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0A8" w:rsidRDefault="004B40A8" w:rsidP="008F1028">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spacing w:val="-3"/>
          <w:sz w:val="22"/>
          <w:lang w:val="fr-FR"/>
        </w:rPr>
      </w:pPr>
    </w:p>
    <w:p w:rsidR="004B40A8" w:rsidRDefault="004B40A8" w:rsidP="008F1028">
      <w:pPr>
        <w:tabs>
          <w:tab w:val="left" w:pos="0"/>
          <w:tab w:val="left" w:pos="888"/>
          <w:tab w:val="left" w:pos="1400"/>
          <w:tab w:val="left" w:pos="1500"/>
        </w:tabs>
        <w:suppressAutoHyphens/>
        <w:jc w:val="both"/>
        <w:rPr>
          <w:rFonts w:ascii="Arial" w:hAnsi="Arial"/>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421"/>
      </w:tblGrid>
      <w:tr w:rsidR="001418C3" w:rsidRPr="0033418A" w:rsidTr="009109F7">
        <w:trPr>
          <w:trHeight w:val="3704"/>
        </w:trPr>
        <w:tc>
          <w:tcPr>
            <w:tcW w:w="4503" w:type="dxa"/>
            <w:tcBorders>
              <w:top w:val="nil"/>
              <w:left w:val="nil"/>
              <w:bottom w:val="nil"/>
              <w:right w:val="nil"/>
            </w:tcBorders>
          </w:tcPr>
          <w:p w:rsidR="001418C3" w:rsidRPr="0033418A" w:rsidRDefault="000F2F8C"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Pr>
                <w:rFonts w:ascii="Arial" w:hAnsi="Arial" w:cs="Arial"/>
                <w:noProof/>
              </w:rPr>
              <w:drawing>
                <wp:inline distT="0" distB="0" distL="0" distR="0">
                  <wp:extent cx="922655" cy="810895"/>
                  <wp:effectExtent l="19050" t="0" r="0" b="0"/>
                  <wp:docPr id="1" name="Picture 1"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20tiff"/>
                          <pic:cNvPicPr>
                            <a:picLocks noChangeAspect="1" noChangeArrowheads="1"/>
                          </pic:cNvPicPr>
                        </pic:nvPicPr>
                        <pic:blipFill>
                          <a:blip r:embed="rId8" cstate="print"/>
                          <a:srcRect/>
                          <a:stretch>
                            <a:fillRect/>
                          </a:stretch>
                        </pic:blipFill>
                        <pic:spPr bwMode="auto">
                          <a:xfrm>
                            <a:off x="0" y="0"/>
                            <a:ext cx="922655" cy="810895"/>
                          </a:xfrm>
                          <a:prstGeom prst="rect">
                            <a:avLst/>
                          </a:prstGeom>
                          <a:noFill/>
                          <a:ln w="9525">
                            <a:noFill/>
                            <a:miter lim="800000"/>
                            <a:headEnd/>
                            <a:tailEnd/>
                          </a:ln>
                        </pic:spPr>
                      </pic:pic>
                    </a:graphicData>
                  </a:graphic>
                </wp:inline>
              </w:drawing>
            </w:r>
          </w:p>
        </w:tc>
        <w:tc>
          <w:tcPr>
            <w:tcW w:w="4814" w:type="dxa"/>
            <w:tcBorders>
              <w:top w:val="nil"/>
              <w:left w:val="nil"/>
              <w:bottom w:val="nil"/>
              <w:right w:val="nil"/>
            </w:tcBorders>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 xml:space="preserve">COMMITTEE DRAFT OIML/ </w:t>
            </w:r>
            <w:del w:id="0" w:author="morayoa" w:date="2014-09-24T09:46:00Z">
              <w:r w:rsidR="00E25F43" w:rsidDel="001147DA">
                <w:rPr>
                  <w:rFonts w:ascii="Arial" w:hAnsi="Arial" w:cs="Arial"/>
                  <w:snapToGrid w:val="0"/>
                </w:rPr>
                <w:delText>2</w:delText>
              </w:r>
              <w:r w:rsidR="00E25F43" w:rsidRPr="0033418A" w:rsidDel="001147DA">
                <w:rPr>
                  <w:rFonts w:ascii="Arial" w:hAnsi="Arial" w:cs="Arial"/>
                  <w:snapToGrid w:val="0"/>
                </w:rPr>
                <w:delText xml:space="preserve"> </w:delText>
              </w:r>
            </w:del>
            <w:ins w:id="1" w:author="morayoa" w:date="2014-09-24T09:46:00Z">
              <w:r w:rsidR="001147DA">
                <w:rPr>
                  <w:rFonts w:ascii="Arial" w:hAnsi="Arial" w:cs="Arial"/>
                  <w:snapToGrid w:val="0"/>
                </w:rPr>
                <w:t>3</w:t>
              </w:r>
              <w:r w:rsidR="001147DA" w:rsidRPr="0033418A">
                <w:rPr>
                  <w:rFonts w:ascii="Arial" w:hAnsi="Arial" w:cs="Arial"/>
                  <w:snapToGrid w:val="0"/>
                </w:rPr>
                <w:t xml:space="preserve"> </w:t>
              </w:r>
            </w:ins>
            <w:r w:rsidR="00076BA6">
              <w:rPr>
                <w:rFonts w:ascii="Arial" w:hAnsi="Arial" w:cs="Arial"/>
                <w:snapToGrid w:val="0"/>
              </w:rPr>
              <w:t>CD</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 xml:space="preserve">            </w:t>
            </w:r>
          </w:p>
          <w:p w:rsidR="001418C3" w:rsidRPr="0033418A" w:rsidRDefault="001418C3" w:rsidP="008F1028">
            <w:pPr>
              <w:tabs>
                <w:tab w:val="left" w:pos="0"/>
                <w:tab w:val="left" w:pos="34"/>
                <w:tab w:val="left" w:pos="426"/>
                <w:tab w:val="left" w:pos="888"/>
                <w:tab w:val="left" w:pos="1400"/>
                <w:tab w:val="left" w:pos="1500"/>
                <w:tab w:val="left" w:pos="1949"/>
              </w:tabs>
              <w:autoSpaceDE w:val="0"/>
              <w:autoSpaceDN w:val="0"/>
              <w:adjustRightInd w:val="0"/>
              <w:jc w:val="both"/>
              <w:rPr>
                <w:rFonts w:ascii="Arial" w:hAnsi="Arial" w:cs="Arial"/>
                <w:snapToGrid w:val="0"/>
              </w:rPr>
            </w:pPr>
            <w:r w:rsidRPr="0033418A">
              <w:rPr>
                <w:rFonts w:ascii="Arial" w:hAnsi="Arial" w:cs="Arial"/>
                <w:snapToGrid w:val="0"/>
              </w:rPr>
              <w:t xml:space="preserve">Date: </w:t>
            </w:r>
            <w:r w:rsidR="00F10866">
              <w:rPr>
                <w:rFonts w:ascii="Arial" w:hAnsi="Arial" w:cs="Arial"/>
                <w:snapToGrid w:val="0"/>
              </w:rPr>
              <w:t>September</w:t>
            </w:r>
            <w:r w:rsidR="003B6F8D">
              <w:rPr>
                <w:rFonts w:ascii="Arial" w:hAnsi="Arial" w:cs="Arial"/>
                <w:snapToGrid w:val="0"/>
              </w:rPr>
              <w:t xml:space="preserve"> 2014</w:t>
            </w:r>
          </w:p>
          <w:p w:rsidR="001418C3" w:rsidRPr="0033418A" w:rsidRDefault="001418C3" w:rsidP="008F1028">
            <w:pPr>
              <w:tabs>
                <w:tab w:val="left" w:pos="0"/>
                <w:tab w:val="left" w:pos="34"/>
                <w:tab w:val="left" w:pos="426"/>
                <w:tab w:val="left" w:pos="888"/>
                <w:tab w:val="left" w:pos="1400"/>
                <w:tab w:val="left" w:pos="1500"/>
                <w:tab w:val="left" w:pos="1949"/>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 xml:space="preserve">Reference number: </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Pr>
                <w:rFonts w:ascii="Arial" w:hAnsi="Arial" w:cs="Arial"/>
                <w:snapToGrid w:val="0"/>
              </w:rPr>
              <w:t>OIML TC 9/SC 2/R 61-1</w:t>
            </w:r>
            <w:r w:rsidRPr="0033418A">
              <w:rPr>
                <w:rFonts w:ascii="Arial" w:hAnsi="Arial" w:cs="Arial"/>
                <w:snapToGrid w:val="0"/>
              </w:rPr>
              <w:t xml:space="preserve"> </w:t>
            </w:r>
            <w:del w:id="2" w:author="morayoa" w:date="2014-09-24T09:46:00Z">
              <w:r w:rsidR="00E25F43" w:rsidDel="001147DA">
                <w:rPr>
                  <w:rFonts w:ascii="Arial" w:hAnsi="Arial" w:cs="Arial"/>
                  <w:snapToGrid w:val="0"/>
                </w:rPr>
                <w:delText>2</w:delText>
              </w:r>
              <w:r w:rsidR="00E25F43" w:rsidRPr="0033418A" w:rsidDel="001147DA">
                <w:rPr>
                  <w:rFonts w:ascii="Arial" w:hAnsi="Arial" w:cs="Arial"/>
                  <w:snapToGrid w:val="0"/>
                </w:rPr>
                <w:delText xml:space="preserve"> </w:delText>
              </w:r>
            </w:del>
            <w:ins w:id="3" w:author="morayoa" w:date="2014-09-24T09:46:00Z">
              <w:r w:rsidR="001147DA">
                <w:rPr>
                  <w:rFonts w:ascii="Arial" w:hAnsi="Arial" w:cs="Arial"/>
                  <w:snapToGrid w:val="0"/>
                </w:rPr>
                <w:t>3</w:t>
              </w:r>
              <w:r w:rsidR="001147DA" w:rsidRPr="0033418A">
                <w:rPr>
                  <w:rFonts w:ascii="Arial" w:hAnsi="Arial" w:cs="Arial"/>
                  <w:snapToGrid w:val="0"/>
                </w:rPr>
                <w:t xml:space="preserve"> </w:t>
              </w:r>
            </w:ins>
            <w:r w:rsidR="00076BA6">
              <w:rPr>
                <w:rFonts w:ascii="Arial" w:hAnsi="Arial" w:cs="Arial"/>
                <w:snapToGrid w:val="0"/>
              </w:rPr>
              <w:t>CD</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 xml:space="preserve">                                                                      </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Supersedes document:</w:t>
            </w:r>
          </w:p>
          <w:p w:rsidR="001418C3" w:rsidRPr="001418C3" w:rsidRDefault="001418C3" w:rsidP="008F1028">
            <w:pPr>
              <w:tabs>
                <w:tab w:val="left" w:pos="0"/>
                <w:tab w:val="left" w:pos="888"/>
                <w:tab w:val="left" w:pos="1400"/>
                <w:tab w:val="left" w:pos="1500"/>
              </w:tabs>
              <w:suppressAutoHyphens/>
              <w:jc w:val="both"/>
              <w:rPr>
                <w:rFonts w:ascii="Arial" w:hAnsi="Arial"/>
                <w:sz w:val="22"/>
                <w:szCs w:val="22"/>
              </w:rPr>
            </w:pPr>
            <w:r w:rsidRPr="001418C3">
              <w:rPr>
                <w:rFonts w:ascii="Arial" w:hAnsi="Arial"/>
                <w:sz w:val="22"/>
                <w:szCs w:val="22"/>
              </w:rPr>
              <w:t>OIML R</w:t>
            </w:r>
            <w:r w:rsidR="00692B89">
              <w:rPr>
                <w:rFonts w:ascii="Arial" w:hAnsi="Arial"/>
                <w:sz w:val="22"/>
                <w:szCs w:val="22"/>
              </w:rPr>
              <w:t xml:space="preserve"> </w:t>
            </w:r>
            <w:r w:rsidRPr="001418C3">
              <w:rPr>
                <w:rFonts w:ascii="Arial" w:hAnsi="Arial"/>
                <w:sz w:val="22"/>
                <w:szCs w:val="22"/>
              </w:rPr>
              <w:t xml:space="preserve">61-1  Automatic gravimetric filling  </w:t>
            </w:r>
          </w:p>
          <w:p w:rsidR="001418C3" w:rsidRPr="0033418A" w:rsidRDefault="001418C3" w:rsidP="008F1028">
            <w:pPr>
              <w:tabs>
                <w:tab w:val="left" w:pos="0"/>
                <w:tab w:val="left" w:pos="33"/>
                <w:tab w:val="left" w:pos="888"/>
                <w:tab w:val="left" w:pos="1400"/>
                <w:tab w:val="left" w:pos="1500"/>
              </w:tabs>
              <w:autoSpaceDE w:val="0"/>
              <w:autoSpaceDN w:val="0"/>
              <w:adjustRightInd w:val="0"/>
              <w:rPr>
                <w:rFonts w:ascii="Arial" w:hAnsi="Arial" w:cs="Arial"/>
                <w:snapToGrid w:val="0"/>
              </w:rPr>
            </w:pPr>
            <w:r w:rsidRPr="001418C3">
              <w:rPr>
                <w:rFonts w:ascii="Arial" w:hAnsi="Arial"/>
                <w:sz w:val="22"/>
                <w:szCs w:val="22"/>
              </w:rPr>
              <w:t>Instruments</w:t>
            </w:r>
            <w:r>
              <w:rPr>
                <w:rFonts w:ascii="Arial" w:hAnsi="Arial"/>
                <w:sz w:val="22"/>
                <w:szCs w:val="22"/>
              </w:rPr>
              <w:t xml:space="preserve"> Editon 2004 (E)</w:t>
            </w:r>
          </w:p>
        </w:tc>
      </w:tr>
      <w:tr w:rsidR="001418C3" w:rsidRPr="0033418A" w:rsidTr="009109F7">
        <w:trPr>
          <w:trHeight w:val="3945"/>
        </w:trPr>
        <w:tc>
          <w:tcPr>
            <w:tcW w:w="4503" w:type="dxa"/>
            <w:tcBorders>
              <w:bottom w:val="single" w:sz="4" w:space="0" w:color="000000"/>
            </w:tcBorders>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OIML TC 9/TC 2  Automatic weighing instruments</w:t>
            </w:r>
          </w:p>
          <w:p w:rsidR="001418C3" w:rsidRPr="0033418A" w:rsidRDefault="001418C3" w:rsidP="008F1028">
            <w:pPr>
              <w:tabs>
                <w:tab w:val="left" w:pos="0"/>
                <w:tab w:val="left" w:pos="888"/>
                <w:tab w:val="left" w:pos="1400"/>
                <w:tab w:val="left" w:pos="1500"/>
              </w:tabs>
              <w:jc w:val="center"/>
              <w:rPr>
                <w:rFonts w:ascii="Arial" w:hAnsi="Arial" w:cs="Arial"/>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 xml:space="preserve">Secretariat: </w:t>
            </w:r>
            <w:r w:rsidR="00AD457E">
              <w:rPr>
                <w:rFonts w:ascii="Arial" w:hAnsi="Arial" w:cs="Arial"/>
                <w:snapToGrid w:val="0"/>
              </w:rPr>
              <w:t xml:space="preserve">Mr </w:t>
            </w:r>
            <w:r w:rsidRPr="0033418A">
              <w:rPr>
                <w:rFonts w:ascii="Arial" w:hAnsi="Arial" w:cs="Arial"/>
                <w:snapToGrid w:val="0"/>
              </w:rPr>
              <w:t>Morayo Awosola</w:t>
            </w:r>
          </w:p>
          <w:p w:rsidR="001418C3" w:rsidRPr="0033418A" w:rsidRDefault="001418C3" w:rsidP="008F1028">
            <w:pPr>
              <w:tabs>
                <w:tab w:val="left" w:pos="0"/>
                <w:tab w:val="left" w:pos="426"/>
                <w:tab w:val="left" w:pos="888"/>
                <w:tab w:val="left" w:pos="1400"/>
                <w:tab w:val="left" w:pos="1500"/>
              </w:tabs>
              <w:autoSpaceDE w:val="0"/>
              <w:autoSpaceDN w:val="0"/>
              <w:adjustRightInd w:val="0"/>
              <w:rPr>
                <w:rFonts w:ascii="Arial" w:hAnsi="Arial" w:cs="Arial"/>
                <w:snapToGrid w:val="0"/>
              </w:rPr>
            </w:pPr>
            <w:r w:rsidRPr="0033418A">
              <w:rPr>
                <w:rFonts w:ascii="Arial" w:hAnsi="Arial" w:cs="Arial"/>
                <w:snapToGrid w:val="0"/>
              </w:rPr>
              <w:t>National Measurement Office, Teddington, London, United Kingdom</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 xml:space="preserve">Email: </w:t>
            </w:r>
            <w:hyperlink r:id="rId9" w:history="1">
              <w:r w:rsidRPr="0033418A">
                <w:rPr>
                  <w:rStyle w:val="Hyperlink"/>
                  <w:rFonts w:ascii="Arial" w:hAnsi="Arial" w:cs="Arial"/>
                  <w:snapToGrid w:val="0"/>
                </w:rPr>
                <w:t>Morayo.awosola@nmo.gov.uk</w:t>
              </w:r>
            </w:hyperlink>
            <w:r w:rsidRPr="0033418A">
              <w:rPr>
                <w:rFonts w:ascii="Arial" w:hAnsi="Arial" w:cs="Arial"/>
                <w:snapToGrid w:val="0"/>
              </w:rPr>
              <w:t xml:space="preserve">  </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tc>
        <w:tc>
          <w:tcPr>
            <w:tcW w:w="4814" w:type="dxa"/>
            <w:tcBorders>
              <w:bottom w:val="single" w:sz="4" w:space="0" w:color="000000"/>
            </w:tcBorders>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Circulated to P- and O-members and liaison internal bodies and external organizations</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for:</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
              <w:gridCol w:w="3744"/>
            </w:tblGrid>
            <w:tr w:rsidR="001418C3" w:rsidRPr="0033418A" w:rsidTr="009109F7">
              <w:trPr>
                <w:trHeight w:val="507"/>
              </w:trPr>
              <w:tc>
                <w:tcPr>
                  <w:tcW w:w="458" w:type="dxa"/>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sym w:font="Symbol" w:char="F0D6"/>
                  </w:r>
                </w:p>
              </w:tc>
              <w:tc>
                <w:tcPr>
                  <w:tcW w:w="3802" w:type="dxa"/>
                  <w:tcBorders>
                    <w:top w:val="nil"/>
                    <w:bottom w:val="nil"/>
                    <w:right w:val="nil"/>
                  </w:tcBorders>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t>TC 9/SC 2 Members</w:t>
                  </w:r>
                </w:p>
              </w:tc>
            </w:tr>
          </w:tbl>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
              <w:gridCol w:w="3744"/>
            </w:tblGrid>
            <w:tr w:rsidR="001418C3" w:rsidRPr="0033418A" w:rsidTr="009109F7">
              <w:trPr>
                <w:trHeight w:val="507"/>
              </w:trPr>
              <w:tc>
                <w:tcPr>
                  <w:tcW w:w="458" w:type="dxa"/>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33418A">
                    <w:rPr>
                      <w:rFonts w:ascii="Arial" w:hAnsi="Arial" w:cs="Arial"/>
                      <w:snapToGrid w:val="0"/>
                    </w:rPr>
                    <w:sym w:font="Symbol" w:char="F0D6"/>
                  </w:r>
                </w:p>
              </w:tc>
              <w:tc>
                <w:tcPr>
                  <w:tcW w:w="3802" w:type="dxa"/>
                  <w:tcBorders>
                    <w:top w:val="nil"/>
                    <w:bottom w:val="nil"/>
                    <w:right w:val="nil"/>
                  </w:tcBorders>
                </w:tcPr>
                <w:p w:rsidR="001418C3" w:rsidRPr="0033418A" w:rsidRDefault="001418C3" w:rsidP="002C3512">
                  <w:pPr>
                    <w:tabs>
                      <w:tab w:val="left" w:pos="0"/>
                      <w:tab w:val="left" w:pos="426"/>
                      <w:tab w:val="left" w:pos="888"/>
                      <w:tab w:val="left" w:pos="1400"/>
                      <w:tab w:val="left" w:pos="1500"/>
                    </w:tabs>
                    <w:autoSpaceDE w:val="0"/>
                    <w:autoSpaceDN w:val="0"/>
                    <w:adjustRightInd w:val="0"/>
                    <w:rPr>
                      <w:rFonts w:ascii="Arial" w:hAnsi="Arial" w:cs="Arial"/>
                      <w:snapToGrid w:val="0"/>
                    </w:rPr>
                  </w:pPr>
                  <w:proofErr w:type="gramStart"/>
                  <w:r w:rsidRPr="0033418A">
                    <w:rPr>
                      <w:rFonts w:ascii="Arial" w:hAnsi="Arial" w:cs="Arial"/>
                      <w:snapToGrid w:val="0"/>
                    </w:rPr>
                    <w:t>comments</w:t>
                  </w:r>
                  <w:proofErr w:type="gramEnd"/>
                  <w:r w:rsidRPr="0033418A">
                    <w:rPr>
                      <w:rFonts w:ascii="Arial" w:hAnsi="Arial" w:cs="Arial"/>
                      <w:snapToGrid w:val="0"/>
                    </w:rPr>
                    <w:t xml:space="preserve"> to Secretariat by </w:t>
                  </w:r>
                  <w:r w:rsidRPr="0033418A" w:rsidDel="00632EFC">
                    <w:rPr>
                      <w:rFonts w:ascii="Arial" w:hAnsi="Arial" w:cs="Arial"/>
                      <w:snapToGrid w:val="0"/>
                    </w:rPr>
                    <w:t xml:space="preserve"> </w:t>
                  </w:r>
                  <w:r w:rsidRPr="0033418A">
                    <w:rPr>
                      <w:rFonts w:ascii="Arial" w:hAnsi="Arial" w:cs="Arial"/>
                      <w:b/>
                      <w:snapToGrid w:val="0"/>
                    </w:rPr>
                    <w:t xml:space="preserve">30 </w:t>
                  </w:r>
                  <w:r w:rsidR="002C3512">
                    <w:rPr>
                      <w:rFonts w:ascii="Arial" w:hAnsi="Arial" w:cs="Arial"/>
                      <w:b/>
                      <w:snapToGrid w:val="0"/>
                    </w:rPr>
                    <w:t>December</w:t>
                  </w:r>
                  <w:r w:rsidR="00C40D17">
                    <w:rPr>
                      <w:rFonts w:ascii="Arial" w:hAnsi="Arial" w:cs="Arial"/>
                      <w:b/>
                      <w:snapToGrid w:val="0"/>
                    </w:rPr>
                    <w:t xml:space="preserve"> </w:t>
                  </w:r>
                  <w:r w:rsidRPr="0033418A">
                    <w:rPr>
                      <w:rFonts w:ascii="Arial" w:hAnsi="Arial" w:cs="Arial"/>
                      <w:b/>
                      <w:snapToGrid w:val="0"/>
                    </w:rPr>
                    <w:t>201</w:t>
                  </w:r>
                  <w:r w:rsidR="00E83C88">
                    <w:rPr>
                      <w:rFonts w:ascii="Arial" w:hAnsi="Arial" w:cs="Arial"/>
                      <w:b/>
                      <w:snapToGrid w:val="0"/>
                    </w:rPr>
                    <w:t>4</w:t>
                  </w:r>
                  <w:r w:rsidRPr="0033418A">
                    <w:rPr>
                      <w:rFonts w:ascii="Arial" w:hAnsi="Arial" w:cs="Arial"/>
                      <w:snapToGrid w:val="0"/>
                    </w:rPr>
                    <w:t>.....</w:t>
                  </w:r>
                </w:p>
              </w:tc>
            </w:tr>
          </w:tbl>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tc>
      </w:tr>
      <w:tr w:rsidR="001418C3" w:rsidRPr="0033418A" w:rsidTr="009109F7">
        <w:trPr>
          <w:trHeight w:val="2216"/>
        </w:trPr>
        <w:tc>
          <w:tcPr>
            <w:tcW w:w="9317" w:type="dxa"/>
            <w:gridSpan w:val="2"/>
            <w:tcBorders>
              <w:left w:val="nil"/>
              <w:bottom w:val="nil"/>
              <w:right w:val="nil"/>
            </w:tcBorders>
          </w:tcPr>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888"/>
                <w:tab w:val="left" w:pos="1400"/>
                <w:tab w:val="left" w:pos="1500"/>
              </w:tabs>
              <w:rPr>
                <w:rFonts w:ascii="Arial" w:hAnsi="Arial" w:cs="Arial"/>
                <w:snapToGrid w:val="0"/>
              </w:rPr>
            </w:pPr>
          </w:p>
          <w:p w:rsidR="001418C3" w:rsidRPr="0033418A" w:rsidRDefault="001418C3" w:rsidP="008F1028">
            <w:pPr>
              <w:tabs>
                <w:tab w:val="left" w:pos="0"/>
                <w:tab w:val="left" w:pos="888"/>
                <w:tab w:val="left" w:pos="1400"/>
                <w:tab w:val="left" w:pos="1500"/>
              </w:tabs>
              <w:rPr>
                <w:rFonts w:ascii="Arial" w:hAnsi="Arial" w:cs="Arial"/>
                <w:snapToGrid w:val="0"/>
              </w:rPr>
            </w:pPr>
            <w:r w:rsidRPr="0033418A">
              <w:rPr>
                <w:rFonts w:ascii="Arial" w:hAnsi="Arial" w:cs="Arial"/>
                <w:snapToGrid w:val="0"/>
              </w:rPr>
              <w:t xml:space="preserve">TITLE OF THE CD (English): </w:t>
            </w:r>
          </w:p>
          <w:p w:rsidR="001418C3" w:rsidRPr="001418C3" w:rsidRDefault="001418C3" w:rsidP="008F1028">
            <w:pPr>
              <w:tabs>
                <w:tab w:val="left" w:pos="0"/>
                <w:tab w:val="left" w:pos="888"/>
                <w:tab w:val="left" w:pos="1400"/>
                <w:tab w:val="left" w:pos="1500"/>
              </w:tabs>
              <w:suppressAutoHyphens/>
              <w:jc w:val="both"/>
              <w:rPr>
                <w:rFonts w:ascii="Arial" w:hAnsi="Arial"/>
                <w:sz w:val="22"/>
                <w:szCs w:val="22"/>
              </w:rPr>
            </w:pPr>
            <w:r w:rsidRPr="001418C3">
              <w:rPr>
                <w:rFonts w:ascii="Arial" w:hAnsi="Arial"/>
                <w:sz w:val="22"/>
                <w:szCs w:val="22"/>
              </w:rPr>
              <w:t>OIML R</w:t>
            </w:r>
            <w:r w:rsidR="00692B89">
              <w:rPr>
                <w:rFonts w:ascii="Arial" w:hAnsi="Arial"/>
                <w:sz w:val="22"/>
                <w:szCs w:val="22"/>
              </w:rPr>
              <w:t xml:space="preserve"> </w:t>
            </w:r>
            <w:r w:rsidRPr="001418C3">
              <w:rPr>
                <w:rFonts w:ascii="Arial" w:hAnsi="Arial"/>
                <w:sz w:val="22"/>
                <w:szCs w:val="22"/>
              </w:rPr>
              <w:t>61  Automatic gravimetric filling Instruments</w:t>
            </w:r>
            <w:r w:rsidRPr="001418C3">
              <w:rPr>
                <w:rFonts w:ascii="Arial" w:hAnsi="Arial" w:cs="Arial"/>
                <w:snapToGrid w:val="0"/>
                <w:sz w:val="22"/>
                <w:szCs w:val="22"/>
              </w:rPr>
              <w:t xml:space="preserve"> </w:t>
            </w:r>
          </w:p>
          <w:p w:rsidR="00076BA6" w:rsidRPr="00B41998" w:rsidRDefault="00076BA6" w:rsidP="008F1028">
            <w:pPr>
              <w:tabs>
                <w:tab w:val="left" w:pos="0"/>
                <w:tab w:val="left" w:pos="888"/>
                <w:tab w:val="left" w:pos="1400"/>
                <w:tab w:val="left" w:pos="1500"/>
              </w:tabs>
              <w:rPr>
                <w:rFonts w:ascii="Arial" w:hAnsi="Arial" w:cs="Arial"/>
                <w:sz w:val="22"/>
                <w:szCs w:val="22"/>
              </w:rPr>
            </w:pPr>
            <w:r w:rsidRPr="00B41998">
              <w:rPr>
                <w:rFonts w:ascii="Arial" w:hAnsi="Arial" w:cs="Arial"/>
                <w:sz w:val="22"/>
                <w:szCs w:val="22"/>
              </w:rPr>
              <w:t>Part 1: Metrological and technical requirements</w:t>
            </w:r>
          </w:p>
          <w:p w:rsidR="00076BA6" w:rsidRPr="00B41998" w:rsidRDefault="00076BA6" w:rsidP="008F1028">
            <w:pPr>
              <w:tabs>
                <w:tab w:val="left" w:pos="0"/>
                <w:tab w:val="left" w:pos="888"/>
                <w:tab w:val="left" w:pos="1400"/>
                <w:tab w:val="left" w:pos="1500"/>
              </w:tabs>
              <w:suppressAutoHyphens/>
              <w:rPr>
                <w:rFonts w:ascii="Arial" w:hAnsi="Arial" w:cs="Arial"/>
                <w:sz w:val="22"/>
                <w:szCs w:val="22"/>
              </w:rPr>
            </w:pPr>
            <w:r w:rsidRPr="00B41998">
              <w:rPr>
                <w:rFonts w:ascii="Arial" w:hAnsi="Arial" w:cs="Arial"/>
                <w:sz w:val="22"/>
                <w:szCs w:val="22"/>
              </w:rPr>
              <w:t>Part 2: Metrological controls and performance tests</w:t>
            </w:r>
          </w:p>
          <w:p w:rsidR="001418C3" w:rsidRDefault="001418C3" w:rsidP="008F1028">
            <w:pPr>
              <w:tabs>
                <w:tab w:val="left" w:pos="0"/>
                <w:tab w:val="left" w:pos="888"/>
                <w:tab w:val="left" w:pos="1400"/>
                <w:tab w:val="left" w:pos="1500"/>
              </w:tabs>
              <w:rPr>
                <w:rFonts w:ascii="Arial" w:hAnsi="Arial" w:cs="Arial"/>
                <w:snapToGrid w:val="0"/>
              </w:rPr>
            </w:pPr>
          </w:p>
          <w:p w:rsidR="001418C3" w:rsidRPr="008C341B"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076BA6" w:rsidRPr="00B41998" w:rsidRDefault="00076BA6" w:rsidP="008F1028">
            <w:pPr>
              <w:tabs>
                <w:tab w:val="left" w:pos="0"/>
                <w:tab w:val="left" w:pos="888"/>
                <w:tab w:val="left" w:pos="1400"/>
                <w:tab w:val="left" w:pos="1500"/>
              </w:tabs>
              <w:rPr>
                <w:rFonts w:ascii="Arial" w:hAnsi="Arial" w:cs="Arial"/>
                <w:snapToGrid w:val="0"/>
                <w:sz w:val="22"/>
                <w:szCs w:val="22"/>
              </w:rPr>
            </w:pPr>
            <w:r w:rsidRPr="00B41998">
              <w:rPr>
                <w:rFonts w:ascii="Arial" w:hAnsi="Arial" w:cs="Arial"/>
                <w:snapToGrid w:val="0"/>
                <w:sz w:val="22"/>
                <w:szCs w:val="22"/>
              </w:rPr>
              <w:t>TITLE OF THE CD (French):</w:t>
            </w:r>
          </w:p>
          <w:p w:rsidR="00076BA6" w:rsidRPr="00B41998" w:rsidRDefault="00076BA6" w:rsidP="007A258B">
            <w:pPr>
              <w:tabs>
                <w:tab w:val="left" w:pos="0"/>
                <w:tab w:val="left" w:pos="888"/>
                <w:tab w:val="left" w:pos="1400"/>
                <w:tab w:val="left" w:pos="1500"/>
              </w:tabs>
              <w:suppressAutoHyphens/>
              <w:jc w:val="both"/>
              <w:rPr>
                <w:rFonts w:ascii="Arial" w:hAnsi="Arial" w:cs="Arial"/>
                <w:spacing w:val="-2"/>
                <w:sz w:val="22"/>
                <w:szCs w:val="22"/>
                <w:lang w:val="fr-FR"/>
              </w:rPr>
            </w:pPr>
            <w:r w:rsidRPr="007A258B">
              <w:rPr>
                <w:rFonts w:ascii="Arial" w:hAnsi="Arial" w:cs="Arial"/>
                <w:sz w:val="22"/>
                <w:szCs w:val="22"/>
                <w:lang w:val="fr-BE"/>
              </w:rPr>
              <w:t>OIML R 61</w:t>
            </w:r>
            <w:r w:rsidR="00632B4B" w:rsidRPr="007A258B">
              <w:rPr>
                <w:rFonts w:ascii="Arial" w:hAnsi="Arial"/>
                <w:sz w:val="22"/>
                <w:szCs w:val="22"/>
                <w:lang w:val="fr-BE"/>
              </w:rPr>
              <w:t xml:space="preserve"> </w:t>
            </w:r>
            <w:r w:rsidRPr="00B41998">
              <w:rPr>
                <w:rFonts w:ascii="Arial" w:hAnsi="Arial" w:cs="Arial"/>
                <w:sz w:val="22"/>
                <w:szCs w:val="22"/>
                <w:lang w:val="fr-BE"/>
              </w:rPr>
              <w:t>Doseuses pondérales à fonctionnement automatique</w:t>
            </w:r>
          </w:p>
          <w:p w:rsidR="00076BA6" w:rsidRPr="00B41998" w:rsidRDefault="00076BA6" w:rsidP="008F1028">
            <w:pPr>
              <w:tabs>
                <w:tab w:val="left" w:pos="0"/>
                <w:tab w:val="left" w:pos="888"/>
                <w:tab w:val="left" w:pos="1400"/>
                <w:tab w:val="left" w:pos="1500"/>
              </w:tabs>
              <w:rPr>
                <w:rFonts w:ascii="Arial" w:hAnsi="Arial" w:cs="Arial"/>
                <w:sz w:val="22"/>
                <w:szCs w:val="22"/>
                <w:lang w:val="fr-BE"/>
              </w:rPr>
            </w:pPr>
            <w:r w:rsidRPr="00B41998">
              <w:rPr>
                <w:rFonts w:ascii="Arial" w:hAnsi="Arial" w:cs="Arial"/>
                <w:sz w:val="22"/>
                <w:szCs w:val="22"/>
                <w:lang w:val="fr-FR"/>
              </w:rPr>
              <w:t>Partie</w:t>
            </w:r>
            <w:r w:rsidRPr="00B41998">
              <w:rPr>
                <w:rFonts w:ascii="Arial" w:hAnsi="Arial" w:cs="Arial"/>
                <w:sz w:val="22"/>
                <w:szCs w:val="22"/>
                <w:lang w:val="fr-BE"/>
              </w:rPr>
              <w:t xml:space="preserve"> 1: Exigences métrologiques et techniques </w:t>
            </w:r>
          </w:p>
          <w:p w:rsidR="00076BA6" w:rsidRPr="00B41998" w:rsidRDefault="00076BA6" w:rsidP="008F1028">
            <w:pPr>
              <w:tabs>
                <w:tab w:val="left" w:pos="0"/>
                <w:tab w:val="left" w:pos="888"/>
                <w:tab w:val="left" w:pos="1400"/>
                <w:tab w:val="left" w:pos="1500"/>
              </w:tabs>
              <w:suppressAutoHyphens/>
              <w:rPr>
                <w:rFonts w:ascii="Arial" w:hAnsi="Arial" w:cs="Arial"/>
                <w:sz w:val="22"/>
                <w:szCs w:val="22"/>
                <w:lang w:val="fr-BE"/>
              </w:rPr>
            </w:pPr>
            <w:r w:rsidRPr="00B41998">
              <w:rPr>
                <w:rFonts w:ascii="Arial" w:hAnsi="Arial" w:cs="Arial"/>
                <w:sz w:val="22"/>
                <w:szCs w:val="22"/>
                <w:lang w:val="fr-BE"/>
              </w:rPr>
              <w:t>Partie 2: Contrôles métrologiques et essais de performance</w:t>
            </w:r>
          </w:p>
          <w:p w:rsidR="00076BA6" w:rsidRPr="00A62C92" w:rsidRDefault="00076BA6"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lang w:val="fr-BE"/>
              </w:rPr>
            </w:pPr>
          </w:p>
          <w:p w:rsidR="001418C3" w:rsidRPr="00EA4154"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sidRPr="00EB37A3">
              <w:rPr>
                <w:rFonts w:ascii="Arial" w:hAnsi="Arial" w:cs="Arial"/>
                <w:snapToGrid w:val="0"/>
              </w:rPr>
              <w:t xml:space="preserve">Original version in: English: </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r>
              <w:rPr>
                <w:rFonts w:ascii="Arial" w:hAnsi="Arial" w:cs="Arial"/>
                <w:snapToGrid w:val="0"/>
              </w:rPr>
              <w:t>OIML R 61</w:t>
            </w:r>
            <w:r w:rsidRPr="0033418A">
              <w:rPr>
                <w:rFonts w:ascii="Arial" w:hAnsi="Arial" w:cs="Arial"/>
                <w:snapToGrid w:val="0"/>
              </w:rPr>
              <w:t>-</w:t>
            </w:r>
            <w:r>
              <w:rPr>
                <w:rFonts w:ascii="Arial" w:hAnsi="Arial" w:cs="Arial"/>
                <w:snapToGrid w:val="0"/>
              </w:rPr>
              <w:t>1</w:t>
            </w:r>
            <w:r w:rsidRPr="0033418A">
              <w:rPr>
                <w:rFonts w:ascii="Arial" w:hAnsi="Arial" w:cs="Arial"/>
                <w:snapToGrid w:val="0"/>
              </w:rPr>
              <w:t xml:space="preserve"> Edition </w:t>
            </w:r>
            <w:r>
              <w:rPr>
                <w:rFonts w:ascii="Arial" w:hAnsi="Arial" w:cs="Arial"/>
                <w:snapToGrid w:val="0"/>
              </w:rPr>
              <w:t>2004</w:t>
            </w:r>
            <w:r w:rsidRPr="0033418A">
              <w:rPr>
                <w:rFonts w:ascii="Arial" w:hAnsi="Arial" w:cs="Arial"/>
                <w:snapToGrid w:val="0"/>
              </w:rPr>
              <w:t xml:space="preserve"> (E)</w:t>
            </w: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426"/>
                <w:tab w:val="left" w:pos="888"/>
                <w:tab w:val="left" w:pos="1400"/>
                <w:tab w:val="left" w:pos="1500"/>
              </w:tabs>
              <w:autoSpaceDE w:val="0"/>
              <w:autoSpaceDN w:val="0"/>
              <w:adjustRightInd w:val="0"/>
              <w:jc w:val="both"/>
              <w:rPr>
                <w:rFonts w:ascii="Arial" w:hAnsi="Arial" w:cs="Arial"/>
                <w:snapToGrid w:val="0"/>
              </w:rPr>
            </w:pPr>
          </w:p>
          <w:p w:rsidR="001418C3" w:rsidRPr="0033418A" w:rsidRDefault="001418C3" w:rsidP="008F1028">
            <w:pPr>
              <w:tabs>
                <w:tab w:val="left" w:pos="0"/>
                <w:tab w:val="left" w:pos="888"/>
                <w:tab w:val="left" w:pos="1400"/>
                <w:tab w:val="left" w:pos="1500"/>
              </w:tabs>
              <w:rPr>
                <w:rFonts w:ascii="Arial" w:hAnsi="Arial" w:cs="Arial"/>
              </w:rPr>
            </w:pPr>
          </w:p>
          <w:p w:rsidR="001418C3" w:rsidRPr="0033418A" w:rsidRDefault="001418C3" w:rsidP="008F1028">
            <w:pPr>
              <w:tabs>
                <w:tab w:val="left" w:pos="0"/>
                <w:tab w:val="left" w:pos="888"/>
                <w:tab w:val="left" w:pos="1400"/>
                <w:tab w:val="left" w:pos="1500"/>
              </w:tabs>
              <w:rPr>
                <w:rFonts w:ascii="Arial" w:hAnsi="Arial" w:cs="Arial"/>
              </w:rPr>
            </w:pPr>
          </w:p>
        </w:tc>
      </w:tr>
    </w:tbl>
    <w:p w:rsidR="004B40A8" w:rsidRDefault="004B40A8" w:rsidP="008F1028">
      <w:pPr>
        <w:tabs>
          <w:tab w:val="left" w:pos="0"/>
          <w:tab w:val="left" w:pos="888"/>
          <w:tab w:val="left" w:pos="1400"/>
          <w:tab w:val="left" w:pos="1500"/>
        </w:tabs>
        <w:suppressAutoHyphens/>
        <w:jc w:val="both"/>
        <w:rPr>
          <w:rFonts w:ascii="Arial" w:hAnsi="Arial"/>
          <w:spacing w:val="-3"/>
        </w:rPr>
      </w:pPr>
    </w:p>
    <w:p w:rsidR="00A669B3" w:rsidRDefault="004B40A8" w:rsidP="008F1028">
      <w:pPr>
        <w:tabs>
          <w:tab w:val="left" w:pos="0"/>
          <w:tab w:val="left" w:pos="888"/>
          <w:tab w:val="left" w:pos="1400"/>
          <w:tab w:val="left" w:pos="1500"/>
        </w:tabs>
        <w:suppressAutoHyphens/>
        <w:jc w:val="both"/>
        <w:rPr>
          <w:rFonts w:ascii="Arial" w:hAnsi="Arial"/>
          <w:spacing w:val="-3"/>
        </w:rPr>
      </w:pPr>
      <w:r>
        <w:rPr>
          <w:rFonts w:ascii="Arial" w:hAnsi="Arial"/>
          <w:spacing w:val="-3"/>
        </w:rPr>
        <w:tab/>
      </w:r>
    </w:p>
    <w:p w:rsidR="0023744E" w:rsidRDefault="0023744E" w:rsidP="008F1028">
      <w:pPr>
        <w:tabs>
          <w:tab w:val="left" w:pos="0"/>
          <w:tab w:val="left" w:pos="888"/>
          <w:tab w:val="left" w:pos="1400"/>
          <w:tab w:val="left" w:pos="1500"/>
        </w:tabs>
        <w:suppressAutoHyphens/>
        <w:jc w:val="both"/>
        <w:rPr>
          <w:rFonts w:ascii="Arial" w:hAnsi="Arial"/>
          <w:spacing w:val="-3"/>
        </w:rPr>
      </w:pPr>
    </w:p>
    <w:p w:rsidR="0023744E" w:rsidRDefault="0023744E" w:rsidP="008F1028">
      <w:pPr>
        <w:tabs>
          <w:tab w:val="left" w:pos="0"/>
          <w:tab w:val="left" w:pos="888"/>
          <w:tab w:val="left" w:pos="1400"/>
          <w:tab w:val="left" w:pos="1500"/>
        </w:tabs>
        <w:suppressAutoHyphens/>
        <w:jc w:val="both"/>
        <w:rPr>
          <w:rFonts w:ascii="Arial" w:hAnsi="Arial"/>
          <w:spacing w:val="-3"/>
        </w:rPr>
      </w:pPr>
    </w:p>
    <w:p w:rsidR="0023744E" w:rsidRDefault="0023744E" w:rsidP="008F1028">
      <w:pPr>
        <w:tabs>
          <w:tab w:val="left" w:pos="0"/>
          <w:tab w:val="left" w:pos="888"/>
          <w:tab w:val="left" w:pos="1400"/>
          <w:tab w:val="left" w:pos="1500"/>
        </w:tabs>
        <w:suppressAutoHyphens/>
        <w:jc w:val="both"/>
        <w:rPr>
          <w:rFonts w:ascii="Arial" w:hAnsi="Arial"/>
          <w:spacing w:val="-3"/>
        </w:rPr>
      </w:pPr>
    </w:p>
    <w:p w:rsidR="00A669B3" w:rsidRDefault="00A669B3" w:rsidP="0031727D">
      <w:pPr>
        <w:tabs>
          <w:tab w:val="left" w:pos="0"/>
          <w:tab w:val="left" w:pos="888"/>
          <w:tab w:val="left" w:pos="1400"/>
          <w:tab w:val="left" w:pos="1500"/>
        </w:tabs>
        <w:suppressAutoHyphens/>
        <w:ind w:right="141"/>
        <w:jc w:val="both"/>
        <w:rPr>
          <w:rFonts w:ascii="Arial" w:hAnsi="Arial"/>
          <w:spacing w:val="-3"/>
        </w:rPr>
      </w:pPr>
    </w:p>
    <w:p w:rsidR="004B40A8" w:rsidRPr="00966C41" w:rsidRDefault="004B40A8" w:rsidP="008F1028">
      <w:pPr>
        <w:tabs>
          <w:tab w:val="left" w:pos="0"/>
          <w:tab w:val="left" w:pos="888"/>
          <w:tab w:val="left" w:pos="1400"/>
          <w:tab w:val="left" w:pos="1500"/>
        </w:tabs>
        <w:suppressAutoHyphens/>
        <w:jc w:val="center"/>
        <w:rPr>
          <w:rFonts w:ascii="Arial" w:hAnsi="Arial"/>
          <w:b/>
          <w:spacing w:val="-3"/>
          <w:sz w:val="22"/>
        </w:rPr>
      </w:pPr>
      <w:r w:rsidRPr="00966C41">
        <w:rPr>
          <w:rFonts w:ascii="Arial" w:hAnsi="Arial"/>
          <w:b/>
          <w:spacing w:val="-3"/>
          <w:sz w:val="22"/>
        </w:rPr>
        <w:t>CONTENTS</w:t>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p>
    <w:p w:rsidR="004B40A8"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b/>
          <w:spacing w:val="-3"/>
          <w:sz w:val="18"/>
        </w:rPr>
        <w:t>Foreword</w:t>
      </w:r>
      <w:r w:rsidRPr="00966C41">
        <w:rPr>
          <w:rFonts w:ascii="Arial" w:hAnsi="Arial"/>
          <w:spacing w:val="-3"/>
          <w:sz w:val="18"/>
        </w:rPr>
        <w:t xml:space="preserve"> ……………………………………………………………………………………………………………….</w:t>
      </w:r>
      <w:r w:rsidRPr="00966C41">
        <w:rPr>
          <w:rFonts w:ascii="Arial" w:hAnsi="Arial"/>
          <w:spacing w:val="-3"/>
          <w:sz w:val="18"/>
        </w:rPr>
        <w:tab/>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spacing w:line="120" w:lineRule="auto"/>
        <w:rPr>
          <w:rFonts w:ascii="Arial" w:hAnsi="Arial"/>
          <w:spacing w:val="-3"/>
          <w:sz w:val="18"/>
        </w:rPr>
      </w:pPr>
    </w:p>
    <w:p w:rsidR="007068A3" w:rsidRPr="00565A82" w:rsidRDefault="007068A3" w:rsidP="0031727D">
      <w:pPr>
        <w:tabs>
          <w:tab w:val="left" w:pos="0"/>
          <w:tab w:val="left" w:pos="888"/>
          <w:tab w:val="left" w:pos="1400"/>
          <w:tab w:val="left" w:pos="1500"/>
          <w:tab w:val="center" w:pos="4819"/>
        </w:tabs>
        <w:suppressAutoHyphens/>
        <w:rPr>
          <w:rFonts w:ascii="Arial" w:hAnsi="Arial"/>
          <w:b/>
          <w:spacing w:val="-3"/>
          <w:sz w:val="18"/>
          <w:szCs w:val="18"/>
        </w:rPr>
      </w:pPr>
      <w:r w:rsidRPr="00565A82">
        <w:rPr>
          <w:rFonts w:ascii="Arial" w:hAnsi="Arial"/>
          <w:b/>
          <w:spacing w:val="-3"/>
          <w:sz w:val="18"/>
          <w:szCs w:val="18"/>
        </w:rPr>
        <w:t>PART 1 – METROLOGICAL AND TECHNICAL REQUIREMENTS</w:t>
      </w:r>
    </w:p>
    <w:p w:rsidR="007068A3" w:rsidRDefault="007068A3"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b/>
          <w:spacing w:val="-3"/>
          <w:sz w:val="18"/>
        </w:rPr>
      </w:pPr>
      <w:r>
        <w:rPr>
          <w:rFonts w:ascii="Arial" w:hAnsi="Arial"/>
          <w:b/>
          <w:spacing w:val="-3"/>
          <w:sz w:val="18"/>
        </w:rPr>
        <w:t>1</w:t>
      </w:r>
      <w:r>
        <w:rPr>
          <w:rFonts w:ascii="Arial" w:hAnsi="Arial"/>
          <w:b/>
          <w:spacing w:val="-3"/>
          <w:sz w:val="18"/>
        </w:rPr>
        <w:tab/>
      </w:r>
      <w:r>
        <w:rPr>
          <w:rFonts w:ascii="Arial" w:hAnsi="Arial"/>
          <w:b/>
          <w:spacing w:val="-3"/>
          <w:sz w:val="18"/>
        </w:rPr>
        <w:tab/>
        <w:t>Introduction</w:t>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sidR="00923208">
        <w:rPr>
          <w:rFonts w:ascii="Arial" w:hAnsi="Arial"/>
          <w:b/>
          <w:spacing w:val="-3"/>
          <w:sz w:val="18"/>
        </w:rPr>
        <w:tab/>
      </w:r>
      <w:r w:rsidR="00923208">
        <w:rPr>
          <w:rFonts w:ascii="Arial" w:hAnsi="Arial"/>
          <w:b/>
          <w:spacing w:val="-3"/>
          <w:sz w:val="18"/>
        </w:rPr>
        <w:tab/>
      </w:r>
    </w:p>
    <w:p w:rsidR="007068A3" w:rsidRDefault="007068A3"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b/>
          <w:spacing w:val="-3"/>
          <w:sz w:val="18"/>
        </w:rPr>
        <w:t>2</w:t>
      </w:r>
      <w:r>
        <w:rPr>
          <w:rFonts w:ascii="Arial" w:hAnsi="Arial"/>
          <w:b/>
          <w:spacing w:val="-3"/>
          <w:sz w:val="18"/>
        </w:rPr>
        <w:tab/>
      </w:r>
      <w:r>
        <w:rPr>
          <w:rFonts w:ascii="Arial" w:hAnsi="Arial"/>
          <w:b/>
          <w:spacing w:val="-3"/>
          <w:sz w:val="18"/>
        </w:rPr>
        <w:tab/>
        <w:t xml:space="preserve">Scope </w:t>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Pr>
          <w:rFonts w:ascii="Arial" w:hAnsi="Arial"/>
          <w:b/>
          <w:spacing w:val="-3"/>
          <w:sz w:val="18"/>
        </w:rPr>
        <w:tab/>
      </w:r>
      <w:r w:rsidR="00923208">
        <w:rPr>
          <w:rFonts w:ascii="Arial" w:hAnsi="Arial"/>
          <w:b/>
          <w:spacing w:val="-3"/>
          <w:sz w:val="18"/>
        </w:rPr>
        <w:tab/>
      </w:r>
      <w:r>
        <w:rPr>
          <w:rFonts w:ascii="Arial" w:hAnsi="Arial"/>
          <w:b/>
          <w:spacing w:val="-3"/>
          <w:sz w:val="18"/>
        </w:rPr>
        <w:tab/>
      </w:r>
    </w:p>
    <w:p w:rsidR="004B40A8" w:rsidRPr="00D66AD9" w:rsidRDefault="00BE59B2" w:rsidP="00BE59B2">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 xml:space="preserve">3.   </w:t>
      </w:r>
      <w:r>
        <w:rPr>
          <w:rFonts w:ascii="Arial" w:hAnsi="Arial"/>
          <w:spacing w:val="-3"/>
          <w:sz w:val="18"/>
        </w:rPr>
        <w:tab/>
      </w:r>
      <w:r w:rsidR="00806914">
        <w:rPr>
          <w:rFonts w:ascii="Arial" w:hAnsi="Arial"/>
          <w:b/>
          <w:spacing w:val="-3"/>
          <w:sz w:val="18"/>
        </w:rPr>
        <w:t>Terms and D</w:t>
      </w:r>
      <w:r w:rsidRPr="00966C41">
        <w:rPr>
          <w:rFonts w:ascii="Arial" w:hAnsi="Arial"/>
          <w:b/>
          <w:spacing w:val="-3"/>
          <w:sz w:val="18"/>
        </w:rPr>
        <w:t xml:space="preserve">efinitions </w:t>
      </w:r>
      <w:r w:rsidRPr="00966C41">
        <w:rPr>
          <w:rFonts w:ascii="Arial" w:hAnsi="Arial"/>
          <w:spacing w:val="-3"/>
          <w:sz w:val="18"/>
        </w:rPr>
        <w:t>……………………………..</w:t>
      </w:r>
    </w:p>
    <w:p w:rsidR="00BE59B2" w:rsidRDefault="00BE59B2"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w:t>
      </w:r>
      <w:r>
        <w:rPr>
          <w:rFonts w:ascii="Arial" w:hAnsi="Arial"/>
          <w:spacing w:val="-3"/>
          <w:sz w:val="18"/>
        </w:rPr>
        <w:tab/>
      </w:r>
      <w:r>
        <w:rPr>
          <w:rFonts w:ascii="Arial" w:hAnsi="Arial"/>
          <w:spacing w:val="-3"/>
          <w:sz w:val="18"/>
        </w:rPr>
        <w:tab/>
      </w:r>
      <w:r w:rsidRPr="00BE59B2">
        <w:rPr>
          <w:rFonts w:ascii="Arial" w:hAnsi="Arial"/>
          <w:b/>
          <w:spacing w:val="-3"/>
          <w:sz w:val="18"/>
        </w:rPr>
        <w:t>Metrological Requirementys</w:t>
      </w:r>
    </w:p>
    <w:p w:rsidR="00BE59B2" w:rsidRDefault="00BE59B2"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41</w:t>
      </w:r>
      <w:r>
        <w:rPr>
          <w:rFonts w:ascii="Arial" w:hAnsi="Arial"/>
          <w:b/>
          <w:spacing w:val="-3"/>
          <w:sz w:val="18"/>
        </w:rPr>
        <w:tab/>
      </w:r>
      <w:r w:rsidRPr="00BE59B2">
        <w:rPr>
          <w:rFonts w:ascii="Arial" w:hAnsi="Arial"/>
          <w:spacing w:val="-3"/>
          <w:sz w:val="18"/>
        </w:rPr>
        <w:t>Units of measurements</w:t>
      </w:r>
    </w:p>
    <w:p w:rsidR="004B40A8" w:rsidRPr="00D66AD9" w:rsidRDefault="00935367"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4.2</w:t>
      </w:r>
      <w:r w:rsidR="004B40A8" w:rsidRPr="00D66AD9">
        <w:rPr>
          <w:rFonts w:ascii="Arial" w:hAnsi="Arial"/>
          <w:spacing w:val="-3"/>
          <w:sz w:val="18"/>
        </w:rPr>
        <w:tab/>
      </w:r>
      <w:r w:rsidR="00806914">
        <w:rPr>
          <w:rFonts w:ascii="Arial" w:hAnsi="Arial"/>
          <w:spacing w:val="-3"/>
          <w:sz w:val="18"/>
        </w:rPr>
        <w:tab/>
      </w:r>
      <w:r w:rsidR="004B40A8" w:rsidRPr="00D66AD9">
        <w:rPr>
          <w:rFonts w:ascii="Arial" w:hAnsi="Arial"/>
          <w:spacing w:val="-3"/>
          <w:sz w:val="18"/>
        </w:rPr>
        <w:t>Accuracy classes</w:t>
      </w:r>
    </w:p>
    <w:p w:rsidR="004B40A8" w:rsidRPr="007068A3" w:rsidRDefault="00935367" w:rsidP="0031727D">
      <w:pPr>
        <w:tabs>
          <w:tab w:val="left" w:pos="0"/>
          <w:tab w:val="left" w:pos="177"/>
          <w:tab w:val="left" w:pos="355"/>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4.3</w:t>
      </w:r>
      <w:r w:rsidR="004B40A8" w:rsidRPr="00D66AD9">
        <w:rPr>
          <w:rFonts w:ascii="Arial" w:hAnsi="Arial"/>
          <w:spacing w:val="-3"/>
          <w:sz w:val="18"/>
        </w:rPr>
        <w:t xml:space="preserve">   </w:t>
      </w:r>
      <w:r w:rsidR="00806914">
        <w:rPr>
          <w:rFonts w:ascii="Arial" w:hAnsi="Arial"/>
          <w:spacing w:val="-3"/>
          <w:sz w:val="18"/>
        </w:rPr>
        <w:tab/>
      </w:r>
      <w:r w:rsidR="00EF7A1C">
        <w:rPr>
          <w:rFonts w:ascii="Arial" w:hAnsi="Arial"/>
          <w:spacing w:val="-3"/>
          <w:sz w:val="18"/>
        </w:rPr>
        <w:t>Error limitation</w:t>
      </w:r>
    </w:p>
    <w:p w:rsidR="004B40A8" w:rsidRPr="007068A3" w:rsidRDefault="00935367" w:rsidP="0031727D">
      <w:pPr>
        <w:tabs>
          <w:tab w:val="left" w:pos="0"/>
          <w:tab w:val="left" w:pos="177"/>
          <w:tab w:val="left" w:pos="355"/>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4.4</w:t>
      </w:r>
      <w:r w:rsidR="004B40A8" w:rsidRPr="007068A3">
        <w:rPr>
          <w:rFonts w:ascii="Arial" w:hAnsi="Arial"/>
          <w:spacing w:val="-3"/>
          <w:sz w:val="18"/>
        </w:rPr>
        <w:t xml:space="preserve">  </w:t>
      </w:r>
      <w:r w:rsidR="00806914">
        <w:rPr>
          <w:rFonts w:ascii="Arial" w:hAnsi="Arial"/>
          <w:spacing w:val="-3"/>
          <w:sz w:val="18"/>
        </w:rPr>
        <w:tab/>
      </w:r>
      <w:r w:rsidR="004B40A8" w:rsidRPr="007068A3">
        <w:rPr>
          <w:rFonts w:ascii="Arial" w:hAnsi="Arial"/>
          <w:spacing w:val="-3"/>
          <w:sz w:val="18"/>
        </w:rPr>
        <w:t xml:space="preserve"> </w:t>
      </w:r>
      <w:r w:rsidR="00D627B8">
        <w:rPr>
          <w:rFonts w:ascii="Arial" w:hAnsi="Arial"/>
          <w:spacing w:val="-3"/>
          <w:sz w:val="18"/>
        </w:rPr>
        <w:t>Reference mass</w:t>
      </w:r>
      <w:r w:rsidR="004B40A8" w:rsidRPr="007068A3">
        <w:rPr>
          <w:rFonts w:ascii="Arial" w:hAnsi="Arial"/>
          <w:spacing w:val="-3"/>
          <w:sz w:val="18"/>
        </w:rPr>
        <w:t xml:space="preserve"> correction</w:t>
      </w:r>
    </w:p>
    <w:p w:rsidR="004B40A8" w:rsidRPr="00966C41" w:rsidRDefault="00935367"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4.5</w:t>
      </w:r>
      <w:r w:rsidR="00BE59B2">
        <w:rPr>
          <w:rFonts w:ascii="Arial" w:hAnsi="Arial"/>
          <w:spacing w:val="-3"/>
          <w:sz w:val="18"/>
        </w:rPr>
        <w:tab/>
      </w:r>
      <w:r w:rsidR="004B40A8" w:rsidRPr="00966C41">
        <w:rPr>
          <w:rFonts w:ascii="Arial" w:hAnsi="Arial"/>
          <w:spacing w:val="-3"/>
          <w:sz w:val="18"/>
        </w:rPr>
        <w:tab/>
        <w:t xml:space="preserve">Maximum permissible preset value error (setting error) </w:t>
      </w:r>
      <w:r w:rsidR="00993D17">
        <w:rPr>
          <w:rFonts w:ascii="Arial" w:hAnsi="Arial"/>
          <w:spacing w:val="-3"/>
          <w:sz w:val="18"/>
        </w:rPr>
        <w:t>mpse</w:t>
      </w:r>
    </w:p>
    <w:p w:rsidR="004B40A8" w:rsidRPr="007068A3" w:rsidRDefault="00935367" w:rsidP="0031727D">
      <w:pPr>
        <w:tabs>
          <w:tab w:val="left" w:pos="0"/>
          <w:tab w:val="left" w:pos="177"/>
          <w:tab w:val="left" w:pos="355"/>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4.6</w:t>
      </w:r>
      <w:r w:rsidR="004B40A8" w:rsidRPr="00966C41">
        <w:rPr>
          <w:rFonts w:ascii="Arial" w:hAnsi="Arial"/>
          <w:spacing w:val="-3"/>
          <w:sz w:val="18"/>
        </w:rPr>
        <w:t xml:space="preserve">  </w:t>
      </w:r>
      <w:r w:rsidR="007068A3">
        <w:rPr>
          <w:rFonts w:ascii="Arial" w:hAnsi="Arial"/>
          <w:spacing w:val="-3"/>
          <w:sz w:val="18"/>
        </w:rPr>
        <w:tab/>
      </w:r>
      <w:r w:rsidR="004B40A8" w:rsidRPr="007068A3">
        <w:rPr>
          <w:rFonts w:ascii="Arial" w:hAnsi="Arial"/>
          <w:spacing w:val="-3"/>
          <w:sz w:val="18"/>
        </w:rPr>
        <w:t>Minimum capacity (Min)</w:t>
      </w:r>
    </w:p>
    <w:p w:rsidR="007068A3" w:rsidRDefault="00935367" w:rsidP="0031727D">
      <w:pPr>
        <w:tabs>
          <w:tab w:val="left" w:pos="0"/>
          <w:tab w:val="left" w:pos="177"/>
          <w:tab w:val="left" w:pos="355"/>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4.7</w:t>
      </w:r>
      <w:r w:rsidR="007068A3">
        <w:rPr>
          <w:rFonts w:ascii="Arial" w:hAnsi="Arial"/>
          <w:spacing w:val="-3"/>
          <w:sz w:val="18"/>
        </w:rPr>
        <w:tab/>
      </w:r>
      <w:r w:rsidR="004B40A8" w:rsidRPr="007068A3">
        <w:rPr>
          <w:rFonts w:ascii="Arial" w:hAnsi="Arial"/>
          <w:spacing w:val="-3"/>
          <w:sz w:val="18"/>
        </w:rPr>
        <w:t xml:space="preserve">Rated Minimum </w:t>
      </w:r>
      <w:proofErr w:type="gramStart"/>
      <w:r w:rsidR="004B40A8" w:rsidRPr="007068A3">
        <w:rPr>
          <w:rFonts w:ascii="Arial" w:hAnsi="Arial"/>
          <w:spacing w:val="-3"/>
          <w:sz w:val="18"/>
        </w:rPr>
        <w:t>fill</w:t>
      </w:r>
      <w:proofErr w:type="gramEnd"/>
      <w:r w:rsidR="004B40A8" w:rsidRPr="007068A3">
        <w:rPr>
          <w:rFonts w:ascii="Arial" w:hAnsi="Arial"/>
          <w:spacing w:val="-3"/>
          <w:sz w:val="18"/>
        </w:rPr>
        <w:t xml:space="preserve"> (Minfill)</w:t>
      </w:r>
    </w:p>
    <w:p w:rsidR="004B40A8" w:rsidRPr="007068A3" w:rsidRDefault="00935367" w:rsidP="0031727D">
      <w:pPr>
        <w:tabs>
          <w:tab w:val="left" w:pos="0"/>
          <w:tab w:val="left" w:pos="177"/>
          <w:tab w:val="left" w:pos="355"/>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4.8</w:t>
      </w:r>
      <w:r w:rsidR="004B40A8" w:rsidRPr="007068A3">
        <w:rPr>
          <w:rFonts w:ascii="Arial" w:hAnsi="Arial"/>
          <w:spacing w:val="-3"/>
          <w:sz w:val="18"/>
        </w:rPr>
        <w:tab/>
        <w:t>Influence factors</w:t>
      </w:r>
    </w:p>
    <w:p w:rsidR="004B40A8" w:rsidRPr="007068A3" w:rsidRDefault="00DC690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b/>
          <w:spacing w:val="-3"/>
          <w:sz w:val="18"/>
        </w:rPr>
        <w:t>5</w:t>
      </w:r>
      <w:r w:rsidR="004B40A8" w:rsidRPr="007068A3">
        <w:rPr>
          <w:rFonts w:ascii="Arial" w:hAnsi="Arial"/>
          <w:b/>
          <w:spacing w:val="-3"/>
          <w:sz w:val="18"/>
        </w:rPr>
        <w:tab/>
      </w:r>
      <w:r w:rsidR="004B40A8" w:rsidRPr="007068A3">
        <w:rPr>
          <w:rFonts w:ascii="Arial" w:hAnsi="Arial"/>
          <w:b/>
          <w:spacing w:val="-3"/>
          <w:sz w:val="18"/>
        </w:rPr>
        <w:tab/>
        <w:t>Technical requirements</w:t>
      </w:r>
      <w:r w:rsidR="004B40A8" w:rsidRPr="007068A3">
        <w:rPr>
          <w:rFonts w:ascii="Arial" w:hAnsi="Arial"/>
          <w:spacing w:val="-3"/>
          <w:sz w:val="18"/>
        </w:rPr>
        <w:t xml:space="preserve"> ………………………………………………………………………………</w:t>
      </w:r>
      <w:r w:rsidR="004B40A8" w:rsidRPr="007068A3">
        <w:rPr>
          <w:rFonts w:ascii="Arial" w:hAnsi="Arial"/>
          <w:spacing w:val="-3"/>
          <w:sz w:val="18"/>
        </w:rPr>
        <w:tab/>
      </w:r>
    </w:p>
    <w:p w:rsidR="004B40A8" w:rsidRPr="00D66AD9"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5.1</w:t>
      </w:r>
      <w:r w:rsidR="004B40A8" w:rsidRPr="00D66AD9">
        <w:rPr>
          <w:rFonts w:ascii="Arial" w:hAnsi="Arial"/>
          <w:spacing w:val="-3"/>
          <w:sz w:val="18"/>
        </w:rPr>
        <w:tab/>
      </w:r>
      <w:r w:rsidR="004B40A8" w:rsidRPr="00D66AD9">
        <w:rPr>
          <w:rFonts w:ascii="Arial" w:hAnsi="Arial"/>
          <w:spacing w:val="-3"/>
          <w:sz w:val="18"/>
        </w:rPr>
        <w:tab/>
        <w:t>Suitability for use</w:t>
      </w:r>
    </w:p>
    <w:p w:rsidR="004B40A8" w:rsidRPr="00D66AD9"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5.2</w:t>
      </w:r>
      <w:r w:rsidR="004B40A8" w:rsidRPr="00D66AD9">
        <w:rPr>
          <w:rFonts w:ascii="Arial" w:hAnsi="Arial"/>
          <w:spacing w:val="-3"/>
          <w:sz w:val="18"/>
        </w:rPr>
        <w:tab/>
      </w:r>
      <w:r w:rsidR="004B40A8" w:rsidRPr="00D66AD9">
        <w:rPr>
          <w:rFonts w:ascii="Arial" w:hAnsi="Arial"/>
          <w:spacing w:val="-3"/>
          <w:sz w:val="18"/>
        </w:rPr>
        <w:tab/>
        <w:t>Security of operation</w:t>
      </w:r>
    </w:p>
    <w:p w:rsidR="004B40A8" w:rsidRPr="00D66AD9"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5.3</w:t>
      </w:r>
      <w:r w:rsidR="004B40A8" w:rsidRPr="00D66AD9">
        <w:rPr>
          <w:rFonts w:ascii="Arial" w:hAnsi="Arial"/>
          <w:spacing w:val="-3"/>
          <w:sz w:val="18"/>
        </w:rPr>
        <w:tab/>
      </w:r>
      <w:r w:rsidR="004B40A8" w:rsidRPr="00D66AD9">
        <w:rPr>
          <w:rFonts w:ascii="Arial" w:hAnsi="Arial"/>
          <w:spacing w:val="-3"/>
          <w:sz w:val="18"/>
        </w:rPr>
        <w:tab/>
        <w:t>Indication of weighing results</w:t>
      </w:r>
    </w:p>
    <w:p w:rsidR="004B40A8" w:rsidRPr="00D66AD9"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5.4</w:t>
      </w:r>
      <w:r w:rsidR="004B40A8" w:rsidRPr="00D66AD9">
        <w:rPr>
          <w:rFonts w:ascii="Arial" w:hAnsi="Arial"/>
          <w:spacing w:val="-3"/>
          <w:sz w:val="18"/>
        </w:rPr>
        <w:tab/>
      </w:r>
      <w:r w:rsidR="004B40A8" w:rsidRPr="00D66AD9">
        <w:rPr>
          <w:rFonts w:ascii="Arial" w:hAnsi="Arial"/>
          <w:spacing w:val="-3"/>
          <w:sz w:val="18"/>
        </w:rPr>
        <w:tab/>
        <w:t>Fill setting device</w:t>
      </w:r>
    </w:p>
    <w:p w:rsidR="004B40A8" w:rsidRPr="00D66AD9"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5.5</w:t>
      </w:r>
      <w:r w:rsidR="004B40A8" w:rsidRPr="00D66AD9">
        <w:rPr>
          <w:rFonts w:ascii="Arial" w:hAnsi="Arial"/>
          <w:spacing w:val="-3"/>
          <w:sz w:val="18"/>
        </w:rPr>
        <w:tab/>
      </w:r>
      <w:r w:rsidR="004B40A8" w:rsidRPr="00D66AD9">
        <w:rPr>
          <w:rFonts w:ascii="Arial" w:hAnsi="Arial"/>
          <w:spacing w:val="-3"/>
          <w:sz w:val="18"/>
        </w:rPr>
        <w:tab/>
        <w:t>Final feed cut-off device</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5.6</w:t>
      </w:r>
      <w:r w:rsidR="004B40A8" w:rsidRPr="00966C41">
        <w:rPr>
          <w:rFonts w:ascii="Arial" w:hAnsi="Arial"/>
          <w:spacing w:val="-3"/>
          <w:sz w:val="18"/>
        </w:rPr>
        <w:tab/>
      </w:r>
      <w:r w:rsidR="004B40A8" w:rsidRPr="00966C41">
        <w:rPr>
          <w:rFonts w:ascii="Arial" w:hAnsi="Arial"/>
          <w:spacing w:val="-3"/>
          <w:sz w:val="18"/>
        </w:rPr>
        <w:tab/>
        <w:t>Feeding device</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5.7</w:t>
      </w:r>
      <w:r w:rsidR="004B40A8" w:rsidRPr="00966C41">
        <w:rPr>
          <w:rFonts w:ascii="Arial" w:hAnsi="Arial"/>
          <w:spacing w:val="-3"/>
          <w:sz w:val="18"/>
        </w:rPr>
        <w:tab/>
      </w:r>
      <w:r w:rsidR="004B40A8" w:rsidRPr="00966C41">
        <w:rPr>
          <w:rFonts w:ascii="Arial" w:hAnsi="Arial"/>
          <w:spacing w:val="-3"/>
          <w:sz w:val="18"/>
        </w:rPr>
        <w:tab/>
        <w:t>Load receptor</w:t>
      </w:r>
    </w:p>
    <w:p w:rsidR="004B40A8"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5.8</w:t>
      </w:r>
      <w:r w:rsidR="004B40A8" w:rsidRPr="00966C41">
        <w:rPr>
          <w:rFonts w:ascii="Arial" w:hAnsi="Arial"/>
          <w:spacing w:val="-3"/>
          <w:sz w:val="18"/>
        </w:rPr>
        <w:tab/>
      </w:r>
      <w:r w:rsidR="004B40A8" w:rsidRPr="00966C41">
        <w:rPr>
          <w:rFonts w:ascii="Arial" w:hAnsi="Arial"/>
          <w:spacing w:val="-3"/>
          <w:sz w:val="18"/>
        </w:rPr>
        <w:tab/>
        <w:t>Zero-setting and tare devices</w:t>
      </w:r>
    </w:p>
    <w:p w:rsidR="0015642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5.9</w:t>
      </w:r>
      <w:r w:rsidR="00156421">
        <w:rPr>
          <w:rFonts w:ascii="Arial" w:hAnsi="Arial"/>
          <w:spacing w:val="-3"/>
          <w:sz w:val="18"/>
        </w:rPr>
        <w:tab/>
      </w:r>
      <w:r w:rsidR="00156421">
        <w:rPr>
          <w:rFonts w:ascii="Arial" w:hAnsi="Arial"/>
          <w:spacing w:val="-3"/>
          <w:sz w:val="18"/>
        </w:rPr>
        <w:tab/>
        <w:t>Data Storage</w:t>
      </w:r>
    </w:p>
    <w:p w:rsidR="00156421"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5.10</w:t>
      </w:r>
      <w:r w:rsidR="00156421">
        <w:rPr>
          <w:rFonts w:ascii="Arial" w:hAnsi="Arial"/>
          <w:spacing w:val="-3"/>
          <w:sz w:val="18"/>
        </w:rPr>
        <w:tab/>
      </w:r>
      <w:r w:rsidR="00156421">
        <w:rPr>
          <w:rFonts w:ascii="Arial" w:hAnsi="Arial"/>
          <w:spacing w:val="-3"/>
          <w:sz w:val="18"/>
        </w:rPr>
        <w:tab/>
        <w:t>Software</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5.11</w:t>
      </w:r>
      <w:r w:rsidR="004B40A8" w:rsidRPr="00966C41">
        <w:rPr>
          <w:rFonts w:ascii="Arial" w:hAnsi="Arial"/>
          <w:spacing w:val="-3"/>
          <w:sz w:val="18"/>
        </w:rPr>
        <w:tab/>
      </w:r>
      <w:r w:rsidR="004B40A8" w:rsidRPr="00966C41">
        <w:rPr>
          <w:rFonts w:ascii="Arial" w:hAnsi="Arial"/>
          <w:spacing w:val="-3"/>
          <w:sz w:val="18"/>
        </w:rPr>
        <w:tab/>
        <w:t>Equilibrium mechanism</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5.12</w:t>
      </w:r>
      <w:r w:rsidR="004B40A8" w:rsidRPr="00966C41">
        <w:rPr>
          <w:rFonts w:ascii="Arial" w:hAnsi="Arial"/>
          <w:spacing w:val="-3"/>
          <w:sz w:val="18"/>
        </w:rPr>
        <w:tab/>
      </w:r>
      <w:r w:rsidR="004B40A8" w:rsidRPr="00966C41">
        <w:rPr>
          <w:rFonts w:ascii="Arial" w:hAnsi="Arial"/>
          <w:spacing w:val="-3"/>
          <w:sz w:val="18"/>
        </w:rPr>
        <w:tab/>
        <w:t>Descriptive markings</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5.13</w:t>
      </w:r>
      <w:r w:rsidR="004B40A8" w:rsidRPr="00966C41">
        <w:rPr>
          <w:rFonts w:ascii="Arial" w:hAnsi="Arial"/>
          <w:spacing w:val="-3"/>
          <w:sz w:val="18"/>
        </w:rPr>
        <w:tab/>
      </w:r>
      <w:r w:rsidR="004B40A8" w:rsidRPr="00966C41">
        <w:rPr>
          <w:rFonts w:ascii="Arial" w:hAnsi="Arial"/>
          <w:spacing w:val="-3"/>
          <w:sz w:val="18"/>
        </w:rPr>
        <w:tab/>
        <w:t>Verification marks</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6</w:t>
      </w:r>
      <w:r w:rsidR="004B40A8" w:rsidRPr="00966C41">
        <w:rPr>
          <w:rFonts w:ascii="Arial" w:hAnsi="Arial"/>
          <w:spacing w:val="-3"/>
          <w:sz w:val="18"/>
        </w:rPr>
        <w:tab/>
      </w:r>
      <w:r w:rsidR="00883AF8">
        <w:rPr>
          <w:rFonts w:ascii="Arial" w:hAnsi="Arial"/>
          <w:spacing w:val="-3"/>
          <w:sz w:val="18"/>
        </w:rPr>
        <w:tab/>
      </w:r>
      <w:r w:rsidR="0031727D">
        <w:rPr>
          <w:rFonts w:ascii="Arial" w:hAnsi="Arial"/>
          <w:spacing w:val="-3"/>
          <w:sz w:val="18"/>
        </w:rPr>
        <w:tab/>
      </w:r>
      <w:r w:rsidR="004B40A8" w:rsidRPr="007A45F3">
        <w:rPr>
          <w:rFonts w:ascii="Arial" w:hAnsi="Arial"/>
          <w:b/>
          <w:spacing w:val="-3"/>
          <w:sz w:val="18"/>
        </w:rPr>
        <w:t>Control instrument</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b/>
          <w:spacing w:val="-3"/>
          <w:sz w:val="18"/>
        </w:rPr>
        <w:t>7</w:t>
      </w:r>
      <w:r w:rsidR="004B40A8" w:rsidRPr="00966C41">
        <w:rPr>
          <w:rFonts w:ascii="Arial" w:hAnsi="Arial"/>
          <w:b/>
          <w:spacing w:val="-3"/>
          <w:sz w:val="18"/>
        </w:rPr>
        <w:tab/>
      </w:r>
      <w:r w:rsidR="004B40A8" w:rsidRPr="00966C41">
        <w:rPr>
          <w:rFonts w:ascii="Arial" w:hAnsi="Arial"/>
          <w:b/>
          <w:spacing w:val="-3"/>
          <w:sz w:val="18"/>
        </w:rPr>
        <w:tab/>
      </w:r>
      <w:r w:rsidR="0031727D">
        <w:rPr>
          <w:rFonts w:ascii="Arial" w:hAnsi="Arial"/>
          <w:b/>
          <w:spacing w:val="-3"/>
          <w:sz w:val="18"/>
        </w:rPr>
        <w:tab/>
      </w:r>
      <w:r w:rsidR="004B40A8" w:rsidRPr="00966C41">
        <w:rPr>
          <w:rFonts w:ascii="Arial" w:hAnsi="Arial"/>
          <w:b/>
          <w:spacing w:val="-3"/>
          <w:sz w:val="18"/>
        </w:rPr>
        <w:t xml:space="preserve">Requirements for </w:t>
      </w:r>
      <w:r w:rsidR="00DC530D">
        <w:rPr>
          <w:rFonts w:ascii="Arial" w:hAnsi="Arial"/>
          <w:b/>
          <w:spacing w:val="-3"/>
          <w:sz w:val="18"/>
        </w:rPr>
        <w:t>electronic measuring instrument</w:t>
      </w:r>
      <w:r w:rsidR="004B40A8" w:rsidRPr="00966C41">
        <w:rPr>
          <w:rFonts w:ascii="Arial" w:hAnsi="Arial"/>
          <w:b/>
          <w:spacing w:val="-3"/>
          <w:sz w:val="18"/>
        </w:rPr>
        <w:t>s</w:t>
      </w:r>
      <w:r w:rsidR="004B40A8" w:rsidRPr="00966C41">
        <w:rPr>
          <w:rFonts w:ascii="Arial" w:hAnsi="Arial"/>
          <w:spacing w:val="-3"/>
          <w:sz w:val="18"/>
        </w:rPr>
        <w:t xml:space="preserve"> ………………….</w:t>
      </w:r>
      <w:r w:rsidR="004B40A8" w:rsidRPr="00966C41">
        <w:rPr>
          <w:rFonts w:ascii="Arial" w:hAnsi="Arial"/>
          <w:spacing w:val="-3"/>
          <w:sz w:val="18"/>
        </w:rPr>
        <w:tab/>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7.1</w:t>
      </w:r>
      <w:r w:rsidR="004B40A8" w:rsidRPr="00966C41">
        <w:rPr>
          <w:rFonts w:ascii="Arial" w:hAnsi="Arial"/>
          <w:spacing w:val="-3"/>
          <w:sz w:val="18"/>
        </w:rPr>
        <w:tab/>
      </w:r>
      <w:r w:rsidR="004B40A8" w:rsidRPr="00966C41">
        <w:rPr>
          <w:rFonts w:ascii="Arial" w:hAnsi="Arial"/>
          <w:spacing w:val="-3"/>
          <w:sz w:val="18"/>
        </w:rPr>
        <w:tab/>
        <w:t>General requirements</w:t>
      </w:r>
    </w:p>
    <w:p w:rsidR="004B40A8" w:rsidRPr="00966C41" w:rsidRDefault="00D301E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7.2</w:t>
      </w:r>
      <w:r w:rsidR="004B40A8" w:rsidRPr="00966C41">
        <w:rPr>
          <w:rFonts w:ascii="Arial" w:hAnsi="Arial"/>
          <w:spacing w:val="-3"/>
          <w:sz w:val="18"/>
        </w:rPr>
        <w:tab/>
      </w:r>
      <w:r w:rsidR="004B40A8" w:rsidRPr="00966C41">
        <w:rPr>
          <w:rFonts w:ascii="Arial" w:hAnsi="Arial"/>
          <w:spacing w:val="-3"/>
          <w:sz w:val="18"/>
        </w:rPr>
        <w:tab/>
        <w:t>Functional requirements</w:t>
      </w:r>
    </w:p>
    <w:p w:rsidR="004B40A8" w:rsidRPr="00966C41" w:rsidRDefault="00D17A62"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7.3</w:t>
      </w:r>
      <w:r w:rsidR="004B40A8" w:rsidRPr="00966C41">
        <w:rPr>
          <w:rFonts w:ascii="Arial" w:hAnsi="Arial"/>
          <w:spacing w:val="-3"/>
          <w:sz w:val="18"/>
        </w:rPr>
        <w:tab/>
      </w:r>
      <w:r w:rsidR="004B40A8" w:rsidRPr="00966C41">
        <w:rPr>
          <w:rFonts w:ascii="Arial" w:hAnsi="Arial"/>
          <w:spacing w:val="-3"/>
          <w:sz w:val="18"/>
        </w:rPr>
        <w:tab/>
        <w:t>Examination and tests</w:t>
      </w:r>
    </w:p>
    <w:p w:rsidR="000D5722" w:rsidRPr="00565A82" w:rsidRDefault="000D5722" w:rsidP="0031727D">
      <w:pPr>
        <w:tabs>
          <w:tab w:val="left" w:pos="0"/>
          <w:tab w:val="left" w:pos="177"/>
          <w:tab w:val="left" w:pos="532"/>
          <w:tab w:val="left" w:pos="710"/>
          <w:tab w:val="left" w:pos="888"/>
          <w:tab w:val="left" w:pos="1400"/>
          <w:tab w:val="left" w:pos="1440"/>
          <w:tab w:val="left" w:pos="1500"/>
        </w:tabs>
        <w:suppressAutoHyphens/>
        <w:rPr>
          <w:rFonts w:ascii="Arial" w:hAnsi="Arial"/>
          <w:b/>
          <w:spacing w:val="-3"/>
          <w:sz w:val="18"/>
          <w:szCs w:val="18"/>
        </w:rPr>
      </w:pPr>
      <w:r w:rsidRPr="00565A82">
        <w:rPr>
          <w:rFonts w:ascii="Arial" w:hAnsi="Arial"/>
          <w:b/>
          <w:spacing w:val="-3"/>
          <w:sz w:val="18"/>
          <w:szCs w:val="18"/>
        </w:rPr>
        <w:t>PART 2 – METROLOGICAL CONTROLS AND PERFORMANCE TESTS</w:t>
      </w:r>
    </w:p>
    <w:p w:rsidR="004B40A8" w:rsidRPr="00966C41" w:rsidRDefault="00DC690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b/>
          <w:spacing w:val="-3"/>
          <w:sz w:val="18"/>
        </w:rPr>
        <w:t>8</w:t>
      </w:r>
      <w:r w:rsidR="004B40A8" w:rsidRPr="00966C41">
        <w:rPr>
          <w:rFonts w:ascii="Arial" w:hAnsi="Arial"/>
          <w:b/>
          <w:spacing w:val="-3"/>
          <w:sz w:val="18"/>
        </w:rPr>
        <w:tab/>
      </w:r>
      <w:r w:rsidR="004B40A8" w:rsidRPr="00966C41">
        <w:rPr>
          <w:rFonts w:ascii="Arial" w:hAnsi="Arial"/>
          <w:b/>
          <w:spacing w:val="-3"/>
          <w:sz w:val="18"/>
        </w:rPr>
        <w:tab/>
      </w:r>
      <w:r w:rsidR="0031727D">
        <w:rPr>
          <w:rFonts w:ascii="Arial" w:hAnsi="Arial"/>
          <w:b/>
          <w:spacing w:val="-3"/>
          <w:sz w:val="18"/>
        </w:rPr>
        <w:tab/>
      </w:r>
      <w:r w:rsidR="004B40A8" w:rsidRPr="00966C41">
        <w:rPr>
          <w:rFonts w:ascii="Arial" w:hAnsi="Arial"/>
          <w:b/>
          <w:spacing w:val="-3"/>
          <w:sz w:val="18"/>
        </w:rPr>
        <w:t>Metrological controls</w:t>
      </w:r>
      <w:r w:rsidR="004B40A8" w:rsidRPr="00966C41">
        <w:rPr>
          <w:rFonts w:ascii="Arial" w:hAnsi="Arial"/>
          <w:spacing w:val="-3"/>
          <w:sz w:val="18"/>
        </w:rPr>
        <w:t xml:space="preserve"> ……………………………………………………………………………...</w:t>
      </w:r>
      <w:r w:rsidR="004B40A8" w:rsidRPr="00966C41">
        <w:rPr>
          <w:rFonts w:ascii="Arial" w:hAnsi="Arial"/>
          <w:spacing w:val="-3"/>
          <w:sz w:val="18"/>
        </w:rPr>
        <w:tab/>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8.1</w:t>
      </w:r>
      <w:r w:rsidR="004B40A8" w:rsidRPr="00966C41">
        <w:rPr>
          <w:rFonts w:ascii="Arial" w:hAnsi="Arial"/>
          <w:spacing w:val="-3"/>
          <w:sz w:val="18"/>
        </w:rPr>
        <w:tab/>
      </w:r>
      <w:r w:rsidR="004B40A8" w:rsidRPr="00966C41">
        <w:rPr>
          <w:rFonts w:ascii="Arial" w:hAnsi="Arial"/>
          <w:spacing w:val="-3"/>
          <w:sz w:val="18"/>
        </w:rPr>
        <w:tab/>
        <w:t>General</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8.2</w:t>
      </w:r>
      <w:r w:rsidR="004B40A8" w:rsidRPr="00966C41">
        <w:rPr>
          <w:rFonts w:ascii="Arial" w:hAnsi="Arial"/>
          <w:spacing w:val="-3"/>
          <w:sz w:val="18"/>
        </w:rPr>
        <w:tab/>
      </w:r>
      <w:r w:rsidR="004B40A8" w:rsidRPr="00966C41">
        <w:rPr>
          <w:rFonts w:ascii="Arial" w:hAnsi="Arial"/>
          <w:spacing w:val="-3"/>
          <w:sz w:val="18"/>
        </w:rPr>
        <w:tab/>
      </w:r>
      <w:r w:rsidR="001179FD">
        <w:rPr>
          <w:rFonts w:ascii="Arial" w:hAnsi="Arial"/>
          <w:spacing w:val="-3"/>
          <w:sz w:val="18"/>
        </w:rPr>
        <w:t>Type</w:t>
      </w:r>
      <w:r w:rsidR="004B40A8" w:rsidRPr="00966C41">
        <w:rPr>
          <w:rFonts w:ascii="Arial" w:hAnsi="Arial"/>
          <w:spacing w:val="-3"/>
          <w:sz w:val="18"/>
        </w:rPr>
        <w:t xml:space="preserve"> </w:t>
      </w:r>
      <w:r w:rsidR="00841F6C">
        <w:rPr>
          <w:rFonts w:ascii="Arial" w:hAnsi="Arial"/>
          <w:spacing w:val="-3"/>
          <w:sz w:val="18"/>
        </w:rPr>
        <w:t>evaluation</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8.3</w:t>
      </w:r>
      <w:r w:rsidR="004B40A8" w:rsidRPr="00966C41">
        <w:rPr>
          <w:rFonts w:ascii="Arial" w:hAnsi="Arial"/>
          <w:spacing w:val="-3"/>
          <w:sz w:val="18"/>
        </w:rPr>
        <w:tab/>
      </w:r>
      <w:r w:rsidR="004B40A8" w:rsidRPr="00966C41">
        <w:rPr>
          <w:rFonts w:ascii="Arial" w:hAnsi="Arial"/>
          <w:spacing w:val="-3"/>
          <w:sz w:val="18"/>
        </w:rPr>
        <w:tab/>
        <w:t>Initial verification</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8.4</w:t>
      </w:r>
      <w:r w:rsidR="004B40A8" w:rsidRPr="00966C41">
        <w:rPr>
          <w:rFonts w:ascii="Arial" w:hAnsi="Arial"/>
          <w:spacing w:val="-3"/>
          <w:sz w:val="18"/>
        </w:rPr>
        <w:tab/>
      </w:r>
      <w:r w:rsidR="004B40A8" w:rsidRPr="00966C41">
        <w:rPr>
          <w:rFonts w:ascii="Arial" w:hAnsi="Arial"/>
          <w:spacing w:val="-3"/>
          <w:sz w:val="18"/>
        </w:rPr>
        <w:tab/>
        <w:t>Subsequent verification</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8.5</w:t>
      </w:r>
      <w:r w:rsidR="004B40A8" w:rsidRPr="00966C41">
        <w:rPr>
          <w:rFonts w:ascii="Arial" w:hAnsi="Arial"/>
          <w:spacing w:val="-3"/>
          <w:sz w:val="18"/>
        </w:rPr>
        <w:tab/>
      </w:r>
      <w:r w:rsidR="004B40A8" w:rsidRPr="00966C41">
        <w:rPr>
          <w:rFonts w:ascii="Arial" w:hAnsi="Arial"/>
          <w:spacing w:val="-3"/>
          <w:sz w:val="18"/>
        </w:rPr>
        <w:tab/>
        <w:t>In-service inspection</w:t>
      </w:r>
    </w:p>
    <w:p w:rsidR="004B40A8" w:rsidRPr="00966C41" w:rsidRDefault="00DC690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b/>
          <w:spacing w:val="-3"/>
          <w:sz w:val="18"/>
        </w:rPr>
        <w:t>9</w:t>
      </w:r>
      <w:r w:rsidR="004B40A8" w:rsidRPr="00966C41">
        <w:rPr>
          <w:rFonts w:ascii="Arial" w:hAnsi="Arial"/>
          <w:spacing w:val="-3"/>
          <w:sz w:val="18"/>
        </w:rPr>
        <w:tab/>
      </w:r>
      <w:r w:rsidR="004B40A8" w:rsidRPr="00966C41">
        <w:rPr>
          <w:rFonts w:ascii="Arial" w:hAnsi="Arial"/>
          <w:spacing w:val="-3"/>
          <w:sz w:val="18"/>
        </w:rPr>
        <w:tab/>
      </w:r>
      <w:r w:rsidR="0031727D">
        <w:rPr>
          <w:rFonts w:ascii="Arial" w:hAnsi="Arial"/>
          <w:spacing w:val="-3"/>
          <w:sz w:val="18"/>
        </w:rPr>
        <w:tab/>
      </w:r>
      <w:r w:rsidR="004B40A8" w:rsidRPr="00966C41">
        <w:rPr>
          <w:rFonts w:ascii="Arial" w:hAnsi="Arial"/>
          <w:b/>
          <w:spacing w:val="-3"/>
          <w:sz w:val="18"/>
        </w:rPr>
        <w:t>Test methods</w:t>
      </w:r>
      <w:r w:rsidR="004B40A8" w:rsidRPr="00966C41">
        <w:rPr>
          <w:rFonts w:ascii="Arial" w:hAnsi="Arial"/>
          <w:spacing w:val="-3"/>
          <w:sz w:val="18"/>
        </w:rPr>
        <w:t xml:space="preserve"> ……………………………………………………………………………………………</w:t>
      </w:r>
      <w:r w:rsidR="004B40A8" w:rsidRPr="00966C41">
        <w:rPr>
          <w:rFonts w:ascii="Arial" w:hAnsi="Arial"/>
          <w:spacing w:val="-3"/>
          <w:sz w:val="18"/>
        </w:rPr>
        <w:tab/>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9.1</w:t>
      </w:r>
      <w:r w:rsidR="004B40A8" w:rsidRPr="00966C41">
        <w:rPr>
          <w:rFonts w:ascii="Arial" w:hAnsi="Arial"/>
          <w:spacing w:val="-3"/>
          <w:sz w:val="18"/>
        </w:rPr>
        <w:tab/>
      </w:r>
      <w:r w:rsidR="004B40A8" w:rsidRPr="00966C41">
        <w:rPr>
          <w:rFonts w:ascii="Arial" w:hAnsi="Arial"/>
          <w:spacing w:val="-3"/>
          <w:sz w:val="18"/>
        </w:rPr>
        <w:tab/>
        <w:t>Determination of the mass of individual fills</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9.2</w:t>
      </w:r>
      <w:r w:rsidR="004B40A8" w:rsidRPr="00966C41">
        <w:rPr>
          <w:rFonts w:ascii="Arial" w:hAnsi="Arial"/>
          <w:spacing w:val="-3"/>
          <w:sz w:val="18"/>
        </w:rPr>
        <w:tab/>
      </w:r>
      <w:r w:rsidR="004B40A8" w:rsidRPr="00966C41">
        <w:rPr>
          <w:rFonts w:ascii="Arial" w:hAnsi="Arial"/>
          <w:spacing w:val="-3"/>
          <w:sz w:val="18"/>
        </w:rPr>
        <w:tab/>
        <w:t>Conduct of material tests</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9.3</w:t>
      </w:r>
      <w:r w:rsidR="004B40A8" w:rsidRPr="00966C41">
        <w:rPr>
          <w:rFonts w:ascii="Arial" w:hAnsi="Arial"/>
          <w:spacing w:val="-3"/>
          <w:sz w:val="18"/>
        </w:rPr>
        <w:tab/>
      </w:r>
      <w:r w:rsidR="004B40A8" w:rsidRPr="00966C41">
        <w:rPr>
          <w:rFonts w:ascii="Arial" w:hAnsi="Arial"/>
          <w:spacing w:val="-3"/>
          <w:sz w:val="18"/>
        </w:rPr>
        <w:tab/>
        <w:t>Number of fills</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9.4</w:t>
      </w:r>
      <w:r w:rsidR="004B40A8" w:rsidRPr="00966C41">
        <w:rPr>
          <w:rFonts w:ascii="Arial" w:hAnsi="Arial"/>
          <w:spacing w:val="-3"/>
          <w:sz w:val="18"/>
        </w:rPr>
        <w:tab/>
      </w:r>
      <w:r w:rsidR="004B40A8" w:rsidRPr="00966C41">
        <w:rPr>
          <w:rFonts w:ascii="Arial" w:hAnsi="Arial"/>
          <w:spacing w:val="-3"/>
          <w:sz w:val="18"/>
        </w:rPr>
        <w:tab/>
        <w:t>Accuracy of standards</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9.5</w:t>
      </w:r>
      <w:r w:rsidR="004B40A8" w:rsidRPr="00966C41">
        <w:rPr>
          <w:rFonts w:ascii="Arial" w:hAnsi="Arial"/>
          <w:spacing w:val="-3"/>
          <w:sz w:val="18"/>
        </w:rPr>
        <w:tab/>
      </w:r>
      <w:r w:rsidR="004B40A8" w:rsidRPr="00966C41">
        <w:rPr>
          <w:rFonts w:ascii="Arial" w:hAnsi="Arial"/>
          <w:spacing w:val="-3"/>
          <w:sz w:val="18"/>
        </w:rPr>
        <w:tab/>
        <w:t>Material test methods</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9.6</w:t>
      </w:r>
      <w:r w:rsidR="004B40A8" w:rsidRPr="00966C41">
        <w:rPr>
          <w:rFonts w:ascii="Arial" w:hAnsi="Arial"/>
          <w:spacing w:val="-3"/>
          <w:sz w:val="18"/>
        </w:rPr>
        <w:tab/>
      </w:r>
      <w:r w:rsidR="004B40A8" w:rsidRPr="00966C41">
        <w:rPr>
          <w:rFonts w:ascii="Arial" w:hAnsi="Arial"/>
          <w:spacing w:val="-3"/>
          <w:sz w:val="18"/>
        </w:rPr>
        <w:tab/>
        <w:t>Preset value</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9.7</w:t>
      </w:r>
      <w:r w:rsidR="004B40A8" w:rsidRPr="00966C41">
        <w:rPr>
          <w:rFonts w:ascii="Arial" w:hAnsi="Arial"/>
          <w:spacing w:val="-3"/>
          <w:sz w:val="18"/>
        </w:rPr>
        <w:tab/>
      </w:r>
      <w:r w:rsidR="004B40A8" w:rsidRPr="00966C41">
        <w:rPr>
          <w:rFonts w:ascii="Arial" w:hAnsi="Arial"/>
          <w:spacing w:val="-3"/>
          <w:sz w:val="18"/>
        </w:rPr>
        <w:tab/>
        <w:t>Mass and average value of the test fill</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9.8</w:t>
      </w:r>
      <w:r w:rsidR="004B40A8" w:rsidRPr="00966C41">
        <w:rPr>
          <w:rFonts w:ascii="Arial" w:hAnsi="Arial"/>
          <w:spacing w:val="-3"/>
          <w:sz w:val="18"/>
        </w:rPr>
        <w:tab/>
      </w:r>
      <w:r w:rsidR="004B40A8" w:rsidRPr="00966C41">
        <w:rPr>
          <w:rFonts w:ascii="Arial" w:hAnsi="Arial"/>
          <w:spacing w:val="-3"/>
          <w:sz w:val="18"/>
        </w:rPr>
        <w:tab/>
        <w:t>Deviation for automatic weighing</w:t>
      </w:r>
    </w:p>
    <w:p w:rsidR="004B40A8" w:rsidRPr="00966C41" w:rsidRDefault="00C9700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9.9</w:t>
      </w:r>
      <w:r w:rsidR="004B40A8" w:rsidRPr="00966C41">
        <w:rPr>
          <w:rFonts w:ascii="Arial" w:hAnsi="Arial"/>
          <w:spacing w:val="-3"/>
          <w:sz w:val="18"/>
        </w:rPr>
        <w:tab/>
      </w:r>
      <w:r w:rsidR="004B40A8" w:rsidRPr="00966C41">
        <w:rPr>
          <w:rFonts w:ascii="Arial" w:hAnsi="Arial"/>
          <w:spacing w:val="-3"/>
          <w:sz w:val="18"/>
        </w:rPr>
        <w:tab/>
        <w:t>Preset value error for automatic weighing</w:t>
      </w:r>
    </w:p>
    <w:p w:rsidR="004B40A8" w:rsidRPr="00966C41" w:rsidRDefault="00565A82" w:rsidP="0031727D">
      <w:pPr>
        <w:pStyle w:val="Heading1"/>
        <w:tabs>
          <w:tab w:val="clear" w:pos="-267"/>
          <w:tab w:val="clear" w:pos="1154"/>
          <w:tab w:val="left" w:pos="1400"/>
          <w:tab w:val="left" w:pos="1500"/>
        </w:tabs>
        <w:jc w:val="left"/>
        <w:rPr>
          <w:lang w:val="en-GB"/>
        </w:rPr>
      </w:pPr>
      <w:r w:rsidRPr="00966C41">
        <w:rPr>
          <w:lang w:val="en-GB"/>
        </w:rPr>
        <w:t xml:space="preserve">ANNEX </w:t>
      </w:r>
      <w:r w:rsidRPr="00966C41">
        <w:rPr>
          <w:lang w:val="en-GB"/>
        </w:rPr>
        <w:tab/>
        <w:t>A</w:t>
      </w:r>
      <w:r w:rsidRPr="00966C41">
        <w:rPr>
          <w:lang w:val="en-GB"/>
        </w:rPr>
        <w:tab/>
        <w:t xml:space="preserve">TESTING PROCEDURES FOR AUTOMATIC GRAVIMETRIC FILLING INSTRUMENTS </w:t>
      </w:r>
      <w:r w:rsidR="004B40A8" w:rsidRPr="00966C41">
        <w:rPr>
          <w:b w:val="0"/>
          <w:lang w:val="en-GB"/>
        </w:rPr>
        <w:tab/>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A.1</w:t>
      </w:r>
      <w:r w:rsidRPr="00966C41">
        <w:rPr>
          <w:rFonts w:ascii="Arial" w:hAnsi="Arial"/>
          <w:spacing w:val="-3"/>
          <w:sz w:val="18"/>
        </w:rPr>
        <w:tab/>
      </w:r>
      <w:r w:rsidRPr="00966C41">
        <w:rPr>
          <w:rFonts w:ascii="Arial" w:hAnsi="Arial"/>
          <w:spacing w:val="-3"/>
          <w:sz w:val="18"/>
        </w:rPr>
        <w:tab/>
        <w:t>Administrative examination</w:t>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A.2</w:t>
      </w:r>
      <w:r w:rsidRPr="00966C41">
        <w:rPr>
          <w:rFonts w:ascii="Arial" w:hAnsi="Arial"/>
          <w:spacing w:val="-3"/>
          <w:sz w:val="18"/>
        </w:rPr>
        <w:tab/>
      </w:r>
      <w:r w:rsidRPr="00966C41">
        <w:rPr>
          <w:rFonts w:ascii="Arial" w:hAnsi="Arial"/>
          <w:spacing w:val="-3"/>
          <w:sz w:val="18"/>
        </w:rPr>
        <w:tab/>
        <w:t>Examination for initial verification</w:t>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A.3</w:t>
      </w:r>
      <w:r w:rsidRPr="00966C41">
        <w:rPr>
          <w:rFonts w:ascii="Arial" w:hAnsi="Arial"/>
          <w:spacing w:val="-3"/>
          <w:sz w:val="18"/>
        </w:rPr>
        <w:tab/>
      </w:r>
      <w:r w:rsidRPr="00966C41">
        <w:rPr>
          <w:rFonts w:ascii="Arial" w:hAnsi="Arial"/>
          <w:spacing w:val="-3"/>
          <w:sz w:val="18"/>
        </w:rPr>
        <w:tab/>
        <w:t xml:space="preserve">General </w:t>
      </w:r>
      <w:proofErr w:type="gramStart"/>
      <w:r w:rsidRPr="00966C41">
        <w:rPr>
          <w:rFonts w:ascii="Arial" w:hAnsi="Arial"/>
          <w:spacing w:val="-3"/>
          <w:sz w:val="18"/>
        </w:rPr>
        <w:t>test</w:t>
      </w:r>
      <w:proofErr w:type="gramEnd"/>
      <w:r w:rsidRPr="00966C41">
        <w:rPr>
          <w:rFonts w:ascii="Arial" w:hAnsi="Arial"/>
          <w:spacing w:val="-3"/>
          <w:sz w:val="18"/>
        </w:rPr>
        <w:t xml:space="preserve"> requirements</w:t>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A.4</w:t>
      </w:r>
      <w:r w:rsidRPr="00966C41">
        <w:rPr>
          <w:rFonts w:ascii="Arial" w:hAnsi="Arial"/>
          <w:spacing w:val="-3"/>
          <w:sz w:val="18"/>
        </w:rPr>
        <w:tab/>
      </w:r>
      <w:r w:rsidRPr="00966C41">
        <w:rPr>
          <w:rFonts w:ascii="Arial" w:hAnsi="Arial"/>
          <w:spacing w:val="-3"/>
          <w:sz w:val="18"/>
        </w:rPr>
        <w:tab/>
        <w:t>Test program</w:t>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A.5</w:t>
      </w:r>
      <w:r w:rsidRPr="00966C41">
        <w:rPr>
          <w:rFonts w:ascii="Arial" w:hAnsi="Arial"/>
          <w:spacing w:val="-3"/>
          <w:sz w:val="18"/>
        </w:rPr>
        <w:tab/>
      </w:r>
      <w:r w:rsidRPr="00966C41">
        <w:rPr>
          <w:rFonts w:ascii="Arial" w:hAnsi="Arial"/>
          <w:spacing w:val="-3"/>
          <w:sz w:val="18"/>
        </w:rPr>
        <w:tab/>
        <w:t>Static tests</w:t>
      </w:r>
    </w:p>
    <w:p w:rsidR="004B40A8"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A.6</w:t>
      </w:r>
      <w:r w:rsidRPr="00966C41">
        <w:rPr>
          <w:rFonts w:ascii="Arial" w:hAnsi="Arial"/>
          <w:spacing w:val="-3"/>
          <w:sz w:val="18"/>
        </w:rPr>
        <w:tab/>
      </w:r>
      <w:r w:rsidRPr="00966C41">
        <w:rPr>
          <w:rFonts w:ascii="Arial" w:hAnsi="Arial"/>
          <w:spacing w:val="-3"/>
          <w:sz w:val="18"/>
        </w:rPr>
        <w:tab/>
        <w:t>Influence factor tests and disturbance tests</w:t>
      </w:r>
      <w:r w:rsidR="00AA049E" w:rsidRPr="00966C41">
        <w:rPr>
          <w:b/>
        </w:rPr>
        <w:t>………………………</w:t>
      </w:r>
      <w:r w:rsidR="00AA049E">
        <w:rPr>
          <w:rFonts w:ascii="Arial" w:hAnsi="Arial"/>
          <w:spacing w:val="-3"/>
          <w:sz w:val="18"/>
        </w:rPr>
        <w:tab/>
      </w:r>
      <w:r w:rsidR="00AA049E">
        <w:rPr>
          <w:rFonts w:ascii="Arial" w:hAnsi="Arial"/>
          <w:spacing w:val="-3"/>
          <w:sz w:val="18"/>
        </w:rPr>
        <w:tab/>
      </w:r>
      <w:r w:rsidR="00AA049E">
        <w:rPr>
          <w:b/>
        </w:rPr>
        <w:t>…………………</w:t>
      </w:r>
    </w:p>
    <w:p w:rsidR="00271BEA" w:rsidRDefault="00271BEA"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A.6.2.1</w:t>
      </w:r>
      <w:r>
        <w:rPr>
          <w:rFonts w:ascii="Arial" w:hAnsi="Arial"/>
          <w:spacing w:val="-3"/>
          <w:sz w:val="18"/>
        </w:rPr>
        <w:tab/>
        <w:t>Warm-up time</w:t>
      </w:r>
    </w:p>
    <w:p w:rsidR="00AA049E" w:rsidRP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A.6.2.2</w:t>
      </w:r>
      <w:r w:rsidR="00AA049E" w:rsidRPr="00AA049E">
        <w:rPr>
          <w:rFonts w:ascii="Arial" w:hAnsi="Arial"/>
          <w:spacing w:val="-3"/>
          <w:sz w:val="18"/>
        </w:rPr>
        <w:tab/>
        <w:t>Temperature with static load</w:t>
      </w:r>
    </w:p>
    <w:p w:rsidR="00AA049E" w:rsidRP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A.6.2.3</w:t>
      </w:r>
      <w:r w:rsidR="00AA049E" w:rsidRPr="00AA049E">
        <w:rPr>
          <w:rFonts w:ascii="Arial" w:hAnsi="Arial"/>
          <w:spacing w:val="-3"/>
          <w:sz w:val="18"/>
        </w:rPr>
        <w:tab/>
        <w:t>Temperature effect on no-load indication</w:t>
      </w:r>
    </w:p>
    <w:p w:rsidR="00AA049E" w:rsidRP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A.6.2.4</w:t>
      </w:r>
      <w:r w:rsidR="00AA049E" w:rsidRPr="00AA049E">
        <w:rPr>
          <w:rFonts w:ascii="Arial" w:hAnsi="Arial"/>
          <w:spacing w:val="-3"/>
          <w:sz w:val="18"/>
        </w:rPr>
        <w:tab/>
        <w:t>Damp heat, steady state</w:t>
      </w:r>
    </w:p>
    <w:p w:rsidR="00AA049E" w:rsidRP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A.6.2.5</w:t>
      </w:r>
      <w:r w:rsidR="00AA049E" w:rsidRPr="00AA049E">
        <w:rPr>
          <w:rFonts w:ascii="Arial" w:hAnsi="Arial"/>
          <w:spacing w:val="-3"/>
          <w:sz w:val="18"/>
        </w:rPr>
        <w:tab/>
        <w:t>AC mains voltage variation</w:t>
      </w:r>
    </w:p>
    <w:p w:rsidR="00AA049E" w:rsidRP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lastRenderedPageBreak/>
        <w:t>A.6.2.6</w:t>
      </w:r>
      <w:r w:rsidR="00AA049E" w:rsidRPr="00AA049E">
        <w:rPr>
          <w:rFonts w:ascii="Arial" w:hAnsi="Arial"/>
          <w:spacing w:val="-3"/>
          <w:sz w:val="18"/>
        </w:rPr>
        <w:tab/>
        <w:t>DC mains voltage variation</w:t>
      </w:r>
    </w:p>
    <w:p w:rsidR="00AA049E" w:rsidRP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A.6.2.7</w:t>
      </w:r>
      <w:r w:rsidR="00AA049E" w:rsidRPr="00AA049E">
        <w:rPr>
          <w:rFonts w:ascii="Arial" w:hAnsi="Arial"/>
          <w:spacing w:val="-3"/>
          <w:sz w:val="18"/>
        </w:rPr>
        <w:tab/>
        <w:t>Battery voltage variation (DC), not connected to mains</w:t>
      </w:r>
    </w:p>
    <w:p w:rsidR="0031727D" w:rsidRPr="0031727D"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szCs w:val="18"/>
        </w:rPr>
      </w:pPr>
      <w:r>
        <w:rPr>
          <w:rFonts w:ascii="Arial" w:hAnsi="Arial" w:cs="Arial"/>
          <w:spacing w:val="-3"/>
          <w:sz w:val="18"/>
          <w:szCs w:val="18"/>
        </w:rPr>
        <w:t>A.6.2.8</w:t>
      </w:r>
      <w:r w:rsidR="0031727D" w:rsidRPr="0031727D">
        <w:rPr>
          <w:rFonts w:ascii="Arial" w:hAnsi="Arial" w:cs="Arial"/>
          <w:spacing w:val="-3"/>
          <w:sz w:val="18"/>
          <w:szCs w:val="18"/>
        </w:rPr>
        <w:tab/>
        <w:t>Power from external 12V and 24V road vehicle batteries</w:t>
      </w:r>
    </w:p>
    <w:p w:rsidR="00AA049E" w:rsidRDefault="00272B31"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Pr>
          <w:rFonts w:ascii="Arial" w:hAnsi="Arial"/>
          <w:spacing w:val="-3"/>
          <w:sz w:val="18"/>
        </w:rPr>
        <w:t>A.6.2.9</w:t>
      </w:r>
      <w:r w:rsidR="00AA049E" w:rsidRPr="00AA049E">
        <w:rPr>
          <w:rFonts w:ascii="Arial" w:hAnsi="Arial"/>
          <w:spacing w:val="-3"/>
          <w:sz w:val="18"/>
        </w:rPr>
        <w:tab/>
        <w:t>Tilting</w:t>
      </w:r>
    </w:p>
    <w:p w:rsidR="00AA049E" w:rsidRPr="00AA049E" w:rsidRDefault="00AA049E"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AA049E">
        <w:rPr>
          <w:rFonts w:ascii="Arial" w:hAnsi="Arial"/>
          <w:spacing w:val="-3"/>
          <w:sz w:val="18"/>
        </w:rPr>
        <w:t>A.6.3.1</w:t>
      </w:r>
      <w:r w:rsidRPr="00AA049E">
        <w:rPr>
          <w:rFonts w:ascii="Arial" w:hAnsi="Arial"/>
          <w:spacing w:val="-3"/>
          <w:sz w:val="18"/>
        </w:rPr>
        <w:tab/>
        <w:t>AC mains voltage dips, short interruptions and reductions</w:t>
      </w:r>
    </w:p>
    <w:p w:rsidR="00AA049E" w:rsidRPr="00AA049E" w:rsidRDefault="00AA049E"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AA049E">
        <w:rPr>
          <w:rFonts w:ascii="Arial" w:hAnsi="Arial"/>
          <w:spacing w:val="-3"/>
          <w:sz w:val="18"/>
        </w:rPr>
        <w:t>A.6.3.2</w:t>
      </w:r>
      <w:r w:rsidRPr="00AA049E">
        <w:rPr>
          <w:rFonts w:ascii="Arial" w:hAnsi="Arial"/>
          <w:spacing w:val="-3"/>
          <w:sz w:val="18"/>
        </w:rPr>
        <w:tab/>
        <w:t>Bursts (fast transient tests) on mains power lines and on signal, data and control lines</w:t>
      </w:r>
    </w:p>
    <w:p w:rsidR="00AA049E" w:rsidRPr="00AA049E" w:rsidRDefault="00AA049E"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AA049E">
        <w:rPr>
          <w:rFonts w:ascii="Arial" w:hAnsi="Arial"/>
          <w:spacing w:val="-3"/>
          <w:sz w:val="18"/>
        </w:rPr>
        <w:t>A.6.3.3</w:t>
      </w:r>
      <w:r w:rsidRPr="00AA049E">
        <w:rPr>
          <w:rFonts w:ascii="Arial" w:hAnsi="Arial"/>
          <w:spacing w:val="-3"/>
          <w:sz w:val="18"/>
        </w:rPr>
        <w:tab/>
        <w:t>Electrostatic discharge</w:t>
      </w:r>
    </w:p>
    <w:p w:rsidR="00AA049E" w:rsidRPr="00AA049E" w:rsidRDefault="00AA049E"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AA049E">
        <w:rPr>
          <w:rFonts w:ascii="Arial" w:hAnsi="Arial"/>
          <w:spacing w:val="-3"/>
          <w:sz w:val="18"/>
        </w:rPr>
        <w:t>A.6.3.4</w:t>
      </w:r>
      <w:r w:rsidRPr="00AA049E">
        <w:rPr>
          <w:rFonts w:ascii="Arial" w:hAnsi="Arial"/>
          <w:spacing w:val="-3"/>
          <w:sz w:val="18"/>
        </w:rPr>
        <w:tab/>
        <w:t>Immunity to electromagnetic fields</w:t>
      </w:r>
    </w:p>
    <w:p w:rsidR="00AA049E" w:rsidRPr="00966C41" w:rsidRDefault="00AA049E"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AA049E">
        <w:rPr>
          <w:rFonts w:ascii="Arial" w:hAnsi="Arial"/>
          <w:spacing w:val="-3"/>
          <w:sz w:val="18"/>
        </w:rPr>
        <w:t>A.6.3.5</w:t>
      </w:r>
      <w:r w:rsidRPr="00AA049E">
        <w:rPr>
          <w:rFonts w:ascii="Arial" w:hAnsi="Arial"/>
          <w:spacing w:val="-3"/>
          <w:sz w:val="18"/>
        </w:rPr>
        <w:tab/>
        <w:t>Surges on AC and DC mains power lines and on signal, data and control lines</w:t>
      </w:r>
      <w:r>
        <w:rPr>
          <w:rFonts w:ascii="Arial" w:hAnsi="Arial"/>
          <w:spacing w:val="-3"/>
          <w:sz w:val="18"/>
        </w:rPr>
        <w:tab/>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A.7</w:t>
      </w:r>
      <w:r w:rsidRPr="00966C41">
        <w:rPr>
          <w:rFonts w:ascii="Arial" w:hAnsi="Arial"/>
          <w:spacing w:val="-3"/>
          <w:sz w:val="18"/>
        </w:rPr>
        <w:tab/>
      </w:r>
      <w:r w:rsidRPr="00966C41">
        <w:rPr>
          <w:rFonts w:ascii="Arial" w:hAnsi="Arial"/>
          <w:spacing w:val="-3"/>
          <w:sz w:val="18"/>
        </w:rPr>
        <w:tab/>
      </w:r>
      <w:r w:rsidR="0031727D">
        <w:rPr>
          <w:rFonts w:ascii="Arial" w:hAnsi="Arial"/>
          <w:spacing w:val="-3"/>
          <w:sz w:val="18"/>
        </w:rPr>
        <w:tab/>
      </w:r>
      <w:r w:rsidRPr="00966C41">
        <w:rPr>
          <w:rFonts w:ascii="Arial" w:hAnsi="Arial"/>
          <w:spacing w:val="-3"/>
          <w:sz w:val="18"/>
        </w:rPr>
        <w:t>Span stability test</w:t>
      </w:r>
    </w:p>
    <w:p w:rsidR="004B40A8" w:rsidRPr="00966C41" w:rsidRDefault="004B40A8" w:rsidP="0031727D">
      <w:pPr>
        <w:tabs>
          <w:tab w:val="left" w:pos="0"/>
          <w:tab w:val="left" w:pos="177"/>
          <w:tab w:val="left" w:pos="355"/>
          <w:tab w:val="left" w:pos="532"/>
          <w:tab w:val="left" w:pos="710"/>
          <w:tab w:val="left" w:pos="888"/>
          <w:tab w:val="left" w:pos="1400"/>
          <w:tab w:val="left" w:pos="1440"/>
          <w:tab w:val="left" w:pos="1500"/>
        </w:tabs>
        <w:suppressAutoHyphens/>
        <w:rPr>
          <w:rFonts w:ascii="Arial" w:hAnsi="Arial"/>
          <w:spacing w:val="-3"/>
          <w:sz w:val="18"/>
        </w:rPr>
      </w:pPr>
      <w:r w:rsidRPr="00966C41">
        <w:rPr>
          <w:rFonts w:ascii="Arial" w:hAnsi="Arial"/>
          <w:spacing w:val="-3"/>
          <w:sz w:val="18"/>
        </w:rPr>
        <w:t>A.8</w:t>
      </w:r>
      <w:r w:rsidRPr="00966C41">
        <w:rPr>
          <w:rFonts w:ascii="Arial" w:hAnsi="Arial"/>
          <w:spacing w:val="-3"/>
          <w:sz w:val="18"/>
        </w:rPr>
        <w:tab/>
      </w:r>
      <w:r w:rsidRPr="00966C41">
        <w:rPr>
          <w:rFonts w:ascii="Arial" w:hAnsi="Arial"/>
          <w:spacing w:val="-3"/>
          <w:sz w:val="18"/>
        </w:rPr>
        <w:tab/>
      </w:r>
      <w:r w:rsidR="0031727D">
        <w:rPr>
          <w:rFonts w:ascii="Arial" w:hAnsi="Arial"/>
          <w:spacing w:val="-3"/>
          <w:sz w:val="18"/>
        </w:rPr>
        <w:tab/>
      </w:r>
      <w:r w:rsidRPr="00966C41">
        <w:rPr>
          <w:rFonts w:ascii="Arial" w:hAnsi="Arial"/>
          <w:spacing w:val="-3"/>
          <w:sz w:val="18"/>
        </w:rPr>
        <w:t xml:space="preserve">Procedure for material tests </w:t>
      </w:r>
    </w:p>
    <w:p w:rsidR="00AA1134" w:rsidRPr="00C37156" w:rsidRDefault="00DC6908" w:rsidP="0031727D">
      <w:pPr>
        <w:pStyle w:val="Default"/>
        <w:ind w:left="992" w:hanging="992"/>
        <w:rPr>
          <w:rFonts w:ascii="Arial" w:hAnsi="Arial" w:cs="Arial"/>
          <w:b/>
          <w:bCs/>
          <w:sz w:val="18"/>
          <w:szCs w:val="18"/>
        </w:rPr>
      </w:pPr>
      <w:r w:rsidRPr="00C37156">
        <w:rPr>
          <w:rFonts w:ascii="Arial" w:hAnsi="Arial"/>
          <w:b/>
          <w:spacing w:val="-3"/>
          <w:sz w:val="18"/>
          <w:szCs w:val="18"/>
        </w:rPr>
        <w:t>Annex B</w:t>
      </w:r>
      <w:r w:rsidR="00C37156">
        <w:rPr>
          <w:rFonts w:ascii="Arial" w:hAnsi="Arial"/>
          <w:b/>
          <w:spacing w:val="-3"/>
          <w:sz w:val="18"/>
          <w:szCs w:val="18"/>
        </w:rPr>
        <w:t xml:space="preserve"> </w:t>
      </w:r>
      <w:r w:rsidRPr="00C37156">
        <w:rPr>
          <w:rFonts w:ascii="Arial" w:hAnsi="Arial" w:cs="Arial"/>
          <w:b/>
          <w:bCs/>
          <w:sz w:val="18"/>
          <w:szCs w:val="18"/>
        </w:rPr>
        <w:t xml:space="preserve">Additional examinations and tests for software-controlled digital devices and instruments </w:t>
      </w:r>
    </w:p>
    <w:p w:rsidR="00C37156" w:rsidRPr="00C37156" w:rsidRDefault="00C37156" w:rsidP="0031727D">
      <w:pPr>
        <w:tabs>
          <w:tab w:val="left" w:pos="0"/>
          <w:tab w:val="left" w:pos="888"/>
          <w:tab w:val="left" w:pos="1400"/>
          <w:tab w:val="left" w:pos="1500"/>
        </w:tabs>
        <w:rPr>
          <w:rFonts w:ascii="Arial" w:hAnsi="Arial" w:cs="Arial"/>
          <w:b/>
          <w:bCs/>
          <w:sz w:val="18"/>
          <w:szCs w:val="18"/>
        </w:rPr>
      </w:pPr>
      <w:r w:rsidRPr="00C37156">
        <w:rPr>
          <w:rFonts w:ascii="Arial" w:hAnsi="Arial" w:cs="Arial"/>
          <w:b/>
          <w:bCs/>
          <w:sz w:val="18"/>
          <w:szCs w:val="18"/>
        </w:rPr>
        <w:t>Annex C</w:t>
      </w:r>
      <w:r w:rsidRPr="00C37156">
        <w:rPr>
          <w:rFonts w:ascii="Arial" w:hAnsi="Arial"/>
          <w:b/>
          <w:spacing w:val="-3"/>
          <w:sz w:val="18"/>
          <w:szCs w:val="18"/>
        </w:rPr>
        <w:t xml:space="preserve"> Error calculation for multi-load AGFIs</w:t>
      </w:r>
    </w:p>
    <w:p w:rsidR="00DC6908" w:rsidRPr="00C37156" w:rsidRDefault="00C37156" w:rsidP="0031727D">
      <w:pPr>
        <w:tabs>
          <w:tab w:val="left" w:pos="0"/>
          <w:tab w:val="left" w:pos="888"/>
          <w:tab w:val="left" w:pos="1400"/>
          <w:tab w:val="left" w:pos="1500"/>
        </w:tabs>
        <w:rPr>
          <w:rFonts w:ascii="Arial" w:hAnsi="Arial"/>
          <w:b/>
          <w:spacing w:val="-3"/>
          <w:sz w:val="18"/>
          <w:szCs w:val="18"/>
        </w:rPr>
      </w:pPr>
      <w:r w:rsidRPr="00C37156">
        <w:rPr>
          <w:rFonts w:ascii="Arial" w:hAnsi="Arial" w:cs="Arial"/>
          <w:b/>
          <w:bCs/>
          <w:sz w:val="18"/>
          <w:szCs w:val="18"/>
        </w:rPr>
        <w:t xml:space="preserve">Annex D </w:t>
      </w:r>
      <w:r w:rsidR="00EA0D4F" w:rsidRPr="00C37156">
        <w:rPr>
          <w:rFonts w:ascii="Arial" w:hAnsi="Arial" w:cs="Arial"/>
          <w:b/>
          <w:bCs/>
          <w:sz w:val="18"/>
          <w:szCs w:val="18"/>
        </w:rPr>
        <w:t xml:space="preserve">Equipment </w:t>
      </w:r>
      <w:proofErr w:type="gramStart"/>
      <w:r w:rsidR="00EA0D4F" w:rsidRPr="00C37156">
        <w:rPr>
          <w:rFonts w:ascii="Arial" w:hAnsi="Arial" w:cs="Arial"/>
          <w:b/>
          <w:bCs/>
          <w:sz w:val="18"/>
          <w:szCs w:val="18"/>
        </w:rPr>
        <w:t>Under</w:t>
      </w:r>
      <w:proofErr w:type="gramEnd"/>
      <w:r w:rsidR="00EA0D4F" w:rsidRPr="00C37156">
        <w:rPr>
          <w:rFonts w:ascii="Arial" w:hAnsi="Arial" w:cs="Arial"/>
          <w:b/>
          <w:bCs/>
          <w:sz w:val="18"/>
          <w:szCs w:val="18"/>
        </w:rPr>
        <w:t xml:space="preserve"> Test</w:t>
      </w:r>
    </w:p>
    <w:p w:rsidR="00C37156" w:rsidRPr="00C37156" w:rsidRDefault="00C37156" w:rsidP="00C37156">
      <w:pPr>
        <w:rPr>
          <w:rFonts w:ascii="Arial" w:hAnsi="Arial" w:cs="Arial"/>
          <w:b/>
          <w:sz w:val="18"/>
          <w:szCs w:val="18"/>
        </w:rPr>
      </w:pPr>
      <w:r w:rsidRPr="00C37156">
        <w:rPr>
          <w:rFonts w:ascii="Arial" w:hAnsi="Arial"/>
          <w:b/>
          <w:spacing w:val="-3"/>
          <w:sz w:val="18"/>
          <w:szCs w:val="18"/>
        </w:rPr>
        <w:t xml:space="preserve">Annex E </w:t>
      </w:r>
      <w:r w:rsidRPr="00C37156">
        <w:rPr>
          <w:rFonts w:ascii="Arial" w:hAnsi="Arial" w:cs="Arial"/>
          <w:b/>
          <w:sz w:val="18"/>
          <w:szCs w:val="18"/>
          <w:lang w:val="en-US"/>
        </w:rPr>
        <w:t>Considerations concerning durability</w:t>
      </w:r>
      <w:r w:rsidRPr="00C37156">
        <w:rPr>
          <w:rFonts w:ascii="Arial" w:hAnsi="Arial" w:cs="Arial"/>
          <w:b/>
          <w:sz w:val="18"/>
          <w:szCs w:val="18"/>
        </w:rPr>
        <w:t xml:space="preserve"> </w:t>
      </w:r>
    </w:p>
    <w:p w:rsidR="00C37156" w:rsidRPr="00C37156" w:rsidRDefault="00C37156" w:rsidP="0031727D">
      <w:pPr>
        <w:tabs>
          <w:tab w:val="left" w:pos="0"/>
          <w:tab w:val="left" w:pos="888"/>
          <w:tab w:val="left" w:pos="1400"/>
          <w:tab w:val="left" w:pos="1500"/>
        </w:tabs>
        <w:rPr>
          <w:rFonts w:ascii="Arial" w:hAnsi="Arial"/>
          <w:b/>
          <w:spacing w:val="-3"/>
          <w:sz w:val="18"/>
          <w:szCs w:val="18"/>
        </w:rPr>
      </w:pPr>
      <w:r w:rsidRPr="00C37156">
        <w:rPr>
          <w:rFonts w:ascii="Arial" w:hAnsi="Arial"/>
          <w:b/>
          <w:spacing w:val="-3"/>
          <w:sz w:val="18"/>
          <w:szCs w:val="18"/>
        </w:rPr>
        <w:t xml:space="preserve">Annex F </w:t>
      </w:r>
      <w:r w:rsidRPr="00C37156">
        <w:rPr>
          <w:rFonts w:ascii="Arial" w:hAnsi="Arial" w:cs="Arial"/>
          <w:b/>
          <w:sz w:val="18"/>
          <w:szCs w:val="18"/>
        </w:rPr>
        <w:t>Considerations on MinFill</w:t>
      </w:r>
    </w:p>
    <w:p w:rsidR="004B40A8" w:rsidRDefault="004B40A8" w:rsidP="0031727D">
      <w:pPr>
        <w:tabs>
          <w:tab w:val="left" w:pos="0"/>
          <w:tab w:val="left" w:pos="888"/>
          <w:tab w:val="left" w:pos="1400"/>
          <w:tab w:val="left" w:pos="1500"/>
        </w:tabs>
        <w:rPr>
          <w:rFonts w:ascii="Arial" w:hAnsi="Arial"/>
          <w:b/>
          <w:sz w:val="18"/>
        </w:rPr>
      </w:pPr>
      <w:r w:rsidRPr="00966C41">
        <w:rPr>
          <w:rFonts w:ascii="Arial" w:hAnsi="Arial"/>
          <w:b/>
          <w:spacing w:val="-3"/>
          <w:sz w:val="18"/>
        </w:rPr>
        <w:t>Bibliography</w:t>
      </w:r>
      <w:r w:rsidRPr="00966C41">
        <w:rPr>
          <w:rFonts w:ascii="Arial" w:hAnsi="Arial"/>
          <w:spacing w:val="-3"/>
          <w:sz w:val="18"/>
        </w:rPr>
        <w:t>……………………………………………………………………………………………………..</w:t>
      </w:r>
    </w:p>
    <w:p w:rsidR="004B40A8" w:rsidRDefault="004B40A8" w:rsidP="0031727D">
      <w:pPr>
        <w:tabs>
          <w:tab w:val="left" w:pos="0"/>
          <w:tab w:val="left" w:pos="888"/>
          <w:tab w:val="left" w:pos="1400"/>
          <w:tab w:val="left" w:pos="1500"/>
        </w:tabs>
        <w:rPr>
          <w:rFonts w:ascii="Arial" w:hAnsi="Arial"/>
          <w:b/>
          <w:sz w:val="18"/>
        </w:rPr>
      </w:pPr>
    </w:p>
    <w:p w:rsidR="004B40A8" w:rsidRDefault="004B40A8" w:rsidP="0031727D">
      <w:pPr>
        <w:tabs>
          <w:tab w:val="left" w:pos="0"/>
          <w:tab w:val="left" w:pos="888"/>
          <w:tab w:val="left" w:pos="1400"/>
          <w:tab w:val="left" w:pos="1500"/>
        </w:tabs>
        <w:rPr>
          <w:rFonts w:ascii="Arial" w:hAnsi="Arial"/>
          <w:b/>
          <w:sz w:val="18"/>
        </w:rPr>
      </w:pPr>
    </w:p>
    <w:p w:rsidR="004B40A8" w:rsidRDefault="004B40A8" w:rsidP="0031727D">
      <w:pPr>
        <w:tabs>
          <w:tab w:val="left" w:pos="0"/>
          <w:tab w:val="left" w:pos="888"/>
          <w:tab w:val="left" w:pos="1400"/>
          <w:tab w:val="left" w:pos="1500"/>
        </w:tabs>
        <w:rPr>
          <w:rFonts w:ascii="Arial" w:hAnsi="Arial"/>
          <w:b/>
          <w:sz w:val="18"/>
        </w:rPr>
      </w:pPr>
    </w:p>
    <w:p w:rsidR="003C3EC1" w:rsidRDefault="004B40A8" w:rsidP="0031727D">
      <w:pPr>
        <w:tabs>
          <w:tab w:val="left" w:pos="0"/>
          <w:tab w:val="left" w:pos="888"/>
          <w:tab w:val="left" w:pos="1400"/>
          <w:tab w:val="left" w:pos="1500"/>
          <w:tab w:val="center" w:pos="4819"/>
        </w:tabs>
        <w:suppressAutoHyphens/>
        <w:ind w:left="2880"/>
        <w:rPr>
          <w:rFonts w:ascii="Arial" w:hAnsi="Arial" w:cs="Arial"/>
          <w:b/>
          <w:sz w:val="28"/>
          <w:szCs w:val="28"/>
        </w:rPr>
      </w:pPr>
      <w:r>
        <w:rPr>
          <w:rFonts w:ascii="Arial" w:hAnsi="Arial"/>
          <w:sz w:val="18"/>
        </w:rPr>
        <w:br w:type="page"/>
      </w:r>
      <w:r w:rsidR="003C3EC1" w:rsidRPr="002A7A9A">
        <w:rPr>
          <w:rFonts w:ascii="Arial" w:hAnsi="Arial" w:cs="Arial"/>
          <w:b/>
          <w:sz w:val="28"/>
          <w:szCs w:val="28"/>
        </w:rPr>
        <w:lastRenderedPageBreak/>
        <w:t>EXPLANATORY NOTE</w:t>
      </w:r>
    </w:p>
    <w:p w:rsidR="003C3EC1" w:rsidRPr="002A7A9A" w:rsidRDefault="003C3EC1" w:rsidP="008F1028">
      <w:pPr>
        <w:tabs>
          <w:tab w:val="left" w:pos="0"/>
          <w:tab w:val="left" w:pos="888"/>
          <w:tab w:val="left" w:pos="1400"/>
          <w:tab w:val="left" w:pos="1500"/>
        </w:tabs>
        <w:autoSpaceDE w:val="0"/>
        <w:autoSpaceDN w:val="0"/>
        <w:adjustRightInd w:val="0"/>
        <w:spacing w:before="240"/>
        <w:jc w:val="center"/>
        <w:rPr>
          <w:rFonts w:ascii="Arial" w:hAnsi="Arial" w:cs="Arial"/>
          <w:b/>
          <w:sz w:val="28"/>
          <w:szCs w:val="28"/>
        </w:rPr>
      </w:pPr>
    </w:p>
    <w:p w:rsidR="003C3EC1" w:rsidRPr="00464062" w:rsidRDefault="003C3EC1" w:rsidP="008F1028">
      <w:pPr>
        <w:tabs>
          <w:tab w:val="left" w:pos="0"/>
          <w:tab w:val="left" w:pos="888"/>
          <w:tab w:val="left" w:pos="1400"/>
          <w:tab w:val="left" w:pos="1500"/>
        </w:tabs>
        <w:spacing w:before="240"/>
        <w:rPr>
          <w:rFonts w:ascii="Arial" w:hAnsi="Arial" w:cs="Arial"/>
          <w:color w:val="000000"/>
          <w:spacing w:val="-2"/>
          <w:sz w:val="22"/>
          <w:szCs w:val="22"/>
        </w:rPr>
      </w:pPr>
      <w:r w:rsidRPr="00464062">
        <w:rPr>
          <w:rFonts w:ascii="Arial" w:hAnsi="Arial" w:cs="Arial"/>
          <w:color w:val="000000"/>
          <w:sz w:val="22"/>
          <w:szCs w:val="22"/>
        </w:rPr>
        <w:t xml:space="preserve">OIML TC 9/SC 2 </w:t>
      </w:r>
      <w:r w:rsidRPr="00464062">
        <w:rPr>
          <w:rFonts w:ascii="Arial" w:hAnsi="Arial" w:cs="Arial"/>
          <w:i/>
          <w:color w:val="000000"/>
          <w:sz w:val="22"/>
          <w:szCs w:val="22"/>
        </w:rPr>
        <w:t>Automatic weighing instruments</w:t>
      </w:r>
    </w:p>
    <w:p w:rsidR="00F06410" w:rsidRDefault="003C3EC1" w:rsidP="008F1028">
      <w:pPr>
        <w:tabs>
          <w:tab w:val="left" w:pos="0"/>
          <w:tab w:val="left" w:pos="888"/>
          <w:tab w:val="left" w:pos="1400"/>
          <w:tab w:val="left" w:pos="1500"/>
        </w:tabs>
        <w:spacing w:before="240" w:after="480"/>
        <w:rPr>
          <w:rFonts w:ascii="Arial" w:hAnsi="Arial" w:cs="Arial"/>
          <w:color w:val="000000"/>
          <w:sz w:val="22"/>
          <w:szCs w:val="22"/>
        </w:rPr>
      </w:pPr>
      <w:r w:rsidRPr="00464062">
        <w:rPr>
          <w:rFonts w:ascii="Arial" w:hAnsi="Arial" w:cs="Arial"/>
          <w:color w:val="000000"/>
          <w:sz w:val="22"/>
          <w:szCs w:val="22"/>
        </w:rPr>
        <w:t>Secretariat: United Kingdom (</w:t>
      </w:r>
      <w:hyperlink r:id="rId10" w:history="1">
        <w:r w:rsidRPr="007E5FF7">
          <w:rPr>
            <w:rStyle w:val="Hyperlink"/>
            <w:rFonts w:ascii="Arial" w:hAnsi="Arial" w:cs="Arial"/>
            <w:color w:val="000000"/>
            <w:sz w:val="22"/>
            <w:szCs w:val="22"/>
          </w:rPr>
          <w:t>National</w:t>
        </w:r>
      </w:hyperlink>
      <w:r w:rsidRPr="007E5FF7">
        <w:rPr>
          <w:rFonts w:ascii="Arial" w:hAnsi="Arial" w:cs="Arial"/>
          <w:color w:val="000000"/>
          <w:sz w:val="22"/>
          <w:szCs w:val="22"/>
          <w:u w:val="single"/>
        </w:rPr>
        <w:t xml:space="preserve"> </w:t>
      </w:r>
      <w:r>
        <w:rPr>
          <w:rFonts w:ascii="Arial" w:hAnsi="Arial" w:cs="Arial"/>
          <w:color w:val="000000"/>
          <w:sz w:val="22"/>
          <w:szCs w:val="22"/>
        </w:rPr>
        <w:t>Measurement Office</w:t>
      </w:r>
      <w:r w:rsidRPr="00464062">
        <w:rPr>
          <w:rFonts w:ascii="Arial" w:hAnsi="Arial" w:cs="Arial"/>
          <w:color w:val="000000"/>
          <w:sz w:val="22"/>
          <w:szCs w:val="22"/>
        </w:rPr>
        <w:t>)</w:t>
      </w:r>
    </w:p>
    <w:p w:rsidR="003C3EC1" w:rsidRPr="00464062" w:rsidRDefault="003C3EC1" w:rsidP="008F1028">
      <w:pPr>
        <w:widowControl w:val="0"/>
        <w:tabs>
          <w:tab w:val="left" w:pos="0"/>
          <w:tab w:val="left" w:pos="888"/>
          <w:tab w:val="left" w:pos="1400"/>
          <w:tab w:val="left" w:pos="1500"/>
        </w:tabs>
        <w:autoSpaceDE w:val="0"/>
        <w:autoSpaceDN w:val="0"/>
        <w:adjustRightInd w:val="0"/>
        <w:jc w:val="center"/>
        <w:rPr>
          <w:rFonts w:ascii="Arial" w:hAnsi="Arial" w:cs="Arial"/>
          <w:b/>
          <w:color w:val="000000"/>
        </w:rPr>
      </w:pPr>
    </w:p>
    <w:tbl>
      <w:tblPr>
        <w:tblW w:w="4750" w:type="pct"/>
        <w:jc w:val="center"/>
        <w:tblCellSpacing w:w="15" w:type="dxa"/>
        <w:tblCellMar>
          <w:left w:w="0" w:type="dxa"/>
          <w:right w:w="0" w:type="dxa"/>
        </w:tblCellMar>
        <w:tblLook w:val="04A0"/>
      </w:tblPr>
      <w:tblGrid>
        <w:gridCol w:w="2680"/>
        <w:gridCol w:w="2778"/>
        <w:gridCol w:w="2679"/>
      </w:tblGrid>
      <w:tr w:rsidR="00D4431E" w:rsidRPr="0022597B">
        <w:trPr>
          <w:tblCellSpacing w:w="15" w:type="dxa"/>
          <w:jc w:val="center"/>
        </w:trPr>
        <w:tc>
          <w:tcPr>
            <w:tcW w:w="0" w:type="auto"/>
            <w:gridSpan w:val="3"/>
            <w:vAlign w:val="center"/>
            <w:hideMark/>
          </w:tcPr>
          <w:p w:rsidR="00D4431E" w:rsidRPr="0022597B" w:rsidRDefault="00D4431E">
            <w:pPr>
              <w:rPr>
                <w:rFonts w:ascii="Verdana" w:hAnsi="Verdana"/>
                <w:b/>
                <w:bCs/>
              </w:rPr>
            </w:pPr>
            <w:r w:rsidRPr="0022597B">
              <w:rPr>
                <w:rFonts w:ascii="Verdana" w:hAnsi="Verdana"/>
                <w:b/>
                <w:bCs/>
              </w:rPr>
              <w:t>BIML Contact </w:t>
            </w:r>
          </w:p>
        </w:tc>
      </w:tr>
      <w:tr w:rsidR="00D4431E" w:rsidRPr="0022597B">
        <w:trPr>
          <w:tblCellSpacing w:w="15" w:type="dxa"/>
          <w:jc w:val="center"/>
        </w:trPr>
        <w:tc>
          <w:tcPr>
            <w:tcW w:w="0" w:type="auto"/>
            <w:hideMark/>
          </w:tcPr>
          <w:p w:rsidR="00D4431E" w:rsidRPr="0022597B" w:rsidRDefault="00514A76">
            <w:hyperlink r:id="rId11" w:history="1">
              <w:r w:rsidR="00D4431E" w:rsidRPr="0022597B">
                <w:rPr>
                  <w:rStyle w:val="Hyperlink"/>
                  <w:rFonts w:ascii="Verdana" w:hAnsi="Verdana"/>
                  <w:color w:val="auto"/>
                  <w:sz w:val="18"/>
                  <w:szCs w:val="18"/>
                  <w:u w:val="none"/>
                </w:rPr>
                <w:t>Mr. Ian Dunmill</w:t>
              </w:r>
            </w:hyperlink>
            <w:r w:rsidR="0022597B">
              <w:t xml:space="preserve"> </w:t>
            </w:r>
          </w:p>
        </w:tc>
        <w:tc>
          <w:tcPr>
            <w:tcW w:w="0" w:type="auto"/>
            <w:vAlign w:val="center"/>
            <w:hideMark/>
          </w:tcPr>
          <w:p w:rsidR="00D4431E" w:rsidRPr="0022597B" w:rsidRDefault="00D4431E"/>
        </w:tc>
        <w:tc>
          <w:tcPr>
            <w:tcW w:w="0" w:type="auto"/>
            <w:vAlign w:val="center"/>
            <w:hideMark/>
          </w:tcPr>
          <w:p w:rsidR="00D4431E" w:rsidRPr="0022597B" w:rsidRDefault="00D4431E"/>
        </w:tc>
      </w:tr>
      <w:tr w:rsidR="00D4431E" w:rsidRPr="0022597B">
        <w:trPr>
          <w:tblCellSpacing w:w="15" w:type="dxa"/>
          <w:jc w:val="center"/>
        </w:trPr>
        <w:tc>
          <w:tcPr>
            <w:tcW w:w="0" w:type="auto"/>
            <w:gridSpan w:val="3"/>
            <w:hideMark/>
          </w:tcPr>
          <w:p w:rsidR="00D4431E" w:rsidRPr="0022597B" w:rsidRDefault="00D4431E">
            <w:pPr>
              <w:rPr>
                <w:rFonts w:ascii="Verdana" w:hAnsi="Verdana"/>
                <w:sz w:val="18"/>
                <w:szCs w:val="18"/>
              </w:rPr>
            </w:pPr>
            <w:r w:rsidRPr="0022597B">
              <w:rPr>
                <w:rFonts w:ascii="Verdana" w:hAnsi="Verdana"/>
                <w:sz w:val="18"/>
                <w:szCs w:val="18"/>
              </w:rPr>
              <w:t> </w:t>
            </w:r>
          </w:p>
        </w:tc>
      </w:tr>
      <w:tr w:rsidR="00D4431E" w:rsidRPr="0022597B">
        <w:trPr>
          <w:tblCellSpacing w:w="15" w:type="dxa"/>
          <w:jc w:val="center"/>
        </w:trPr>
        <w:tc>
          <w:tcPr>
            <w:tcW w:w="0" w:type="auto"/>
            <w:gridSpan w:val="3"/>
            <w:vAlign w:val="center"/>
            <w:hideMark/>
          </w:tcPr>
          <w:p w:rsidR="00D4431E" w:rsidRPr="0022597B" w:rsidRDefault="00D4431E">
            <w:pPr>
              <w:rPr>
                <w:rFonts w:ascii="Verdana" w:hAnsi="Verdana"/>
                <w:b/>
                <w:bCs/>
              </w:rPr>
            </w:pPr>
            <w:r w:rsidRPr="0022597B">
              <w:rPr>
                <w:rFonts w:ascii="Verdana" w:hAnsi="Verdana"/>
                <w:b/>
                <w:bCs/>
              </w:rPr>
              <w:t>P-Members (25)</w:t>
            </w:r>
          </w:p>
        </w:tc>
      </w:tr>
      <w:tr w:rsidR="00D4431E" w:rsidRPr="0022597B" w:rsidTr="00F06410">
        <w:trPr>
          <w:tblCellSpacing w:w="15" w:type="dxa"/>
          <w:jc w:val="center"/>
        </w:trPr>
        <w:tc>
          <w:tcPr>
            <w:tcW w:w="1620" w:type="pct"/>
            <w:noWrap/>
            <w:hideMark/>
          </w:tcPr>
          <w:p w:rsidR="00D4431E" w:rsidRPr="0022597B" w:rsidRDefault="00D4431E">
            <w:pPr>
              <w:rPr>
                <w:rFonts w:ascii="Verdana" w:hAnsi="Verdana"/>
                <w:sz w:val="18"/>
                <w:szCs w:val="18"/>
              </w:rPr>
            </w:pPr>
            <w:r w:rsidRPr="0022597B">
              <w:rPr>
                <w:rFonts w:ascii="Verdana" w:hAnsi="Verdana"/>
                <w:sz w:val="18"/>
                <w:szCs w:val="18"/>
              </w:rPr>
              <w:t>AUSTRALIA</w:t>
            </w:r>
          </w:p>
        </w:tc>
        <w:tc>
          <w:tcPr>
            <w:tcW w:w="1689" w:type="pct"/>
            <w:noWrap/>
            <w:hideMark/>
          </w:tcPr>
          <w:p w:rsidR="00D4431E" w:rsidRPr="0022597B" w:rsidRDefault="00D4431E">
            <w:pPr>
              <w:rPr>
                <w:rFonts w:ascii="Verdana" w:hAnsi="Verdana"/>
                <w:sz w:val="18"/>
                <w:szCs w:val="18"/>
              </w:rPr>
            </w:pPr>
            <w:r w:rsidRPr="0022597B">
              <w:rPr>
                <w:rFonts w:ascii="Verdana" w:hAnsi="Verdana"/>
                <w:sz w:val="18"/>
                <w:szCs w:val="18"/>
              </w:rPr>
              <w:t>AUSTRIA</w:t>
            </w:r>
          </w:p>
        </w:tc>
        <w:tc>
          <w:tcPr>
            <w:tcW w:w="1620" w:type="pct"/>
            <w:noWrap/>
            <w:hideMark/>
          </w:tcPr>
          <w:p w:rsidR="00D4431E" w:rsidRPr="0022597B" w:rsidRDefault="00D4431E">
            <w:pPr>
              <w:rPr>
                <w:rFonts w:ascii="Verdana" w:hAnsi="Verdana"/>
                <w:sz w:val="18"/>
                <w:szCs w:val="18"/>
              </w:rPr>
            </w:pPr>
            <w:r w:rsidRPr="0022597B">
              <w:rPr>
                <w:rFonts w:ascii="Verdana" w:hAnsi="Verdana"/>
                <w:sz w:val="18"/>
                <w:szCs w:val="18"/>
              </w:rPr>
              <w:t>BELGIUM</w:t>
            </w:r>
          </w:p>
        </w:tc>
      </w:tr>
      <w:tr w:rsidR="00D4431E" w:rsidRPr="0022597B" w:rsidTr="00A46CDE">
        <w:trPr>
          <w:trHeight w:val="210"/>
          <w:tblCellSpacing w:w="15" w:type="dxa"/>
          <w:jc w:val="center"/>
        </w:trPr>
        <w:tc>
          <w:tcPr>
            <w:tcW w:w="1620" w:type="pct"/>
            <w:noWrap/>
            <w:hideMark/>
          </w:tcPr>
          <w:p w:rsidR="00D4431E" w:rsidRPr="0022597B" w:rsidRDefault="00013220">
            <w:pPr>
              <w:rPr>
                <w:rFonts w:ascii="Verdana" w:hAnsi="Verdana"/>
                <w:sz w:val="18"/>
                <w:szCs w:val="18"/>
              </w:rPr>
            </w:pPr>
            <w:r w:rsidRPr="0022597B">
              <w:rPr>
                <w:rFonts w:ascii="Verdana" w:hAnsi="Verdana"/>
                <w:sz w:val="18"/>
                <w:szCs w:val="18"/>
              </w:rPr>
              <w:t>CROTIA</w:t>
            </w:r>
          </w:p>
        </w:tc>
        <w:tc>
          <w:tcPr>
            <w:tcW w:w="1689" w:type="pct"/>
            <w:noWrap/>
            <w:hideMark/>
          </w:tcPr>
          <w:p w:rsidR="00D4431E" w:rsidRPr="0022597B" w:rsidRDefault="00013220">
            <w:pPr>
              <w:rPr>
                <w:rFonts w:ascii="Verdana" w:hAnsi="Verdana"/>
                <w:sz w:val="18"/>
                <w:szCs w:val="18"/>
              </w:rPr>
            </w:pPr>
            <w:r w:rsidRPr="0022597B">
              <w:rPr>
                <w:rFonts w:ascii="Verdana" w:hAnsi="Verdana"/>
                <w:sz w:val="18"/>
                <w:szCs w:val="18"/>
              </w:rPr>
              <w:t>CUBA</w:t>
            </w:r>
          </w:p>
        </w:tc>
        <w:tc>
          <w:tcPr>
            <w:tcW w:w="1620" w:type="pct"/>
            <w:noWrap/>
            <w:hideMark/>
          </w:tcPr>
          <w:p w:rsidR="00D4431E" w:rsidRPr="0022597B" w:rsidRDefault="00013220">
            <w:pPr>
              <w:rPr>
                <w:rFonts w:ascii="Verdana" w:hAnsi="Verdana"/>
                <w:sz w:val="18"/>
                <w:szCs w:val="18"/>
              </w:rPr>
            </w:pPr>
            <w:r w:rsidRPr="0022597B">
              <w:rPr>
                <w:rFonts w:ascii="Verdana" w:hAnsi="Verdana"/>
                <w:sz w:val="18"/>
                <w:szCs w:val="18"/>
              </w:rPr>
              <w:t>CZECH REPUBLIC</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DENMARK</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FINLAND</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FRANCE</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GERMANY</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INDIA</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JAPAN</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KOREA (R.)</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NETHERLANDS</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NORWAY</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POLAND</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P.R. CHINA</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POLAND</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ROMANIA</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RUSSIAN FEDERATION</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SLOVENIA</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SOUTH AFRICA</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SPAIN</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SWEDEN</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SWITZERLAND</w:t>
            </w:r>
          </w:p>
        </w:tc>
        <w:tc>
          <w:tcPr>
            <w:tcW w:w="1689" w:type="pct"/>
            <w:noWrap/>
            <w:hideMark/>
          </w:tcPr>
          <w:p w:rsidR="00013220" w:rsidRPr="0022597B" w:rsidRDefault="00013220">
            <w:pPr>
              <w:rPr>
                <w:rFonts w:ascii="Verdana" w:hAnsi="Verdana"/>
                <w:sz w:val="18"/>
                <w:szCs w:val="18"/>
              </w:rPr>
            </w:pPr>
            <w:r w:rsidRPr="0022597B">
              <w:rPr>
                <w:rFonts w:ascii="Verdana" w:hAnsi="Verdana"/>
                <w:sz w:val="18"/>
                <w:szCs w:val="18"/>
              </w:rPr>
              <w:t>TURKEY</w:t>
            </w:r>
          </w:p>
        </w:tc>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UNITED KINGDOM</w:t>
            </w: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r w:rsidRPr="0022597B">
              <w:rPr>
                <w:rFonts w:ascii="Verdana" w:hAnsi="Verdana"/>
                <w:sz w:val="18"/>
                <w:szCs w:val="18"/>
              </w:rPr>
              <w:t>UNITED STATES</w:t>
            </w:r>
          </w:p>
        </w:tc>
        <w:tc>
          <w:tcPr>
            <w:tcW w:w="0" w:type="auto"/>
            <w:vAlign w:val="center"/>
            <w:hideMark/>
          </w:tcPr>
          <w:p w:rsidR="00013220" w:rsidRPr="0022597B" w:rsidRDefault="00013220"/>
        </w:tc>
        <w:tc>
          <w:tcPr>
            <w:tcW w:w="0" w:type="auto"/>
            <w:vAlign w:val="center"/>
            <w:hideMark/>
          </w:tcPr>
          <w:p w:rsidR="00013220" w:rsidRPr="0022597B" w:rsidRDefault="00013220"/>
        </w:tc>
      </w:tr>
      <w:tr w:rsidR="00013220" w:rsidRPr="0022597B">
        <w:trPr>
          <w:tblCellSpacing w:w="15" w:type="dxa"/>
          <w:jc w:val="center"/>
        </w:trPr>
        <w:tc>
          <w:tcPr>
            <w:tcW w:w="0" w:type="auto"/>
            <w:gridSpan w:val="3"/>
            <w:hideMark/>
          </w:tcPr>
          <w:p w:rsidR="00013220" w:rsidRPr="0022597B" w:rsidRDefault="00013220">
            <w:pPr>
              <w:rPr>
                <w:rFonts w:ascii="Verdana" w:hAnsi="Verdana"/>
                <w:sz w:val="18"/>
                <w:szCs w:val="18"/>
              </w:rPr>
            </w:pPr>
            <w:r w:rsidRPr="0022597B">
              <w:rPr>
                <w:rFonts w:ascii="Verdana" w:hAnsi="Verdana"/>
                <w:sz w:val="18"/>
                <w:szCs w:val="18"/>
              </w:rPr>
              <w:t> </w:t>
            </w:r>
          </w:p>
        </w:tc>
      </w:tr>
      <w:tr w:rsidR="00013220" w:rsidRPr="0022597B">
        <w:trPr>
          <w:tblCellSpacing w:w="15" w:type="dxa"/>
          <w:jc w:val="center"/>
        </w:trPr>
        <w:tc>
          <w:tcPr>
            <w:tcW w:w="0" w:type="auto"/>
            <w:gridSpan w:val="3"/>
            <w:vAlign w:val="center"/>
            <w:hideMark/>
          </w:tcPr>
          <w:p w:rsidR="00013220" w:rsidRPr="0022597B" w:rsidRDefault="00013220" w:rsidP="00013220">
            <w:pPr>
              <w:rPr>
                <w:rFonts w:ascii="Verdana" w:hAnsi="Verdana"/>
                <w:b/>
                <w:bCs/>
              </w:rPr>
            </w:pPr>
            <w:r w:rsidRPr="0022597B">
              <w:rPr>
                <w:rFonts w:ascii="Verdana" w:hAnsi="Verdana"/>
                <w:b/>
                <w:bCs/>
              </w:rPr>
              <w:t>O-Members (13)</w:t>
            </w:r>
          </w:p>
        </w:tc>
      </w:tr>
      <w:tr w:rsidR="00013220" w:rsidRPr="0022597B" w:rsidTr="00F06410">
        <w:trPr>
          <w:trHeight w:val="308"/>
          <w:tblCellSpacing w:w="15" w:type="dxa"/>
          <w:jc w:val="center"/>
        </w:trPr>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ARGENTINA</w:t>
            </w:r>
          </w:p>
        </w:tc>
        <w:tc>
          <w:tcPr>
            <w:tcW w:w="1689" w:type="pct"/>
            <w:noWrap/>
            <w:hideMark/>
          </w:tcPr>
          <w:p w:rsidR="00013220" w:rsidRPr="0022597B" w:rsidRDefault="00013220">
            <w:pPr>
              <w:rPr>
                <w:rFonts w:ascii="Arial" w:hAnsi="Arial" w:cs="Arial"/>
                <w:sz w:val="18"/>
                <w:szCs w:val="18"/>
              </w:rPr>
            </w:pPr>
            <w:r w:rsidRPr="0022597B">
              <w:rPr>
                <w:rFonts w:ascii="Arial" w:hAnsi="Arial" w:cs="Arial"/>
                <w:sz w:val="18"/>
                <w:szCs w:val="18"/>
              </w:rPr>
              <w:t>BRAZIL</w:t>
            </w:r>
          </w:p>
        </w:tc>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BULGARIA</w:t>
            </w:r>
          </w:p>
        </w:tc>
      </w:tr>
      <w:tr w:rsidR="00013220" w:rsidRPr="0022597B" w:rsidTr="00A46CDE">
        <w:trPr>
          <w:trHeight w:val="226"/>
          <w:tblCellSpacing w:w="15" w:type="dxa"/>
          <w:jc w:val="center"/>
        </w:trPr>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CANADA</w:t>
            </w:r>
          </w:p>
        </w:tc>
        <w:tc>
          <w:tcPr>
            <w:tcW w:w="1689" w:type="pct"/>
            <w:noWrap/>
            <w:hideMark/>
          </w:tcPr>
          <w:p w:rsidR="00013220" w:rsidRPr="0022597B" w:rsidRDefault="00013220">
            <w:pPr>
              <w:rPr>
                <w:rFonts w:ascii="Arial" w:hAnsi="Arial" w:cs="Arial"/>
                <w:sz w:val="18"/>
                <w:szCs w:val="18"/>
              </w:rPr>
            </w:pPr>
            <w:r w:rsidRPr="0022597B">
              <w:rPr>
                <w:rFonts w:ascii="Arial" w:hAnsi="Arial" w:cs="Arial"/>
                <w:sz w:val="18"/>
                <w:szCs w:val="18"/>
              </w:rPr>
              <w:t>HUNGARY</w:t>
            </w:r>
          </w:p>
        </w:tc>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INDONESIA</w:t>
            </w:r>
          </w:p>
        </w:tc>
      </w:tr>
      <w:tr w:rsidR="00013220" w:rsidRPr="0022597B" w:rsidTr="00A46CDE">
        <w:trPr>
          <w:trHeight w:val="116"/>
          <w:tblCellSpacing w:w="15" w:type="dxa"/>
          <w:jc w:val="center"/>
        </w:trPr>
        <w:tc>
          <w:tcPr>
            <w:tcW w:w="1620" w:type="pct"/>
            <w:noWrap/>
            <w:hideMark/>
          </w:tcPr>
          <w:p w:rsidR="00013220" w:rsidRPr="0022597B" w:rsidRDefault="00013220" w:rsidP="00F06410">
            <w:pPr>
              <w:autoSpaceDE w:val="0"/>
              <w:autoSpaceDN w:val="0"/>
              <w:adjustRightInd w:val="0"/>
              <w:spacing w:before="100" w:after="100"/>
              <w:rPr>
                <w:rFonts w:ascii="Arial" w:hAnsi="Arial" w:cs="Arial"/>
                <w:sz w:val="18"/>
                <w:szCs w:val="18"/>
              </w:rPr>
            </w:pPr>
            <w:r w:rsidRPr="0022597B">
              <w:rPr>
                <w:rFonts w:ascii="Arial" w:hAnsi="Arial" w:cs="Arial"/>
                <w:sz w:val="18"/>
                <w:szCs w:val="18"/>
              </w:rPr>
              <w:t xml:space="preserve">IRAN </w:t>
            </w:r>
          </w:p>
        </w:tc>
        <w:tc>
          <w:tcPr>
            <w:tcW w:w="1689" w:type="pct"/>
            <w:noWrap/>
            <w:hideMark/>
          </w:tcPr>
          <w:p w:rsidR="00013220" w:rsidRPr="0022597B" w:rsidRDefault="00013220">
            <w:pPr>
              <w:rPr>
                <w:rFonts w:ascii="Arial" w:hAnsi="Arial" w:cs="Arial"/>
                <w:sz w:val="18"/>
                <w:szCs w:val="18"/>
              </w:rPr>
            </w:pPr>
            <w:r w:rsidRPr="0022597B">
              <w:rPr>
                <w:rFonts w:ascii="Arial" w:hAnsi="Arial" w:cs="Arial"/>
                <w:sz w:val="18"/>
                <w:szCs w:val="18"/>
              </w:rPr>
              <w:t>IRELAND</w:t>
            </w:r>
          </w:p>
        </w:tc>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LIBERIA</w:t>
            </w:r>
          </w:p>
        </w:tc>
      </w:tr>
      <w:tr w:rsidR="00013220" w:rsidRPr="0022597B" w:rsidTr="00F06410">
        <w:trPr>
          <w:trHeight w:val="354"/>
          <w:tblCellSpacing w:w="15" w:type="dxa"/>
          <w:jc w:val="center"/>
        </w:trPr>
        <w:tc>
          <w:tcPr>
            <w:tcW w:w="1620" w:type="pct"/>
            <w:noWrap/>
            <w:hideMark/>
          </w:tcPr>
          <w:p w:rsidR="00013220" w:rsidRPr="0022597B" w:rsidRDefault="00013220" w:rsidP="00F06410">
            <w:pPr>
              <w:autoSpaceDE w:val="0"/>
              <w:autoSpaceDN w:val="0"/>
              <w:adjustRightInd w:val="0"/>
              <w:spacing w:before="100" w:after="100"/>
              <w:rPr>
                <w:rFonts w:ascii="Arial" w:hAnsi="Arial" w:cs="Arial"/>
                <w:sz w:val="18"/>
                <w:szCs w:val="18"/>
              </w:rPr>
            </w:pPr>
            <w:r w:rsidRPr="0022597B">
              <w:rPr>
                <w:rFonts w:ascii="Arial" w:hAnsi="Arial" w:cs="Arial"/>
                <w:sz w:val="18"/>
                <w:szCs w:val="18"/>
              </w:rPr>
              <w:t xml:space="preserve">SAUDI ARABIA </w:t>
            </w:r>
          </w:p>
        </w:tc>
        <w:tc>
          <w:tcPr>
            <w:tcW w:w="1689" w:type="pct"/>
            <w:noWrap/>
            <w:hideMark/>
          </w:tcPr>
          <w:p w:rsidR="00013220" w:rsidRPr="0022597B" w:rsidRDefault="00013220">
            <w:pPr>
              <w:rPr>
                <w:rFonts w:ascii="Arial" w:hAnsi="Arial" w:cs="Arial"/>
                <w:sz w:val="18"/>
                <w:szCs w:val="18"/>
              </w:rPr>
            </w:pPr>
            <w:r w:rsidRPr="0022597B">
              <w:rPr>
                <w:rFonts w:ascii="Arial" w:hAnsi="Arial" w:cs="Arial"/>
                <w:sz w:val="18"/>
                <w:szCs w:val="18"/>
              </w:rPr>
              <w:t>SERBIA</w:t>
            </w:r>
          </w:p>
        </w:tc>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SLOVAKIA</w:t>
            </w:r>
          </w:p>
        </w:tc>
      </w:tr>
      <w:tr w:rsidR="00013220" w:rsidRPr="0022597B" w:rsidTr="00F06410">
        <w:trPr>
          <w:trHeight w:val="55"/>
          <w:tblCellSpacing w:w="15" w:type="dxa"/>
          <w:jc w:val="center"/>
        </w:trPr>
        <w:tc>
          <w:tcPr>
            <w:tcW w:w="1620" w:type="pct"/>
            <w:noWrap/>
            <w:hideMark/>
          </w:tcPr>
          <w:p w:rsidR="00013220" w:rsidRPr="0022597B" w:rsidRDefault="00013220">
            <w:pPr>
              <w:rPr>
                <w:rFonts w:ascii="Arial" w:hAnsi="Arial" w:cs="Arial"/>
                <w:sz w:val="18"/>
                <w:szCs w:val="18"/>
              </w:rPr>
            </w:pPr>
            <w:r w:rsidRPr="0022597B">
              <w:rPr>
                <w:rFonts w:ascii="Arial" w:hAnsi="Arial" w:cs="Arial"/>
                <w:sz w:val="18"/>
                <w:szCs w:val="18"/>
              </w:rPr>
              <w:t>UNITED ARAB EMIRATES</w:t>
            </w:r>
          </w:p>
        </w:tc>
        <w:tc>
          <w:tcPr>
            <w:tcW w:w="1689" w:type="pct"/>
            <w:noWrap/>
            <w:hideMark/>
          </w:tcPr>
          <w:p w:rsidR="00013220" w:rsidRPr="0022597B" w:rsidRDefault="00013220">
            <w:pPr>
              <w:rPr>
                <w:rFonts w:ascii="Arial" w:hAnsi="Arial" w:cs="Arial"/>
                <w:sz w:val="18"/>
                <w:szCs w:val="18"/>
              </w:rPr>
            </w:pPr>
          </w:p>
        </w:tc>
        <w:tc>
          <w:tcPr>
            <w:tcW w:w="0" w:type="auto"/>
            <w:vAlign w:val="center"/>
            <w:hideMark/>
          </w:tcPr>
          <w:p w:rsidR="00013220" w:rsidRPr="0022597B" w:rsidRDefault="00013220">
            <w:pPr>
              <w:rPr>
                <w:rFonts w:ascii="Arial" w:hAnsi="Arial" w:cs="Arial"/>
                <w:sz w:val="18"/>
                <w:szCs w:val="18"/>
              </w:rPr>
            </w:pPr>
          </w:p>
        </w:tc>
      </w:tr>
      <w:tr w:rsidR="00013220" w:rsidRPr="0022597B" w:rsidTr="00F06410">
        <w:trPr>
          <w:tblCellSpacing w:w="15" w:type="dxa"/>
          <w:jc w:val="center"/>
        </w:trPr>
        <w:tc>
          <w:tcPr>
            <w:tcW w:w="1620" w:type="pct"/>
            <w:noWrap/>
            <w:hideMark/>
          </w:tcPr>
          <w:p w:rsidR="00013220" w:rsidRPr="0022597B" w:rsidRDefault="00013220">
            <w:pPr>
              <w:rPr>
                <w:rFonts w:ascii="Verdana" w:hAnsi="Verdana"/>
                <w:sz w:val="18"/>
                <w:szCs w:val="18"/>
              </w:rPr>
            </w:pPr>
          </w:p>
        </w:tc>
        <w:tc>
          <w:tcPr>
            <w:tcW w:w="1689" w:type="pct"/>
            <w:noWrap/>
            <w:hideMark/>
          </w:tcPr>
          <w:p w:rsidR="00013220" w:rsidRPr="0022597B" w:rsidRDefault="00013220">
            <w:pPr>
              <w:rPr>
                <w:rFonts w:ascii="Verdana" w:hAnsi="Verdana"/>
                <w:sz w:val="18"/>
                <w:szCs w:val="18"/>
              </w:rPr>
            </w:pPr>
          </w:p>
        </w:tc>
        <w:tc>
          <w:tcPr>
            <w:tcW w:w="0" w:type="auto"/>
            <w:vAlign w:val="center"/>
            <w:hideMark/>
          </w:tcPr>
          <w:p w:rsidR="00013220" w:rsidRPr="0022597B" w:rsidRDefault="00013220"/>
        </w:tc>
      </w:tr>
      <w:tr w:rsidR="00013220" w:rsidRPr="0022597B">
        <w:trPr>
          <w:tblCellSpacing w:w="15" w:type="dxa"/>
          <w:jc w:val="center"/>
        </w:trPr>
        <w:tc>
          <w:tcPr>
            <w:tcW w:w="0" w:type="auto"/>
            <w:gridSpan w:val="3"/>
            <w:hideMark/>
          </w:tcPr>
          <w:p w:rsidR="00013220" w:rsidRPr="0022597B" w:rsidRDefault="00013220">
            <w:pPr>
              <w:rPr>
                <w:rFonts w:ascii="Verdana" w:hAnsi="Verdana"/>
                <w:sz w:val="18"/>
                <w:szCs w:val="18"/>
              </w:rPr>
            </w:pPr>
            <w:r w:rsidRPr="0022597B">
              <w:rPr>
                <w:rFonts w:ascii="Verdana" w:hAnsi="Verdana"/>
                <w:sz w:val="18"/>
                <w:szCs w:val="18"/>
              </w:rPr>
              <w:t> </w:t>
            </w:r>
          </w:p>
        </w:tc>
      </w:tr>
      <w:tr w:rsidR="00013220" w:rsidRPr="0022597B">
        <w:trPr>
          <w:tblCellSpacing w:w="15" w:type="dxa"/>
          <w:jc w:val="center"/>
        </w:trPr>
        <w:tc>
          <w:tcPr>
            <w:tcW w:w="0" w:type="auto"/>
            <w:gridSpan w:val="3"/>
            <w:vAlign w:val="center"/>
            <w:hideMark/>
          </w:tcPr>
          <w:p w:rsidR="00013220" w:rsidRPr="0022597B" w:rsidRDefault="00013220">
            <w:pPr>
              <w:rPr>
                <w:rFonts w:ascii="Arial" w:hAnsi="Arial" w:cs="Arial"/>
                <w:b/>
                <w:bCs/>
              </w:rPr>
            </w:pPr>
            <w:r w:rsidRPr="0022597B">
              <w:rPr>
                <w:rFonts w:ascii="Arial" w:hAnsi="Arial" w:cs="Arial"/>
                <w:b/>
                <w:bCs/>
              </w:rPr>
              <w:t>Liaisons</w:t>
            </w:r>
          </w:p>
        </w:tc>
      </w:tr>
      <w:tr w:rsidR="00013220" w:rsidRPr="0022597B">
        <w:trPr>
          <w:tblCellSpacing w:w="15" w:type="dxa"/>
          <w:jc w:val="center"/>
        </w:trPr>
        <w:tc>
          <w:tcPr>
            <w:tcW w:w="0" w:type="auto"/>
            <w:gridSpan w:val="3"/>
            <w:hideMark/>
          </w:tcPr>
          <w:tbl>
            <w:tblPr>
              <w:tblW w:w="0" w:type="auto"/>
              <w:tblCellSpacing w:w="15" w:type="dxa"/>
              <w:tblCellMar>
                <w:top w:w="15" w:type="dxa"/>
                <w:left w:w="15" w:type="dxa"/>
                <w:bottom w:w="15" w:type="dxa"/>
                <w:right w:w="15" w:type="dxa"/>
              </w:tblCellMar>
              <w:tblLook w:val="04A0"/>
            </w:tblPr>
            <w:tblGrid>
              <w:gridCol w:w="5603"/>
            </w:tblGrid>
            <w:tr w:rsidR="00013220" w:rsidRPr="0022597B">
              <w:trPr>
                <w:tblCellSpacing w:w="15" w:type="dxa"/>
              </w:trPr>
              <w:tc>
                <w:tcPr>
                  <w:tcW w:w="0" w:type="auto"/>
                  <w:tcMar>
                    <w:top w:w="0" w:type="dxa"/>
                    <w:left w:w="0" w:type="dxa"/>
                    <w:bottom w:w="0" w:type="dxa"/>
                    <w:right w:w="0" w:type="dxa"/>
                  </w:tcMar>
                  <w:hideMark/>
                </w:tcPr>
                <w:p w:rsidR="00013220" w:rsidRPr="0022597B" w:rsidRDefault="00013220">
                  <w:pPr>
                    <w:rPr>
                      <w:rFonts w:ascii="Arial" w:hAnsi="Arial" w:cs="Arial"/>
                      <w:sz w:val="18"/>
                      <w:szCs w:val="18"/>
                    </w:rPr>
                  </w:pPr>
                  <w:r w:rsidRPr="0022597B">
                    <w:rPr>
                      <w:rFonts w:ascii="Arial" w:hAnsi="Arial" w:cs="Arial"/>
                      <w:sz w:val="18"/>
                      <w:szCs w:val="18"/>
                    </w:rPr>
                    <w:t>CECIP, European Committee of Weighing Instruments Manufacturers</w:t>
                  </w:r>
                </w:p>
              </w:tc>
            </w:tr>
            <w:tr w:rsidR="00013220" w:rsidRPr="0022597B">
              <w:trPr>
                <w:tblCellSpacing w:w="15" w:type="dxa"/>
              </w:trPr>
              <w:tc>
                <w:tcPr>
                  <w:tcW w:w="0" w:type="auto"/>
                  <w:tcMar>
                    <w:top w:w="0" w:type="dxa"/>
                    <w:left w:w="0" w:type="dxa"/>
                    <w:bottom w:w="0" w:type="dxa"/>
                    <w:right w:w="0" w:type="dxa"/>
                  </w:tcMar>
                  <w:hideMark/>
                </w:tcPr>
                <w:p w:rsidR="00013220" w:rsidRPr="0022597B" w:rsidRDefault="00013220">
                  <w:pPr>
                    <w:rPr>
                      <w:rFonts w:ascii="Arial" w:hAnsi="Arial" w:cs="Arial"/>
                      <w:sz w:val="18"/>
                      <w:szCs w:val="18"/>
                    </w:rPr>
                  </w:pPr>
                  <w:r w:rsidRPr="0022597B">
                    <w:rPr>
                      <w:rFonts w:ascii="Arial" w:hAnsi="Arial" w:cs="Arial"/>
                      <w:sz w:val="18"/>
                      <w:szCs w:val="18"/>
                    </w:rPr>
                    <w:t>COPAMA, Confederation of Packaging Machinery Associations</w:t>
                  </w:r>
                </w:p>
              </w:tc>
            </w:tr>
            <w:tr w:rsidR="00013220" w:rsidRPr="0022597B">
              <w:trPr>
                <w:tblCellSpacing w:w="15" w:type="dxa"/>
              </w:trPr>
              <w:tc>
                <w:tcPr>
                  <w:tcW w:w="0" w:type="auto"/>
                  <w:tcMar>
                    <w:top w:w="0" w:type="dxa"/>
                    <w:left w:w="0" w:type="dxa"/>
                    <w:bottom w:w="0" w:type="dxa"/>
                    <w:right w:w="0" w:type="dxa"/>
                  </w:tcMar>
                  <w:hideMark/>
                </w:tcPr>
                <w:p w:rsidR="00013220" w:rsidRPr="0022597B" w:rsidRDefault="00013220">
                  <w:pPr>
                    <w:rPr>
                      <w:rFonts w:ascii="Arial" w:hAnsi="Arial" w:cs="Arial"/>
                      <w:sz w:val="18"/>
                      <w:szCs w:val="18"/>
                    </w:rPr>
                  </w:pPr>
                  <w:r w:rsidRPr="0022597B">
                    <w:rPr>
                      <w:rFonts w:ascii="Arial" w:hAnsi="Arial" w:cs="Arial"/>
                      <w:sz w:val="18"/>
                      <w:szCs w:val="18"/>
                    </w:rPr>
                    <w:t>ISO, International Standardization Organization</w:t>
                  </w:r>
                </w:p>
              </w:tc>
            </w:tr>
          </w:tbl>
          <w:p w:rsidR="00013220" w:rsidRPr="0022597B" w:rsidRDefault="00013220">
            <w:pPr>
              <w:rPr>
                <w:rFonts w:ascii="Arial" w:hAnsi="Arial" w:cs="Arial"/>
                <w:sz w:val="18"/>
                <w:szCs w:val="18"/>
              </w:rPr>
            </w:pPr>
          </w:p>
        </w:tc>
      </w:tr>
    </w:tbl>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3C3EC1" w:rsidRDefault="003C3EC1" w:rsidP="008F1028">
      <w:pPr>
        <w:tabs>
          <w:tab w:val="left" w:pos="0"/>
          <w:tab w:val="left" w:pos="888"/>
          <w:tab w:val="left" w:pos="1400"/>
          <w:tab w:val="left" w:pos="1500"/>
        </w:tabs>
        <w:jc w:val="center"/>
        <w:rPr>
          <w:rFonts w:ascii="Arial" w:hAnsi="Arial"/>
          <w:b/>
          <w:sz w:val="24"/>
          <w:szCs w:val="24"/>
        </w:rPr>
      </w:pPr>
    </w:p>
    <w:p w:rsidR="00BE45EE" w:rsidRDefault="00BE45EE" w:rsidP="008F1028">
      <w:pPr>
        <w:tabs>
          <w:tab w:val="left" w:pos="0"/>
          <w:tab w:val="left" w:pos="888"/>
          <w:tab w:val="left" w:pos="1400"/>
          <w:tab w:val="left" w:pos="1500"/>
        </w:tabs>
        <w:jc w:val="center"/>
        <w:rPr>
          <w:rFonts w:ascii="Arial" w:hAnsi="Arial"/>
          <w:b/>
          <w:sz w:val="24"/>
          <w:szCs w:val="24"/>
        </w:rPr>
      </w:pPr>
    </w:p>
    <w:p w:rsidR="003C3EC1" w:rsidRPr="003C3EC1" w:rsidRDefault="003C3EC1" w:rsidP="008F1028">
      <w:pPr>
        <w:tabs>
          <w:tab w:val="left" w:pos="0"/>
          <w:tab w:val="left" w:pos="888"/>
          <w:tab w:val="left" w:pos="1400"/>
          <w:tab w:val="left" w:pos="1500"/>
        </w:tabs>
        <w:jc w:val="center"/>
        <w:rPr>
          <w:rFonts w:ascii="Arial" w:hAnsi="Arial"/>
          <w:b/>
          <w:sz w:val="24"/>
          <w:szCs w:val="24"/>
        </w:rPr>
      </w:pPr>
      <w:r w:rsidRPr="003C3EC1">
        <w:rPr>
          <w:rFonts w:ascii="Arial" w:hAnsi="Arial"/>
          <w:b/>
          <w:sz w:val="24"/>
          <w:szCs w:val="24"/>
        </w:rPr>
        <w:lastRenderedPageBreak/>
        <w:t>FOREWORD</w:t>
      </w:r>
    </w:p>
    <w:p w:rsidR="003C3EC1" w:rsidRDefault="003C3EC1" w:rsidP="008F1028">
      <w:pPr>
        <w:tabs>
          <w:tab w:val="left" w:pos="0"/>
          <w:tab w:val="left" w:pos="888"/>
          <w:tab w:val="left" w:pos="1400"/>
          <w:tab w:val="left" w:pos="1500"/>
        </w:tabs>
        <w:jc w:val="both"/>
        <w:rPr>
          <w:rFonts w:ascii="Arial" w:hAnsi="Arial"/>
          <w:sz w:val="18"/>
        </w:rPr>
      </w:pPr>
    </w:p>
    <w:p w:rsidR="009A678F" w:rsidRPr="000B0122" w:rsidRDefault="00941939" w:rsidP="009A678F">
      <w:pPr>
        <w:pStyle w:val="Texteniveau1"/>
        <w:spacing w:after="120"/>
        <w:jc w:val="both"/>
        <w:rPr>
          <w:rFonts w:ascii="Arial" w:hAnsi="Arial" w:cs="Arial"/>
          <w:color w:val="000000"/>
          <w:sz w:val="22"/>
          <w:szCs w:val="22"/>
        </w:rPr>
      </w:pPr>
      <w:r w:rsidRPr="00941939">
        <w:rPr>
          <w:rFonts w:ascii="Arial" w:hAnsi="Arial" w:cs="Arial"/>
          <w:color w:val="000000"/>
          <w:sz w:val="22"/>
          <w:szCs w:val="22"/>
        </w:rPr>
        <w:t xml:space="preserve">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 </w:t>
      </w:r>
    </w:p>
    <w:p w:rsidR="0096388B" w:rsidRDefault="00941939" w:rsidP="008D0E69">
      <w:pPr>
        <w:pStyle w:val="Default"/>
        <w:numPr>
          <w:ilvl w:val="0"/>
          <w:numId w:val="82"/>
        </w:numPr>
        <w:tabs>
          <w:tab w:val="left" w:pos="0"/>
        </w:tabs>
        <w:spacing w:after="49"/>
        <w:ind w:hanging="142"/>
        <w:rPr>
          <w:rFonts w:ascii="Arial" w:hAnsi="Arial" w:cs="Arial"/>
          <w:sz w:val="22"/>
          <w:szCs w:val="22"/>
        </w:rPr>
      </w:pPr>
      <w:r w:rsidRPr="00941939">
        <w:rPr>
          <w:rFonts w:ascii="Arial" w:hAnsi="Arial" w:cs="Arial"/>
          <w:b/>
          <w:bCs/>
          <w:sz w:val="22"/>
          <w:szCs w:val="22"/>
        </w:rPr>
        <w:t xml:space="preserve">International Recommendations (OIML R), </w:t>
      </w:r>
      <w:r w:rsidRPr="00941939">
        <w:rPr>
          <w:rFonts w:ascii="Arial" w:hAnsi="Arial" w:cs="Arial"/>
          <w:sz w:val="22"/>
          <w:szCs w:val="22"/>
        </w:rPr>
        <w:t xml:space="preserve">which are model regulations that establish the metrological </w:t>
      </w:r>
      <w:proofErr w:type="gramStart"/>
      <w:r w:rsidRPr="00941939">
        <w:rPr>
          <w:rFonts w:ascii="Arial" w:hAnsi="Arial" w:cs="Arial"/>
          <w:sz w:val="22"/>
          <w:szCs w:val="22"/>
        </w:rPr>
        <w:t>characteristics</w:t>
      </w:r>
      <w:proofErr w:type="gramEnd"/>
      <w:r w:rsidRPr="00941939">
        <w:rPr>
          <w:rFonts w:ascii="Arial" w:hAnsi="Arial" w:cs="Arial"/>
          <w:sz w:val="22"/>
          <w:szCs w:val="22"/>
        </w:rPr>
        <w:t xml:space="preserve"> required of certain measuring </w:t>
      </w:r>
      <w:r w:rsidR="002C6B48">
        <w:rPr>
          <w:rFonts w:ascii="Arial" w:hAnsi="Arial" w:cs="Arial"/>
          <w:sz w:val="22"/>
          <w:szCs w:val="22"/>
        </w:rPr>
        <w:t>instrument</w:t>
      </w:r>
      <w:r w:rsidRPr="00941939">
        <w:rPr>
          <w:rFonts w:ascii="Arial" w:hAnsi="Arial" w:cs="Arial"/>
          <w:sz w:val="22"/>
          <w:szCs w:val="22"/>
        </w:rPr>
        <w:t xml:space="preserve">s and which specify methods and equipment for checking their conformity. OIML Member States shall implement these Recommendations to the greatest possible extent; </w:t>
      </w:r>
    </w:p>
    <w:p w:rsidR="0096388B" w:rsidRDefault="00941939" w:rsidP="008D0E69">
      <w:pPr>
        <w:pStyle w:val="Default"/>
        <w:numPr>
          <w:ilvl w:val="0"/>
          <w:numId w:val="82"/>
        </w:numPr>
        <w:tabs>
          <w:tab w:val="left" w:pos="0"/>
        </w:tabs>
        <w:spacing w:after="49"/>
        <w:rPr>
          <w:rFonts w:ascii="Arial" w:hAnsi="Arial" w:cs="Arial"/>
          <w:sz w:val="22"/>
          <w:szCs w:val="22"/>
        </w:rPr>
      </w:pPr>
      <w:r w:rsidRPr="00941939">
        <w:rPr>
          <w:rFonts w:ascii="Arial" w:hAnsi="Arial" w:cs="Arial"/>
          <w:b/>
          <w:bCs/>
          <w:sz w:val="22"/>
          <w:szCs w:val="22"/>
        </w:rPr>
        <w:t xml:space="preserve">International Documents (OIML D), </w:t>
      </w:r>
      <w:r w:rsidRPr="00941939">
        <w:rPr>
          <w:rFonts w:ascii="Arial" w:hAnsi="Arial" w:cs="Arial"/>
          <w:sz w:val="22"/>
          <w:szCs w:val="22"/>
        </w:rPr>
        <w:t xml:space="preserve">which are informative in nature and which are intended to harmonize and improve work in the field of legal metrology; </w:t>
      </w:r>
    </w:p>
    <w:p w:rsidR="0096388B" w:rsidRDefault="00941939" w:rsidP="008D0E69">
      <w:pPr>
        <w:pStyle w:val="Default"/>
        <w:numPr>
          <w:ilvl w:val="0"/>
          <w:numId w:val="82"/>
        </w:numPr>
        <w:tabs>
          <w:tab w:val="left" w:pos="0"/>
        </w:tabs>
        <w:spacing w:after="49"/>
        <w:ind w:hanging="142"/>
        <w:rPr>
          <w:rFonts w:ascii="Arial" w:hAnsi="Arial" w:cs="Arial"/>
          <w:sz w:val="22"/>
          <w:szCs w:val="22"/>
        </w:rPr>
      </w:pPr>
      <w:r w:rsidRPr="00941939">
        <w:rPr>
          <w:rFonts w:ascii="Arial" w:hAnsi="Arial" w:cs="Arial"/>
          <w:b/>
          <w:bCs/>
          <w:sz w:val="22"/>
          <w:szCs w:val="22"/>
        </w:rPr>
        <w:t xml:space="preserve">International Guides (OIML G), </w:t>
      </w:r>
      <w:r w:rsidRPr="00941939">
        <w:rPr>
          <w:rFonts w:ascii="Arial" w:hAnsi="Arial" w:cs="Arial"/>
          <w:sz w:val="22"/>
          <w:szCs w:val="22"/>
        </w:rPr>
        <w:t xml:space="preserve">which are also informative in nature and which are intended to give guidelines for the application of certain requirements to legal metrology; and </w:t>
      </w:r>
    </w:p>
    <w:p w:rsidR="00455E92" w:rsidRDefault="00941939" w:rsidP="008D0E69">
      <w:pPr>
        <w:pStyle w:val="Default"/>
        <w:numPr>
          <w:ilvl w:val="0"/>
          <w:numId w:val="82"/>
        </w:numPr>
        <w:tabs>
          <w:tab w:val="left" w:pos="0"/>
        </w:tabs>
        <w:rPr>
          <w:rFonts w:ascii="Arial" w:hAnsi="Arial" w:cs="Arial"/>
          <w:sz w:val="22"/>
          <w:szCs w:val="22"/>
        </w:rPr>
      </w:pPr>
      <w:r w:rsidRPr="00941939">
        <w:rPr>
          <w:rFonts w:ascii="Arial" w:hAnsi="Arial" w:cs="Arial"/>
          <w:b/>
          <w:bCs/>
          <w:sz w:val="22"/>
          <w:szCs w:val="22"/>
        </w:rPr>
        <w:t xml:space="preserve">International Basic Publications (OIML B), </w:t>
      </w:r>
      <w:r w:rsidRPr="00941939">
        <w:rPr>
          <w:rFonts w:ascii="Arial" w:hAnsi="Arial" w:cs="Arial"/>
          <w:sz w:val="22"/>
          <w:szCs w:val="22"/>
        </w:rPr>
        <w:t xml:space="preserve">which define the operating rules of the various OIML structures and systems. </w:t>
      </w:r>
    </w:p>
    <w:p w:rsidR="009A678F" w:rsidRPr="000B0122" w:rsidRDefault="009A678F" w:rsidP="009A678F">
      <w:pPr>
        <w:pStyle w:val="Default"/>
        <w:rPr>
          <w:rFonts w:ascii="Arial" w:hAnsi="Arial" w:cs="Arial"/>
          <w:sz w:val="22"/>
          <w:szCs w:val="22"/>
        </w:rPr>
      </w:pPr>
    </w:p>
    <w:p w:rsidR="009A678F" w:rsidRPr="000B0122" w:rsidRDefault="00941939" w:rsidP="009A678F">
      <w:pPr>
        <w:pStyle w:val="Texteniveau1"/>
        <w:spacing w:after="240"/>
        <w:jc w:val="both"/>
        <w:rPr>
          <w:rFonts w:ascii="Arial" w:hAnsi="Arial" w:cs="Arial"/>
          <w:color w:val="000000"/>
          <w:sz w:val="22"/>
          <w:szCs w:val="22"/>
        </w:rPr>
      </w:pPr>
      <w:r w:rsidRPr="00941939">
        <w:rPr>
          <w:rFonts w:ascii="Arial" w:hAnsi="Arial" w:cs="Arial"/>
          <w:color w:val="000000"/>
          <w:sz w:val="22"/>
          <w:szCs w:val="22"/>
        </w:rPr>
        <w:t xml:space="preserve">OIML Draft Recommendations, Documents and Guides are developed by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w:t>
      </w:r>
      <w:r w:rsidR="002C6B48">
        <w:rPr>
          <w:rFonts w:ascii="Arial" w:hAnsi="Arial" w:cs="Arial"/>
          <w:sz w:val="22"/>
          <w:szCs w:val="22"/>
        </w:rPr>
        <w:t>instrument</w:t>
      </w:r>
      <w:r w:rsidR="002C6B48" w:rsidRPr="0017146D">
        <w:rPr>
          <w:rFonts w:ascii="Arial" w:hAnsi="Arial" w:cs="Arial"/>
          <w:sz w:val="22"/>
          <w:szCs w:val="22"/>
        </w:rPr>
        <w:t>s</w:t>
      </w:r>
      <w:r w:rsidR="008807AD" w:rsidRPr="008807AD">
        <w:rPr>
          <w:rFonts w:ascii="Arial" w:hAnsi="Arial" w:cs="Arial"/>
          <w:color w:val="000000"/>
          <w:sz w:val="22"/>
          <w:szCs w:val="22"/>
        </w:rPr>
        <w:t xml:space="preserve">, test laboratories, etc. may simultaneously apply OIML publications and those of other institutions. </w:t>
      </w:r>
    </w:p>
    <w:p w:rsidR="009A678F" w:rsidRPr="000B0122" w:rsidRDefault="008807AD" w:rsidP="009A678F">
      <w:pPr>
        <w:pStyle w:val="Default"/>
        <w:spacing w:after="240"/>
        <w:jc w:val="both"/>
        <w:rPr>
          <w:rFonts w:ascii="Arial" w:hAnsi="Arial" w:cs="Arial"/>
          <w:sz w:val="22"/>
          <w:szCs w:val="22"/>
        </w:rPr>
      </w:pPr>
      <w:r w:rsidRPr="008807AD">
        <w:rPr>
          <w:rFonts w:ascii="Arial" w:hAnsi="Arial" w:cs="Arial"/>
          <w:sz w:val="22"/>
          <w:szCs w:val="22"/>
        </w:rPr>
        <w:t xml:space="preserve">International Recommendations, Documents, Guides and Basic Publications are published in English (E) and translated into French (F) and are subject to periodic revision. </w:t>
      </w:r>
    </w:p>
    <w:p w:rsidR="009A678F" w:rsidRPr="000B0122" w:rsidRDefault="008807AD" w:rsidP="009A678F">
      <w:pPr>
        <w:pStyle w:val="Default"/>
        <w:spacing w:after="240"/>
        <w:jc w:val="both"/>
        <w:rPr>
          <w:rFonts w:ascii="Arial" w:hAnsi="Arial" w:cs="Arial"/>
          <w:sz w:val="22"/>
          <w:szCs w:val="22"/>
        </w:rPr>
      </w:pPr>
      <w:r w:rsidRPr="008807AD">
        <w:rPr>
          <w:rFonts w:ascii="Arial" w:hAnsi="Arial" w:cs="Arial"/>
          <w:sz w:val="22"/>
          <w:szCs w:val="22"/>
        </w:rPr>
        <w:t xml:space="preserve">Additionally, the OIML publishes or participates in the publication of </w:t>
      </w:r>
      <w:r w:rsidRPr="008807AD">
        <w:rPr>
          <w:rFonts w:ascii="Arial" w:hAnsi="Arial" w:cs="Arial"/>
          <w:b/>
          <w:bCs/>
          <w:sz w:val="22"/>
          <w:szCs w:val="22"/>
        </w:rPr>
        <w:t xml:space="preserve">Vocabularies (OIML V) </w:t>
      </w:r>
      <w:r w:rsidRPr="008807AD">
        <w:rPr>
          <w:rFonts w:ascii="Arial" w:hAnsi="Arial" w:cs="Arial"/>
          <w:sz w:val="22"/>
          <w:szCs w:val="22"/>
        </w:rPr>
        <w:t xml:space="preserve">and periodically commissions legal metrology experts to write </w:t>
      </w:r>
      <w:r w:rsidRPr="008807AD">
        <w:rPr>
          <w:rFonts w:ascii="Arial" w:hAnsi="Arial" w:cs="Arial"/>
          <w:b/>
          <w:bCs/>
          <w:sz w:val="22"/>
          <w:szCs w:val="22"/>
        </w:rPr>
        <w:t>Expert Reports (OIML E)</w:t>
      </w:r>
      <w:r w:rsidRPr="008807AD">
        <w:rPr>
          <w:rFonts w:ascii="Arial" w:hAnsi="Arial" w:cs="Arial"/>
          <w:sz w:val="22"/>
          <w:szCs w:val="22"/>
        </w:rPr>
        <w:t xml:space="preserve">. Expert Reports are intended to provide information and advice, and are written solely from the viewpoint of their author, without the involvement of a Technical Committee or Subcommittee, nor that of the International Committee of Legal Metrology. Thus, they do not necessarily represent the views of the OIML. </w:t>
      </w:r>
    </w:p>
    <w:p w:rsidR="009A678F" w:rsidRPr="000B0122" w:rsidRDefault="008807AD" w:rsidP="009A678F">
      <w:pPr>
        <w:pStyle w:val="Default"/>
        <w:spacing w:after="240"/>
        <w:jc w:val="both"/>
        <w:rPr>
          <w:rFonts w:ascii="Arial" w:hAnsi="Arial" w:cs="Arial"/>
          <w:sz w:val="22"/>
          <w:szCs w:val="22"/>
        </w:rPr>
      </w:pPr>
      <w:r w:rsidRPr="008807AD">
        <w:rPr>
          <w:rFonts w:ascii="Arial" w:hAnsi="Arial" w:cs="Arial"/>
          <w:sz w:val="22"/>
          <w:szCs w:val="22"/>
        </w:rPr>
        <w:t>This publication - reference OIML R 61-1</w:t>
      </w:r>
      <w:r w:rsidR="00C12222">
        <w:rPr>
          <w:rFonts w:ascii="Arial" w:hAnsi="Arial" w:cs="Arial"/>
          <w:sz w:val="22"/>
          <w:szCs w:val="22"/>
        </w:rPr>
        <w:t xml:space="preserve"> and -2</w:t>
      </w:r>
      <w:r w:rsidRPr="008807AD">
        <w:rPr>
          <w:rFonts w:ascii="Arial" w:hAnsi="Arial" w:cs="Arial"/>
          <w:sz w:val="22"/>
          <w:szCs w:val="22"/>
        </w:rPr>
        <w:t xml:space="preserve">, Edition XXX - was developed by Technical Subcommittee TC 9/SC 2 </w:t>
      </w:r>
      <w:r w:rsidRPr="008807AD">
        <w:rPr>
          <w:rFonts w:ascii="Arial" w:hAnsi="Arial" w:cs="Arial"/>
          <w:i/>
          <w:iCs/>
          <w:sz w:val="22"/>
          <w:szCs w:val="22"/>
        </w:rPr>
        <w:t xml:space="preserve">Automatic weighing </w:t>
      </w:r>
      <w:r w:rsidRPr="008807AD">
        <w:rPr>
          <w:rFonts w:ascii="Arial" w:hAnsi="Arial" w:cs="Arial"/>
          <w:i/>
          <w:sz w:val="22"/>
          <w:szCs w:val="22"/>
        </w:rPr>
        <w:t>instruments</w:t>
      </w:r>
      <w:r w:rsidRPr="008807AD">
        <w:rPr>
          <w:rFonts w:ascii="Arial" w:hAnsi="Arial" w:cs="Arial"/>
          <w:sz w:val="22"/>
          <w:szCs w:val="22"/>
        </w:rPr>
        <w:t xml:space="preserve">. It was approved for final publication by the International Committee of Legal Metrology in XXX and will be submitted to the International Conference of Legal Metrology in XXX for formal sanction. It supersedes the previous edition of R 61-1 (2004). </w:t>
      </w:r>
    </w:p>
    <w:p w:rsidR="009A678F" w:rsidRPr="000B0122" w:rsidRDefault="008807AD" w:rsidP="009A678F">
      <w:pPr>
        <w:pStyle w:val="Default"/>
        <w:spacing w:after="240"/>
        <w:jc w:val="both"/>
        <w:rPr>
          <w:rFonts w:ascii="Arial" w:hAnsi="Arial" w:cs="Arial"/>
          <w:sz w:val="22"/>
          <w:szCs w:val="22"/>
        </w:rPr>
      </w:pPr>
      <w:r w:rsidRPr="008807AD">
        <w:rPr>
          <w:rFonts w:ascii="Arial" w:hAnsi="Arial" w:cs="Arial"/>
          <w:sz w:val="22"/>
          <w:szCs w:val="22"/>
        </w:rPr>
        <w:t xml:space="preserve">OIML Publications may be downloaded from the OIML web site in the form of PDF files. Additional information on OIML Publications may be obtained from the Organization’s headquarters: </w:t>
      </w:r>
    </w:p>
    <w:p w:rsidR="009A678F" w:rsidRPr="000B0122" w:rsidRDefault="008807AD" w:rsidP="009A678F">
      <w:pPr>
        <w:pStyle w:val="Texteniveau1"/>
        <w:jc w:val="both"/>
        <w:rPr>
          <w:rFonts w:ascii="Arial" w:hAnsi="Arial" w:cs="Arial"/>
          <w:color w:val="000000"/>
          <w:sz w:val="22"/>
          <w:szCs w:val="22"/>
        </w:rPr>
      </w:pPr>
      <w:r w:rsidRPr="008807AD">
        <w:rPr>
          <w:rFonts w:ascii="Arial" w:hAnsi="Arial" w:cs="Arial"/>
          <w:color w:val="000000"/>
          <w:sz w:val="22"/>
          <w:szCs w:val="22"/>
        </w:rPr>
        <w:t xml:space="preserve">Bureau International de Métrologie Légale </w:t>
      </w:r>
    </w:p>
    <w:p w:rsidR="009A678F" w:rsidRPr="000B0122" w:rsidRDefault="008807AD" w:rsidP="009A678F">
      <w:pPr>
        <w:pStyle w:val="Texteniveau1"/>
        <w:spacing w:after="60"/>
        <w:jc w:val="both"/>
        <w:rPr>
          <w:rFonts w:ascii="Arial" w:hAnsi="Arial" w:cs="Arial"/>
          <w:color w:val="000000"/>
          <w:sz w:val="22"/>
          <w:szCs w:val="22"/>
        </w:rPr>
      </w:pPr>
      <w:r w:rsidRPr="008807AD">
        <w:rPr>
          <w:rFonts w:ascii="Arial" w:hAnsi="Arial" w:cs="Arial"/>
          <w:color w:val="000000"/>
          <w:sz w:val="22"/>
          <w:szCs w:val="22"/>
        </w:rPr>
        <w:t xml:space="preserve">11, rue Turgot - 75009 Paris - France </w:t>
      </w:r>
    </w:p>
    <w:p w:rsidR="009A678F" w:rsidRPr="000B0122" w:rsidRDefault="008807AD" w:rsidP="009A678F">
      <w:pPr>
        <w:pStyle w:val="Default"/>
        <w:jc w:val="both"/>
        <w:rPr>
          <w:rFonts w:ascii="Arial" w:hAnsi="Arial" w:cs="Arial"/>
          <w:sz w:val="22"/>
          <w:szCs w:val="22"/>
        </w:rPr>
      </w:pPr>
      <w:r w:rsidRPr="008807AD">
        <w:rPr>
          <w:rFonts w:ascii="Arial" w:hAnsi="Arial" w:cs="Arial"/>
          <w:sz w:val="22"/>
          <w:szCs w:val="22"/>
        </w:rPr>
        <w:t xml:space="preserve">Telephone: 33 (0)1 48 78 12 82 </w:t>
      </w:r>
    </w:p>
    <w:p w:rsidR="009A678F" w:rsidRPr="000B0122" w:rsidRDefault="008807AD" w:rsidP="009A678F">
      <w:pPr>
        <w:pStyle w:val="Default"/>
        <w:jc w:val="both"/>
        <w:rPr>
          <w:rFonts w:ascii="Arial" w:hAnsi="Arial" w:cs="Arial"/>
          <w:sz w:val="22"/>
          <w:szCs w:val="22"/>
        </w:rPr>
      </w:pPr>
      <w:r w:rsidRPr="008807AD">
        <w:rPr>
          <w:rFonts w:ascii="Arial" w:hAnsi="Arial" w:cs="Arial"/>
          <w:sz w:val="22"/>
          <w:szCs w:val="22"/>
        </w:rPr>
        <w:t xml:space="preserve">Fax: 33 (0)1 42 82 17 27 </w:t>
      </w:r>
    </w:p>
    <w:p w:rsidR="009A678F" w:rsidRPr="000B0122" w:rsidRDefault="008807AD" w:rsidP="009A678F">
      <w:pPr>
        <w:pStyle w:val="Default"/>
        <w:jc w:val="both"/>
        <w:rPr>
          <w:rFonts w:ascii="Arial" w:hAnsi="Arial" w:cs="Arial"/>
          <w:sz w:val="22"/>
          <w:szCs w:val="22"/>
        </w:rPr>
      </w:pPr>
      <w:r w:rsidRPr="008807AD">
        <w:rPr>
          <w:rFonts w:ascii="Arial" w:hAnsi="Arial" w:cs="Arial"/>
          <w:sz w:val="22"/>
          <w:szCs w:val="22"/>
        </w:rPr>
        <w:t xml:space="preserve">E-mail: biml@oiml.org </w:t>
      </w:r>
    </w:p>
    <w:p w:rsidR="009A678F" w:rsidRPr="000B0122" w:rsidRDefault="008807AD" w:rsidP="009A678F">
      <w:pPr>
        <w:pStyle w:val="Default"/>
        <w:jc w:val="both"/>
        <w:rPr>
          <w:rFonts w:ascii="Arial" w:hAnsi="Arial" w:cs="Arial"/>
          <w:sz w:val="22"/>
          <w:szCs w:val="22"/>
        </w:rPr>
      </w:pPr>
      <w:r w:rsidRPr="008807AD">
        <w:rPr>
          <w:rFonts w:ascii="Arial" w:hAnsi="Arial" w:cs="Arial"/>
          <w:sz w:val="22"/>
          <w:szCs w:val="22"/>
        </w:rPr>
        <w:t xml:space="preserve">Internet: www.oiml.org </w:t>
      </w:r>
    </w:p>
    <w:p w:rsidR="003C3EC1" w:rsidRPr="008C341B" w:rsidRDefault="009A678F" w:rsidP="00892F6B">
      <w:pPr>
        <w:tabs>
          <w:tab w:val="left" w:pos="0"/>
        </w:tabs>
        <w:jc w:val="center"/>
        <w:rPr>
          <w:rFonts w:ascii="Arial" w:hAnsi="Arial"/>
          <w:sz w:val="18"/>
        </w:rPr>
      </w:pPr>
      <w:r>
        <w:lastRenderedPageBreak/>
        <w:t xml:space="preserve"> </w:t>
      </w:r>
    </w:p>
    <w:p w:rsidR="003C3EC1" w:rsidRDefault="003C3EC1" w:rsidP="00892F6B">
      <w:pPr>
        <w:tabs>
          <w:tab w:val="left" w:pos="0"/>
        </w:tabs>
        <w:jc w:val="center"/>
        <w:rPr>
          <w:rFonts w:ascii="Arial" w:hAnsi="Arial"/>
          <w:sz w:val="18"/>
        </w:rPr>
      </w:pPr>
      <w:r>
        <w:rPr>
          <w:rFonts w:ascii="Arial" w:hAnsi="Arial"/>
          <w:sz w:val="18"/>
        </w:rPr>
        <w:t>*</w:t>
      </w:r>
    </w:p>
    <w:p w:rsidR="003C3EC1" w:rsidRDefault="003C3EC1" w:rsidP="00892F6B">
      <w:pPr>
        <w:tabs>
          <w:tab w:val="left" w:pos="0"/>
        </w:tabs>
        <w:jc w:val="center"/>
        <w:rPr>
          <w:rFonts w:ascii="Arial" w:hAnsi="Arial"/>
          <w:sz w:val="18"/>
        </w:rPr>
      </w:pPr>
      <w:r>
        <w:rPr>
          <w:rFonts w:ascii="Arial" w:hAnsi="Arial"/>
          <w:sz w:val="18"/>
        </w:rPr>
        <w:t>* *</w:t>
      </w:r>
    </w:p>
    <w:p w:rsidR="003C3EC1" w:rsidRDefault="003C3EC1" w:rsidP="008F1028">
      <w:pPr>
        <w:tabs>
          <w:tab w:val="left" w:pos="0"/>
          <w:tab w:val="left" w:pos="888"/>
          <w:tab w:val="left" w:pos="1400"/>
          <w:tab w:val="left" w:pos="1500"/>
        </w:tabs>
        <w:jc w:val="both"/>
        <w:rPr>
          <w:rFonts w:ascii="Arial" w:hAnsi="Arial"/>
          <w:sz w:val="18"/>
        </w:rPr>
      </w:pPr>
    </w:p>
    <w:p w:rsidR="004919A7" w:rsidRDefault="003C3EC1">
      <w:pPr>
        <w:tabs>
          <w:tab w:val="left" w:pos="0"/>
          <w:tab w:val="left" w:pos="888"/>
          <w:tab w:val="left" w:pos="1400"/>
          <w:tab w:val="left" w:pos="1500"/>
          <w:tab w:val="center" w:pos="4819"/>
        </w:tabs>
        <w:suppressAutoHyphens/>
        <w:ind w:firstLine="888"/>
        <w:jc w:val="center"/>
        <w:rPr>
          <w:b/>
          <w:color w:val="000000"/>
        </w:rPr>
      </w:pPr>
      <w:r w:rsidRPr="00464062">
        <w:rPr>
          <w:b/>
          <w:color w:val="000000"/>
        </w:rPr>
        <w:br w:type="page"/>
      </w:r>
    </w:p>
    <w:p w:rsidR="00D10A9E" w:rsidRDefault="005C1DFA">
      <w:pPr>
        <w:tabs>
          <w:tab w:val="left" w:pos="0"/>
          <w:tab w:val="left" w:pos="888"/>
          <w:tab w:val="left" w:pos="1400"/>
          <w:tab w:val="left" w:pos="1500"/>
          <w:tab w:val="center" w:pos="4819"/>
        </w:tabs>
        <w:suppressAutoHyphens/>
        <w:ind w:firstLine="888"/>
        <w:rPr>
          <w:b/>
          <w:color w:val="000000"/>
        </w:rPr>
      </w:pPr>
      <w:r w:rsidDel="00632DC0">
        <w:rPr>
          <w:rFonts w:ascii="Arial" w:hAnsi="Arial" w:cs="Arial"/>
          <w:sz w:val="22"/>
          <w:szCs w:val="22"/>
        </w:rPr>
        <w:lastRenderedPageBreak/>
        <w:t xml:space="preserve"> </w:t>
      </w:r>
    </w:p>
    <w:p w:rsidR="004919A7" w:rsidRDefault="004919A7">
      <w:pPr>
        <w:tabs>
          <w:tab w:val="left" w:pos="0"/>
          <w:tab w:val="left" w:pos="888"/>
          <w:tab w:val="left" w:pos="1400"/>
          <w:tab w:val="left" w:pos="1500"/>
          <w:tab w:val="center" w:pos="4819"/>
        </w:tabs>
        <w:suppressAutoHyphens/>
        <w:ind w:firstLine="888"/>
        <w:jc w:val="center"/>
        <w:rPr>
          <w:b/>
          <w:color w:val="000000"/>
        </w:rPr>
      </w:pPr>
    </w:p>
    <w:p w:rsidR="00A17CC2" w:rsidRDefault="00A17CC2">
      <w:pPr>
        <w:tabs>
          <w:tab w:val="left" w:pos="0"/>
          <w:tab w:val="left" w:pos="888"/>
          <w:tab w:val="left" w:pos="1400"/>
          <w:tab w:val="left" w:pos="1500"/>
          <w:tab w:val="center" w:pos="4819"/>
        </w:tabs>
        <w:suppressAutoHyphens/>
        <w:ind w:firstLine="888"/>
        <w:jc w:val="center"/>
        <w:rPr>
          <w:b/>
          <w:color w:val="000000"/>
        </w:rPr>
      </w:pPr>
    </w:p>
    <w:p w:rsidR="004919A7" w:rsidRDefault="004919A7">
      <w:pPr>
        <w:tabs>
          <w:tab w:val="left" w:pos="0"/>
          <w:tab w:val="left" w:pos="888"/>
          <w:tab w:val="left" w:pos="1400"/>
          <w:tab w:val="left" w:pos="1500"/>
          <w:tab w:val="center" w:pos="4819"/>
        </w:tabs>
        <w:suppressAutoHyphens/>
        <w:ind w:firstLine="888"/>
        <w:jc w:val="center"/>
        <w:rPr>
          <w:b/>
          <w:color w:val="000000"/>
        </w:rPr>
      </w:pPr>
    </w:p>
    <w:p w:rsidR="004919A7" w:rsidRDefault="004919A7">
      <w:pPr>
        <w:tabs>
          <w:tab w:val="left" w:pos="0"/>
          <w:tab w:val="left" w:pos="888"/>
          <w:tab w:val="left" w:pos="1400"/>
          <w:tab w:val="left" w:pos="1500"/>
          <w:tab w:val="center" w:pos="4819"/>
        </w:tabs>
        <w:suppressAutoHyphens/>
        <w:ind w:firstLine="888"/>
        <w:jc w:val="center"/>
        <w:rPr>
          <w:b/>
          <w:color w:val="000000"/>
        </w:rPr>
      </w:pPr>
    </w:p>
    <w:p w:rsidR="004919A7" w:rsidRDefault="003C3EC1">
      <w:pPr>
        <w:tabs>
          <w:tab w:val="left" w:pos="0"/>
          <w:tab w:val="left" w:pos="888"/>
          <w:tab w:val="left" w:pos="1400"/>
          <w:tab w:val="left" w:pos="1500"/>
          <w:tab w:val="center" w:pos="4819"/>
        </w:tabs>
        <w:suppressAutoHyphens/>
        <w:ind w:firstLine="888"/>
        <w:jc w:val="center"/>
        <w:rPr>
          <w:rFonts w:ascii="Arial" w:hAnsi="Arial"/>
          <w:b/>
          <w:spacing w:val="-3"/>
          <w:sz w:val="24"/>
          <w:szCs w:val="24"/>
        </w:rPr>
      </w:pPr>
      <w:r w:rsidRPr="00CA69C4">
        <w:rPr>
          <w:rFonts w:ascii="Arial" w:hAnsi="Arial"/>
          <w:b/>
          <w:spacing w:val="-3"/>
          <w:sz w:val="24"/>
          <w:szCs w:val="24"/>
        </w:rPr>
        <w:t>PART 1 – METROLOGICAL AND TECHNICAL REQUIREMENTS</w:t>
      </w:r>
    </w:p>
    <w:p w:rsidR="003C3EC1" w:rsidRPr="00966C41" w:rsidRDefault="003C3EC1" w:rsidP="008F1028">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spacing w:val="-3"/>
          <w:sz w:val="22"/>
        </w:rPr>
      </w:pPr>
    </w:p>
    <w:p w:rsidR="003C3EC1" w:rsidRDefault="003C3EC1" w:rsidP="008F1028">
      <w:pPr>
        <w:pStyle w:val="Heading3"/>
        <w:tabs>
          <w:tab w:val="clear" w:pos="-267"/>
          <w:tab w:val="clear" w:pos="1154"/>
          <w:tab w:val="left" w:pos="1400"/>
          <w:tab w:val="left" w:pos="1500"/>
        </w:tabs>
        <w:rPr>
          <w:caps/>
          <w:lang w:val="en-GB"/>
        </w:rPr>
      </w:pPr>
      <w:r w:rsidRPr="00966C41">
        <w:rPr>
          <w:lang w:val="en-GB"/>
        </w:rPr>
        <w:t>1</w:t>
      </w:r>
      <w:r w:rsidRPr="00966C41">
        <w:rPr>
          <w:lang w:val="en-GB"/>
        </w:rPr>
        <w:tab/>
      </w:r>
      <w:r w:rsidRPr="00966C41">
        <w:rPr>
          <w:lang w:val="en-GB"/>
        </w:rPr>
        <w:tab/>
      </w:r>
      <w:r w:rsidRPr="00966C41">
        <w:rPr>
          <w:lang w:val="en-GB"/>
        </w:rPr>
        <w:tab/>
      </w:r>
      <w:r w:rsidRPr="00966C41">
        <w:rPr>
          <w:lang w:val="en-GB"/>
        </w:rPr>
        <w:tab/>
      </w:r>
      <w:r w:rsidRPr="00966C41">
        <w:rPr>
          <w:lang w:val="en-GB"/>
        </w:rPr>
        <w:tab/>
      </w:r>
      <w:r w:rsidRPr="00966C41">
        <w:rPr>
          <w:lang w:val="en-GB"/>
        </w:rPr>
        <w:tab/>
      </w:r>
      <w:r w:rsidRPr="00966C41">
        <w:rPr>
          <w:lang w:val="en-GB"/>
        </w:rPr>
        <w:tab/>
      </w:r>
      <w:r w:rsidR="00AE6959">
        <w:rPr>
          <w:lang w:val="en-GB"/>
        </w:rPr>
        <w:t>Introduction</w:t>
      </w:r>
    </w:p>
    <w:p w:rsidR="003C3EC1" w:rsidRPr="005B2468" w:rsidRDefault="003C3EC1" w:rsidP="008F1028">
      <w:pPr>
        <w:tabs>
          <w:tab w:val="left" w:pos="0"/>
          <w:tab w:val="left" w:pos="888"/>
          <w:tab w:val="left" w:pos="1400"/>
          <w:tab w:val="left" w:pos="1500"/>
        </w:tabs>
        <w:rPr>
          <w:rFonts w:ascii="Arial" w:hAnsi="Arial" w:cs="Arial"/>
          <w:sz w:val="22"/>
          <w:szCs w:val="22"/>
          <w:lang w:eastAsia="en-US"/>
        </w:rPr>
      </w:pPr>
    </w:p>
    <w:p w:rsidR="005B2468" w:rsidRDefault="005B2468" w:rsidP="008F1028">
      <w:pPr>
        <w:tabs>
          <w:tab w:val="left" w:pos="0"/>
          <w:tab w:val="left" w:pos="888"/>
          <w:tab w:val="left" w:pos="1400"/>
          <w:tab w:val="left" w:pos="1500"/>
        </w:tabs>
        <w:autoSpaceDE w:val="0"/>
        <w:autoSpaceDN w:val="0"/>
        <w:adjustRightInd w:val="0"/>
        <w:rPr>
          <w:rFonts w:ascii="Arial" w:hAnsi="Arial" w:cs="Arial"/>
          <w:sz w:val="22"/>
          <w:szCs w:val="22"/>
          <w:lang w:val="en-US"/>
        </w:rPr>
      </w:pPr>
      <w:r w:rsidRPr="005B2468">
        <w:rPr>
          <w:rFonts w:ascii="Arial" w:hAnsi="Arial" w:cs="Arial"/>
          <w:sz w:val="22"/>
          <w:szCs w:val="22"/>
          <w:lang w:val="en-US"/>
        </w:rPr>
        <w:t>This OIML Recommendation consists of 3 parts:</w:t>
      </w:r>
    </w:p>
    <w:p w:rsidR="005B2468" w:rsidRPr="005B2468" w:rsidRDefault="005B2468" w:rsidP="008F1028">
      <w:pPr>
        <w:tabs>
          <w:tab w:val="left" w:pos="0"/>
          <w:tab w:val="left" w:pos="888"/>
          <w:tab w:val="left" w:pos="1400"/>
          <w:tab w:val="left" w:pos="1500"/>
        </w:tabs>
        <w:autoSpaceDE w:val="0"/>
        <w:autoSpaceDN w:val="0"/>
        <w:adjustRightInd w:val="0"/>
        <w:rPr>
          <w:rFonts w:ascii="Arial" w:hAnsi="Arial" w:cs="Arial"/>
          <w:sz w:val="22"/>
          <w:szCs w:val="22"/>
          <w:lang w:val="en-US"/>
        </w:rPr>
      </w:pPr>
      <w:r w:rsidRPr="005B2468">
        <w:rPr>
          <w:rFonts w:ascii="Arial" w:hAnsi="Arial" w:cs="Arial"/>
          <w:sz w:val="22"/>
          <w:szCs w:val="22"/>
          <w:lang w:val="en-US"/>
        </w:rPr>
        <w:br/>
        <w:t xml:space="preserve">Part 1: Metrological and Technical Requirements; </w:t>
      </w:r>
      <w:r w:rsidRPr="005B2468">
        <w:rPr>
          <w:rFonts w:ascii="Arial" w:hAnsi="Arial" w:cs="Arial"/>
          <w:sz w:val="22"/>
          <w:szCs w:val="22"/>
          <w:lang w:val="en-US"/>
        </w:rPr>
        <w:br/>
        <w:t>Part 2: Metrological Controls and Performance Tests</w:t>
      </w:r>
      <w:proofErr w:type="gramStart"/>
      <w:r w:rsidRPr="005B2468">
        <w:rPr>
          <w:rFonts w:ascii="Arial" w:hAnsi="Arial" w:cs="Arial"/>
          <w:sz w:val="22"/>
          <w:szCs w:val="22"/>
          <w:lang w:val="en-US"/>
        </w:rPr>
        <w:t>;</w:t>
      </w:r>
      <w:proofErr w:type="gramEnd"/>
      <w:r w:rsidRPr="005B2468">
        <w:rPr>
          <w:rFonts w:ascii="Arial" w:hAnsi="Arial" w:cs="Arial"/>
          <w:sz w:val="22"/>
          <w:szCs w:val="22"/>
          <w:lang w:val="en-US"/>
        </w:rPr>
        <w:br/>
        <w:t>Part 3: Report Format for Type Evaluation.</w:t>
      </w:r>
    </w:p>
    <w:p w:rsidR="005B2468" w:rsidRPr="005B2468" w:rsidRDefault="005B2468" w:rsidP="008F1028">
      <w:pPr>
        <w:tabs>
          <w:tab w:val="left" w:pos="0"/>
          <w:tab w:val="left" w:pos="888"/>
          <w:tab w:val="left" w:pos="1400"/>
          <w:tab w:val="left" w:pos="1500"/>
        </w:tabs>
        <w:autoSpaceDE w:val="0"/>
        <w:autoSpaceDN w:val="0"/>
        <w:adjustRightInd w:val="0"/>
        <w:rPr>
          <w:rFonts w:ascii="Arial" w:hAnsi="Arial" w:cs="Arial"/>
          <w:sz w:val="22"/>
          <w:szCs w:val="22"/>
          <w:lang w:val="en-US"/>
        </w:rPr>
      </w:pPr>
    </w:p>
    <w:p w:rsidR="005B2468" w:rsidRPr="005B2468" w:rsidRDefault="005B2468" w:rsidP="008F1028">
      <w:pPr>
        <w:tabs>
          <w:tab w:val="left" w:pos="0"/>
          <w:tab w:val="left" w:pos="888"/>
          <w:tab w:val="left" w:pos="1400"/>
          <w:tab w:val="left" w:pos="1500"/>
        </w:tabs>
        <w:autoSpaceDE w:val="0"/>
        <w:autoSpaceDN w:val="0"/>
        <w:adjustRightInd w:val="0"/>
        <w:rPr>
          <w:rFonts w:ascii="Arial" w:hAnsi="Arial" w:cs="Arial"/>
          <w:sz w:val="22"/>
          <w:szCs w:val="22"/>
          <w:lang w:val="en-US"/>
        </w:rPr>
      </w:pPr>
      <w:r w:rsidRPr="005B2468">
        <w:rPr>
          <w:rFonts w:ascii="Arial" w:hAnsi="Arial" w:cs="Arial"/>
          <w:sz w:val="22"/>
          <w:szCs w:val="22"/>
          <w:lang w:val="en-US"/>
        </w:rPr>
        <w:t xml:space="preserve">Parts 1 and 2 are a combined publication and Part 3 is a separate </w:t>
      </w:r>
      <w:r w:rsidR="008D05CD">
        <w:rPr>
          <w:rFonts w:ascii="Arial" w:hAnsi="Arial" w:cs="Arial"/>
          <w:sz w:val="22"/>
          <w:szCs w:val="22"/>
          <w:lang w:val="en-US"/>
        </w:rPr>
        <w:t>publication</w:t>
      </w:r>
    </w:p>
    <w:p w:rsidR="003C3EC1" w:rsidRPr="005B2468" w:rsidRDefault="003C3EC1" w:rsidP="008F1028">
      <w:pPr>
        <w:tabs>
          <w:tab w:val="left" w:pos="0"/>
          <w:tab w:val="left" w:pos="888"/>
          <w:tab w:val="left" w:pos="1400"/>
          <w:tab w:val="left" w:pos="1500"/>
        </w:tabs>
        <w:rPr>
          <w:rFonts w:ascii="Arial" w:hAnsi="Arial" w:cs="Arial"/>
          <w:sz w:val="22"/>
          <w:szCs w:val="22"/>
          <w:lang w:eastAsia="en-US"/>
        </w:rPr>
      </w:pPr>
    </w:p>
    <w:p w:rsidR="003C3EC1" w:rsidRPr="005B2468" w:rsidRDefault="003C3EC1" w:rsidP="008F1028">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cs="Arial"/>
          <w:spacing w:val="-3"/>
          <w:sz w:val="22"/>
          <w:szCs w:val="22"/>
        </w:rPr>
      </w:pPr>
    </w:p>
    <w:p w:rsidR="003C3EC1" w:rsidRPr="00966C41" w:rsidRDefault="00C12222" w:rsidP="008F1028">
      <w:pPr>
        <w:tabs>
          <w:tab w:val="left" w:pos="0"/>
          <w:tab w:val="left" w:pos="177"/>
          <w:tab w:val="left" w:pos="355"/>
          <w:tab w:val="left" w:pos="532"/>
          <w:tab w:val="left" w:pos="710"/>
          <w:tab w:val="left" w:pos="888"/>
          <w:tab w:val="left" w:pos="1400"/>
          <w:tab w:val="left" w:pos="1440"/>
          <w:tab w:val="left" w:pos="1500"/>
        </w:tabs>
        <w:suppressAutoHyphens/>
        <w:ind w:hanging="267"/>
        <w:jc w:val="both"/>
        <w:rPr>
          <w:rFonts w:ascii="Arial" w:hAnsi="Arial"/>
          <w:spacing w:val="-3"/>
          <w:sz w:val="22"/>
        </w:rPr>
      </w:pPr>
      <w:r>
        <w:rPr>
          <w:rFonts w:ascii="Arial" w:hAnsi="Arial"/>
          <w:b/>
          <w:spacing w:val="-3"/>
          <w:sz w:val="22"/>
        </w:rPr>
        <w:tab/>
      </w:r>
      <w:r w:rsidR="00AE6959">
        <w:rPr>
          <w:rFonts w:ascii="Arial" w:hAnsi="Arial"/>
          <w:b/>
          <w:spacing w:val="-3"/>
          <w:sz w:val="22"/>
        </w:rPr>
        <w:t>2</w:t>
      </w:r>
      <w:r w:rsidR="00AE6959">
        <w:rPr>
          <w:rFonts w:ascii="Arial" w:hAnsi="Arial"/>
          <w:b/>
          <w:spacing w:val="-3"/>
          <w:sz w:val="22"/>
        </w:rPr>
        <w:tab/>
      </w:r>
      <w:r w:rsidR="003C3EC1" w:rsidRPr="00966C41">
        <w:rPr>
          <w:rFonts w:ascii="Arial" w:hAnsi="Arial"/>
          <w:spacing w:val="-3"/>
          <w:sz w:val="22"/>
        </w:rPr>
        <w:t>  </w:t>
      </w:r>
      <w:r w:rsidR="003C3EC1" w:rsidRPr="00966C41">
        <w:rPr>
          <w:rFonts w:ascii="Arial" w:hAnsi="Arial"/>
          <w:spacing w:val="-3"/>
          <w:sz w:val="22"/>
        </w:rPr>
        <w:tab/>
      </w:r>
      <w:r w:rsidR="003C3EC1" w:rsidRPr="00966C41">
        <w:rPr>
          <w:rFonts w:ascii="Arial" w:hAnsi="Arial"/>
          <w:spacing w:val="-3"/>
          <w:sz w:val="22"/>
        </w:rPr>
        <w:tab/>
      </w:r>
      <w:r w:rsidR="003C3EC1" w:rsidRPr="00966C41">
        <w:rPr>
          <w:rFonts w:ascii="Arial" w:hAnsi="Arial"/>
          <w:spacing w:val="-3"/>
          <w:sz w:val="22"/>
        </w:rPr>
        <w:tab/>
      </w:r>
      <w:r w:rsidR="003C3EC1" w:rsidRPr="00966C41">
        <w:rPr>
          <w:rFonts w:ascii="Arial" w:hAnsi="Arial"/>
          <w:spacing w:val="-3"/>
          <w:sz w:val="22"/>
        </w:rPr>
        <w:tab/>
      </w:r>
      <w:r w:rsidR="003C3EC1" w:rsidRPr="00966C41">
        <w:rPr>
          <w:rFonts w:ascii="Arial" w:hAnsi="Arial"/>
          <w:spacing w:val="-3"/>
          <w:sz w:val="22"/>
        </w:rPr>
        <w:tab/>
      </w:r>
      <w:r w:rsidR="003C3EC1" w:rsidRPr="00966C41">
        <w:rPr>
          <w:rFonts w:ascii="Arial" w:hAnsi="Arial"/>
          <w:spacing w:val="-3"/>
          <w:sz w:val="22"/>
        </w:rPr>
        <w:tab/>
      </w:r>
      <w:r w:rsidR="003C3EC1" w:rsidRPr="00966C41">
        <w:rPr>
          <w:rFonts w:ascii="Arial" w:hAnsi="Arial"/>
          <w:b/>
          <w:spacing w:val="-3"/>
          <w:sz w:val="22"/>
        </w:rPr>
        <w:t>Scope</w:t>
      </w:r>
    </w:p>
    <w:p w:rsidR="003C3EC1" w:rsidRPr="00966C41" w:rsidRDefault="003C3EC1" w:rsidP="008F1028">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spacing w:val="-3"/>
          <w:sz w:val="22"/>
        </w:rPr>
      </w:pPr>
    </w:p>
    <w:p w:rsidR="003C3EC1" w:rsidRPr="00966C41" w:rsidRDefault="003C3EC1" w:rsidP="008F1028">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This International Recommendation specifies the metrological and technical requirements</w:t>
      </w:r>
      <w:r w:rsidR="00D61FC3">
        <w:rPr>
          <w:rFonts w:ascii="Arial" w:hAnsi="Arial"/>
          <w:spacing w:val="-3"/>
          <w:sz w:val="22"/>
        </w:rPr>
        <w:t>,</w:t>
      </w:r>
      <w:r w:rsidRPr="00966C41">
        <w:rPr>
          <w:rFonts w:ascii="Arial" w:hAnsi="Arial"/>
          <w:spacing w:val="-3"/>
          <w:sz w:val="22"/>
        </w:rPr>
        <w:t xml:space="preserve"> </w:t>
      </w:r>
      <w:r w:rsidR="00D61FC3" w:rsidRPr="00D61FC3">
        <w:rPr>
          <w:rFonts w:ascii="Arial" w:hAnsi="Arial" w:cs="Arial"/>
          <w:sz w:val="22"/>
          <w:szCs w:val="22"/>
        </w:rPr>
        <w:t xml:space="preserve">metrological controls and tests </w:t>
      </w:r>
      <w:r w:rsidRPr="00966C41">
        <w:rPr>
          <w:rFonts w:ascii="Arial" w:hAnsi="Arial"/>
          <w:spacing w:val="-3"/>
          <w:sz w:val="22"/>
        </w:rPr>
        <w:t>for automatic gravimetric filling instruments</w:t>
      </w:r>
      <w:r w:rsidR="00BF26F8">
        <w:rPr>
          <w:rFonts w:ascii="Arial" w:hAnsi="Arial"/>
          <w:spacing w:val="-3"/>
          <w:sz w:val="22"/>
        </w:rPr>
        <w:t xml:space="preserve"> (hereafter referred to as “</w:t>
      </w:r>
      <w:r w:rsidR="00785941">
        <w:rPr>
          <w:rFonts w:ascii="Arial" w:hAnsi="Arial"/>
          <w:spacing w:val="-3"/>
          <w:sz w:val="22"/>
        </w:rPr>
        <w:t>AGFI</w:t>
      </w:r>
      <w:r w:rsidR="00D565DD">
        <w:rPr>
          <w:rFonts w:ascii="Arial" w:hAnsi="Arial"/>
          <w:spacing w:val="-3"/>
          <w:sz w:val="22"/>
        </w:rPr>
        <w:t>(</w:t>
      </w:r>
      <w:r w:rsidR="00BF26F8">
        <w:rPr>
          <w:rFonts w:ascii="Arial" w:hAnsi="Arial"/>
          <w:spacing w:val="-3"/>
          <w:sz w:val="22"/>
        </w:rPr>
        <w:t>s</w:t>
      </w:r>
      <w:r w:rsidR="00D565DD">
        <w:rPr>
          <w:rFonts w:ascii="Arial" w:hAnsi="Arial"/>
          <w:spacing w:val="-3"/>
          <w:sz w:val="22"/>
        </w:rPr>
        <w:t>)</w:t>
      </w:r>
      <w:r w:rsidR="00BF26F8">
        <w:rPr>
          <w:rFonts w:ascii="Arial" w:hAnsi="Arial"/>
          <w:spacing w:val="-3"/>
          <w:sz w:val="22"/>
        </w:rPr>
        <w:t>”)</w:t>
      </w:r>
      <w:r w:rsidRPr="00966C41">
        <w:rPr>
          <w:rFonts w:ascii="Arial" w:hAnsi="Arial"/>
          <w:spacing w:val="-3"/>
          <w:sz w:val="22"/>
        </w:rPr>
        <w:t xml:space="preserve"> which </w:t>
      </w:r>
      <w:r w:rsidR="006023F5">
        <w:rPr>
          <w:rFonts w:ascii="Arial" w:hAnsi="Arial"/>
          <w:spacing w:val="-3"/>
          <w:sz w:val="22"/>
        </w:rPr>
        <w:t>produce</w:t>
      </w:r>
      <w:r w:rsidR="006023F5" w:rsidRPr="00966C41">
        <w:rPr>
          <w:rFonts w:ascii="Arial" w:hAnsi="Arial"/>
          <w:spacing w:val="-3"/>
          <w:sz w:val="22"/>
        </w:rPr>
        <w:t xml:space="preserve"> </w:t>
      </w:r>
      <w:r w:rsidRPr="00966C41">
        <w:rPr>
          <w:rFonts w:ascii="Arial" w:hAnsi="Arial"/>
          <w:spacing w:val="-3"/>
          <w:sz w:val="22"/>
        </w:rPr>
        <w:t xml:space="preserve">predetermined mass of individual fills of products from one or more loads by automatic weighing. </w:t>
      </w:r>
    </w:p>
    <w:p w:rsidR="003C3EC1" w:rsidRPr="00966C41" w:rsidRDefault="003C3EC1" w:rsidP="00A17CC2">
      <w:pPr>
        <w:tabs>
          <w:tab w:val="left" w:pos="0"/>
          <w:tab w:val="left" w:pos="888"/>
          <w:tab w:val="left" w:pos="1400"/>
          <w:tab w:val="left" w:pos="1440"/>
          <w:tab w:val="left" w:pos="1500"/>
        </w:tabs>
        <w:suppressAutoHyphens/>
        <w:jc w:val="both"/>
        <w:rPr>
          <w:rFonts w:ascii="Arial" w:hAnsi="Arial"/>
          <w:spacing w:val="-3"/>
          <w:sz w:val="22"/>
        </w:rPr>
      </w:pPr>
    </w:p>
    <w:p w:rsidR="003C3EC1" w:rsidRPr="00966C41" w:rsidRDefault="00DF2277" w:rsidP="00A17CC2">
      <w:pPr>
        <w:tabs>
          <w:tab w:val="left" w:pos="0"/>
          <w:tab w:val="left" w:pos="888"/>
          <w:tab w:val="left" w:pos="1134"/>
        </w:tabs>
        <w:suppressAutoHyphens/>
        <w:ind w:left="1134" w:hanging="957"/>
        <w:jc w:val="both"/>
        <w:rPr>
          <w:rFonts w:ascii="Arial" w:hAnsi="Arial"/>
          <w:spacing w:val="-3"/>
          <w:sz w:val="22"/>
        </w:rPr>
      </w:pPr>
      <w:r>
        <w:rPr>
          <w:rFonts w:ascii="Arial" w:hAnsi="Arial"/>
          <w:spacing w:val="-3"/>
          <w:sz w:val="22"/>
        </w:rPr>
        <w:t>NOTE</w:t>
      </w:r>
      <w:r w:rsidR="00A17CC2">
        <w:rPr>
          <w:rFonts w:ascii="Arial" w:hAnsi="Arial"/>
          <w:spacing w:val="-3"/>
          <w:sz w:val="22"/>
        </w:rPr>
        <w:t xml:space="preserve"> 1</w:t>
      </w:r>
      <w:r w:rsidR="003C3EC1" w:rsidRPr="00966C41">
        <w:rPr>
          <w:rFonts w:ascii="Arial" w:hAnsi="Arial"/>
          <w:spacing w:val="-3"/>
          <w:sz w:val="22"/>
        </w:rPr>
        <w:t>:</w:t>
      </w:r>
      <w:r w:rsidR="003C3EC1" w:rsidRPr="00966C41">
        <w:rPr>
          <w:rFonts w:ascii="Arial" w:hAnsi="Arial"/>
          <w:spacing w:val="-3"/>
          <w:sz w:val="22"/>
        </w:rPr>
        <w:tab/>
      </w:r>
      <w:r w:rsidR="00A17CC2">
        <w:rPr>
          <w:rFonts w:ascii="Arial" w:hAnsi="Arial"/>
          <w:spacing w:val="-3"/>
          <w:sz w:val="22"/>
        </w:rPr>
        <w:t xml:space="preserve"> </w:t>
      </w:r>
      <w:r w:rsidR="003C3EC1" w:rsidRPr="00966C41">
        <w:rPr>
          <w:rFonts w:ascii="Arial" w:hAnsi="Arial"/>
          <w:spacing w:val="-3"/>
          <w:sz w:val="22"/>
        </w:rPr>
        <w:t xml:space="preserve">This Recommendation places no constraint on the maximum or minimum capacities of the </w:t>
      </w:r>
      <w:r w:rsidR="00785941">
        <w:rPr>
          <w:rFonts w:ascii="Arial" w:hAnsi="Arial"/>
          <w:spacing w:val="-3"/>
          <w:sz w:val="22"/>
        </w:rPr>
        <w:t>AGFI</w:t>
      </w:r>
      <w:r w:rsidR="003C3EC1" w:rsidRPr="00966C41">
        <w:rPr>
          <w:rFonts w:ascii="Arial" w:hAnsi="Arial"/>
          <w:spacing w:val="-3"/>
          <w:sz w:val="22"/>
        </w:rPr>
        <w:t xml:space="preserve">s for which this Recommendation is applicable. </w:t>
      </w:r>
    </w:p>
    <w:p w:rsidR="009C47D8" w:rsidRDefault="00A17CC2" w:rsidP="00A17CC2">
      <w:pPr>
        <w:tabs>
          <w:tab w:val="left" w:pos="0"/>
          <w:tab w:val="left" w:pos="888"/>
          <w:tab w:val="left" w:pos="1134"/>
        </w:tabs>
        <w:suppressAutoHyphens/>
        <w:ind w:left="1134" w:hanging="957"/>
        <w:jc w:val="both"/>
        <w:rPr>
          <w:rFonts w:ascii="Arial" w:hAnsi="Arial"/>
          <w:spacing w:val="-3"/>
          <w:sz w:val="22"/>
        </w:rPr>
      </w:pPr>
      <w:r>
        <w:rPr>
          <w:rFonts w:ascii="Arial" w:hAnsi="Arial"/>
          <w:spacing w:val="-3"/>
          <w:sz w:val="22"/>
        </w:rPr>
        <w:t>NOTE 2:</w:t>
      </w:r>
      <w:r>
        <w:rPr>
          <w:rFonts w:ascii="Arial" w:hAnsi="Arial"/>
          <w:spacing w:val="-3"/>
          <w:sz w:val="22"/>
        </w:rPr>
        <w:tab/>
      </w:r>
      <w:r w:rsidR="00785941">
        <w:rPr>
          <w:rFonts w:ascii="Arial" w:hAnsi="Arial"/>
          <w:spacing w:val="-3"/>
          <w:sz w:val="22"/>
        </w:rPr>
        <w:t>AGFI</w:t>
      </w:r>
      <w:r w:rsidR="00392F95" w:rsidRPr="00966C41">
        <w:rPr>
          <w:rFonts w:ascii="Arial" w:hAnsi="Arial"/>
          <w:spacing w:val="-3"/>
          <w:sz w:val="22"/>
        </w:rPr>
        <w:t xml:space="preserve">s </w:t>
      </w:r>
      <w:r w:rsidR="003C3EC1" w:rsidRPr="00966C41">
        <w:rPr>
          <w:rFonts w:ascii="Arial" w:hAnsi="Arial"/>
          <w:spacing w:val="-3"/>
          <w:sz w:val="22"/>
        </w:rPr>
        <w:t>may also be required to comply with other OIML Recommendations</w:t>
      </w:r>
      <w:r w:rsidR="007D16F4">
        <w:rPr>
          <w:rFonts w:ascii="Arial" w:hAnsi="Arial"/>
          <w:spacing w:val="-3"/>
          <w:sz w:val="22"/>
        </w:rPr>
        <w:t>.</w:t>
      </w:r>
      <w:r w:rsidR="007D16F4">
        <w:rPr>
          <w:rFonts w:ascii="Arial" w:hAnsi="Arial"/>
          <w:spacing w:val="-3"/>
          <w:sz w:val="22"/>
        </w:rPr>
        <w:tab/>
      </w:r>
      <w:r w:rsidR="007D16F4">
        <w:rPr>
          <w:rFonts w:ascii="Arial" w:hAnsi="Arial"/>
          <w:spacing w:val="-3"/>
          <w:sz w:val="22"/>
        </w:rPr>
        <w:tab/>
      </w:r>
      <w:r w:rsidR="007D16F4">
        <w:rPr>
          <w:rFonts w:ascii="Arial" w:hAnsi="Arial"/>
          <w:spacing w:val="-3"/>
          <w:sz w:val="22"/>
        </w:rPr>
        <w:tab/>
      </w:r>
      <w:r w:rsidR="007D16F4">
        <w:rPr>
          <w:rFonts w:ascii="Arial" w:hAnsi="Arial"/>
          <w:spacing w:val="-3"/>
          <w:sz w:val="22"/>
        </w:rPr>
        <w:tab/>
      </w:r>
    </w:p>
    <w:p w:rsidR="003C3EC1" w:rsidRDefault="003C3EC1" w:rsidP="008F1028">
      <w:pPr>
        <w:tabs>
          <w:tab w:val="left" w:pos="0"/>
          <w:tab w:val="left" w:pos="888"/>
          <w:tab w:val="left" w:pos="1400"/>
          <w:tab w:val="left" w:pos="1500"/>
          <w:tab w:val="center" w:pos="4819"/>
        </w:tabs>
        <w:suppressAutoHyphens/>
        <w:ind w:left="2880"/>
        <w:jc w:val="both"/>
        <w:rPr>
          <w:b/>
          <w:color w:val="000000"/>
        </w:rPr>
      </w:pPr>
    </w:p>
    <w:p w:rsidR="00632DC0" w:rsidRDefault="00632DC0" w:rsidP="00632DC0">
      <w:pPr>
        <w:tabs>
          <w:tab w:val="left" w:pos="0"/>
          <w:tab w:val="left" w:pos="888"/>
          <w:tab w:val="left" w:pos="1400"/>
          <w:tab w:val="left" w:pos="1500"/>
        </w:tabs>
        <w:suppressAutoHyphens/>
        <w:rPr>
          <w:rFonts w:ascii="Arial" w:hAnsi="Arial"/>
          <w:b/>
          <w:sz w:val="22"/>
        </w:rPr>
      </w:pPr>
      <w:r>
        <w:rPr>
          <w:rFonts w:ascii="Arial" w:hAnsi="Arial"/>
          <w:b/>
          <w:sz w:val="22"/>
        </w:rPr>
        <w:t>3</w:t>
      </w:r>
      <w:r>
        <w:rPr>
          <w:rFonts w:ascii="Arial" w:hAnsi="Arial"/>
          <w:b/>
          <w:sz w:val="22"/>
        </w:rPr>
        <w:tab/>
      </w:r>
      <w:r>
        <w:rPr>
          <w:rFonts w:ascii="Arial" w:hAnsi="Arial"/>
          <w:b/>
          <w:sz w:val="22"/>
        </w:rPr>
        <w:tab/>
      </w:r>
      <w:r w:rsidR="00506368">
        <w:rPr>
          <w:rFonts w:ascii="Arial" w:hAnsi="Arial" w:cs="Arial"/>
          <w:b/>
        </w:rPr>
        <w:t>T</w:t>
      </w:r>
      <w:r w:rsidRPr="00947479">
        <w:rPr>
          <w:rFonts w:ascii="Arial" w:hAnsi="Arial" w:cs="Arial"/>
          <w:b/>
        </w:rPr>
        <w:t xml:space="preserve">erms and </w:t>
      </w:r>
      <w:r w:rsidR="00506368">
        <w:rPr>
          <w:rFonts w:ascii="Arial" w:hAnsi="Arial" w:cs="Arial"/>
          <w:b/>
        </w:rPr>
        <w:t>D</w:t>
      </w:r>
      <w:r w:rsidRPr="00947479">
        <w:rPr>
          <w:rFonts w:ascii="Arial" w:hAnsi="Arial" w:cs="Arial"/>
          <w:b/>
        </w:rPr>
        <w:t>efinitions</w:t>
      </w:r>
    </w:p>
    <w:p w:rsidR="00632DC0" w:rsidRPr="00966C41" w:rsidRDefault="00632DC0" w:rsidP="00632DC0">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spacing w:val="-3"/>
          <w:sz w:val="22"/>
        </w:rPr>
      </w:pPr>
    </w:p>
    <w:p w:rsidR="00632DC0" w:rsidRPr="008F0E1E" w:rsidRDefault="00632DC0" w:rsidP="00632DC0">
      <w:pPr>
        <w:tabs>
          <w:tab w:val="left" w:pos="0"/>
          <w:tab w:val="left" w:pos="177"/>
          <w:tab w:val="left" w:pos="355"/>
          <w:tab w:val="left" w:pos="532"/>
          <w:tab w:val="left" w:pos="710"/>
          <w:tab w:val="left" w:pos="888"/>
          <w:tab w:val="left" w:pos="1400"/>
          <w:tab w:val="left" w:pos="1440"/>
          <w:tab w:val="left" w:pos="1500"/>
        </w:tabs>
        <w:suppressAutoHyphens/>
        <w:jc w:val="both"/>
        <w:rPr>
          <w:rFonts w:ascii="Arial" w:hAnsi="Arial"/>
          <w:spacing w:val="-3"/>
          <w:sz w:val="22"/>
          <w:szCs w:val="22"/>
        </w:rPr>
      </w:pPr>
      <w:r w:rsidRPr="008F0E1E">
        <w:rPr>
          <w:rFonts w:ascii="Arial" w:hAnsi="Arial" w:cs="Arial"/>
          <w:spacing w:val="-2"/>
          <w:sz w:val="22"/>
          <w:szCs w:val="22"/>
        </w:rPr>
        <w:t>The terminology used in this Recommendation conforms to the</w:t>
      </w:r>
      <w:r w:rsidRPr="008F0E1E">
        <w:rPr>
          <w:rFonts w:ascii="Arial" w:hAnsi="Arial" w:cs="Arial"/>
          <w:i/>
          <w:spacing w:val="-2"/>
          <w:sz w:val="22"/>
          <w:szCs w:val="22"/>
        </w:rPr>
        <w:t xml:space="preserve"> International Vocabulary of Basic and General Terms in Metrology</w:t>
      </w:r>
      <w:r w:rsidRPr="008F0E1E">
        <w:rPr>
          <w:rFonts w:ascii="Arial" w:hAnsi="Arial" w:cs="Arial"/>
          <w:spacing w:val="-2"/>
          <w:sz w:val="22"/>
          <w:szCs w:val="22"/>
        </w:rPr>
        <w:t xml:space="preserve"> (VIM) [1], the </w:t>
      </w:r>
      <w:r w:rsidRPr="008F0E1E">
        <w:rPr>
          <w:rFonts w:ascii="Arial" w:hAnsi="Arial" w:cs="Arial"/>
          <w:i/>
          <w:spacing w:val="-2"/>
          <w:sz w:val="22"/>
          <w:szCs w:val="22"/>
        </w:rPr>
        <w:t>International Vocabulary of Legal Metrology</w:t>
      </w:r>
      <w:r w:rsidRPr="008F0E1E">
        <w:rPr>
          <w:rFonts w:ascii="Arial" w:hAnsi="Arial" w:cs="Arial"/>
          <w:spacing w:val="-2"/>
          <w:sz w:val="22"/>
          <w:szCs w:val="22"/>
        </w:rPr>
        <w:t xml:space="preserve"> (VIML) [2], </w:t>
      </w:r>
      <w:r w:rsidRPr="008F0E1E">
        <w:rPr>
          <w:rFonts w:ascii="Arial" w:hAnsi="Arial" w:cs="Arial"/>
          <w:snapToGrid w:val="0"/>
          <w:sz w:val="22"/>
          <w:szCs w:val="22"/>
        </w:rPr>
        <w:t xml:space="preserve">the </w:t>
      </w:r>
      <w:r w:rsidRPr="008F0E1E">
        <w:rPr>
          <w:rFonts w:ascii="Arial" w:hAnsi="Arial" w:cs="Arial"/>
          <w:i/>
          <w:snapToGrid w:val="0"/>
          <w:sz w:val="22"/>
          <w:szCs w:val="22"/>
        </w:rPr>
        <w:t xml:space="preserve">OIML D 11 General requirements for Electronic Measuring Instruments </w:t>
      </w:r>
      <w:r>
        <w:rPr>
          <w:rFonts w:ascii="Arial" w:hAnsi="Arial" w:cs="Arial"/>
          <w:sz w:val="22"/>
          <w:szCs w:val="22"/>
          <w:lang w:val="en-US"/>
        </w:rPr>
        <w:t xml:space="preserve">[3], </w:t>
      </w:r>
      <w:r>
        <w:rPr>
          <w:rFonts w:ascii="Arial" w:hAnsi="Arial" w:cs="Arial"/>
          <w:spacing w:val="-2"/>
          <w:sz w:val="22"/>
          <w:szCs w:val="22"/>
        </w:rPr>
        <w:t xml:space="preserve">the OIML R 76 </w:t>
      </w:r>
      <w:r w:rsidRPr="00156421">
        <w:rPr>
          <w:rFonts w:ascii="Tahoma" w:hAnsi="Tahoma"/>
          <w:i/>
          <w:spacing w:val="-3"/>
          <w:sz w:val="22"/>
        </w:rPr>
        <w:t>Non-automatic weighing instruments</w:t>
      </w:r>
      <w:r>
        <w:rPr>
          <w:rFonts w:ascii="Tahoma" w:hAnsi="Tahoma"/>
          <w:i/>
          <w:spacing w:val="-3"/>
          <w:sz w:val="22"/>
        </w:rPr>
        <w:t xml:space="preserve"> </w:t>
      </w:r>
      <w:r>
        <w:rPr>
          <w:rFonts w:ascii="Tahoma" w:hAnsi="Tahoma"/>
          <w:spacing w:val="-3"/>
          <w:sz w:val="22"/>
        </w:rPr>
        <w:t>[6]</w:t>
      </w:r>
      <w:proofErr w:type="gramStart"/>
      <w:r>
        <w:rPr>
          <w:rFonts w:ascii="Tahoma" w:hAnsi="Tahoma"/>
          <w:i/>
          <w:spacing w:val="-3"/>
          <w:sz w:val="22"/>
        </w:rPr>
        <w:t>,</w:t>
      </w:r>
      <w:r w:rsidRPr="008F0E1E">
        <w:rPr>
          <w:rFonts w:ascii="Arial" w:hAnsi="Arial" w:cs="Arial"/>
          <w:snapToGrid w:val="0"/>
          <w:sz w:val="22"/>
          <w:szCs w:val="22"/>
        </w:rPr>
        <w:t xml:space="preserve"> </w:t>
      </w:r>
      <w:r w:rsidRPr="008F0E1E">
        <w:rPr>
          <w:rFonts w:ascii="Arial" w:hAnsi="Arial" w:cs="Arial"/>
          <w:sz w:val="22"/>
          <w:szCs w:val="22"/>
          <w:lang w:val="en-US"/>
        </w:rPr>
        <w:t xml:space="preserve"> and</w:t>
      </w:r>
      <w:proofErr w:type="gramEnd"/>
      <w:r w:rsidRPr="008F0E1E">
        <w:rPr>
          <w:rFonts w:ascii="Arial" w:hAnsi="Arial" w:cs="Arial"/>
          <w:sz w:val="22"/>
          <w:szCs w:val="22"/>
          <w:lang w:val="en-US"/>
        </w:rPr>
        <w:t xml:space="preserve"> to </w:t>
      </w:r>
      <w:r w:rsidRPr="008F0E1E">
        <w:rPr>
          <w:rFonts w:ascii="Arial" w:hAnsi="Arial" w:cs="Arial"/>
          <w:snapToGrid w:val="0"/>
          <w:sz w:val="22"/>
          <w:szCs w:val="22"/>
        </w:rPr>
        <w:t xml:space="preserve">the </w:t>
      </w:r>
      <w:r w:rsidRPr="008F0E1E">
        <w:rPr>
          <w:rFonts w:ascii="Arial" w:hAnsi="Arial" w:cs="Arial"/>
          <w:i/>
          <w:snapToGrid w:val="0"/>
          <w:sz w:val="22"/>
          <w:szCs w:val="22"/>
        </w:rPr>
        <w:t>OIML D 31</w:t>
      </w:r>
      <w:r w:rsidRPr="008F0E1E">
        <w:rPr>
          <w:rFonts w:ascii="Arial" w:hAnsi="Arial" w:cs="Arial"/>
          <w:snapToGrid w:val="0"/>
          <w:sz w:val="22"/>
          <w:szCs w:val="22"/>
        </w:rPr>
        <w:t xml:space="preserve"> </w:t>
      </w:r>
      <w:r w:rsidRPr="008F0E1E">
        <w:rPr>
          <w:rFonts w:ascii="Arial" w:hAnsi="Arial" w:cs="Arial"/>
          <w:i/>
          <w:sz w:val="22"/>
          <w:szCs w:val="22"/>
        </w:rPr>
        <w:t>General requirements for software controlled measuring instruments</w:t>
      </w:r>
      <w:r w:rsidRPr="008F0E1E">
        <w:rPr>
          <w:rFonts w:ascii="Arial" w:hAnsi="Arial" w:cs="Arial"/>
          <w:snapToGrid w:val="0"/>
          <w:sz w:val="22"/>
          <w:szCs w:val="22"/>
        </w:rPr>
        <w:t xml:space="preserve"> [</w:t>
      </w:r>
      <w:r>
        <w:rPr>
          <w:rFonts w:ascii="Arial" w:hAnsi="Arial" w:cs="Arial"/>
          <w:snapToGrid w:val="0"/>
          <w:sz w:val="22"/>
          <w:szCs w:val="22"/>
        </w:rPr>
        <w:t>29</w:t>
      </w:r>
      <w:r w:rsidRPr="008F0E1E">
        <w:rPr>
          <w:rFonts w:ascii="Arial" w:hAnsi="Arial" w:cs="Arial"/>
          <w:snapToGrid w:val="0"/>
          <w:sz w:val="22"/>
          <w:szCs w:val="22"/>
        </w:rPr>
        <w:t>]</w:t>
      </w:r>
      <w:r w:rsidRPr="008F0E1E">
        <w:rPr>
          <w:rFonts w:ascii="Arial" w:hAnsi="Arial" w:cs="Arial"/>
          <w:spacing w:val="-2"/>
          <w:sz w:val="22"/>
          <w:szCs w:val="22"/>
        </w:rPr>
        <w:t>. In addition, for the purposes of this Recommendation, the following definitions apply.</w:t>
      </w:r>
    </w:p>
    <w:p w:rsidR="00632DC0" w:rsidRDefault="00632DC0" w:rsidP="00632DC0">
      <w:pPr>
        <w:pStyle w:val="Heading3"/>
        <w:tabs>
          <w:tab w:val="clear" w:pos="-267"/>
          <w:tab w:val="clear" w:pos="1154"/>
          <w:tab w:val="left" w:pos="1400"/>
          <w:tab w:val="left" w:pos="1500"/>
        </w:tabs>
        <w:rPr>
          <w:lang w:val="en-GB"/>
        </w:rPr>
      </w:pPr>
    </w:p>
    <w:p w:rsidR="00632DC0" w:rsidRPr="0037703D" w:rsidRDefault="00632DC0" w:rsidP="00632DC0">
      <w:pPr>
        <w:pStyle w:val="Heading3"/>
        <w:tabs>
          <w:tab w:val="clear" w:pos="-267"/>
          <w:tab w:val="clear" w:pos="710"/>
          <w:tab w:val="clear" w:pos="1154"/>
          <w:tab w:val="left" w:pos="1400"/>
          <w:tab w:val="left" w:pos="1500"/>
        </w:tabs>
        <w:rPr>
          <w:lang w:val="en-GB"/>
        </w:rPr>
      </w:pPr>
      <w:r>
        <w:rPr>
          <w:lang w:val="en-GB"/>
        </w:rPr>
        <w:tab/>
        <w:t>3.1</w:t>
      </w:r>
      <w:r>
        <w:rPr>
          <w:lang w:val="en-GB"/>
        </w:rPr>
        <w:tab/>
      </w:r>
      <w:r>
        <w:rPr>
          <w:lang w:val="en-GB"/>
        </w:rPr>
        <w:tab/>
      </w:r>
      <w:r>
        <w:rPr>
          <w:lang w:val="en-GB"/>
        </w:rPr>
        <w:tab/>
      </w:r>
      <w:r>
        <w:rPr>
          <w:lang w:val="en-GB"/>
        </w:rPr>
        <w:tab/>
      </w:r>
      <w:r>
        <w:rPr>
          <w:lang w:val="en-GB"/>
        </w:rPr>
        <w:tab/>
      </w:r>
      <w:r>
        <w:rPr>
          <w:lang w:val="en-GB"/>
        </w:rPr>
        <w:tab/>
        <w:t>g</w:t>
      </w:r>
      <w:r w:rsidRPr="0037703D">
        <w:rPr>
          <w:lang w:val="en-GB"/>
        </w:rPr>
        <w:t>eneral definitions</w:t>
      </w:r>
    </w:p>
    <w:p w:rsidR="00632DC0" w:rsidRPr="0037703D"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37703D" w:rsidRDefault="00632DC0" w:rsidP="00632DC0">
      <w:pPr>
        <w:pStyle w:val="Heading3"/>
        <w:tabs>
          <w:tab w:val="clear" w:pos="-267"/>
          <w:tab w:val="clear" w:pos="710"/>
          <w:tab w:val="clear" w:pos="1154"/>
          <w:tab w:val="left" w:pos="1400"/>
          <w:tab w:val="left" w:pos="1500"/>
        </w:tabs>
        <w:rPr>
          <w:lang w:val="en-GB"/>
        </w:rPr>
      </w:pPr>
      <w:r>
        <w:rPr>
          <w:lang w:val="en-GB"/>
        </w:rPr>
        <w:tab/>
        <w:t>3.1.1</w:t>
      </w:r>
      <w:r>
        <w:rPr>
          <w:lang w:val="en-GB"/>
        </w:rPr>
        <w:tab/>
      </w:r>
      <w:r>
        <w:rPr>
          <w:lang w:val="en-GB"/>
        </w:rPr>
        <w:tab/>
      </w:r>
      <w:r>
        <w:rPr>
          <w:lang w:val="en-GB"/>
        </w:rPr>
        <w:tab/>
      </w:r>
      <w:r>
        <w:rPr>
          <w:lang w:val="en-GB"/>
        </w:rPr>
        <w:tab/>
      </w:r>
      <w:r>
        <w:rPr>
          <w:lang w:val="en-GB"/>
        </w:rPr>
        <w:tab/>
      </w:r>
      <w:proofErr w:type="gramStart"/>
      <w:r>
        <w:rPr>
          <w:lang w:val="en-GB"/>
        </w:rPr>
        <w:t>m</w:t>
      </w:r>
      <w:r w:rsidRPr="0037703D">
        <w:rPr>
          <w:lang w:val="en-GB"/>
        </w:rPr>
        <w:t>ass</w:t>
      </w:r>
      <w:proofErr w:type="gramEnd"/>
    </w:p>
    <w:p w:rsidR="00632DC0" w:rsidRDefault="00632DC0" w:rsidP="00632DC0">
      <w:pPr>
        <w:pStyle w:val="Heading4"/>
        <w:tabs>
          <w:tab w:val="left" w:pos="0"/>
          <w:tab w:val="left" w:pos="888"/>
          <w:tab w:val="left" w:pos="1400"/>
          <w:tab w:val="left" w:pos="1500"/>
        </w:tabs>
        <w:jc w:val="both"/>
        <w:rPr>
          <w:rFonts w:ascii="Times New Roman" w:hAnsi="Times New Roman"/>
          <w:snapToGrid/>
          <w:sz w:val="20"/>
          <w:lang w:eastAsia="en-GB"/>
        </w:rPr>
      </w:pPr>
    </w:p>
    <w:p w:rsidR="00632DC0" w:rsidRDefault="00632DC0" w:rsidP="00632DC0">
      <w:pPr>
        <w:tabs>
          <w:tab w:val="left" w:pos="0"/>
          <w:tab w:val="left" w:pos="888"/>
          <w:tab w:val="left" w:pos="1400"/>
          <w:tab w:val="left" w:pos="1500"/>
        </w:tabs>
        <w:jc w:val="both"/>
        <w:rPr>
          <w:rFonts w:ascii="Arial" w:hAnsi="Arial" w:cs="Arial"/>
          <w:sz w:val="22"/>
          <w:szCs w:val="22"/>
          <w:lang w:val="en-US"/>
        </w:rPr>
      </w:pPr>
      <w:proofErr w:type="gramStart"/>
      <w:r w:rsidRPr="00E25F43">
        <w:rPr>
          <w:rFonts w:ascii="Arial" w:hAnsi="Arial" w:cs="Arial"/>
          <w:sz w:val="22"/>
          <w:szCs w:val="22"/>
        </w:rPr>
        <w:t>physical</w:t>
      </w:r>
      <w:proofErr w:type="gramEnd"/>
      <w:r w:rsidRPr="00E25F43">
        <w:rPr>
          <w:rFonts w:ascii="Arial" w:hAnsi="Arial" w:cs="Arial"/>
          <w:sz w:val="22"/>
          <w:szCs w:val="22"/>
        </w:rPr>
        <w:t xml:space="preserve"> quantity, which can be ascribed to any material object and which gives a measure of its quantity of matter</w:t>
      </w:r>
      <w:r w:rsidRPr="00E25F43">
        <w:rPr>
          <w:rFonts w:ascii="Arial" w:hAnsi="Arial" w:cs="Arial"/>
          <w:sz w:val="22"/>
          <w:szCs w:val="22"/>
          <w:lang w:val="en-US"/>
        </w:rPr>
        <w:t xml:space="preserve"> OIML D 28 [</w:t>
      </w:r>
      <w:r>
        <w:rPr>
          <w:rFonts w:ascii="Arial" w:hAnsi="Arial" w:cs="Arial"/>
          <w:sz w:val="22"/>
          <w:szCs w:val="22"/>
          <w:lang w:val="en-US"/>
        </w:rPr>
        <w:t>22</w:t>
      </w:r>
      <w:r w:rsidRPr="00E25F43">
        <w:rPr>
          <w:rFonts w:ascii="Arial" w:hAnsi="Arial" w:cs="Arial"/>
          <w:sz w:val="22"/>
          <w:szCs w:val="22"/>
          <w:lang w:val="en-US"/>
        </w:rPr>
        <w:t>]</w:t>
      </w:r>
    </w:p>
    <w:p w:rsidR="00632DC0" w:rsidRDefault="00632DC0" w:rsidP="00632DC0">
      <w:pPr>
        <w:tabs>
          <w:tab w:val="left" w:pos="0"/>
          <w:tab w:val="left" w:pos="888"/>
          <w:tab w:val="left" w:pos="1400"/>
          <w:tab w:val="left" w:pos="1500"/>
        </w:tabs>
        <w:jc w:val="both"/>
        <w:rPr>
          <w:rFonts w:ascii="Arial" w:hAnsi="Arial" w:cs="Arial"/>
          <w:sz w:val="22"/>
          <w:szCs w:val="22"/>
          <w:lang w:val="en-US"/>
        </w:rPr>
      </w:pPr>
    </w:p>
    <w:p w:rsidR="00632DC0" w:rsidRPr="00E25F43" w:rsidRDefault="00632DC0" w:rsidP="00632DC0">
      <w:pPr>
        <w:tabs>
          <w:tab w:val="left" w:pos="0"/>
          <w:tab w:val="left" w:pos="888"/>
          <w:tab w:val="left" w:pos="1400"/>
          <w:tab w:val="left" w:pos="1500"/>
        </w:tabs>
        <w:jc w:val="both"/>
        <w:rPr>
          <w:rFonts w:ascii="Arial" w:hAnsi="Arial" w:cs="Arial"/>
          <w:sz w:val="22"/>
          <w:szCs w:val="22"/>
        </w:rPr>
      </w:pPr>
      <w:r>
        <w:rPr>
          <w:rFonts w:ascii="Arial" w:hAnsi="Arial" w:cs="Arial"/>
          <w:sz w:val="22"/>
          <w:szCs w:val="22"/>
          <w:lang w:val="en-US"/>
        </w:rPr>
        <w:t>3.1.1.1</w:t>
      </w:r>
      <w:r>
        <w:rPr>
          <w:rFonts w:ascii="Arial" w:hAnsi="Arial" w:cs="Arial"/>
          <w:sz w:val="22"/>
          <w:szCs w:val="22"/>
          <w:lang w:val="en-US"/>
        </w:rPr>
        <w:tab/>
      </w:r>
      <w:r>
        <w:rPr>
          <w:rFonts w:ascii="Arial" w:hAnsi="Arial" w:cs="Arial"/>
          <w:sz w:val="22"/>
          <w:szCs w:val="22"/>
          <w:lang w:val="en-US"/>
        </w:rPr>
        <w:tab/>
      </w:r>
      <w:proofErr w:type="gramStart"/>
      <w:r w:rsidR="00915B57" w:rsidRPr="00E61A1A">
        <w:rPr>
          <w:rFonts w:ascii="Arial" w:hAnsi="Arial" w:cs="Arial"/>
          <w:b/>
          <w:sz w:val="22"/>
          <w:szCs w:val="22"/>
          <w:lang w:val="en-US"/>
        </w:rPr>
        <w:t>reference</w:t>
      </w:r>
      <w:proofErr w:type="gramEnd"/>
      <w:r w:rsidR="00915B57" w:rsidRPr="00E61A1A">
        <w:rPr>
          <w:rFonts w:ascii="Arial" w:hAnsi="Arial" w:cs="Arial"/>
          <w:b/>
          <w:sz w:val="22"/>
          <w:szCs w:val="22"/>
          <w:lang w:val="en-US"/>
        </w:rPr>
        <w:t xml:space="preserve"> </w:t>
      </w:r>
      <w:r w:rsidR="00D627B8" w:rsidRPr="00E61A1A">
        <w:rPr>
          <w:rFonts w:ascii="Arial" w:hAnsi="Arial" w:cs="Arial"/>
          <w:b/>
          <w:sz w:val="22"/>
          <w:szCs w:val="22"/>
          <w:lang w:val="en-US"/>
        </w:rPr>
        <w:t>mass</w:t>
      </w:r>
    </w:p>
    <w:p w:rsidR="00632DC0" w:rsidRDefault="00632DC0" w:rsidP="00632DC0">
      <w:pPr>
        <w:pStyle w:val="Heading8"/>
        <w:tabs>
          <w:tab w:val="clear" w:pos="-267"/>
          <w:tab w:val="clear" w:pos="177"/>
          <w:tab w:val="clear" w:pos="355"/>
          <w:tab w:val="clear" w:pos="532"/>
          <w:tab w:val="clear" w:pos="710"/>
          <w:tab w:val="clear" w:pos="888"/>
          <w:tab w:val="clear" w:pos="1154"/>
          <w:tab w:val="clear" w:pos="1440"/>
        </w:tabs>
        <w:suppressAutoHyphens w:val="0"/>
        <w:ind w:left="0"/>
        <w:rPr>
          <w:spacing w:val="0"/>
          <w:lang w:val="en-GB"/>
        </w:rPr>
      </w:pPr>
    </w:p>
    <w:p w:rsidR="00632DC0" w:rsidRPr="00905F61" w:rsidRDefault="00632DC0" w:rsidP="00632DC0">
      <w:pPr>
        <w:rPr>
          <w:rFonts w:ascii="Arial" w:hAnsi="Arial" w:cs="Arial"/>
          <w:sz w:val="22"/>
          <w:szCs w:val="22"/>
          <w:lang w:eastAsia="en-US"/>
        </w:rPr>
      </w:pPr>
      <w:proofErr w:type="gramStart"/>
      <w:r w:rsidRPr="00905F61">
        <w:rPr>
          <w:rFonts w:ascii="Arial" w:hAnsi="Arial" w:cs="Arial"/>
          <w:sz w:val="22"/>
          <w:szCs w:val="22"/>
        </w:rPr>
        <w:t>small</w:t>
      </w:r>
      <w:proofErr w:type="gramEnd"/>
      <w:r w:rsidRPr="00905F61">
        <w:rPr>
          <w:rFonts w:ascii="Arial" w:hAnsi="Arial" w:cs="Arial"/>
          <w:sz w:val="22"/>
          <w:szCs w:val="22"/>
        </w:rPr>
        <w:t xml:space="preserve"> localized </w:t>
      </w:r>
      <w:r w:rsidR="00915B57">
        <w:rPr>
          <w:rFonts w:ascii="Arial" w:hAnsi="Arial" w:cs="Arial"/>
          <w:sz w:val="22"/>
          <w:szCs w:val="22"/>
        </w:rPr>
        <w:t xml:space="preserve">material </w:t>
      </w:r>
      <w:r w:rsidRPr="00905F61">
        <w:rPr>
          <w:rFonts w:ascii="Arial" w:hAnsi="Arial" w:cs="Arial"/>
          <w:sz w:val="22"/>
          <w:szCs w:val="22"/>
        </w:rPr>
        <w:t xml:space="preserve">object to which can be ascribed properties </w:t>
      </w:r>
      <w:r w:rsidR="00915B57">
        <w:rPr>
          <w:rFonts w:ascii="Arial" w:hAnsi="Arial" w:cs="Arial"/>
          <w:sz w:val="22"/>
          <w:szCs w:val="22"/>
        </w:rPr>
        <w:t xml:space="preserve">properties </w:t>
      </w:r>
      <w:r w:rsidRPr="00905F61">
        <w:rPr>
          <w:rFonts w:ascii="Arial" w:hAnsi="Arial" w:cs="Arial"/>
          <w:sz w:val="22"/>
          <w:szCs w:val="22"/>
        </w:rPr>
        <w:t>such as volume or mass.</w:t>
      </w:r>
    </w:p>
    <w:p w:rsidR="00632DC0" w:rsidRPr="00525104" w:rsidRDefault="00632DC0" w:rsidP="00632DC0">
      <w:pPr>
        <w:rPr>
          <w:lang w:eastAsia="en-US"/>
        </w:rPr>
      </w:pPr>
    </w:p>
    <w:p w:rsidR="00632DC0" w:rsidRDefault="00632DC0" w:rsidP="00632DC0">
      <w:pPr>
        <w:pStyle w:val="Heading8"/>
        <w:tabs>
          <w:tab w:val="clear" w:pos="-267"/>
          <w:tab w:val="clear" w:pos="177"/>
          <w:tab w:val="clear" w:pos="355"/>
          <w:tab w:val="clear" w:pos="532"/>
          <w:tab w:val="clear" w:pos="710"/>
          <w:tab w:val="clear" w:pos="888"/>
          <w:tab w:val="clear" w:pos="1154"/>
          <w:tab w:val="clear" w:pos="1440"/>
        </w:tabs>
        <w:suppressAutoHyphens w:val="0"/>
        <w:ind w:left="0"/>
        <w:rPr>
          <w:spacing w:val="0"/>
          <w:lang w:val="en-GB"/>
        </w:rPr>
      </w:pPr>
      <w:r>
        <w:rPr>
          <w:spacing w:val="0"/>
          <w:lang w:val="en-GB"/>
        </w:rPr>
        <w:t>3.1.2</w:t>
      </w:r>
      <w:r>
        <w:rPr>
          <w:spacing w:val="0"/>
          <w:lang w:val="en-GB"/>
        </w:rPr>
        <w:tab/>
      </w:r>
      <w:r>
        <w:rPr>
          <w:spacing w:val="0"/>
          <w:lang w:val="en-GB"/>
        </w:rPr>
        <w:tab/>
      </w:r>
      <w:proofErr w:type="gramStart"/>
      <w:r>
        <w:rPr>
          <w:spacing w:val="0"/>
          <w:lang w:val="en-GB"/>
        </w:rPr>
        <w:t>load</w:t>
      </w:r>
      <w:proofErr w:type="gramEnd"/>
      <w:r>
        <w:rPr>
          <w:spacing w:val="0"/>
          <w:lang w:val="en-GB"/>
        </w:rPr>
        <w:t xml:space="preserve"> (</w:t>
      </w:r>
      <w:r w:rsidRPr="008807AD">
        <w:rPr>
          <w:i/>
          <w:spacing w:val="0"/>
          <w:lang w:val="en-GB"/>
        </w:rPr>
        <w:t>L</w:t>
      </w:r>
      <w:r>
        <w:rPr>
          <w:spacing w:val="0"/>
          <w:lang w:val="en-GB"/>
        </w:rPr>
        <w:t>)</w:t>
      </w:r>
    </w:p>
    <w:p w:rsidR="00632DC0" w:rsidRDefault="00632DC0" w:rsidP="00632DC0">
      <w:pPr>
        <w:tabs>
          <w:tab w:val="left" w:pos="0"/>
          <w:tab w:val="left" w:pos="888"/>
          <w:tab w:val="left" w:pos="1400"/>
          <w:tab w:val="left" w:pos="1500"/>
        </w:tabs>
        <w:ind w:left="-266"/>
        <w:jc w:val="both"/>
        <w:rPr>
          <w:rFonts w:ascii="Arial" w:hAnsi="Arial"/>
          <w:b/>
          <w:sz w:val="22"/>
        </w:rPr>
      </w:pPr>
    </w:p>
    <w:p w:rsidR="00632DC0" w:rsidRDefault="00632DC0" w:rsidP="00632DC0">
      <w:pPr>
        <w:pStyle w:val="Heading4"/>
        <w:tabs>
          <w:tab w:val="left" w:pos="0"/>
          <w:tab w:val="left" w:pos="888"/>
          <w:tab w:val="left" w:pos="1400"/>
          <w:tab w:val="left" w:pos="1500"/>
        </w:tabs>
        <w:jc w:val="both"/>
      </w:pPr>
      <w:proofErr w:type="gramStart"/>
      <w:r>
        <w:t>amount</w:t>
      </w:r>
      <w:proofErr w:type="gramEnd"/>
      <w:r>
        <w:t xml:space="preserve"> of material object that can be carried at any one time by specified means</w:t>
      </w:r>
    </w:p>
    <w:p w:rsidR="00632DC0" w:rsidRDefault="00632DC0" w:rsidP="00632DC0">
      <w:pPr>
        <w:tabs>
          <w:tab w:val="left" w:pos="0"/>
          <w:tab w:val="left" w:pos="888"/>
          <w:tab w:val="left" w:pos="1400"/>
          <w:tab w:val="left" w:pos="1500"/>
        </w:tabs>
        <w:jc w:val="both"/>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lastRenderedPageBreak/>
        <w:t>3.1</w:t>
      </w:r>
      <w:r w:rsidRPr="00966C41">
        <w:rPr>
          <w:lang w:val="en-GB"/>
        </w:rPr>
        <w:t>.3</w:t>
      </w:r>
      <w:r w:rsidRPr="00966C41">
        <w:rPr>
          <w:lang w:val="en-GB"/>
        </w:rPr>
        <w:tab/>
      </w:r>
      <w:r w:rsidRPr="00966C41">
        <w:rPr>
          <w:lang w:val="en-GB"/>
        </w:rPr>
        <w:tab/>
      </w:r>
      <w:r w:rsidRPr="00966C41">
        <w:rPr>
          <w:lang w:val="en-GB"/>
        </w:rPr>
        <w:tab/>
      </w:r>
      <w:r w:rsidRPr="00966C41">
        <w:rPr>
          <w:lang w:val="en-GB"/>
        </w:rPr>
        <w:tab/>
      </w:r>
      <w:proofErr w:type="gramStart"/>
      <w:r>
        <w:rPr>
          <w:lang w:val="en-GB"/>
        </w:rPr>
        <w:t>f</w:t>
      </w:r>
      <w:r w:rsidRPr="00966C41">
        <w:rPr>
          <w:lang w:val="en-GB"/>
        </w:rPr>
        <w:t>ill</w:t>
      </w:r>
      <w:proofErr w:type="gramEnd"/>
      <w:r>
        <w:rPr>
          <w:lang w:val="en-GB"/>
        </w:rPr>
        <w:t xml:space="preserve"> </w:t>
      </w:r>
      <w:r w:rsidRPr="003777B7">
        <w:rPr>
          <w:rFonts w:cs="Arial"/>
          <w:i/>
          <w:lang w:val="en-GB"/>
        </w:rPr>
        <w:t>(F)</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o</w:t>
      </w:r>
      <w:r w:rsidRPr="00966C41">
        <w:rPr>
          <w:rFonts w:ascii="Arial" w:hAnsi="Arial"/>
          <w:spacing w:val="-3"/>
          <w:sz w:val="22"/>
        </w:rPr>
        <w:t>ne</w:t>
      </w:r>
      <w:proofErr w:type="gramEnd"/>
      <w:r w:rsidRPr="00966C41">
        <w:rPr>
          <w:rFonts w:ascii="Arial" w:hAnsi="Arial"/>
          <w:spacing w:val="-3"/>
          <w:sz w:val="22"/>
        </w:rPr>
        <w:t xml:space="preserve"> load, or more loads combined, that make up the predetermined mass.</w:t>
      </w:r>
    </w:p>
    <w:p w:rsidR="00632DC0" w:rsidRDefault="00632DC0" w:rsidP="00632DC0">
      <w:pPr>
        <w:tabs>
          <w:tab w:val="left" w:pos="0"/>
          <w:tab w:val="left" w:pos="888"/>
          <w:tab w:val="left" w:pos="1400"/>
          <w:tab w:val="left" w:pos="1500"/>
        </w:tabs>
        <w:jc w:val="both"/>
      </w:pPr>
    </w:p>
    <w:p w:rsidR="00632DC0" w:rsidRDefault="00632DC0" w:rsidP="00632DC0">
      <w:pPr>
        <w:pStyle w:val="Heading8"/>
        <w:tabs>
          <w:tab w:val="clear" w:pos="-267"/>
          <w:tab w:val="clear" w:pos="177"/>
          <w:tab w:val="clear" w:pos="355"/>
          <w:tab w:val="clear" w:pos="532"/>
          <w:tab w:val="clear" w:pos="710"/>
          <w:tab w:val="clear" w:pos="1154"/>
          <w:tab w:val="clear" w:pos="1440"/>
          <w:tab w:val="left" w:pos="1400"/>
          <w:tab w:val="left" w:pos="1500"/>
        </w:tabs>
        <w:suppressAutoHyphens w:val="0"/>
        <w:rPr>
          <w:spacing w:val="0"/>
          <w:lang w:val="en-GB"/>
        </w:rPr>
      </w:pPr>
      <w:r>
        <w:rPr>
          <w:spacing w:val="0"/>
          <w:lang w:val="en-GB"/>
        </w:rPr>
        <w:tab/>
        <w:t>3.1.4</w:t>
      </w:r>
      <w:r>
        <w:rPr>
          <w:spacing w:val="0"/>
          <w:lang w:val="en-GB"/>
        </w:rPr>
        <w:tab/>
      </w:r>
      <w:r>
        <w:rPr>
          <w:spacing w:val="0"/>
          <w:lang w:val="en-GB"/>
        </w:rPr>
        <w:tab/>
      </w:r>
      <w:proofErr w:type="gramStart"/>
      <w:r>
        <w:rPr>
          <w:spacing w:val="0"/>
          <w:lang w:val="en-GB"/>
        </w:rPr>
        <w:t>weight</w:t>
      </w:r>
      <w:proofErr w:type="gramEnd"/>
    </w:p>
    <w:p w:rsidR="00632DC0" w:rsidRDefault="00632DC0" w:rsidP="00632DC0">
      <w:pPr>
        <w:pStyle w:val="Heading4"/>
        <w:tabs>
          <w:tab w:val="left" w:pos="0"/>
          <w:tab w:val="left" w:pos="888"/>
          <w:tab w:val="left" w:pos="1400"/>
          <w:tab w:val="left" w:pos="1500"/>
        </w:tabs>
        <w:jc w:val="both"/>
        <w:rPr>
          <w:b/>
        </w:rPr>
      </w:pPr>
    </w:p>
    <w:p w:rsidR="00632DC0" w:rsidRDefault="00632DC0" w:rsidP="00632DC0">
      <w:pPr>
        <w:pStyle w:val="Heading4"/>
        <w:tabs>
          <w:tab w:val="left" w:pos="0"/>
          <w:tab w:val="left" w:pos="1200"/>
          <w:tab w:val="left" w:pos="1400"/>
          <w:tab w:val="left" w:pos="1500"/>
        </w:tabs>
        <w:jc w:val="both"/>
      </w:pPr>
      <w:proofErr w:type="gramStart"/>
      <w:r>
        <w:t>quantity</w:t>
      </w:r>
      <w:proofErr w:type="gramEnd"/>
      <w:r>
        <w:t xml:space="preserve"> representing the force resulting from the effect of gravity on a load.</w:t>
      </w:r>
    </w:p>
    <w:p w:rsidR="00632DC0" w:rsidRDefault="00632DC0" w:rsidP="00632DC0">
      <w:pPr>
        <w:rPr>
          <w:lang w:eastAsia="en-US"/>
        </w:rPr>
      </w:pPr>
    </w:p>
    <w:p w:rsidR="00632DC0" w:rsidRPr="00DF7C7A" w:rsidRDefault="00632DC0" w:rsidP="00632DC0">
      <w:pPr>
        <w:autoSpaceDE w:val="0"/>
        <w:autoSpaceDN w:val="0"/>
        <w:adjustRightInd w:val="0"/>
        <w:spacing w:before="120"/>
        <w:ind w:left="900" w:hanging="900"/>
        <w:jc w:val="both"/>
        <w:rPr>
          <w:rFonts w:ascii="Arial" w:hAnsi="Arial" w:cs="Arial"/>
          <w:sz w:val="22"/>
          <w:szCs w:val="22"/>
        </w:rPr>
      </w:pPr>
      <w:r w:rsidRPr="007731AA">
        <w:rPr>
          <w:rFonts w:ascii="Arial" w:hAnsi="Arial" w:cs="Arial"/>
          <w:sz w:val="22"/>
          <w:szCs w:val="22"/>
        </w:rPr>
        <w:t>NOTE:</w:t>
      </w:r>
      <w:r w:rsidRPr="00DF7C7A">
        <w:rPr>
          <w:rFonts w:ascii="Arial" w:hAnsi="Arial" w:cs="Arial"/>
          <w:sz w:val="22"/>
          <w:szCs w:val="22"/>
        </w:rPr>
        <w:tab/>
        <w:t>In this Recommendation “mass” (or “weight value”) is preferably used in the sense of “conventional mass” or “conventional value of the result of weighing in air” according to OIML</w:t>
      </w:r>
      <w:r>
        <w:rPr>
          <w:rFonts w:ascii="Arial" w:hAnsi="Arial" w:cs="Arial"/>
          <w:sz w:val="22"/>
          <w:szCs w:val="22"/>
        </w:rPr>
        <w:t xml:space="preserve"> R 111 [4] and OIML D 28 [22]</w:t>
      </w:r>
      <w:r w:rsidRPr="00DF7C7A">
        <w:rPr>
          <w:rFonts w:ascii="Arial" w:hAnsi="Arial" w:cs="Arial"/>
          <w:sz w:val="22"/>
          <w:szCs w:val="22"/>
        </w:rPr>
        <w:t>, whereas “weight” is preferably used for an embodiment (= material measure) of mass that is regulated in regard to its physical and metrological characteristics.</w:t>
      </w:r>
    </w:p>
    <w:p w:rsidR="00632DC0" w:rsidRPr="001D7823" w:rsidRDefault="00632DC0" w:rsidP="00632DC0">
      <w:pPr>
        <w:rPr>
          <w:lang w:eastAsia="en-US"/>
        </w:rPr>
      </w:pPr>
    </w:p>
    <w:p w:rsidR="00632DC0" w:rsidRDefault="00632DC0" w:rsidP="00632DC0">
      <w:pPr>
        <w:tabs>
          <w:tab w:val="left" w:pos="0"/>
          <w:tab w:val="left" w:pos="888"/>
          <w:tab w:val="left" w:pos="1400"/>
          <w:tab w:val="left" w:pos="1500"/>
        </w:tabs>
        <w:jc w:val="both"/>
      </w:pPr>
    </w:p>
    <w:p w:rsidR="00632DC0" w:rsidRDefault="00632DC0" w:rsidP="00632DC0">
      <w:pPr>
        <w:pStyle w:val="Heading8"/>
        <w:tabs>
          <w:tab w:val="clear" w:pos="-267"/>
          <w:tab w:val="clear" w:pos="177"/>
          <w:tab w:val="clear" w:pos="355"/>
          <w:tab w:val="clear" w:pos="532"/>
          <w:tab w:val="clear" w:pos="710"/>
          <w:tab w:val="clear" w:pos="1154"/>
          <w:tab w:val="clear" w:pos="1440"/>
          <w:tab w:val="left" w:pos="1400"/>
          <w:tab w:val="left" w:pos="1500"/>
        </w:tabs>
        <w:suppressAutoHyphens w:val="0"/>
        <w:rPr>
          <w:spacing w:val="0"/>
          <w:lang w:val="en-GB"/>
        </w:rPr>
      </w:pPr>
      <w:r>
        <w:rPr>
          <w:spacing w:val="0"/>
          <w:lang w:val="en-GB"/>
        </w:rPr>
        <w:tab/>
        <w:t>3.1.5</w:t>
      </w:r>
      <w:r>
        <w:rPr>
          <w:spacing w:val="0"/>
          <w:lang w:val="en-GB"/>
        </w:rPr>
        <w:tab/>
      </w:r>
      <w:r>
        <w:rPr>
          <w:spacing w:val="0"/>
          <w:lang w:val="en-GB"/>
        </w:rPr>
        <w:tab/>
      </w:r>
      <w:proofErr w:type="gramStart"/>
      <w:r>
        <w:rPr>
          <w:spacing w:val="0"/>
          <w:lang w:val="en-GB"/>
        </w:rPr>
        <w:t>weighing</w:t>
      </w:r>
      <w:proofErr w:type="gramEnd"/>
    </w:p>
    <w:p w:rsidR="00632DC0" w:rsidRDefault="00632DC0" w:rsidP="00632DC0">
      <w:pPr>
        <w:tabs>
          <w:tab w:val="left" w:pos="0"/>
          <w:tab w:val="left" w:pos="888"/>
          <w:tab w:val="left" w:pos="1400"/>
          <w:tab w:val="left" w:pos="1500"/>
        </w:tabs>
        <w:ind w:left="-266"/>
        <w:jc w:val="both"/>
        <w:rPr>
          <w:rFonts w:ascii="Arial" w:hAnsi="Arial"/>
          <w:sz w:val="22"/>
        </w:rPr>
      </w:pPr>
    </w:p>
    <w:p w:rsidR="00632DC0" w:rsidRDefault="00632DC0" w:rsidP="00632DC0">
      <w:pPr>
        <w:tabs>
          <w:tab w:val="left" w:pos="0"/>
          <w:tab w:val="left" w:pos="888"/>
          <w:tab w:val="left" w:pos="1400"/>
          <w:tab w:val="left" w:pos="1500"/>
        </w:tabs>
        <w:jc w:val="both"/>
      </w:pPr>
      <w:proofErr w:type="gramStart"/>
      <w:r>
        <w:rPr>
          <w:rFonts w:ascii="Arial" w:hAnsi="Arial"/>
          <w:sz w:val="22"/>
        </w:rPr>
        <w:t>process</w:t>
      </w:r>
      <w:proofErr w:type="gramEnd"/>
      <w:r>
        <w:rPr>
          <w:rFonts w:ascii="Arial" w:hAnsi="Arial"/>
          <w:sz w:val="22"/>
        </w:rPr>
        <w:t xml:space="preserve"> of determining the mass of a load using the effect of gravity on that load.</w:t>
      </w:r>
    </w:p>
    <w:p w:rsidR="00632DC0" w:rsidRPr="00966C41" w:rsidRDefault="00632DC0" w:rsidP="00632DC0">
      <w:pPr>
        <w:pStyle w:val="Heading3"/>
        <w:tabs>
          <w:tab w:val="clear" w:pos="-267"/>
          <w:tab w:val="clear" w:pos="710"/>
          <w:tab w:val="clear" w:pos="1154"/>
          <w:tab w:val="left" w:pos="1400"/>
          <w:tab w:val="left" w:pos="1500"/>
        </w:tabs>
        <w:ind w:firstLine="0"/>
        <w:rPr>
          <w:lang w:val="en-GB"/>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3.1.6</w:t>
      </w:r>
      <w:r>
        <w:rPr>
          <w:lang w:val="en-GB"/>
        </w:rPr>
        <w:tab/>
      </w:r>
      <w:r>
        <w:rPr>
          <w:lang w:val="en-GB"/>
        </w:rPr>
        <w:tab/>
      </w:r>
      <w:r>
        <w:rPr>
          <w:lang w:val="en-GB"/>
        </w:rPr>
        <w:tab/>
      </w:r>
      <w:proofErr w:type="gramStart"/>
      <w:r>
        <w:rPr>
          <w:lang w:val="en-GB"/>
        </w:rPr>
        <w:t>w</w:t>
      </w:r>
      <w:r w:rsidRPr="00966C41">
        <w:rPr>
          <w:lang w:val="en-GB"/>
        </w:rPr>
        <w:t>eighing</w:t>
      </w:r>
      <w:proofErr w:type="gramEnd"/>
      <w:r w:rsidRPr="00966C41">
        <w:rPr>
          <w:lang w:val="en-GB"/>
        </w:rPr>
        <w:t xml:space="preserve"> instrument</w:t>
      </w:r>
    </w:p>
    <w:p w:rsidR="00632DC0" w:rsidRDefault="00632DC0" w:rsidP="00632DC0">
      <w:pPr>
        <w:tabs>
          <w:tab w:val="left" w:pos="0"/>
          <w:tab w:val="left" w:pos="888"/>
          <w:tab w:val="left" w:pos="1400"/>
          <w:tab w:val="left" w:pos="1500"/>
        </w:tabs>
        <w:jc w:val="both"/>
      </w:pPr>
    </w:p>
    <w:p w:rsidR="00632DC0" w:rsidRPr="00DF7C7A" w:rsidRDefault="00632DC0" w:rsidP="00632DC0">
      <w:pPr>
        <w:autoSpaceDE w:val="0"/>
        <w:autoSpaceDN w:val="0"/>
        <w:adjustRightInd w:val="0"/>
        <w:spacing w:before="120"/>
        <w:jc w:val="both"/>
        <w:rPr>
          <w:rFonts w:ascii="Arial" w:hAnsi="Arial" w:cs="Arial"/>
          <w:sz w:val="22"/>
          <w:szCs w:val="22"/>
        </w:rPr>
      </w:pPr>
      <w:proofErr w:type="gramStart"/>
      <w:r>
        <w:rPr>
          <w:rFonts w:ascii="Arial" w:hAnsi="Arial" w:cs="Arial"/>
          <w:sz w:val="22"/>
          <w:szCs w:val="22"/>
        </w:rPr>
        <w:t>m</w:t>
      </w:r>
      <w:r w:rsidRPr="00DF7C7A">
        <w:rPr>
          <w:rFonts w:ascii="Arial" w:hAnsi="Arial" w:cs="Arial"/>
          <w:sz w:val="22"/>
          <w:szCs w:val="22"/>
        </w:rPr>
        <w:t>easuring</w:t>
      </w:r>
      <w:proofErr w:type="gramEnd"/>
      <w:r w:rsidRPr="00DF7C7A">
        <w:rPr>
          <w:rFonts w:ascii="Arial" w:hAnsi="Arial" w:cs="Arial"/>
          <w:sz w:val="22"/>
          <w:szCs w:val="22"/>
        </w:rPr>
        <w:t xml:space="preserve"> instrument used to determine the mass of a body by using the action of gravity on the body.</w:t>
      </w:r>
    </w:p>
    <w:p w:rsidR="00632DC0" w:rsidRPr="00C6249A" w:rsidRDefault="00632DC0" w:rsidP="00632DC0">
      <w:pPr>
        <w:autoSpaceDE w:val="0"/>
        <w:autoSpaceDN w:val="0"/>
        <w:adjustRightInd w:val="0"/>
        <w:spacing w:before="120"/>
        <w:jc w:val="both"/>
        <w:rPr>
          <w:rFonts w:ascii="Arial" w:hAnsi="Arial" w:cs="Arial"/>
          <w:sz w:val="22"/>
          <w:szCs w:val="22"/>
        </w:rPr>
      </w:pPr>
      <w:r w:rsidRPr="00C6249A">
        <w:rPr>
          <w:rFonts w:ascii="Arial" w:hAnsi="Arial" w:cs="Arial"/>
          <w:sz w:val="22"/>
          <w:szCs w:val="22"/>
        </w:rPr>
        <w:t>According to its method of operation, a weighing instrument is classified as an automatic (3.2.1) or non-automatic instrument.</w:t>
      </w: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5A1017" w:rsidRDefault="00632DC0" w:rsidP="00632DC0">
      <w:pPr>
        <w:autoSpaceDE w:val="0"/>
        <w:autoSpaceDN w:val="0"/>
        <w:adjustRightInd w:val="0"/>
        <w:jc w:val="both"/>
        <w:rPr>
          <w:rFonts w:ascii="Arial" w:hAnsi="Arial" w:cs="Arial"/>
          <w:color w:val="000000"/>
          <w:sz w:val="22"/>
          <w:szCs w:val="22"/>
        </w:rPr>
      </w:pPr>
      <w:r>
        <w:rPr>
          <w:rFonts w:ascii="Arial" w:hAnsi="Arial" w:cs="Arial"/>
          <w:b/>
          <w:bCs/>
          <w:color w:val="000000"/>
          <w:sz w:val="22"/>
          <w:szCs w:val="22"/>
        </w:rPr>
        <w:t>3.1</w:t>
      </w:r>
      <w:r w:rsidRPr="005A1017">
        <w:rPr>
          <w:rFonts w:ascii="Arial" w:hAnsi="Arial" w:cs="Arial"/>
          <w:b/>
          <w:bCs/>
          <w:color w:val="000000"/>
          <w:sz w:val="22"/>
          <w:szCs w:val="22"/>
        </w:rPr>
        <w:t>.7</w:t>
      </w:r>
      <w:r w:rsidRPr="005A1017">
        <w:rPr>
          <w:rFonts w:ascii="Arial" w:hAnsi="Arial" w:cs="Arial"/>
          <w:b/>
          <w:bCs/>
          <w:color w:val="000000"/>
          <w:sz w:val="22"/>
          <w:szCs w:val="22"/>
        </w:rPr>
        <w:tab/>
      </w:r>
      <w:r w:rsidRPr="005A1017">
        <w:rPr>
          <w:rFonts w:ascii="Arial" w:hAnsi="Arial" w:cs="Arial"/>
          <w:b/>
          <w:bCs/>
          <w:color w:val="000000"/>
          <w:sz w:val="22"/>
          <w:szCs w:val="22"/>
        </w:rPr>
        <w:tab/>
      </w:r>
      <w:proofErr w:type="gramStart"/>
      <w:r w:rsidRPr="005A1017">
        <w:rPr>
          <w:rFonts w:ascii="Arial" w:hAnsi="Arial" w:cs="Arial"/>
          <w:b/>
          <w:bCs/>
          <w:color w:val="000000"/>
          <w:sz w:val="22"/>
          <w:szCs w:val="22"/>
        </w:rPr>
        <w:t>measurement</w:t>
      </w:r>
      <w:proofErr w:type="gramEnd"/>
      <w:r w:rsidRPr="005A1017">
        <w:rPr>
          <w:rFonts w:ascii="Arial" w:hAnsi="Arial" w:cs="Arial"/>
          <w:b/>
          <w:bCs/>
          <w:color w:val="000000"/>
          <w:sz w:val="22"/>
          <w:szCs w:val="22"/>
        </w:rPr>
        <w:t xml:space="preserve"> result </w:t>
      </w:r>
    </w:p>
    <w:p w:rsidR="00632DC0" w:rsidRPr="005A1017" w:rsidRDefault="00632DC0" w:rsidP="00632DC0">
      <w:pPr>
        <w:autoSpaceDE w:val="0"/>
        <w:autoSpaceDN w:val="0"/>
        <w:adjustRightInd w:val="0"/>
        <w:ind w:left="720" w:firstLine="720"/>
        <w:jc w:val="both"/>
        <w:rPr>
          <w:rFonts w:ascii="Arial" w:hAnsi="Arial" w:cs="Arial"/>
          <w:color w:val="000000"/>
          <w:sz w:val="22"/>
          <w:szCs w:val="22"/>
        </w:rPr>
      </w:pPr>
      <w:proofErr w:type="gramStart"/>
      <w:r w:rsidRPr="005A1017">
        <w:rPr>
          <w:rFonts w:ascii="Arial" w:hAnsi="Arial" w:cs="Arial"/>
          <w:color w:val="000000"/>
          <w:sz w:val="22"/>
          <w:szCs w:val="22"/>
        </w:rPr>
        <w:t>result</w:t>
      </w:r>
      <w:proofErr w:type="gramEnd"/>
      <w:r w:rsidRPr="005A1017">
        <w:rPr>
          <w:rFonts w:ascii="Arial" w:hAnsi="Arial" w:cs="Arial"/>
          <w:color w:val="000000"/>
          <w:sz w:val="22"/>
          <w:szCs w:val="22"/>
        </w:rPr>
        <w:t xml:space="preserve"> of measurement </w:t>
      </w:r>
    </w:p>
    <w:p w:rsidR="00632DC0" w:rsidRPr="005A1017" w:rsidRDefault="00632DC0" w:rsidP="00632DC0">
      <w:pPr>
        <w:autoSpaceDE w:val="0"/>
        <w:autoSpaceDN w:val="0"/>
        <w:adjustRightInd w:val="0"/>
        <w:jc w:val="both"/>
        <w:rPr>
          <w:rFonts w:ascii="Arial" w:hAnsi="Arial" w:cs="Arial"/>
          <w:color w:val="000000"/>
          <w:sz w:val="22"/>
          <w:szCs w:val="22"/>
        </w:rPr>
      </w:pPr>
    </w:p>
    <w:p w:rsidR="00632DC0" w:rsidRPr="005A1017" w:rsidRDefault="00632DC0" w:rsidP="00632DC0">
      <w:pPr>
        <w:autoSpaceDE w:val="0"/>
        <w:autoSpaceDN w:val="0"/>
        <w:adjustRightInd w:val="0"/>
        <w:jc w:val="both"/>
        <w:rPr>
          <w:rFonts w:ascii="Arial" w:hAnsi="Arial" w:cs="Arial"/>
          <w:color w:val="000000"/>
          <w:sz w:val="22"/>
          <w:szCs w:val="22"/>
        </w:rPr>
      </w:pPr>
      <w:proofErr w:type="gramStart"/>
      <w:r w:rsidRPr="005A1017">
        <w:rPr>
          <w:rFonts w:ascii="Arial" w:hAnsi="Arial" w:cs="Arial"/>
          <w:color w:val="000000"/>
          <w:sz w:val="22"/>
          <w:szCs w:val="22"/>
        </w:rPr>
        <w:t>set</w:t>
      </w:r>
      <w:proofErr w:type="gramEnd"/>
      <w:r w:rsidRPr="005A1017">
        <w:rPr>
          <w:rFonts w:ascii="Arial" w:hAnsi="Arial" w:cs="Arial"/>
          <w:color w:val="000000"/>
          <w:sz w:val="22"/>
          <w:szCs w:val="22"/>
        </w:rPr>
        <w:t xml:space="preserve"> of </w:t>
      </w:r>
      <w:r w:rsidRPr="005A1017">
        <w:rPr>
          <w:rFonts w:ascii="Arial" w:hAnsi="Arial" w:cs="Arial"/>
          <w:bCs/>
          <w:color w:val="000000"/>
          <w:sz w:val="22"/>
          <w:szCs w:val="22"/>
        </w:rPr>
        <w:t xml:space="preserve">quantity values </w:t>
      </w:r>
      <w:r w:rsidRPr="005A1017">
        <w:rPr>
          <w:rFonts w:ascii="Arial" w:hAnsi="Arial" w:cs="Arial"/>
          <w:color w:val="000000"/>
          <w:sz w:val="22"/>
          <w:szCs w:val="22"/>
        </w:rPr>
        <w:t xml:space="preserve">being attributed to a </w:t>
      </w:r>
      <w:r w:rsidRPr="003B6F8D">
        <w:rPr>
          <w:rFonts w:ascii="Arial" w:hAnsi="Arial" w:cs="Arial"/>
          <w:sz w:val="22"/>
          <w:szCs w:val="22"/>
        </w:rPr>
        <w:t>measurand</w:t>
      </w:r>
      <w:r w:rsidRPr="005A1017">
        <w:rPr>
          <w:rFonts w:ascii="Arial" w:hAnsi="Arial" w:cs="Arial"/>
          <w:bCs/>
          <w:color w:val="000000"/>
          <w:sz w:val="22"/>
          <w:szCs w:val="22"/>
        </w:rPr>
        <w:t xml:space="preserve"> </w:t>
      </w:r>
      <w:r w:rsidRPr="005A1017">
        <w:rPr>
          <w:rFonts w:ascii="Arial" w:hAnsi="Arial" w:cs="Arial"/>
          <w:color w:val="000000"/>
          <w:sz w:val="22"/>
          <w:szCs w:val="22"/>
        </w:rPr>
        <w:t xml:space="preserve">together with any other available relevant information </w:t>
      </w:r>
    </w:p>
    <w:p w:rsidR="00632DC0" w:rsidRPr="005A1017" w:rsidRDefault="00632DC0" w:rsidP="00632DC0">
      <w:pPr>
        <w:autoSpaceDE w:val="0"/>
        <w:autoSpaceDN w:val="0"/>
        <w:adjustRightInd w:val="0"/>
        <w:ind w:left="993" w:hanging="993"/>
        <w:jc w:val="both"/>
        <w:rPr>
          <w:rFonts w:ascii="Arial" w:hAnsi="Arial" w:cs="Arial"/>
          <w:color w:val="000000"/>
          <w:sz w:val="22"/>
          <w:szCs w:val="22"/>
        </w:rPr>
      </w:pPr>
      <w:r>
        <w:rPr>
          <w:rFonts w:ascii="Arial" w:hAnsi="Arial" w:cs="Arial"/>
          <w:color w:val="000000"/>
          <w:sz w:val="22"/>
          <w:szCs w:val="22"/>
        </w:rPr>
        <w:tab/>
      </w:r>
      <w:r w:rsidRPr="005A1017">
        <w:rPr>
          <w:rFonts w:ascii="Arial" w:hAnsi="Arial" w:cs="Arial"/>
          <w:color w:val="000000"/>
          <w:sz w:val="22"/>
          <w:szCs w:val="22"/>
        </w:rPr>
        <w:t xml:space="preserve"> </w:t>
      </w: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BF26F8" w:rsidRDefault="00632DC0" w:rsidP="00632DC0">
      <w:pPr>
        <w:widowControl w:val="0"/>
        <w:tabs>
          <w:tab w:val="left" w:pos="958"/>
        </w:tabs>
        <w:rPr>
          <w:rFonts w:ascii="Arial" w:hAnsi="Arial" w:cs="Arial"/>
          <w:b/>
          <w:snapToGrid w:val="0"/>
          <w:sz w:val="22"/>
          <w:szCs w:val="22"/>
        </w:rPr>
      </w:pPr>
      <w:r>
        <w:rPr>
          <w:rFonts w:ascii="Arial" w:hAnsi="Arial"/>
          <w:b/>
          <w:spacing w:val="-3"/>
          <w:sz w:val="22"/>
          <w:szCs w:val="22"/>
        </w:rPr>
        <w:t>3.1</w:t>
      </w:r>
      <w:r w:rsidRPr="00BF26F8">
        <w:rPr>
          <w:rFonts w:ascii="Arial" w:hAnsi="Arial"/>
          <w:b/>
          <w:spacing w:val="-3"/>
          <w:sz w:val="22"/>
          <w:szCs w:val="22"/>
        </w:rPr>
        <w:t>.8</w:t>
      </w:r>
      <w:r w:rsidRPr="00BF26F8">
        <w:rPr>
          <w:rFonts w:ascii="Arial" w:hAnsi="Arial"/>
          <w:spacing w:val="-3"/>
          <w:sz w:val="22"/>
          <w:szCs w:val="22"/>
        </w:rPr>
        <w:tab/>
      </w:r>
      <w:r w:rsidRPr="00BF26F8">
        <w:rPr>
          <w:rFonts w:ascii="Arial" w:hAnsi="Arial"/>
          <w:spacing w:val="-3"/>
          <w:sz w:val="22"/>
          <w:szCs w:val="22"/>
        </w:rPr>
        <w:tab/>
      </w:r>
      <w:proofErr w:type="gramStart"/>
      <w:r w:rsidRPr="00BF26F8">
        <w:rPr>
          <w:rFonts w:ascii="Arial" w:hAnsi="Arial" w:cs="Arial"/>
          <w:b/>
          <w:snapToGrid w:val="0"/>
          <w:sz w:val="22"/>
          <w:szCs w:val="22"/>
        </w:rPr>
        <w:t>metrologically</w:t>
      </w:r>
      <w:proofErr w:type="gramEnd"/>
      <w:r w:rsidRPr="00BF26F8">
        <w:rPr>
          <w:rFonts w:ascii="Arial" w:hAnsi="Arial" w:cs="Arial"/>
          <w:b/>
          <w:snapToGrid w:val="0"/>
          <w:sz w:val="22"/>
          <w:szCs w:val="22"/>
        </w:rPr>
        <w:t xml:space="preserve"> relevant device</w:t>
      </w:r>
    </w:p>
    <w:p w:rsidR="00632DC0" w:rsidRPr="00BF26F8" w:rsidRDefault="00632DC0" w:rsidP="00632DC0">
      <w:pPr>
        <w:widowControl w:val="0"/>
        <w:tabs>
          <w:tab w:val="left" w:pos="958"/>
        </w:tabs>
        <w:rPr>
          <w:rFonts w:ascii="Arial" w:hAnsi="Arial" w:cs="Arial"/>
          <w:snapToGrid w:val="0"/>
          <w:sz w:val="22"/>
          <w:szCs w:val="22"/>
        </w:rPr>
      </w:pPr>
    </w:p>
    <w:p w:rsidR="00632DC0" w:rsidRPr="00BF26F8" w:rsidRDefault="00632DC0" w:rsidP="00632DC0">
      <w:pPr>
        <w:spacing w:after="120"/>
        <w:rPr>
          <w:rFonts w:ascii="Arial" w:hAnsi="Arial" w:cs="Arial"/>
          <w:sz w:val="22"/>
          <w:szCs w:val="22"/>
        </w:rPr>
      </w:pPr>
      <w:proofErr w:type="gramStart"/>
      <w:r w:rsidRPr="00BF26F8">
        <w:rPr>
          <w:rFonts w:ascii="Arial" w:hAnsi="Arial" w:cs="Arial"/>
          <w:sz w:val="22"/>
          <w:szCs w:val="22"/>
        </w:rPr>
        <w:t>any</w:t>
      </w:r>
      <w:proofErr w:type="gramEnd"/>
      <w:r w:rsidRPr="00BF26F8">
        <w:rPr>
          <w:rFonts w:ascii="Arial" w:hAnsi="Arial" w:cs="Arial"/>
          <w:sz w:val="22"/>
          <w:szCs w:val="22"/>
        </w:rPr>
        <w:t xml:space="preserve"> device, module, part, component or function of a</w:t>
      </w:r>
      <w:r>
        <w:rPr>
          <w:rFonts w:ascii="Arial" w:hAnsi="Arial" w:cs="Arial"/>
          <w:sz w:val="22"/>
          <w:szCs w:val="22"/>
        </w:rPr>
        <w:t>n</w:t>
      </w:r>
      <w:r w:rsidRPr="00BF26F8">
        <w:rPr>
          <w:rFonts w:ascii="Arial" w:hAnsi="Arial" w:cs="Arial"/>
          <w:sz w:val="22"/>
          <w:szCs w:val="22"/>
        </w:rPr>
        <w:t xml:space="preserve"> instrument that may influence the weighing result or any other primary indication is considered as metrologically relevant.</w:t>
      </w:r>
    </w:p>
    <w:p w:rsidR="00632DC0" w:rsidRPr="00BF26F8"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szCs w:val="22"/>
        </w:rPr>
      </w:pPr>
    </w:p>
    <w:p w:rsidR="00632DC0" w:rsidRPr="00BF26F8"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b/>
          <w:sz w:val="22"/>
          <w:szCs w:val="22"/>
        </w:rPr>
      </w:pPr>
      <w:r>
        <w:rPr>
          <w:rFonts w:ascii="Arial" w:hAnsi="Arial" w:cs="Arial"/>
          <w:b/>
          <w:sz w:val="22"/>
          <w:szCs w:val="22"/>
        </w:rPr>
        <w:t>3.1</w:t>
      </w:r>
      <w:r w:rsidRPr="00BF26F8">
        <w:rPr>
          <w:rFonts w:ascii="Arial" w:hAnsi="Arial" w:cs="Arial"/>
          <w:b/>
          <w:sz w:val="22"/>
          <w:szCs w:val="22"/>
        </w:rPr>
        <w:t>.9</w:t>
      </w:r>
      <w:r w:rsidRPr="00BF26F8">
        <w:rPr>
          <w:rFonts w:ascii="Arial" w:hAnsi="Arial" w:cs="Arial"/>
          <w:b/>
          <w:sz w:val="22"/>
          <w:szCs w:val="22"/>
        </w:rPr>
        <w:tab/>
      </w:r>
      <w:r w:rsidRPr="00BF26F8">
        <w:rPr>
          <w:rFonts w:ascii="Arial" w:hAnsi="Arial" w:cs="Arial"/>
          <w:b/>
          <w:sz w:val="22"/>
          <w:szCs w:val="22"/>
        </w:rPr>
        <w:tab/>
      </w:r>
      <w:r w:rsidRPr="00BF26F8">
        <w:rPr>
          <w:rFonts w:ascii="Arial" w:hAnsi="Arial" w:cs="Arial"/>
          <w:b/>
          <w:sz w:val="22"/>
          <w:szCs w:val="22"/>
        </w:rPr>
        <w:tab/>
      </w:r>
      <w:proofErr w:type="gramStart"/>
      <w:r w:rsidRPr="00BF26F8">
        <w:rPr>
          <w:rFonts w:ascii="Arial" w:hAnsi="Arial" w:cs="Arial"/>
          <w:b/>
          <w:sz w:val="22"/>
          <w:szCs w:val="22"/>
        </w:rPr>
        <w:t>audit</w:t>
      </w:r>
      <w:proofErr w:type="gramEnd"/>
      <w:r w:rsidRPr="00BF26F8">
        <w:rPr>
          <w:rFonts w:ascii="Arial" w:hAnsi="Arial" w:cs="Arial"/>
          <w:b/>
          <w:sz w:val="22"/>
          <w:szCs w:val="22"/>
        </w:rPr>
        <w:t xml:space="preserve"> trail</w:t>
      </w:r>
    </w:p>
    <w:p w:rsidR="00632DC0" w:rsidRPr="00BF26F8"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rPr>
      </w:pPr>
    </w:p>
    <w:p w:rsidR="00632DC0" w:rsidRPr="00DD66C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lang w:val="en-US"/>
        </w:rPr>
      </w:pPr>
      <w:proofErr w:type="gramStart"/>
      <w:r w:rsidRPr="00BF26F8">
        <w:rPr>
          <w:rFonts w:ascii="Arial" w:hAnsi="Arial" w:cs="Arial"/>
          <w:sz w:val="22"/>
          <w:szCs w:val="22"/>
        </w:rPr>
        <w:t>continuous</w:t>
      </w:r>
      <w:proofErr w:type="gramEnd"/>
      <w:r w:rsidRPr="00BF26F8">
        <w:rPr>
          <w:rFonts w:ascii="Arial" w:hAnsi="Arial" w:cs="Arial"/>
          <w:sz w:val="22"/>
          <w:szCs w:val="22"/>
        </w:rPr>
        <w:t xml:space="preserve"> data file containing a time stamped information record of events, e.g. changes in the values of the parameters of a device or software updates, or other activities that are legally relevant and which may influence the metrological characteristics. </w:t>
      </w:r>
      <w:r w:rsidRPr="00DD66C1">
        <w:rPr>
          <w:rFonts w:ascii="Arial" w:hAnsi="Arial" w:cs="Arial"/>
          <w:sz w:val="22"/>
          <w:szCs w:val="22"/>
        </w:rPr>
        <w:t xml:space="preserve">Refer to </w:t>
      </w:r>
      <w:r w:rsidRPr="00DD66C1">
        <w:rPr>
          <w:rFonts w:ascii="Arial" w:hAnsi="Arial" w:cs="Arial"/>
          <w:sz w:val="22"/>
          <w:szCs w:val="22"/>
          <w:lang w:val="en-US"/>
        </w:rPr>
        <w:t>OIML D 31 [</w:t>
      </w:r>
      <w:r>
        <w:rPr>
          <w:rFonts w:ascii="Arial" w:hAnsi="Arial" w:cs="Arial"/>
          <w:sz w:val="22"/>
          <w:szCs w:val="22"/>
          <w:lang w:val="en-US"/>
        </w:rPr>
        <w:t>29</w:t>
      </w:r>
      <w:r w:rsidRPr="00DD66C1">
        <w:rPr>
          <w:rFonts w:ascii="Arial" w:hAnsi="Arial" w:cs="Arial"/>
          <w:sz w:val="22"/>
          <w:szCs w:val="22"/>
          <w:lang w:val="en-US"/>
        </w:rPr>
        <w:t xml:space="preserve">], </w:t>
      </w:r>
      <w:r w:rsidRPr="00DD66C1">
        <w:rPr>
          <w:rFonts w:ascii="Arial" w:hAnsi="Arial" w:cs="Arial"/>
          <w:sz w:val="22"/>
          <w:szCs w:val="22"/>
        </w:rPr>
        <w:t>for further details.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pStyle w:val="Heading3"/>
        <w:tabs>
          <w:tab w:val="clear" w:pos="-267"/>
          <w:tab w:val="clear" w:pos="710"/>
          <w:tab w:val="clear" w:pos="1154"/>
          <w:tab w:val="left" w:pos="1400"/>
          <w:tab w:val="left" w:pos="1500"/>
        </w:tabs>
        <w:ind w:firstLine="0"/>
        <w:rPr>
          <w:lang w:val="en-GB"/>
        </w:rPr>
      </w:pPr>
      <w:r>
        <w:rPr>
          <w:lang w:val="en-GB"/>
        </w:rPr>
        <w:t>3.2</w:t>
      </w:r>
      <w:r>
        <w:rPr>
          <w:lang w:val="en-GB"/>
        </w:rPr>
        <w:tab/>
      </w:r>
      <w:r>
        <w:rPr>
          <w:lang w:val="en-GB"/>
        </w:rPr>
        <w:tab/>
      </w:r>
      <w:r>
        <w:rPr>
          <w:lang w:val="en-GB"/>
        </w:rPr>
        <w:tab/>
      </w:r>
      <w:r>
        <w:rPr>
          <w:lang w:val="en-GB"/>
        </w:rPr>
        <w:tab/>
      </w:r>
      <w:r>
        <w:rPr>
          <w:lang w:val="en-GB"/>
        </w:rPr>
        <w:tab/>
        <w:t>categories of instruments</w:t>
      </w:r>
    </w:p>
    <w:p w:rsidR="00632DC0" w:rsidRDefault="00632DC0" w:rsidP="00632DC0">
      <w:pPr>
        <w:pStyle w:val="Heading3"/>
        <w:tabs>
          <w:tab w:val="clear" w:pos="-267"/>
          <w:tab w:val="clear" w:pos="710"/>
          <w:tab w:val="clear" w:pos="1154"/>
          <w:tab w:val="left" w:pos="1400"/>
          <w:tab w:val="left" w:pos="1500"/>
        </w:tabs>
        <w:ind w:firstLine="0"/>
        <w:rPr>
          <w:lang w:val="en-GB"/>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3.2.1</w:t>
      </w:r>
      <w:r>
        <w:rPr>
          <w:lang w:val="en-GB"/>
        </w:rPr>
        <w:tab/>
      </w:r>
      <w:r>
        <w:rPr>
          <w:lang w:val="en-GB"/>
        </w:rPr>
        <w:tab/>
      </w:r>
      <w:r>
        <w:rPr>
          <w:lang w:val="en-GB"/>
        </w:rPr>
        <w:tab/>
      </w:r>
      <w:r>
        <w:rPr>
          <w:lang w:val="en-GB"/>
        </w:rPr>
        <w:tab/>
      </w:r>
      <w:proofErr w:type="gramStart"/>
      <w:r>
        <w:rPr>
          <w:lang w:val="en-GB"/>
        </w:rPr>
        <w:t>a</w:t>
      </w:r>
      <w:r w:rsidRPr="00966C41">
        <w:rPr>
          <w:lang w:val="en-GB"/>
        </w:rPr>
        <w:t>utomatic</w:t>
      </w:r>
      <w:proofErr w:type="gramEnd"/>
      <w:r w:rsidRPr="00966C41">
        <w:rPr>
          <w:lang w:val="en-GB"/>
        </w:rPr>
        <w:t xml:space="preserve"> weighing instrument</w:t>
      </w:r>
    </w:p>
    <w:p w:rsidR="00632DC0" w:rsidRDefault="00632DC0" w:rsidP="00632DC0">
      <w:pPr>
        <w:tabs>
          <w:tab w:val="left" w:pos="0"/>
          <w:tab w:val="left" w:pos="888"/>
          <w:tab w:val="left" w:pos="1400"/>
          <w:tab w:val="left" w:pos="1500"/>
        </w:tabs>
        <w:jc w:val="both"/>
      </w:pPr>
    </w:p>
    <w:p w:rsidR="00632DC0" w:rsidRPr="00966C41" w:rsidRDefault="00632DC0" w:rsidP="00632DC0">
      <w:pPr>
        <w:pStyle w:val="BodyText2"/>
        <w:tabs>
          <w:tab w:val="clear" w:pos="-267"/>
          <w:tab w:val="clear" w:pos="710"/>
          <w:tab w:val="clear" w:pos="1154"/>
          <w:tab w:val="clear" w:pos="1440"/>
          <w:tab w:val="left" w:pos="1400"/>
          <w:tab w:val="left" w:pos="1500"/>
        </w:tabs>
        <w:rPr>
          <w:lang w:val="en-GB"/>
        </w:rPr>
      </w:pPr>
      <w:proofErr w:type="gramStart"/>
      <w:r w:rsidRPr="00EF20A9">
        <w:rPr>
          <w:rFonts w:cs="Arial"/>
          <w:bCs/>
          <w:iCs/>
          <w:lang w:val="en-GB"/>
        </w:rPr>
        <w:t>weighing</w:t>
      </w:r>
      <w:proofErr w:type="gramEnd"/>
      <w:r w:rsidRPr="00653E1E">
        <w:rPr>
          <w:rFonts w:cs="Arial"/>
          <w:iCs/>
          <w:lang w:val="en-GB"/>
        </w:rPr>
        <w:t xml:space="preserve"> instrument operating</w:t>
      </w:r>
      <w:r w:rsidRPr="00F15423">
        <w:rPr>
          <w:rFonts w:ascii="Times New Roman" w:hAnsi="Times New Roman"/>
          <w:i/>
          <w:iCs/>
          <w:lang w:val="en-GB"/>
        </w:rPr>
        <w:t xml:space="preserve"> </w:t>
      </w:r>
      <w:r w:rsidRPr="00966C41">
        <w:rPr>
          <w:lang w:val="en-GB"/>
        </w:rPr>
        <w:t xml:space="preserve">without the intervention of an operator and  </w:t>
      </w:r>
      <w:r>
        <w:rPr>
          <w:lang w:val="en-GB"/>
        </w:rPr>
        <w:t>following</w:t>
      </w:r>
      <w:r w:rsidRPr="00966C41">
        <w:rPr>
          <w:lang w:val="en-GB"/>
        </w:rPr>
        <w:t xml:space="preserve"> a predetermine</w:t>
      </w:r>
      <w:r>
        <w:rPr>
          <w:lang w:val="en-GB"/>
        </w:rPr>
        <w:t xml:space="preserve">d program of automatic processes </w:t>
      </w:r>
      <w:r w:rsidRPr="00966C41">
        <w:rPr>
          <w:lang w:val="en-GB"/>
        </w:rPr>
        <w:t xml:space="preserve">characteristic </w:t>
      </w:r>
      <w:r>
        <w:rPr>
          <w:lang w:val="en-GB"/>
        </w:rPr>
        <w:t>for</w:t>
      </w:r>
      <w:r w:rsidRPr="00966C41">
        <w:rPr>
          <w:lang w:val="en-GB"/>
        </w:rPr>
        <w:t xml:space="preserve"> the instrument.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37703D" w:rsidRDefault="00632DC0" w:rsidP="00632DC0">
      <w:pPr>
        <w:pStyle w:val="Heading3"/>
        <w:tabs>
          <w:tab w:val="clear" w:pos="-267"/>
          <w:tab w:val="clear" w:pos="710"/>
          <w:tab w:val="clear" w:pos="1154"/>
          <w:tab w:val="left" w:pos="1400"/>
          <w:tab w:val="left" w:pos="1500"/>
        </w:tabs>
        <w:ind w:firstLine="0"/>
        <w:rPr>
          <w:lang w:val="en-GB"/>
        </w:rPr>
      </w:pPr>
      <w:r>
        <w:rPr>
          <w:lang w:val="en-GB"/>
        </w:rPr>
        <w:t>3.2.2</w:t>
      </w:r>
      <w:r>
        <w:rPr>
          <w:lang w:val="en-GB"/>
        </w:rPr>
        <w:tab/>
      </w:r>
      <w:r>
        <w:rPr>
          <w:lang w:val="en-GB"/>
        </w:rPr>
        <w:tab/>
      </w:r>
      <w:r>
        <w:rPr>
          <w:lang w:val="en-GB"/>
        </w:rPr>
        <w:tab/>
      </w:r>
      <w:r>
        <w:rPr>
          <w:lang w:val="en-GB"/>
        </w:rPr>
        <w:tab/>
      </w:r>
      <w:proofErr w:type="gramStart"/>
      <w:r>
        <w:rPr>
          <w:lang w:val="en-GB"/>
        </w:rPr>
        <w:t>a</w:t>
      </w:r>
      <w:r w:rsidRPr="0037703D">
        <w:rPr>
          <w:lang w:val="en-GB"/>
        </w:rPr>
        <w:t>utomatic</w:t>
      </w:r>
      <w:proofErr w:type="gramEnd"/>
      <w:r w:rsidRPr="0037703D">
        <w:rPr>
          <w:lang w:val="en-GB"/>
        </w:rPr>
        <w:t xml:space="preserve"> gravimetric filling instrument </w:t>
      </w:r>
      <w:r>
        <w:rPr>
          <w:lang w:val="en-GB"/>
        </w:rPr>
        <w:t>(AGFI)</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automatic</w:t>
      </w:r>
      <w:proofErr w:type="gramEnd"/>
      <w:r>
        <w:rPr>
          <w:rFonts w:ascii="Arial" w:hAnsi="Arial"/>
          <w:spacing w:val="-3"/>
          <w:sz w:val="22"/>
        </w:rPr>
        <w:t xml:space="preserve"> weighing i</w:t>
      </w:r>
      <w:r w:rsidRPr="00966C41">
        <w:rPr>
          <w:rFonts w:ascii="Arial" w:hAnsi="Arial"/>
          <w:spacing w:val="-3"/>
          <w:sz w:val="22"/>
        </w:rPr>
        <w:t xml:space="preserve">nstrument </w:t>
      </w:r>
      <w:r>
        <w:rPr>
          <w:rFonts w:ascii="Arial" w:hAnsi="Arial"/>
          <w:spacing w:val="-3"/>
          <w:sz w:val="22"/>
        </w:rPr>
        <w:t xml:space="preserve">intended to </w:t>
      </w:r>
      <w:r w:rsidRPr="00966C41">
        <w:rPr>
          <w:rFonts w:ascii="Arial" w:hAnsi="Arial"/>
          <w:spacing w:val="-3"/>
          <w:sz w:val="22"/>
        </w:rPr>
        <w:t xml:space="preserve">fill containers with </w:t>
      </w:r>
      <w:r>
        <w:rPr>
          <w:rFonts w:ascii="Arial" w:hAnsi="Arial"/>
          <w:spacing w:val="-3"/>
          <w:sz w:val="22"/>
        </w:rPr>
        <w:t xml:space="preserve">a </w:t>
      </w:r>
      <w:r w:rsidRPr="00966C41">
        <w:rPr>
          <w:rFonts w:ascii="Arial" w:hAnsi="Arial"/>
          <w:spacing w:val="-3"/>
          <w:sz w:val="22"/>
        </w:rPr>
        <w:t xml:space="preserve">predetermined and virtually constant mass of product from bulk </w:t>
      </w:r>
      <w:r>
        <w:rPr>
          <w:rFonts w:ascii="Arial" w:hAnsi="Arial" w:cs="Arial"/>
          <w:sz w:val="22"/>
          <w:szCs w:val="22"/>
          <w:highlight w:val="white"/>
        </w:rPr>
        <w:t>(i</w:t>
      </w:r>
      <w:r w:rsidRPr="00870769">
        <w:rPr>
          <w:rFonts w:ascii="Arial" w:hAnsi="Arial" w:cs="Arial"/>
          <w:sz w:val="22"/>
          <w:szCs w:val="22"/>
          <w:highlight w:val="white"/>
        </w:rPr>
        <w:t>ncluding liquid material)</w:t>
      </w:r>
      <w:r>
        <w:rPr>
          <w:rFonts w:ascii="Tahoma" w:hAnsi="Tahoma" w:cs="Tahoma"/>
        </w:rPr>
        <w:t xml:space="preserve"> </w:t>
      </w:r>
      <w:r w:rsidRPr="00966C41">
        <w:rPr>
          <w:rFonts w:ascii="Arial" w:hAnsi="Arial"/>
          <w:spacing w:val="-3"/>
          <w:sz w:val="22"/>
        </w:rPr>
        <w:t>by automatic weighing, and which comprises essentially automatic feeding device(s)</w:t>
      </w:r>
      <w:r>
        <w:rPr>
          <w:rFonts w:ascii="Arial" w:hAnsi="Arial"/>
          <w:spacing w:val="-3"/>
          <w:sz w:val="22"/>
        </w:rPr>
        <w:t xml:space="preserve"> </w:t>
      </w:r>
      <w:r w:rsidRPr="00966C41">
        <w:rPr>
          <w:rFonts w:ascii="Arial" w:hAnsi="Arial"/>
          <w:spacing w:val="-3"/>
          <w:sz w:val="22"/>
        </w:rPr>
        <w:t xml:space="preserve">associated with  weighing </w:t>
      </w:r>
      <w:r>
        <w:rPr>
          <w:rFonts w:ascii="Arial" w:hAnsi="Arial"/>
          <w:spacing w:val="-3"/>
          <w:sz w:val="22"/>
        </w:rPr>
        <w:t>module</w:t>
      </w:r>
      <w:r w:rsidRPr="00966C41">
        <w:rPr>
          <w:rFonts w:ascii="Arial" w:hAnsi="Arial"/>
          <w:spacing w:val="-3"/>
          <w:sz w:val="22"/>
        </w:rPr>
        <w:t xml:space="preserve">(s) and  the </w:t>
      </w:r>
      <w:r>
        <w:rPr>
          <w:rFonts w:ascii="Arial" w:hAnsi="Arial"/>
          <w:spacing w:val="-3"/>
          <w:sz w:val="22"/>
        </w:rPr>
        <w:t>appropriate</w:t>
      </w:r>
      <w:r w:rsidRPr="00966C41">
        <w:rPr>
          <w:rFonts w:ascii="Arial" w:hAnsi="Arial"/>
          <w:spacing w:val="-3"/>
          <w:sz w:val="22"/>
        </w:rPr>
        <w:t xml:space="preserve"> control and discharge devices.</w:t>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3.2.2.1</w:t>
      </w:r>
      <w:r>
        <w:rPr>
          <w:lang w:val="en-GB"/>
        </w:rPr>
        <w:tab/>
      </w:r>
      <w:r>
        <w:rPr>
          <w:lang w:val="en-GB"/>
        </w:rPr>
        <w:tab/>
      </w:r>
      <w:r>
        <w:rPr>
          <w:lang w:val="en-GB"/>
        </w:rPr>
        <w:tab/>
      </w:r>
      <w:proofErr w:type="gramStart"/>
      <w:r>
        <w:rPr>
          <w:lang w:val="en-GB"/>
        </w:rPr>
        <w:t>a</w:t>
      </w:r>
      <w:r w:rsidRPr="00966C41">
        <w:rPr>
          <w:lang w:val="en-GB"/>
        </w:rPr>
        <w:t>ssociative</w:t>
      </w:r>
      <w:proofErr w:type="gramEnd"/>
      <w:r w:rsidRPr="00966C41">
        <w:rPr>
          <w:lang w:val="en-GB"/>
        </w:rPr>
        <w:t xml:space="preserve"> (selective combination) weigher</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sidRPr="0096388B">
        <w:rPr>
          <w:rFonts w:ascii="Arial" w:hAnsi="Arial" w:cs="Arial"/>
          <w:sz w:val="22"/>
          <w:szCs w:val="22"/>
        </w:rPr>
        <w:t>AGFI</w:t>
      </w:r>
      <w:r w:rsidRPr="00966C41">
        <w:rPr>
          <w:rFonts w:ascii="Arial" w:hAnsi="Arial"/>
          <w:spacing w:val="-3"/>
          <w:sz w:val="22"/>
        </w:rPr>
        <w:t xml:space="preserve"> comprising one or more weighing </w:t>
      </w:r>
      <w:r>
        <w:rPr>
          <w:rFonts w:ascii="Arial" w:hAnsi="Arial"/>
          <w:spacing w:val="-3"/>
          <w:sz w:val="22"/>
        </w:rPr>
        <w:t>module</w:t>
      </w:r>
      <w:r w:rsidRPr="00966C41">
        <w:rPr>
          <w:rFonts w:ascii="Arial" w:hAnsi="Arial"/>
          <w:spacing w:val="-3"/>
          <w:sz w:val="22"/>
        </w:rPr>
        <w:t>s and which computes an appropriate combination of the loads and combines them</w:t>
      </w:r>
      <w:r>
        <w:rPr>
          <w:rFonts w:ascii="Arial" w:hAnsi="Arial"/>
          <w:spacing w:val="-3"/>
          <w:sz w:val="22"/>
        </w:rPr>
        <w:t xml:space="preserve"> </w:t>
      </w:r>
      <w:r w:rsidRPr="00966C41">
        <w:rPr>
          <w:rFonts w:ascii="Arial" w:hAnsi="Arial"/>
          <w:spacing w:val="-3"/>
          <w:sz w:val="22"/>
        </w:rPr>
        <w:t>to a fill.</w:t>
      </w:r>
      <w:proofErr w:type="gramEnd"/>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3.2.2.2</w:t>
      </w:r>
      <w:r>
        <w:rPr>
          <w:lang w:val="en-GB"/>
        </w:rPr>
        <w:tab/>
      </w:r>
      <w:r>
        <w:rPr>
          <w:lang w:val="en-GB"/>
        </w:rPr>
        <w:tab/>
      </w:r>
      <w:r>
        <w:rPr>
          <w:lang w:val="en-GB"/>
        </w:rPr>
        <w:tab/>
      </w:r>
      <w:proofErr w:type="gramStart"/>
      <w:r>
        <w:rPr>
          <w:lang w:val="en-GB"/>
        </w:rPr>
        <w:t>c</w:t>
      </w:r>
      <w:r w:rsidRPr="00966C41">
        <w:rPr>
          <w:lang w:val="en-GB"/>
        </w:rPr>
        <w:t>umulative</w:t>
      </w:r>
      <w:proofErr w:type="gramEnd"/>
      <w:r w:rsidRPr="00966C41">
        <w:rPr>
          <w:lang w:val="en-GB"/>
        </w:rPr>
        <w:t xml:space="preserve"> weigher</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388B">
        <w:rPr>
          <w:rFonts w:ascii="Arial" w:hAnsi="Arial" w:cs="Arial"/>
          <w:sz w:val="22"/>
          <w:szCs w:val="22"/>
        </w:rPr>
        <w:t>AGFI</w:t>
      </w:r>
      <w:r w:rsidDel="001D6DF6">
        <w:rPr>
          <w:rFonts w:ascii="Arial" w:hAnsi="Arial"/>
          <w:spacing w:val="-3"/>
          <w:sz w:val="22"/>
        </w:rPr>
        <w:t xml:space="preserve"> </w:t>
      </w:r>
      <w:r w:rsidRPr="001364E5">
        <w:rPr>
          <w:rFonts w:ascii="Arial" w:hAnsi="Arial" w:cs="Arial"/>
          <w:sz w:val="22"/>
          <w:szCs w:val="22"/>
        </w:rPr>
        <w:t>comprising</w:t>
      </w:r>
      <w:r w:rsidRPr="00966C41">
        <w:rPr>
          <w:rFonts w:ascii="Arial" w:hAnsi="Arial"/>
          <w:spacing w:val="-3"/>
          <w:sz w:val="22"/>
        </w:rPr>
        <w:t xml:space="preserve"> one weighing </w:t>
      </w:r>
      <w:r>
        <w:rPr>
          <w:rFonts w:ascii="Arial" w:hAnsi="Arial"/>
          <w:spacing w:val="-3"/>
          <w:sz w:val="22"/>
        </w:rPr>
        <w:t>module</w:t>
      </w:r>
      <w:r w:rsidRPr="00966C41">
        <w:rPr>
          <w:rFonts w:ascii="Arial" w:hAnsi="Arial"/>
          <w:spacing w:val="-3"/>
          <w:sz w:val="22"/>
        </w:rPr>
        <w:t xml:space="preserve"> </w:t>
      </w:r>
      <w:r>
        <w:rPr>
          <w:rFonts w:ascii="Arial" w:hAnsi="Arial"/>
          <w:spacing w:val="-3"/>
          <w:sz w:val="22"/>
        </w:rPr>
        <w:t xml:space="preserve">with the facility to apply more than </w:t>
      </w:r>
      <w:proofErr w:type="gramStart"/>
      <w:r w:rsidRPr="00966C41">
        <w:rPr>
          <w:rFonts w:ascii="Arial" w:hAnsi="Arial"/>
          <w:spacing w:val="-3"/>
          <w:sz w:val="22"/>
        </w:rPr>
        <w:t>one weighing</w:t>
      </w:r>
      <w:proofErr w:type="gramEnd"/>
      <w:r w:rsidRPr="00966C41">
        <w:rPr>
          <w:rFonts w:ascii="Arial" w:hAnsi="Arial"/>
          <w:spacing w:val="-3"/>
          <w:sz w:val="22"/>
        </w:rPr>
        <w:t xml:space="preserve"> cycle</w:t>
      </w:r>
      <w:r>
        <w:rPr>
          <w:rFonts w:ascii="Arial" w:hAnsi="Arial"/>
          <w:spacing w:val="-3"/>
          <w:sz w:val="22"/>
        </w:rPr>
        <w:t xml:space="preserve"> for the composition of the desired fill</w:t>
      </w:r>
      <w:r w:rsidRPr="00966C41">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3.2.2.3</w:t>
      </w:r>
      <w:r>
        <w:rPr>
          <w:lang w:val="en-GB"/>
        </w:rPr>
        <w:tab/>
      </w:r>
      <w:r>
        <w:rPr>
          <w:lang w:val="en-GB"/>
        </w:rPr>
        <w:tab/>
      </w:r>
      <w:r>
        <w:rPr>
          <w:lang w:val="en-GB"/>
        </w:rPr>
        <w:tab/>
      </w:r>
      <w:proofErr w:type="gramStart"/>
      <w:r>
        <w:rPr>
          <w:lang w:val="en-GB"/>
        </w:rPr>
        <w:t>s</w:t>
      </w:r>
      <w:r w:rsidRPr="00966C41">
        <w:rPr>
          <w:lang w:val="en-GB"/>
        </w:rPr>
        <w:t>ubtractive</w:t>
      </w:r>
      <w:proofErr w:type="gramEnd"/>
      <w:r w:rsidRPr="00966C41">
        <w:rPr>
          <w:lang w:val="en-GB"/>
        </w:rPr>
        <w:t xml:space="preserve"> weigher</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388B">
        <w:rPr>
          <w:rFonts w:ascii="Arial" w:hAnsi="Arial" w:cs="Arial"/>
          <w:sz w:val="22"/>
          <w:szCs w:val="22"/>
        </w:rPr>
        <w:t>AGFI</w:t>
      </w:r>
      <w:r w:rsidRPr="00966C41">
        <w:rPr>
          <w:rFonts w:ascii="Arial" w:hAnsi="Arial"/>
          <w:spacing w:val="-3"/>
          <w:sz w:val="22"/>
        </w:rPr>
        <w:t xml:space="preserve"> for which the fill is determined by controlling the output feed from the weigh hopper.</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18"/>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rFonts w:cs="Arial"/>
          <w:lang w:val="en-GB"/>
        </w:rPr>
        <w:t>3.2.2.4</w:t>
      </w:r>
      <w:r>
        <w:rPr>
          <w:lang w:val="en-GB"/>
        </w:rPr>
        <w:tab/>
      </w:r>
      <w:r>
        <w:rPr>
          <w:lang w:val="en-GB"/>
        </w:rPr>
        <w:tab/>
      </w:r>
      <w:r>
        <w:rPr>
          <w:lang w:val="en-GB"/>
        </w:rPr>
        <w:tab/>
      </w:r>
      <w:r>
        <w:rPr>
          <w:lang w:val="en-GB"/>
        </w:rPr>
        <w:tab/>
      </w:r>
      <w:proofErr w:type="gramStart"/>
      <w:r>
        <w:rPr>
          <w:lang w:val="en-GB"/>
        </w:rPr>
        <w:t>c</w:t>
      </w:r>
      <w:r w:rsidRPr="00966C41">
        <w:rPr>
          <w:lang w:val="en-GB"/>
        </w:rPr>
        <w:t>ontrol</w:t>
      </w:r>
      <w:proofErr w:type="gramEnd"/>
      <w:r w:rsidRPr="00966C41">
        <w:rPr>
          <w:lang w:val="en-GB"/>
        </w:rPr>
        <w:t xml:space="preserve"> instrument</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w</w:t>
      </w:r>
      <w:r w:rsidRPr="00966C41">
        <w:rPr>
          <w:rFonts w:ascii="Arial" w:hAnsi="Arial"/>
          <w:spacing w:val="-3"/>
          <w:sz w:val="22"/>
        </w:rPr>
        <w:t>eighing</w:t>
      </w:r>
      <w:proofErr w:type="gramEnd"/>
      <w:r w:rsidRPr="00966C41">
        <w:rPr>
          <w:rFonts w:ascii="Arial" w:hAnsi="Arial"/>
          <w:spacing w:val="-3"/>
          <w:sz w:val="22"/>
        </w:rPr>
        <w:t xml:space="preserve"> instrument used to determine the mass of the test fill(s) delivered by the </w:t>
      </w:r>
      <w:r>
        <w:rPr>
          <w:rFonts w:ascii="Arial" w:hAnsi="Arial"/>
          <w:spacing w:val="-3"/>
          <w:sz w:val="22"/>
        </w:rPr>
        <w:t>AGFI</w:t>
      </w:r>
      <w:r w:rsidRPr="00966C41">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pacing w:val="-3"/>
          <w:sz w:val="22"/>
        </w:rPr>
        <w:t>The c</w:t>
      </w:r>
      <w:r w:rsidRPr="00966C41">
        <w:rPr>
          <w:rFonts w:ascii="Arial" w:hAnsi="Arial"/>
          <w:spacing w:val="-3"/>
          <w:sz w:val="22"/>
        </w:rPr>
        <w:t>ontrol instrument used during testing may be</w:t>
      </w:r>
      <w:r>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Default="00632DC0" w:rsidP="00632DC0">
      <w:pPr>
        <w:numPr>
          <w:ilvl w:val="0"/>
          <w:numId w:val="17"/>
        </w:numPr>
        <w:tabs>
          <w:tab w:val="left" w:pos="0"/>
          <w:tab w:val="left" w:pos="177"/>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separate, from the instrument being tested</w:t>
      </w:r>
    </w:p>
    <w:p w:rsidR="00632DC0" w:rsidRPr="00966C41" w:rsidRDefault="00632DC0" w:rsidP="00632DC0">
      <w:pPr>
        <w:tabs>
          <w:tab w:val="left" w:pos="0"/>
          <w:tab w:val="left" w:pos="177"/>
          <w:tab w:val="left" w:pos="532"/>
          <w:tab w:val="left" w:pos="888"/>
          <w:tab w:val="left" w:pos="1400"/>
          <w:tab w:val="left" w:pos="1500"/>
        </w:tabs>
        <w:suppressAutoHyphens/>
        <w:spacing w:line="120" w:lineRule="auto"/>
        <w:jc w:val="both"/>
        <w:rPr>
          <w:rFonts w:ascii="Arial" w:hAnsi="Arial"/>
          <w:spacing w:val="-3"/>
          <w:sz w:val="22"/>
        </w:rPr>
      </w:pPr>
    </w:p>
    <w:p w:rsidR="00632DC0" w:rsidRDefault="00632DC0" w:rsidP="00632DC0">
      <w:pPr>
        <w:numPr>
          <w:ilvl w:val="0"/>
          <w:numId w:val="17"/>
        </w:numPr>
        <w:tabs>
          <w:tab w:val="left" w:pos="0"/>
          <w:tab w:val="left" w:pos="177"/>
          <w:tab w:val="left" w:pos="532"/>
          <w:tab w:val="left" w:pos="888"/>
          <w:tab w:val="left" w:pos="1400"/>
          <w:tab w:val="left" w:pos="1500"/>
        </w:tabs>
        <w:suppressAutoHyphens/>
        <w:jc w:val="both"/>
        <w:rPr>
          <w:rFonts w:ascii="Arial" w:hAnsi="Arial"/>
          <w:b/>
          <w:spacing w:val="-3"/>
          <w:sz w:val="22"/>
        </w:rPr>
      </w:pPr>
      <w:r w:rsidRPr="00966C41">
        <w:rPr>
          <w:rFonts w:ascii="Arial" w:hAnsi="Arial"/>
          <w:spacing w:val="-3"/>
          <w:sz w:val="22"/>
        </w:rPr>
        <w:t>integral, the instrument being tested is used as the control instrument</w:t>
      </w:r>
    </w:p>
    <w:p w:rsidR="00632DC0" w:rsidRPr="00966C41" w:rsidRDefault="00632DC0" w:rsidP="00632DC0">
      <w:pPr>
        <w:tabs>
          <w:tab w:val="left" w:pos="0"/>
          <w:tab w:val="left" w:pos="177"/>
          <w:tab w:val="left" w:pos="532"/>
          <w:tab w:val="left" w:pos="888"/>
          <w:tab w:val="left" w:pos="1400"/>
          <w:tab w:val="left" w:pos="1500"/>
        </w:tabs>
        <w:suppressAutoHyphens/>
        <w:jc w:val="both"/>
        <w:rPr>
          <w:rFonts w:ascii="Arial" w:hAnsi="Arial"/>
          <w:b/>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3.3</w:t>
      </w:r>
      <w:proofErr w:type="gramStart"/>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t>c</w:t>
      </w:r>
      <w:r w:rsidRPr="00966C41">
        <w:rPr>
          <w:rFonts w:ascii="Arial" w:hAnsi="Arial"/>
          <w:b/>
          <w:spacing w:val="-3"/>
          <w:sz w:val="22"/>
        </w:rPr>
        <w:t>onstruction</w:t>
      </w:r>
      <w:proofErr w:type="gramEnd"/>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ind w:left="851" w:hanging="851"/>
        <w:jc w:val="both"/>
        <w:rPr>
          <w:rFonts w:ascii="Arial" w:hAnsi="Arial"/>
          <w:spacing w:val="-3"/>
          <w:sz w:val="22"/>
        </w:rPr>
      </w:pPr>
      <w:r>
        <w:rPr>
          <w:rFonts w:ascii="Arial" w:hAnsi="Arial"/>
          <w:spacing w:val="-3"/>
          <w:sz w:val="22"/>
        </w:rPr>
        <w:t>NOTE</w:t>
      </w:r>
      <w:r w:rsidRPr="00966C41">
        <w:rPr>
          <w:rFonts w:ascii="Arial" w:hAnsi="Arial"/>
          <w:spacing w:val="-3"/>
          <w:sz w:val="22"/>
        </w:rPr>
        <w:t>:</w:t>
      </w:r>
      <w:r>
        <w:rPr>
          <w:rFonts w:ascii="Arial" w:hAnsi="Arial"/>
          <w:spacing w:val="-3"/>
          <w:sz w:val="22"/>
        </w:rPr>
        <w:tab/>
      </w:r>
      <w:r w:rsidRPr="00966C41">
        <w:rPr>
          <w:rFonts w:ascii="Arial" w:hAnsi="Arial"/>
          <w:spacing w:val="-3"/>
          <w:sz w:val="22"/>
        </w:rPr>
        <w:tab/>
        <w:t xml:space="preserve">In this Recommendation the term </w:t>
      </w:r>
      <w:r>
        <w:rPr>
          <w:rFonts w:ascii="Arial" w:hAnsi="Arial"/>
          <w:spacing w:val="-3"/>
          <w:sz w:val="22"/>
        </w:rPr>
        <w:t>“</w:t>
      </w:r>
      <w:r w:rsidRPr="00966C41">
        <w:rPr>
          <w:rFonts w:ascii="Arial" w:hAnsi="Arial"/>
          <w:spacing w:val="-3"/>
          <w:sz w:val="22"/>
        </w:rPr>
        <w:t>device</w:t>
      </w:r>
      <w:r>
        <w:rPr>
          <w:rFonts w:ascii="Arial" w:hAnsi="Arial"/>
          <w:spacing w:val="-3"/>
          <w:sz w:val="22"/>
        </w:rPr>
        <w:t>”</w:t>
      </w:r>
      <w:r w:rsidRPr="00966C41">
        <w:rPr>
          <w:rFonts w:ascii="Arial" w:hAnsi="Arial"/>
          <w:spacing w:val="-3"/>
          <w:sz w:val="22"/>
        </w:rPr>
        <w:t xml:space="preserve"> is applied to any part of </w:t>
      </w:r>
      <w:r>
        <w:rPr>
          <w:rFonts w:ascii="Arial" w:hAnsi="Arial"/>
          <w:spacing w:val="-3"/>
          <w:sz w:val="22"/>
        </w:rPr>
        <w:t>the</w:t>
      </w:r>
      <w:r w:rsidRPr="00966C41">
        <w:rPr>
          <w:rFonts w:ascii="Arial" w:hAnsi="Arial"/>
          <w:spacing w:val="-3"/>
          <w:sz w:val="22"/>
        </w:rPr>
        <w:t xml:space="preserve"> </w:t>
      </w:r>
      <w:r>
        <w:rPr>
          <w:rFonts w:ascii="Arial" w:hAnsi="Arial"/>
          <w:spacing w:val="-3"/>
          <w:sz w:val="22"/>
        </w:rPr>
        <w:t>AGFI</w:t>
      </w:r>
      <w:r w:rsidRPr="00966C41">
        <w:rPr>
          <w:rFonts w:ascii="Arial" w:hAnsi="Arial"/>
          <w:spacing w:val="-3"/>
          <w:sz w:val="22"/>
        </w:rPr>
        <w:t xml:space="preserve"> which uses any means to perform one or more specific functions irrespective of the physical realisation e.g. by a mechanism or a key initiating an operation; the device may be a small part or a major portion of </w:t>
      </w:r>
      <w:r>
        <w:rPr>
          <w:rFonts w:ascii="Arial" w:hAnsi="Arial"/>
          <w:spacing w:val="-3"/>
          <w:sz w:val="22"/>
        </w:rPr>
        <w:t>the AGFI</w:t>
      </w:r>
      <w:r w:rsidRPr="00966C41">
        <w:rPr>
          <w:rFonts w:ascii="Arial" w:hAnsi="Arial"/>
          <w:spacing w:val="-3"/>
          <w:sz w:val="22"/>
        </w:rPr>
        <w:t>.</w:t>
      </w:r>
    </w:p>
    <w:p w:rsidR="00632DC0" w:rsidRPr="00966C41" w:rsidRDefault="00632DC0" w:rsidP="00632DC0">
      <w:pPr>
        <w:pStyle w:val="Heading3"/>
        <w:tabs>
          <w:tab w:val="clear" w:pos="-267"/>
          <w:tab w:val="clear" w:pos="710"/>
          <w:tab w:val="clear" w:pos="1154"/>
          <w:tab w:val="left" w:pos="1400"/>
          <w:tab w:val="left" w:pos="1500"/>
        </w:tabs>
        <w:ind w:firstLine="0"/>
        <w:rPr>
          <w:lang w:val="en-GB"/>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3.3.1</w:t>
      </w:r>
      <w:r>
        <w:rPr>
          <w:lang w:val="en-GB"/>
        </w:rPr>
        <w:tab/>
      </w:r>
      <w:r>
        <w:rPr>
          <w:lang w:val="en-GB"/>
        </w:rPr>
        <w:tab/>
      </w:r>
      <w:r>
        <w:rPr>
          <w:lang w:val="en-GB"/>
        </w:rPr>
        <w:tab/>
      </w:r>
      <w:r>
        <w:rPr>
          <w:lang w:val="en-GB"/>
        </w:rPr>
        <w:tab/>
      </w:r>
      <w:r>
        <w:rPr>
          <w:lang w:val="en-GB"/>
        </w:rPr>
        <w:tab/>
      </w:r>
      <w:proofErr w:type="gramStart"/>
      <w:r>
        <w:rPr>
          <w:lang w:val="en-GB"/>
        </w:rPr>
        <w:t>p</w:t>
      </w:r>
      <w:r w:rsidRPr="00966C41">
        <w:rPr>
          <w:lang w:val="en-GB"/>
        </w:rPr>
        <w:t>rincipal</w:t>
      </w:r>
      <w:proofErr w:type="gramEnd"/>
      <w:r w:rsidRPr="00966C41">
        <w:rPr>
          <w:lang w:val="en-GB"/>
        </w:rPr>
        <w:t xml:space="preserve"> parts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t>3.3.1.1</w:t>
      </w:r>
      <w:r w:rsidR="00632DC0">
        <w:rPr>
          <w:lang w:val="en-GB"/>
        </w:rPr>
        <w:tab/>
      </w:r>
      <w:r w:rsidR="00632DC0">
        <w:rPr>
          <w:lang w:val="en-GB"/>
        </w:rPr>
        <w:tab/>
      </w:r>
      <w:r w:rsidR="00632DC0">
        <w:rPr>
          <w:lang w:val="en-GB"/>
        </w:rPr>
        <w:tab/>
      </w:r>
      <w:r w:rsidR="00632DC0">
        <w:rPr>
          <w:lang w:val="en-GB"/>
        </w:rPr>
        <w:tab/>
      </w:r>
      <w:proofErr w:type="gramStart"/>
      <w:r w:rsidR="00632DC0">
        <w:rPr>
          <w:lang w:val="en-GB"/>
        </w:rPr>
        <w:t>l</w:t>
      </w:r>
      <w:r w:rsidR="00632DC0" w:rsidRPr="00966C41">
        <w:rPr>
          <w:lang w:val="en-GB"/>
        </w:rPr>
        <w:t>oad</w:t>
      </w:r>
      <w:proofErr w:type="gramEnd"/>
      <w:r w:rsidR="00632DC0" w:rsidRPr="00966C41">
        <w:rPr>
          <w:lang w:val="en-GB"/>
        </w:rPr>
        <w:t xml:space="preserve"> receptor</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p</w:t>
      </w:r>
      <w:r w:rsidRPr="00966C41">
        <w:rPr>
          <w:rFonts w:ascii="Arial" w:hAnsi="Arial"/>
          <w:spacing w:val="-3"/>
          <w:sz w:val="22"/>
        </w:rPr>
        <w:t>art</w:t>
      </w:r>
      <w:proofErr w:type="gramEnd"/>
      <w:r w:rsidRPr="00966C41">
        <w:rPr>
          <w:rFonts w:ascii="Arial" w:hAnsi="Arial"/>
          <w:spacing w:val="-3"/>
          <w:sz w:val="22"/>
        </w:rPr>
        <w:t xml:space="preserve"> of the instrument intended to receive the load.</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t>3.3.1.2</w:t>
      </w:r>
      <w:r w:rsidR="00632DC0">
        <w:rPr>
          <w:lang w:val="en-GB"/>
        </w:rPr>
        <w:tab/>
      </w:r>
      <w:r w:rsidR="00632DC0">
        <w:rPr>
          <w:lang w:val="en-GB"/>
        </w:rPr>
        <w:tab/>
      </w:r>
      <w:r w:rsidR="00632DC0">
        <w:rPr>
          <w:lang w:val="en-GB"/>
        </w:rPr>
        <w:tab/>
      </w:r>
      <w:r w:rsidR="00632DC0">
        <w:rPr>
          <w:lang w:val="en-GB"/>
        </w:rPr>
        <w:tab/>
      </w:r>
      <w:proofErr w:type="gramStart"/>
      <w:r w:rsidR="00632DC0">
        <w:rPr>
          <w:lang w:val="en-GB"/>
        </w:rPr>
        <w:t>f</w:t>
      </w:r>
      <w:r w:rsidR="00632DC0" w:rsidRPr="00966C41">
        <w:rPr>
          <w:lang w:val="en-GB"/>
        </w:rPr>
        <w:t>eeding</w:t>
      </w:r>
      <w:proofErr w:type="gramEnd"/>
      <w:r w:rsidR="00632DC0" w:rsidRPr="00966C41">
        <w:rPr>
          <w:lang w:val="en-GB"/>
        </w:rPr>
        <w:t xml:space="preserve"> device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which provides a supply of product from bulk to the weighing </w:t>
      </w:r>
      <w:r>
        <w:rPr>
          <w:rFonts w:ascii="Arial" w:hAnsi="Arial"/>
          <w:spacing w:val="-3"/>
          <w:sz w:val="22"/>
        </w:rPr>
        <w:t>module that</w:t>
      </w:r>
      <w:r w:rsidRPr="00966C41">
        <w:rPr>
          <w:rFonts w:ascii="Arial" w:hAnsi="Arial"/>
          <w:spacing w:val="-3"/>
          <w:sz w:val="22"/>
        </w:rPr>
        <w:t xml:space="preserve"> may operate in one or more stages.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t>3.3.1.3</w:t>
      </w:r>
      <w:r w:rsidR="00632DC0" w:rsidRPr="00966C41">
        <w:rPr>
          <w:lang w:val="en-GB"/>
        </w:rPr>
        <w:tab/>
      </w:r>
      <w:r w:rsidR="00632DC0" w:rsidRPr="00966C41">
        <w:rPr>
          <w:lang w:val="en-GB"/>
        </w:rPr>
        <w:tab/>
      </w:r>
      <w:r w:rsidR="00632DC0" w:rsidRPr="00966C41">
        <w:rPr>
          <w:lang w:val="en-GB"/>
        </w:rPr>
        <w:tab/>
      </w:r>
      <w:r w:rsidR="00632DC0" w:rsidRPr="00966C41">
        <w:rPr>
          <w:lang w:val="en-GB"/>
        </w:rPr>
        <w:tab/>
      </w:r>
      <w:proofErr w:type="gramStart"/>
      <w:r w:rsidR="00632DC0">
        <w:rPr>
          <w:lang w:val="en-GB"/>
        </w:rPr>
        <w:t>c</w:t>
      </w:r>
      <w:r w:rsidR="00632DC0" w:rsidRPr="00966C41">
        <w:rPr>
          <w:lang w:val="en-GB"/>
        </w:rPr>
        <w:t>ontrol</w:t>
      </w:r>
      <w:proofErr w:type="gramEnd"/>
      <w:r w:rsidR="00632DC0" w:rsidRPr="00966C41">
        <w:rPr>
          <w:lang w:val="en-GB"/>
        </w:rPr>
        <w:t xml:space="preserve"> device</w:t>
      </w:r>
    </w:p>
    <w:p w:rsidR="00632DC0" w:rsidRDefault="00632DC0" w:rsidP="00632DC0">
      <w:pPr>
        <w:tabs>
          <w:tab w:val="left" w:pos="0"/>
          <w:tab w:val="left" w:pos="888"/>
          <w:tab w:val="left" w:pos="1400"/>
          <w:tab w:val="left" w:pos="1500"/>
        </w:tabs>
        <w:jc w:val="both"/>
      </w:pPr>
    </w:p>
    <w:p w:rsidR="00632DC0" w:rsidRDefault="00632DC0" w:rsidP="00632DC0">
      <w:pPr>
        <w:pStyle w:val="BodyText3"/>
        <w:tabs>
          <w:tab w:val="left" w:pos="0"/>
          <w:tab w:val="left" w:pos="888"/>
          <w:tab w:val="left" w:pos="1400"/>
          <w:tab w:val="left" w:pos="1500"/>
        </w:tabs>
        <w:jc w:val="both"/>
      </w:pPr>
      <w:proofErr w:type="gramStart"/>
      <w:r>
        <w:t>device</w:t>
      </w:r>
      <w:proofErr w:type="gramEnd"/>
      <w:r>
        <w:t xml:space="preserve"> that control the operation of the feeding process and may incorporate software functions.</w:t>
      </w:r>
    </w:p>
    <w:p w:rsidR="00632DC0" w:rsidRDefault="00632DC0" w:rsidP="00632DC0">
      <w:pPr>
        <w:pStyle w:val="BodyText3"/>
        <w:tabs>
          <w:tab w:val="left" w:pos="0"/>
          <w:tab w:val="left" w:pos="888"/>
          <w:tab w:val="left" w:pos="1400"/>
          <w:tab w:val="left" w:pos="1500"/>
        </w:tabs>
        <w:jc w:val="both"/>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lastRenderedPageBreak/>
        <w:t>3.3.1.3</w:t>
      </w:r>
      <w:r w:rsidR="00632DC0" w:rsidRPr="00966C41">
        <w:rPr>
          <w:lang w:val="en-GB"/>
        </w:rPr>
        <w:t>.1</w:t>
      </w:r>
      <w:r w:rsidR="00632DC0" w:rsidRPr="00966C41">
        <w:rPr>
          <w:lang w:val="en-GB"/>
        </w:rPr>
        <w:tab/>
      </w:r>
      <w:r w:rsidR="00632DC0" w:rsidRPr="00966C41">
        <w:rPr>
          <w:lang w:val="en-GB"/>
        </w:rPr>
        <w:tab/>
      </w:r>
      <w:r w:rsidR="00632DC0" w:rsidRPr="00966C41">
        <w:rPr>
          <w:lang w:val="en-GB"/>
        </w:rPr>
        <w:tab/>
      </w:r>
      <w:r w:rsidR="00632DC0">
        <w:rPr>
          <w:lang w:val="en-GB"/>
        </w:rPr>
        <w:tab/>
      </w:r>
      <w:proofErr w:type="gramStart"/>
      <w:r w:rsidR="00632DC0">
        <w:rPr>
          <w:lang w:val="en-GB"/>
        </w:rPr>
        <w:t>f</w:t>
      </w:r>
      <w:r w:rsidR="00632DC0" w:rsidRPr="00966C41">
        <w:rPr>
          <w:lang w:val="en-GB"/>
        </w:rPr>
        <w:t>eed</w:t>
      </w:r>
      <w:proofErr w:type="gramEnd"/>
      <w:r w:rsidR="00632DC0" w:rsidRPr="00966C41">
        <w:rPr>
          <w:lang w:val="en-GB"/>
        </w:rPr>
        <w:t xml:space="preserve"> control device</w:t>
      </w:r>
    </w:p>
    <w:p w:rsidR="00632DC0" w:rsidRDefault="00632DC0" w:rsidP="00632DC0">
      <w:pPr>
        <w:tabs>
          <w:tab w:val="left" w:pos="0"/>
          <w:tab w:val="left" w:pos="888"/>
          <w:tab w:val="left" w:pos="1400"/>
          <w:tab w:val="left" w:pos="1500"/>
        </w:tabs>
        <w:jc w:val="both"/>
      </w:pPr>
    </w:p>
    <w:p w:rsidR="00632DC0" w:rsidRPr="00966C41" w:rsidRDefault="00632DC0" w:rsidP="00632DC0">
      <w:pPr>
        <w:pStyle w:val="BodyText2"/>
        <w:tabs>
          <w:tab w:val="clear" w:pos="-267"/>
          <w:tab w:val="clear" w:pos="710"/>
          <w:tab w:val="clear" w:pos="1154"/>
          <w:tab w:val="left" w:pos="1400"/>
          <w:tab w:val="left" w:pos="1500"/>
        </w:tabs>
        <w:rPr>
          <w:lang w:val="en-GB"/>
        </w:rPr>
      </w:pPr>
      <w:proofErr w:type="gramStart"/>
      <w:r>
        <w:rPr>
          <w:lang w:val="en-GB"/>
        </w:rPr>
        <w:t>d</w:t>
      </w:r>
      <w:r w:rsidRPr="00966C41">
        <w:rPr>
          <w:lang w:val="en-GB"/>
        </w:rPr>
        <w:t>evice</w:t>
      </w:r>
      <w:proofErr w:type="gramEnd"/>
      <w:r w:rsidRPr="00966C41">
        <w:rPr>
          <w:lang w:val="en-GB"/>
        </w:rPr>
        <w:t xml:space="preserve"> which regulates the rate of feed of the feeding device.</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t>3.3.1.3</w:t>
      </w:r>
      <w:r w:rsidR="00632DC0" w:rsidRPr="00966C41">
        <w:rPr>
          <w:lang w:val="en-GB"/>
        </w:rPr>
        <w:t>.2</w:t>
      </w:r>
      <w:r w:rsidR="00632DC0" w:rsidRPr="00966C41">
        <w:rPr>
          <w:lang w:val="en-GB"/>
        </w:rPr>
        <w:tab/>
      </w:r>
      <w:r w:rsidR="00632DC0" w:rsidRPr="00966C41">
        <w:rPr>
          <w:lang w:val="en-GB"/>
        </w:rPr>
        <w:tab/>
      </w:r>
      <w:r w:rsidR="00632DC0" w:rsidRPr="00966C41">
        <w:rPr>
          <w:lang w:val="en-GB"/>
        </w:rPr>
        <w:tab/>
      </w:r>
      <w:r w:rsidR="00632DC0">
        <w:rPr>
          <w:lang w:val="en-GB"/>
        </w:rPr>
        <w:tab/>
      </w:r>
      <w:proofErr w:type="gramStart"/>
      <w:r w:rsidR="00632DC0">
        <w:rPr>
          <w:lang w:val="en-GB"/>
        </w:rPr>
        <w:t>f</w:t>
      </w:r>
      <w:r w:rsidR="00632DC0" w:rsidRPr="00966C41">
        <w:rPr>
          <w:lang w:val="en-GB"/>
        </w:rPr>
        <w:t>ill</w:t>
      </w:r>
      <w:proofErr w:type="gramEnd"/>
      <w:r w:rsidR="00632DC0" w:rsidRPr="00966C41">
        <w:rPr>
          <w:lang w:val="en-GB"/>
        </w:rPr>
        <w:t xml:space="preserve"> setting device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which allows the setting of the preset value of the fill.</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t>3.3.1.3</w:t>
      </w:r>
      <w:r w:rsidR="00632DC0" w:rsidRPr="00966C41">
        <w:rPr>
          <w:lang w:val="en-GB"/>
        </w:rPr>
        <w:t>.3</w:t>
      </w:r>
      <w:r w:rsidR="00632DC0" w:rsidRPr="00966C41">
        <w:rPr>
          <w:lang w:val="en-GB"/>
        </w:rPr>
        <w:tab/>
      </w:r>
      <w:r w:rsidR="00632DC0" w:rsidRPr="00966C41">
        <w:rPr>
          <w:lang w:val="en-GB"/>
        </w:rPr>
        <w:tab/>
      </w:r>
      <w:r w:rsidR="00632DC0" w:rsidRPr="00966C41">
        <w:rPr>
          <w:lang w:val="en-GB"/>
        </w:rPr>
        <w:tab/>
      </w:r>
      <w:r w:rsidR="00632DC0">
        <w:rPr>
          <w:lang w:val="en-GB"/>
        </w:rPr>
        <w:tab/>
      </w:r>
      <w:proofErr w:type="gramStart"/>
      <w:r w:rsidR="00632DC0">
        <w:rPr>
          <w:lang w:val="en-GB"/>
        </w:rPr>
        <w:t>f</w:t>
      </w:r>
      <w:r w:rsidR="00632DC0" w:rsidRPr="00966C41">
        <w:rPr>
          <w:lang w:val="en-GB"/>
        </w:rPr>
        <w:t>inal</w:t>
      </w:r>
      <w:proofErr w:type="gramEnd"/>
      <w:r w:rsidR="00632DC0" w:rsidRPr="00966C41">
        <w:rPr>
          <w:lang w:val="en-GB"/>
        </w:rPr>
        <w:t xml:space="preserve"> feed cut-off device</w:t>
      </w: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which controls the cut-off of the final feed so that the average mass of the fills corresponds to the preset value</w:t>
      </w:r>
      <w:r>
        <w:rPr>
          <w:rFonts w:ascii="Arial" w:hAnsi="Arial"/>
          <w:spacing w:val="-3"/>
          <w:sz w:val="22"/>
        </w:rPr>
        <w:t xml:space="preserve"> and </w:t>
      </w:r>
      <w:r w:rsidRPr="00966C41">
        <w:rPr>
          <w:rFonts w:ascii="Arial" w:hAnsi="Arial"/>
          <w:spacing w:val="-3"/>
          <w:sz w:val="22"/>
        </w:rPr>
        <w:t>may include an adjustable compensation for the material in flight.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1D182C" w:rsidP="00632DC0">
      <w:pPr>
        <w:pStyle w:val="Heading3"/>
        <w:tabs>
          <w:tab w:val="clear" w:pos="-267"/>
          <w:tab w:val="clear" w:pos="710"/>
          <w:tab w:val="clear" w:pos="1154"/>
          <w:tab w:val="left" w:pos="1400"/>
          <w:tab w:val="left" w:pos="1500"/>
        </w:tabs>
        <w:ind w:firstLine="0"/>
        <w:rPr>
          <w:lang w:val="en-GB"/>
        </w:rPr>
      </w:pPr>
      <w:r>
        <w:rPr>
          <w:lang w:val="en-GB"/>
        </w:rPr>
        <w:t>3.3.1.3</w:t>
      </w:r>
      <w:r w:rsidR="00632DC0">
        <w:rPr>
          <w:lang w:val="en-GB"/>
        </w:rPr>
        <w:t>.4</w:t>
      </w:r>
      <w:r w:rsidR="00632DC0">
        <w:rPr>
          <w:lang w:val="en-GB"/>
        </w:rPr>
        <w:tab/>
      </w:r>
      <w:r w:rsidR="00632DC0">
        <w:rPr>
          <w:lang w:val="en-GB"/>
        </w:rPr>
        <w:tab/>
      </w:r>
      <w:r w:rsidR="00632DC0">
        <w:rPr>
          <w:lang w:val="en-GB"/>
        </w:rPr>
        <w:tab/>
      </w:r>
      <w:r w:rsidR="00632DC0">
        <w:rPr>
          <w:lang w:val="en-GB"/>
        </w:rPr>
        <w:tab/>
      </w:r>
      <w:proofErr w:type="gramStart"/>
      <w:r w:rsidR="00632DC0">
        <w:rPr>
          <w:lang w:val="en-GB"/>
        </w:rPr>
        <w:t>c</w:t>
      </w:r>
      <w:r w:rsidR="00632DC0" w:rsidRPr="00966C41">
        <w:rPr>
          <w:lang w:val="en-GB"/>
        </w:rPr>
        <w:t>orrection</w:t>
      </w:r>
      <w:proofErr w:type="gramEnd"/>
      <w:r w:rsidR="00632DC0" w:rsidRPr="00966C41">
        <w:rPr>
          <w:lang w:val="en-GB"/>
        </w:rPr>
        <w:t xml:space="preserve"> device</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which automatically corrects the setting of the </w:t>
      </w:r>
      <w:r>
        <w:rPr>
          <w:rFonts w:ascii="Arial" w:hAnsi="Arial"/>
          <w:spacing w:val="-3"/>
          <w:sz w:val="22"/>
        </w:rPr>
        <w:t>AGFI</w:t>
      </w:r>
      <w:r w:rsidRPr="00966C41">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w:t>
      </w:r>
      <w:r w:rsidRPr="00966C41">
        <w:rPr>
          <w:lang w:val="en-GB"/>
        </w:rPr>
        <w:t>.2</w:t>
      </w:r>
      <w:r w:rsidRPr="00966C41">
        <w:rPr>
          <w:lang w:val="en-GB"/>
        </w:rPr>
        <w:tab/>
      </w:r>
      <w:r w:rsidRPr="00966C41">
        <w:rPr>
          <w:lang w:val="en-GB"/>
        </w:rPr>
        <w:tab/>
      </w:r>
      <w:r w:rsidRPr="00966C41">
        <w:rPr>
          <w:lang w:val="en-GB"/>
        </w:rPr>
        <w:tab/>
      </w:r>
      <w:r w:rsidRPr="00966C41">
        <w:rPr>
          <w:lang w:val="en-GB"/>
        </w:rPr>
        <w:tab/>
      </w:r>
      <w:r w:rsidRPr="00966C41">
        <w:rPr>
          <w:lang w:val="en-GB"/>
        </w:rPr>
        <w:tab/>
      </w:r>
      <w:proofErr w:type="gramStart"/>
      <w:r>
        <w:rPr>
          <w:lang w:val="en-GB"/>
        </w:rPr>
        <w:t>e</w:t>
      </w:r>
      <w:r w:rsidRPr="00966C41">
        <w:rPr>
          <w:lang w:val="en-GB"/>
        </w:rPr>
        <w:t>lectronic</w:t>
      </w:r>
      <w:proofErr w:type="gramEnd"/>
      <w:r w:rsidRPr="00966C41">
        <w:rPr>
          <w:lang w:val="en-GB"/>
        </w:rPr>
        <w:t xml:space="preserve"> parts</w:t>
      </w:r>
    </w:p>
    <w:p w:rsidR="00632DC0" w:rsidRDefault="00632DC0" w:rsidP="00632DC0">
      <w:pPr>
        <w:tabs>
          <w:tab w:val="left" w:pos="0"/>
          <w:tab w:val="left" w:pos="888"/>
          <w:tab w:val="left" w:pos="1400"/>
          <w:tab w:val="left" w:pos="1500"/>
        </w:tabs>
        <w:jc w:val="both"/>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3.3.2.1</w:t>
      </w:r>
      <w:r>
        <w:rPr>
          <w:lang w:val="en-GB"/>
        </w:rPr>
        <w:tab/>
      </w:r>
      <w:r>
        <w:rPr>
          <w:lang w:val="en-GB"/>
        </w:rPr>
        <w:tab/>
      </w:r>
      <w:r>
        <w:rPr>
          <w:lang w:val="en-GB"/>
        </w:rPr>
        <w:tab/>
      </w:r>
      <w:r>
        <w:rPr>
          <w:lang w:val="en-GB"/>
        </w:rPr>
        <w:tab/>
      </w:r>
      <w:proofErr w:type="gramStart"/>
      <w:r>
        <w:rPr>
          <w:lang w:val="en-GB"/>
        </w:rPr>
        <w:t>e</w:t>
      </w:r>
      <w:r w:rsidRPr="00966C41">
        <w:rPr>
          <w:lang w:val="en-GB"/>
        </w:rPr>
        <w:t>lectronic</w:t>
      </w:r>
      <w:proofErr w:type="gramEnd"/>
      <w:r w:rsidRPr="00966C41">
        <w:rPr>
          <w:lang w:val="en-GB"/>
        </w:rPr>
        <w:t xml:space="preserve"> </w:t>
      </w:r>
      <w:r>
        <w:rPr>
          <w:lang w:val="en-GB"/>
        </w:rPr>
        <w:t xml:space="preserve">measuring </w:t>
      </w:r>
      <w:r w:rsidRPr="00966C41">
        <w:rPr>
          <w:lang w:val="en-GB"/>
        </w:rPr>
        <w:t>instrument</w:t>
      </w:r>
    </w:p>
    <w:p w:rsidR="00632DC0" w:rsidRDefault="00632DC0" w:rsidP="00632DC0">
      <w:pPr>
        <w:tabs>
          <w:tab w:val="left" w:pos="0"/>
          <w:tab w:val="left" w:pos="888"/>
          <w:tab w:val="left" w:pos="1400"/>
          <w:tab w:val="left" w:pos="1500"/>
        </w:tabs>
        <w:jc w:val="both"/>
      </w:pPr>
    </w:p>
    <w:p w:rsidR="00632DC0" w:rsidRDefault="00632DC0" w:rsidP="00632DC0">
      <w:pPr>
        <w:tabs>
          <w:tab w:val="left" w:pos="0"/>
          <w:tab w:val="left" w:pos="888"/>
          <w:tab w:val="left" w:pos="1400"/>
          <w:tab w:val="left" w:pos="1500"/>
        </w:tabs>
        <w:jc w:val="both"/>
      </w:pPr>
      <w:proofErr w:type="gramStart"/>
      <w:r>
        <w:rPr>
          <w:rFonts w:ascii="Arial" w:hAnsi="Arial"/>
        </w:rPr>
        <w:t>i</w:t>
      </w:r>
      <w:r w:rsidRPr="00966C41">
        <w:rPr>
          <w:rFonts w:ascii="Arial" w:hAnsi="Arial"/>
          <w:spacing w:val="-3"/>
          <w:sz w:val="22"/>
        </w:rPr>
        <w:t>nstrument</w:t>
      </w:r>
      <w:proofErr w:type="gramEnd"/>
      <w:r w:rsidRPr="00966C41">
        <w:rPr>
          <w:rFonts w:ascii="Arial" w:hAnsi="Arial"/>
          <w:spacing w:val="-3"/>
          <w:sz w:val="22"/>
        </w:rPr>
        <w:t xml:space="preserve"> equipped with electronic devices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3.3.2.2</w:t>
      </w:r>
      <w:r>
        <w:rPr>
          <w:lang w:val="en-GB"/>
        </w:rPr>
        <w:tab/>
      </w:r>
      <w:r>
        <w:rPr>
          <w:lang w:val="en-GB"/>
        </w:rPr>
        <w:tab/>
      </w:r>
      <w:r>
        <w:rPr>
          <w:lang w:val="en-GB"/>
        </w:rPr>
        <w:tab/>
      </w:r>
      <w:r>
        <w:rPr>
          <w:lang w:val="en-GB"/>
        </w:rPr>
        <w:tab/>
      </w:r>
      <w:proofErr w:type="gramStart"/>
      <w:r>
        <w:rPr>
          <w:lang w:val="en-GB"/>
        </w:rPr>
        <w:t>e</w:t>
      </w:r>
      <w:r w:rsidRPr="00966C41">
        <w:rPr>
          <w:lang w:val="en-GB"/>
        </w:rPr>
        <w:t>lectronic</w:t>
      </w:r>
      <w:proofErr w:type="gramEnd"/>
      <w:r w:rsidRPr="00966C41">
        <w:rPr>
          <w:lang w:val="en-GB"/>
        </w:rPr>
        <w:t xml:space="preserve"> device</w:t>
      </w:r>
    </w:p>
    <w:p w:rsidR="00632DC0" w:rsidRDefault="00632DC0" w:rsidP="00632DC0">
      <w:pPr>
        <w:tabs>
          <w:tab w:val="left" w:pos="0"/>
          <w:tab w:val="left" w:pos="888"/>
          <w:tab w:val="left" w:pos="1400"/>
          <w:tab w:val="left" w:pos="1500"/>
        </w:tabs>
        <w:jc w:val="both"/>
      </w:pPr>
    </w:p>
    <w:p w:rsidR="00632DC0" w:rsidRPr="00C4227B" w:rsidRDefault="00632DC0" w:rsidP="00632DC0">
      <w:pPr>
        <w:suppressAutoHyphens/>
        <w:rPr>
          <w:rFonts w:ascii="Arial" w:hAnsi="Arial" w:cs="Arial"/>
          <w:sz w:val="22"/>
          <w:szCs w:val="22"/>
          <w:lang w:val="en-US" w:eastAsia="ja-JP"/>
        </w:rPr>
      </w:pPr>
      <w:proofErr w:type="gramStart"/>
      <w:r w:rsidRPr="00C4227B">
        <w:rPr>
          <w:rFonts w:ascii="Arial" w:hAnsi="Arial" w:cs="Arial"/>
          <w:sz w:val="22"/>
          <w:szCs w:val="22"/>
          <w:lang w:val="en-US" w:eastAsia="ja-JP"/>
        </w:rPr>
        <w:t>identifiable</w:t>
      </w:r>
      <w:proofErr w:type="gramEnd"/>
      <w:r w:rsidRPr="00C4227B">
        <w:rPr>
          <w:rFonts w:ascii="Arial" w:hAnsi="Arial" w:cs="Arial"/>
          <w:sz w:val="22"/>
          <w:szCs w:val="22"/>
          <w:lang w:val="en-US" w:eastAsia="ja-JP"/>
        </w:rPr>
        <w:t xml:space="preserve"> part of an electronic  measuring instrument  that performs a specific function</w:t>
      </w:r>
      <w:r>
        <w:rPr>
          <w:rFonts w:ascii="Arial" w:hAnsi="Arial" w:cs="Arial"/>
          <w:sz w:val="22"/>
          <w:szCs w:val="22"/>
          <w:lang w:val="en-US" w:eastAsia="ja-JP"/>
        </w:rPr>
        <w:t xml:space="preserve"> </w:t>
      </w:r>
      <w:r w:rsidRPr="0030216D">
        <w:rPr>
          <w:rFonts w:ascii="Arial" w:hAnsi="Arial" w:cs="Arial"/>
          <w:sz w:val="22"/>
          <w:szCs w:val="22"/>
        </w:rPr>
        <w:t>OIML D 11(2013)</w:t>
      </w:r>
      <w:r w:rsidRPr="00C4227B">
        <w:rPr>
          <w:rFonts w:ascii="Arial" w:hAnsi="Arial" w:cs="Arial"/>
          <w:sz w:val="22"/>
          <w:szCs w:val="22"/>
          <w:lang w:val="en-US" w:eastAsia="ja-JP"/>
        </w:rPr>
        <w:t>.</w:t>
      </w: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cs="Arial"/>
          <w:lang w:val="en-US"/>
        </w:rPr>
      </w:pPr>
    </w:p>
    <w:p w:rsidR="00632DC0" w:rsidRPr="0053707B" w:rsidRDefault="00632DC0" w:rsidP="00632DC0">
      <w:pPr>
        <w:autoSpaceDE w:val="0"/>
        <w:autoSpaceDN w:val="0"/>
        <w:adjustRightInd w:val="0"/>
        <w:ind w:left="993" w:hanging="993"/>
        <w:rPr>
          <w:rFonts w:ascii="Arial" w:hAnsi="Arial" w:cs="Arial"/>
          <w:sz w:val="22"/>
          <w:szCs w:val="22"/>
        </w:rPr>
      </w:pPr>
      <w:r>
        <w:rPr>
          <w:rFonts w:ascii="Arial" w:hAnsi="Arial" w:cs="Arial"/>
          <w:iCs/>
          <w:sz w:val="22"/>
          <w:szCs w:val="22"/>
        </w:rPr>
        <w:t xml:space="preserve">NOTE 1: </w:t>
      </w:r>
      <w:r w:rsidRPr="0053707B">
        <w:rPr>
          <w:rFonts w:ascii="Arial" w:hAnsi="Arial" w:cs="Arial"/>
          <w:sz w:val="22"/>
          <w:szCs w:val="22"/>
        </w:rPr>
        <w:t xml:space="preserve"> </w:t>
      </w:r>
      <w:r w:rsidRPr="0053707B">
        <w:rPr>
          <w:rFonts w:ascii="Arial" w:hAnsi="Arial" w:cs="Arial"/>
          <w:sz w:val="22"/>
          <w:szCs w:val="22"/>
        </w:rPr>
        <w:tab/>
        <w:t>An electronic device may be a complete measuring instrument (for example: counter scale) or a part of a measuring instrument (for example: printer, indicator).</w:t>
      </w:r>
    </w:p>
    <w:p w:rsidR="00632DC0" w:rsidRPr="00B53460" w:rsidRDefault="00632DC0" w:rsidP="00632DC0">
      <w:pPr>
        <w:pStyle w:val="Heading1"/>
        <w:pBdr>
          <w:bottom w:val="single" w:sz="4" w:space="0" w:color="8CACBB"/>
        </w:pBdr>
        <w:shd w:val="clear" w:color="auto" w:fill="FFFFFF"/>
        <w:spacing w:before="188" w:after="60"/>
        <w:ind w:left="993" w:hanging="993"/>
        <w:rPr>
          <w:rFonts w:cs="Arial"/>
          <w:b w:val="0"/>
          <w:sz w:val="22"/>
          <w:szCs w:val="22"/>
        </w:rPr>
      </w:pPr>
      <w:r w:rsidRPr="00B53460">
        <w:rPr>
          <w:rFonts w:cs="Arial"/>
          <w:b w:val="0"/>
          <w:iCs/>
          <w:sz w:val="22"/>
          <w:szCs w:val="22"/>
        </w:rPr>
        <w:t>NOTE 2:</w:t>
      </w:r>
      <w:r w:rsidRPr="00B53460">
        <w:rPr>
          <w:rFonts w:cs="Arial"/>
          <w:b w:val="0"/>
          <w:sz w:val="22"/>
          <w:szCs w:val="22"/>
        </w:rPr>
        <w:t xml:space="preserve"> </w:t>
      </w:r>
      <w:r w:rsidRPr="00B53460">
        <w:rPr>
          <w:rFonts w:cs="Arial"/>
          <w:b w:val="0"/>
          <w:sz w:val="22"/>
          <w:szCs w:val="22"/>
        </w:rPr>
        <w:tab/>
        <w:t xml:space="preserve">An electronic device can be a module in the sense that this term is used in </w:t>
      </w:r>
      <w:r w:rsidRPr="00B53460">
        <w:rPr>
          <w:rFonts w:cs="Arial"/>
          <w:b w:val="0"/>
          <w:sz w:val="22"/>
          <w:szCs w:val="22"/>
          <w:lang w:val="en-US" w:eastAsia="ja-JP"/>
        </w:rPr>
        <w:t>OIML V1</w:t>
      </w:r>
      <w:r>
        <w:rPr>
          <w:rFonts w:cs="Arial"/>
          <w:b w:val="0"/>
          <w:sz w:val="22"/>
          <w:szCs w:val="22"/>
          <w:lang w:val="en-US" w:eastAsia="ja-JP"/>
        </w:rPr>
        <w:t xml:space="preserve"> </w:t>
      </w:r>
      <w:r w:rsidRPr="00B53460">
        <w:rPr>
          <w:rFonts w:cs="Arial"/>
          <w:b w:val="0"/>
          <w:color w:val="336699"/>
          <w:sz w:val="22"/>
          <w:szCs w:val="22"/>
        </w:rPr>
        <w:t xml:space="preserve">International vocabulary of terms in legal metrology (VIML) </w:t>
      </w:r>
      <w:r w:rsidRPr="00B53460">
        <w:rPr>
          <w:rFonts w:cs="Arial"/>
          <w:b w:val="0"/>
          <w:sz w:val="22"/>
          <w:szCs w:val="22"/>
          <w:lang w:val="en-US" w:eastAsia="ja-JP"/>
        </w:rPr>
        <w:t>(2013) 4.04</w:t>
      </w:r>
      <w:r w:rsidRPr="00B53460">
        <w:rPr>
          <w:b w:val="0"/>
          <w:lang w:val="en-US" w:eastAsia="ja-JP"/>
        </w:rPr>
        <w:t xml:space="preserve"> </w:t>
      </w:r>
      <w:r w:rsidRPr="00B53460">
        <w:rPr>
          <w:rFonts w:cs="Arial"/>
          <w:b w:val="0"/>
          <w:sz w:val="22"/>
          <w:szCs w:val="22"/>
        </w:rPr>
        <w:t xml:space="preserve"> [</w:t>
      </w:r>
      <w:r>
        <w:rPr>
          <w:rFonts w:cs="Arial"/>
          <w:b w:val="0"/>
          <w:sz w:val="22"/>
          <w:szCs w:val="22"/>
        </w:rPr>
        <w:t>2</w:t>
      </w:r>
      <w:r w:rsidRPr="00B53460">
        <w:rPr>
          <w:rFonts w:cs="Arial"/>
          <w:b w:val="0"/>
          <w:sz w:val="22"/>
          <w:szCs w:val="22"/>
        </w:rPr>
        <w:t>].</w:t>
      </w:r>
    </w:p>
    <w:p w:rsidR="00632DC0" w:rsidRPr="0053707B"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cs="Arial"/>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3.3.3</w:t>
      </w:r>
      <w:r>
        <w:rPr>
          <w:lang w:val="en-GB"/>
        </w:rPr>
        <w:tab/>
      </w:r>
      <w:r>
        <w:rPr>
          <w:lang w:val="en-GB"/>
        </w:rPr>
        <w:tab/>
      </w:r>
      <w:r>
        <w:rPr>
          <w:lang w:val="en-GB"/>
        </w:rPr>
        <w:tab/>
      </w:r>
      <w:r>
        <w:rPr>
          <w:lang w:val="en-GB"/>
        </w:rPr>
        <w:tab/>
      </w:r>
      <w:r>
        <w:rPr>
          <w:lang w:val="en-GB"/>
        </w:rPr>
        <w:tab/>
      </w:r>
      <w:proofErr w:type="gramStart"/>
      <w:r>
        <w:rPr>
          <w:lang w:val="en-GB"/>
        </w:rPr>
        <w:t>i</w:t>
      </w:r>
      <w:r w:rsidRPr="00966C41">
        <w:rPr>
          <w:lang w:val="en-GB"/>
        </w:rPr>
        <w:t>ndicating</w:t>
      </w:r>
      <w:proofErr w:type="gramEnd"/>
      <w:r w:rsidRPr="00966C41">
        <w:rPr>
          <w:lang w:val="en-GB"/>
        </w:rPr>
        <w:t xml:space="preserve"> device (of a weighing instrument)</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ind w:left="1440"/>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p</w:t>
      </w:r>
      <w:r w:rsidRPr="00966C41">
        <w:rPr>
          <w:rFonts w:ascii="Arial" w:hAnsi="Arial"/>
          <w:spacing w:val="-3"/>
          <w:sz w:val="22"/>
        </w:rPr>
        <w:t>art</w:t>
      </w:r>
      <w:proofErr w:type="gramEnd"/>
      <w:r w:rsidRPr="00966C41">
        <w:rPr>
          <w:rFonts w:ascii="Arial" w:hAnsi="Arial"/>
          <w:spacing w:val="-3"/>
          <w:sz w:val="22"/>
        </w:rPr>
        <w:t xml:space="preserve"> of the load  measuring device that displays the value of a weighing result in units of mass and may additionally display</w:t>
      </w:r>
      <w:r>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p>
    <w:p w:rsidR="00632DC0" w:rsidRDefault="00632DC0" w:rsidP="00632DC0">
      <w:pPr>
        <w:pStyle w:val="ListParagraph"/>
        <w:numPr>
          <w:ilvl w:val="0"/>
          <w:numId w:val="105"/>
        </w:numPr>
        <w:tabs>
          <w:tab w:val="left" w:pos="0"/>
          <w:tab w:val="left" w:pos="177"/>
          <w:tab w:val="left" w:pos="532"/>
          <w:tab w:val="left" w:pos="888"/>
          <w:tab w:val="left" w:pos="1400"/>
          <w:tab w:val="left" w:pos="1500"/>
          <w:tab w:val="left" w:pos="1560"/>
        </w:tabs>
        <w:suppressAutoHyphens/>
        <w:jc w:val="both"/>
        <w:rPr>
          <w:rFonts w:ascii="Arial" w:hAnsi="Arial"/>
          <w:spacing w:val="-3"/>
          <w:sz w:val="22"/>
        </w:rPr>
      </w:pPr>
      <w:r w:rsidRPr="003C7B62">
        <w:rPr>
          <w:rFonts w:ascii="Arial" w:hAnsi="Arial"/>
          <w:spacing w:val="-3"/>
          <w:sz w:val="22"/>
        </w:rPr>
        <w:t>the difference between mass of a load and  a reference value</w:t>
      </w:r>
    </w:p>
    <w:p w:rsidR="00632DC0" w:rsidRDefault="00632DC0" w:rsidP="00C6249A">
      <w:pPr>
        <w:pStyle w:val="ListParagraph"/>
        <w:numPr>
          <w:ilvl w:val="0"/>
          <w:numId w:val="105"/>
        </w:numPr>
        <w:tabs>
          <w:tab w:val="left" w:pos="0"/>
          <w:tab w:val="left" w:pos="177"/>
          <w:tab w:val="left" w:pos="532"/>
          <w:tab w:val="left" w:pos="888"/>
          <w:tab w:val="left" w:pos="1400"/>
          <w:tab w:val="left" w:pos="1500"/>
        </w:tabs>
        <w:suppressAutoHyphens/>
        <w:jc w:val="both"/>
        <w:rPr>
          <w:rFonts w:ascii="Arial" w:hAnsi="Arial"/>
          <w:spacing w:val="-3"/>
          <w:sz w:val="22"/>
        </w:rPr>
      </w:pPr>
      <w:proofErr w:type="gramStart"/>
      <w:r w:rsidRPr="003C7B62">
        <w:rPr>
          <w:rFonts w:ascii="Arial" w:hAnsi="Arial"/>
          <w:spacing w:val="-3"/>
          <w:sz w:val="22"/>
        </w:rPr>
        <w:t>the</w:t>
      </w:r>
      <w:proofErr w:type="gramEnd"/>
      <w:r w:rsidRPr="003C7B62">
        <w:rPr>
          <w:rFonts w:ascii="Arial" w:hAnsi="Arial"/>
          <w:spacing w:val="-3"/>
          <w:sz w:val="22"/>
        </w:rPr>
        <w:t xml:space="preserve"> value of the fill(s) and /or related quantities or parameters of a number of consecutive weighings.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ind w:left="2159"/>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3.3.4</w:t>
      </w:r>
      <w:r>
        <w:rPr>
          <w:lang w:val="en-GB"/>
        </w:rPr>
        <w:tab/>
      </w:r>
      <w:r>
        <w:rPr>
          <w:lang w:val="en-GB"/>
        </w:rPr>
        <w:tab/>
      </w:r>
      <w:r>
        <w:rPr>
          <w:lang w:val="en-GB"/>
        </w:rPr>
        <w:tab/>
      </w:r>
      <w:r>
        <w:rPr>
          <w:lang w:val="en-GB"/>
        </w:rPr>
        <w:tab/>
      </w:r>
      <w:r>
        <w:rPr>
          <w:lang w:val="en-GB"/>
        </w:rPr>
        <w:tab/>
        <w:t>z</w:t>
      </w:r>
      <w:r w:rsidRPr="00966C41">
        <w:rPr>
          <w:lang w:val="en-GB"/>
        </w:rPr>
        <w:t>ero-setting device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for setting the indication to zero when there is no load on the load receptor.</w:t>
      </w:r>
    </w:p>
    <w:p w:rsidR="00632DC0" w:rsidRPr="00642A4E"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DD66C1">
        <w:rPr>
          <w:rFonts w:ascii="Arial" w:hAnsi="Arial" w:cs="Arial"/>
          <w:sz w:val="22"/>
          <w:szCs w:val="22"/>
        </w:rPr>
        <w:t xml:space="preserve">Refer to </w:t>
      </w:r>
      <w:r w:rsidRPr="00642A4E">
        <w:rPr>
          <w:rFonts w:ascii="Arial" w:hAnsi="Arial" w:cs="Arial"/>
          <w:spacing w:val="-3"/>
          <w:sz w:val="22"/>
        </w:rPr>
        <w:t xml:space="preserve">OIML </w:t>
      </w:r>
      <w:r>
        <w:rPr>
          <w:rFonts w:ascii="Arial" w:hAnsi="Arial" w:cs="Arial"/>
          <w:spacing w:val="-3"/>
          <w:sz w:val="22"/>
        </w:rPr>
        <w:t>R 76</w:t>
      </w:r>
      <w:r w:rsidRPr="00642A4E">
        <w:rPr>
          <w:rFonts w:ascii="Arial" w:hAnsi="Arial" w:cs="Arial"/>
          <w:bCs/>
          <w:sz w:val="22"/>
          <w:szCs w:val="22"/>
        </w:rPr>
        <w:t xml:space="preserve"> </w:t>
      </w:r>
      <w:r>
        <w:rPr>
          <w:rFonts w:ascii="Arial" w:hAnsi="Arial" w:cs="Arial"/>
          <w:bCs/>
          <w:sz w:val="22"/>
          <w:szCs w:val="22"/>
        </w:rPr>
        <w:t>[6]</w:t>
      </w:r>
      <w:r w:rsidRPr="00DD66C1">
        <w:rPr>
          <w:rFonts w:ascii="Arial" w:hAnsi="Arial" w:cs="Arial"/>
          <w:sz w:val="22"/>
          <w:szCs w:val="22"/>
          <w:lang w:val="en-US"/>
        </w:rPr>
        <w:t xml:space="preserve">, </w:t>
      </w:r>
      <w:r w:rsidRPr="00DD66C1">
        <w:rPr>
          <w:rFonts w:ascii="Arial" w:hAnsi="Arial" w:cs="Arial"/>
          <w:sz w:val="22"/>
          <w:szCs w:val="22"/>
        </w:rPr>
        <w:t>for further details.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3.3.4.1</w:t>
      </w:r>
      <w:r>
        <w:rPr>
          <w:lang w:val="en-GB"/>
        </w:rPr>
        <w:tab/>
      </w:r>
      <w:r>
        <w:rPr>
          <w:lang w:val="en-GB"/>
        </w:rPr>
        <w:tab/>
      </w:r>
      <w:r>
        <w:rPr>
          <w:lang w:val="en-GB"/>
        </w:rPr>
        <w:tab/>
      </w:r>
      <w:r>
        <w:rPr>
          <w:lang w:val="en-GB"/>
        </w:rPr>
        <w:tab/>
      </w:r>
      <w:proofErr w:type="gramStart"/>
      <w:r>
        <w:rPr>
          <w:lang w:val="en-GB"/>
        </w:rPr>
        <w:t>n</w:t>
      </w:r>
      <w:r w:rsidRPr="00966C41">
        <w:rPr>
          <w:lang w:val="en-GB"/>
        </w:rPr>
        <w:t>on-automatic</w:t>
      </w:r>
      <w:proofErr w:type="gramEnd"/>
      <w:r w:rsidRPr="00966C41">
        <w:rPr>
          <w:lang w:val="en-GB"/>
        </w:rPr>
        <w:t xml:space="preserve"> zero-setting device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for setting the indication to zero by an operator.</w:t>
      </w:r>
    </w:p>
    <w:p w:rsidR="00632DC0" w:rsidRPr="00642A4E"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DD66C1">
        <w:rPr>
          <w:rFonts w:ascii="Arial" w:hAnsi="Arial" w:cs="Arial"/>
          <w:sz w:val="22"/>
          <w:szCs w:val="22"/>
        </w:rPr>
        <w:t xml:space="preserve">Refer to </w:t>
      </w:r>
      <w:r w:rsidRPr="00642A4E">
        <w:rPr>
          <w:rFonts w:ascii="Arial" w:hAnsi="Arial" w:cs="Arial"/>
          <w:spacing w:val="-3"/>
          <w:sz w:val="22"/>
        </w:rPr>
        <w:t xml:space="preserve">OIML </w:t>
      </w:r>
      <w:r>
        <w:rPr>
          <w:rFonts w:ascii="Arial" w:hAnsi="Arial" w:cs="Arial"/>
          <w:spacing w:val="-3"/>
          <w:sz w:val="22"/>
        </w:rPr>
        <w:t>R 76</w:t>
      </w:r>
      <w:r w:rsidRPr="00642A4E">
        <w:rPr>
          <w:rFonts w:ascii="Arial" w:hAnsi="Arial" w:cs="Arial"/>
          <w:bCs/>
          <w:sz w:val="22"/>
          <w:szCs w:val="22"/>
        </w:rPr>
        <w:t xml:space="preserve"> </w:t>
      </w:r>
      <w:r>
        <w:rPr>
          <w:rFonts w:ascii="Arial" w:hAnsi="Arial" w:cs="Arial"/>
          <w:bCs/>
          <w:sz w:val="22"/>
          <w:szCs w:val="22"/>
        </w:rPr>
        <w:t>[6]</w:t>
      </w:r>
      <w:r w:rsidRPr="00DD66C1">
        <w:rPr>
          <w:rFonts w:ascii="Arial" w:hAnsi="Arial" w:cs="Arial"/>
          <w:sz w:val="22"/>
          <w:szCs w:val="22"/>
          <w:lang w:val="en-US"/>
        </w:rPr>
        <w:t xml:space="preserve">, </w:t>
      </w:r>
      <w:r w:rsidRPr="00DD66C1">
        <w:rPr>
          <w:rFonts w:ascii="Arial" w:hAnsi="Arial" w:cs="Arial"/>
          <w:sz w:val="22"/>
          <w:szCs w:val="22"/>
        </w:rPr>
        <w:t>for further details</w:t>
      </w:r>
      <w:r>
        <w:rPr>
          <w:rFonts w:ascii="Arial" w:hAnsi="Arial" w:cs="Arial"/>
          <w:sz w:val="22"/>
          <w:szCs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3.3.4.2</w:t>
      </w:r>
      <w:r>
        <w:rPr>
          <w:lang w:val="en-GB"/>
        </w:rPr>
        <w:tab/>
      </w:r>
      <w:r>
        <w:rPr>
          <w:lang w:val="en-GB"/>
        </w:rPr>
        <w:tab/>
      </w:r>
      <w:r>
        <w:rPr>
          <w:lang w:val="en-GB"/>
        </w:rPr>
        <w:tab/>
      </w:r>
      <w:r>
        <w:rPr>
          <w:lang w:val="en-GB"/>
        </w:rPr>
        <w:tab/>
      </w:r>
      <w:proofErr w:type="gramStart"/>
      <w:r>
        <w:rPr>
          <w:lang w:val="en-GB"/>
        </w:rPr>
        <w:t>s</w:t>
      </w:r>
      <w:r w:rsidRPr="00966C41">
        <w:rPr>
          <w:lang w:val="en-GB"/>
        </w:rPr>
        <w:t>emi-automatic</w:t>
      </w:r>
      <w:proofErr w:type="gramEnd"/>
      <w:r w:rsidRPr="00966C41">
        <w:rPr>
          <w:lang w:val="en-GB"/>
        </w:rPr>
        <w:t xml:space="preserve"> zero-setting device</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pPr>
    </w:p>
    <w:p w:rsidR="00632DC0" w:rsidRPr="00642A4E"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for setting the indication to zero automatically following a manual command.</w:t>
      </w:r>
      <w:r>
        <w:rPr>
          <w:rFonts w:ascii="Arial" w:hAnsi="Arial"/>
          <w:spacing w:val="-3"/>
          <w:sz w:val="22"/>
        </w:rPr>
        <w:t xml:space="preserve"> </w:t>
      </w:r>
      <w:r w:rsidRPr="00DD66C1">
        <w:rPr>
          <w:rFonts w:ascii="Arial" w:hAnsi="Arial" w:cs="Arial"/>
          <w:sz w:val="22"/>
          <w:szCs w:val="22"/>
        </w:rPr>
        <w:t xml:space="preserve">Refer to </w:t>
      </w:r>
      <w:r w:rsidRPr="00642A4E">
        <w:rPr>
          <w:rFonts w:ascii="Arial" w:hAnsi="Arial" w:cs="Arial"/>
          <w:spacing w:val="-3"/>
          <w:sz w:val="22"/>
        </w:rPr>
        <w:t xml:space="preserve">OIML </w:t>
      </w:r>
      <w:r>
        <w:rPr>
          <w:rFonts w:ascii="Arial" w:hAnsi="Arial" w:cs="Arial"/>
          <w:spacing w:val="-3"/>
          <w:sz w:val="22"/>
        </w:rPr>
        <w:t>R 76</w:t>
      </w:r>
      <w:r w:rsidRPr="00642A4E">
        <w:rPr>
          <w:rFonts w:ascii="Arial" w:hAnsi="Arial" w:cs="Arial"/>
          <w:bCs/>
          <w:sz w:val="22"/>
          <w:szCs w:val="22"/>
        </w:rPr>
        <w:t xml:space="preserve"> </w:t>
      </w:r>
      <w:r>
        <w:rPr>
          <w:rFonts w:ascii="Arial" w:hAnsi="Arial" w:cs="Arial"/>
          <w:bCs/>
          <w:sz w:val="22"/>
          <w:szCs w:val="22"/>
        </w:rPr>
        <w:t>[6]</w:t>
      </w:r>
      <w:r w:rsidRPr="00DD66C1">
        <w:rPr>
          <w:rFonts w:ascii="Arial" w:hAnsi="Arial" w:cs="Arial"/>
          <w:sz w:val="22"/>
          <w:szCs w:val="22"/>
          <w:lang w:val="en-US"/>
        </w:rPr>
        <w:t xml:space="preserve">, </w:t>
      </w:r>
      <w:r w:rsidRPr="00DD66C1">
        <w:rPr>
          <w:rFonts w:ascii="Arial" w:hAnsi="Arial" w:cs="Arial"/>
          <w:sz w:val="22"/>
          <w:szCs w:val="22"/>
        </w:rPr>
        <w:t>for further details</w:t>
      </w:r>
      <w:r>
        <w:rPr>
          <w:rFonts w:ascii="Arial" w:hAnsi="Arial" w:cs="Arial"/>
          <w:sz w:val="22"/>
          <w:szCs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3.3.4.3</w:t>
      </w:r>
      <w:r>
        <w:rPr>
          <w:lang w:val="en-GB"/>
        </w:rPr>
        <w:tab/>
      </w:r>
      <w:r>
        <w:rPr>
          <w:lang w:val="en-GB"/>
        </w:rPr>
        <w:tab/>
      </w:r>
      <w:r>
        <w:rPr>
          <w:lang w:val="en-GB"/>
        </w:rPr>
        <w:tab/>
      </w:r>
      <w:r>
        <w:rPr>
          <w:lang w:val="en-GB"/>
        </w:rPr>
        <w:tab/>
      </w:r>
      <w:proofErr w:type="gramStart"/>
      <w:r>
        <w:rPr>
          <w:lang w:val="en-GB"/>
        </w:rPr>
        <w:t>a</w:t>
      </w:r>
      <w:r w:rsidRPr="00966C41">
        <w:rPr>
          <w:lang w:val="en-GB"/>
        </w:rPr>
        <w:t>utomatic</w:t>
      </w:r>
      <w:proofErr w:type="gramEnd"/>
      <w:r w:rsidRPr="00966C41">
        <w:rPr>
          <w:lang w:val="en-GB"/>
        </w:rPr>
        <w:t xml:space="preserve"> zero-setting device</w:t>
      </w:r>
    </w:p>
    <w:p w:rsidR="00632DC0" w:rsidRDefault="00632DC0" w:rsidP="00632DC0">
      <w:pPr>
        <w:pStyle w:val="BodyText2"/>
        <w:tabs>
          <w:tab w:val="clear" w:pos="-267"/>
          <w:tab w:val="clear" w:pos="710"/>
          <w:tab w:val="clear" w:pos="1154"/>
          <w:tab w:val="left" w:pos="1400"/>
          <w:tab w:val="left" w:pos="1500"/>
        </w:tabs>
        <w:rPr>
          <w:rFonts w:ascii="Times New Roman" w:hAnsi="Times New Roman"/>
          <w:spacing w:val="0"/>
          <w:sz w:val="28"/>
          <w:lang w:val="en-GB"/>
        </w:rPr>
      </w:pPr>
    </w:p>
    <w:p w:rsidR="00632DC0" w:rsidRDefault="00632DC0" w:rsidP="00632DC0">
      <w:pPr>
        <w:pStyle w:val="BodyText2"/>
        <w:tabs>
          <w:tab w:val="clear" w:pos="-267"/>
          <w:tab w:val="clear" w:pos="710"/>
          <w:tab w:val="clear" w:pos="1154"/>
          <w:tab w:val="left" w:pos="1400"/>
          <w:tab w:val="left" w:pos="1500"/>
        </w:tabs>
        <w:rPr>
          <w:rFonts w:cs="Arial"/>
        </w:rPr>
      </w:pPr>
      <w:proofErr w:type="gramStart"/>
      <w:r>
        <w:rPr>
          <w:lang w:val="en-GB"/>
        </w:rPr>
        <w:t>d</w:t>
      </w:r>
      <w:r w:rsidRPr="00966C41">
        <w:rPr>
          <w:lang w:val="en-GB"/>
        </w:rPr>
        <w:t>evice</w:t>
      </w:r>
      <w:proofErr w:type="gramEnd"/>
      <w:r w:rsidRPr="00966C41">
        <w:rPr>
          <w:lang w:val="en-GB"/>
        </w:rPr>
        <w:t xml:space="preserve"> for setting the indication  to zero automatically without the intervention of an operator.</w:t>
      </w:r>
      <w:r>
        <w:rPr>
          <w:lang w:val="en-GB"/>
        </w:rPr>
        <w:t xml:space="preserve"> </w:t>
      </w:r>
      <w:r w:rsidRPr="00DD66C1">
        <w:rPr>
          <w:rFonts w:cs="Arial"/>
          <w:szCs w:val="22"/>
        </w:rPr>
        <w:t xml:space="preserve">Refer to </w:t>
      </w:r>
      <w:r w:rsidRPr="00642A4E">
        <w:rPr>
          <w:rFonts w:cs="Arial"/>
        </w:rPr>
        <w:t xml:space="preserve">OIML </w:t>
      </w:r>
      <w:r>
        <w:rPr>
          <w:rFonts w:cs="Arial"/>
        </w:rPr>
        <w:t>R 76</w:t>
      </w:r>
      <w:r w:rsidRPr="00642A4E">
        <w:rPr>
          <w:rFonts w:cs="Arial"/>
          <w:bCs/>
          <w:szCs w:val="22"/>
        </w:rPr>
        <w:t xml:space="preserve"> </w:t>
      </w:r>
      <w:r>
        <w:rPr>
          <w:rFonts w:cs="Arial"/>
          <w:bCs/>
          <w:szCs w:val="22"/>
        </w:rPr>
        <w:t>[6]</w:t>
      </w:r>
      <w:r w:rsidRPr="00DD66C1">
        <w:rPr>
          <w:rFonts w:cs="Arial"/>
          <w:szCs w:val="22"/>
          <w:lang w:val="en-US"/>
        </w:rPr>
        <w:t xml:space="preserve">, </w:t>
      </w:r>
      <w:r w:rsidRPr="00DD66C1">
        <w:rPr>
          <w:rFonts w:cs="Arial"/>
          <w:szCs w:val="22"/>
        </w:rPr>
        <w:t>for further details</w:t>
      </w:r>
      <w:r>
        <w:rPr>
          <w:rFonts w:cs="Arial"/>
          <w:szCs w:val="22"/>
        </w:rPr>
        <w:t>.</w:t>
      </w:r>
    </w:p>
    <w:p w:rsidR="00632DC0" w:rsidRPr="00966C41" w:rsidRDefault="00632DC0" w:rsidP="00632DC0">
      <w:pPr>
        <w:pStyle w:val="BodyText2"/>
        <w:tabs>
          <w:tab w:val="clear" w:pos="-267"/>
          <w:tab w:val="clear" w:pos="710"/>
          <w:tab w:val="clear" w:pos="1154"/>
          <w:tab w:val="left" w:pos="1400"/>
          <w:tab w:val="left" w:pos="1500"/>
        </w:tabs>
        <w:rPr>
          <w:lang w:val="en-GB"/>
        </w:rPr>
      </w:pPr>
    </w:p>
    <w:p w:rsidR="00632DC0" w:rsidRPr="00966C41" w:rsidRDefault="00632DC0" w:rsidP="00632DC0">
      <w:pPr>
        <w:pStyle w:val="BodyText2"/>
        <w:tabs>
          <w:tab w:val="clear" w:pos="-267"/>
          <w:tab w:val="clear" w:pos="710"/>
          <w:tab w:val="clear" w:pos="1154"/>
          <w:tab w:val="left" w:pos="1400"/>
          <w:tab w:val="left" w:pos="1500"/>
        </w:tabs>
        <w:rPr>
          <w:lang w:val="en-GB"/>
        </w:rPr>
      </w:pPr>
    </w:p>
    <w:p w:rsidR="00632DC0" w:rsidRPr="00966C41" w:rsidRDefault="00632DC0" w:rsidP="00632DC0">
      <w:pPr>
        <w:pStyle w:val="BodyText2"/>
        <w:tabs>
          <w:tab w:val="clear" w:pos="-267"/>
          <w:tab w:val="clear" w:pos="710"/>
          <w:tab w:val="clear" w:pos="1154"/>
          <w:tab w:val="left" w:pos="1400"/>
          <w:tab w:val="left" w:pos="1500"/>
        </w:tabs>
        <w:rPr>
          <w:b/>
          <w:lang w:val="en-GB"/>
        </w:rPr>
      </w:pPr>
      <w:r>
        <w:rPr>
          <w:b/>
          <w:lang w:val="en-GB"/>
        </w:rPr>
        <w:t>3.3</w:t>
      </w:r>
      <w:r w:rsidRPr="00966C41">
        <w:rPr>
          <w:b/>
          <w:lang w:val="en-GB"/>
        </w:rPr>
        <w:t>.4.4</w:t>
      </w:r>
      <w:r w:rsidRPr="00966C41">
        <w:rPr>
          <w:b/>
          <w:lang w:val="en-GB"/>
        </w:rPr>
        <w:tab/>
      </w:r>
      <w:r w:rsidRPr="00966C41">
        <w:rPr>
          <w:b/>
          <w:lang w:val="en-GB"/>
        </w:rPr>
        <w:tab/>
      </w:r>
      <w:r>
        <w:rPr>
          <w:b/>
          <w:lang w:val="en-GB"/>
        </w:rPr>
        <w:tab/>
      </w:r>
      <w:r>
        <w:rPr>
          <w:b/>
          <w:lang w:val="en-GB"/>
        </w:rPr>
        <w:tab/>
      </w:r>
      <w:proofErr w:type="gramStart"/>
      <w:r>
        <w:rPr>
          <w:b/>
          <w:lang w:val="en-GB"/>
        </w:rPr>
        <w:t>i</w:t>
      </w:r>
      <w:r w:rsidRPr="00966C41">
        <w:rPr>
          <w:b/>
          <w:lang w:val="en-GB"/>
        </w:rPr>
        <w:t>nitial</w:t>
      </w:r>
      <w:proofErr w:type="gramEnd"/>
      <w:r w:rsidRPr="00966C41">
        <w:rPr>
          <w:b/>
          <w:lang w:val="en-GB"/>
        </w:rPr>
        <w:t xml:space="preserve"> zero-setting device</w:t>
      </w:r>
    </w:p>
    <w:p w:rsidR="00632DC0" w:rsidRPr="00966C41" w:rsidRDefault="00632DC0" w:rsidP="00632DC0">
      <w:pPr>
        <w:pStyle w:val="BodyTextIndent2"/>
        <w:tabs>
          <w:tab w:val="clear" w:pos="-267"/>
          <w:tab w:val="clear" w:pos="710"/>
          <w:tab w:val="clear" w:pos="1154"/>
          <w:tab w:val="left" w:pos="1400"/>
          <w:tab w:val="left" w:pos="1500"/>
        </w:tabs>
        <w:ind w:firstLine="0"/>
        <w:rPr>
          <w:lang w:val="en-GB"/>
        </w:rPr>
      </w:pPr>
    </w:p>
    <w:p w:rsidR="00632DC0" w:rsidRPr="00CC0F0B" w:rsidRDefault="00632DC0" w:rsidP="00632DC0">
      <w:pPr>
        <w:pStyle w:val="BodyTextIndent2"/>
        <w:tabs>
          <w:tab w:val="clear" w:pos="-267"/>
          <w:tab w:val="clear" w:pos="710"/>
          <w:tab w:val="clear" w:pos="1154"/>
          <w:tab w:val="left" w:pos="1400"/>
          <w:tab w:val="left" w:pos="1500"/>
        </w:tabs>
        <w:ind w:left="0" w:firstLine="0"/>
        <w:rPr>
          <w:rFonts w:cs="Arial"/>
          <w:lang w:val="en-GB"/>
        </w:rPr>
      </w:pPr>
      <w:proofErr w:type="gramStart"/>
      <w:r w:rsidRPr="00CC0F0B">
        <w:rPr>
          <w:bCs/>
          <w:szCs w:val="22"/>
          <w:lang w:val="en-GB"/>
        </w:rPr>
        <w:t>device</w:t>
      </w:r>
      <w:proofErr w:type="gramEnd"/>
      <w:r w:rsidRPr="00CC0F0B">
        <w:rPr>
          <w:bCs/>
          <w:szCs w:val="22"/>
          <w:lang w:val="en-GB"/>
        </w:rPr>
        <w:t xml:space="preserve"> for setting the indication to zero automatically at the time the </w:t>
      </w:r>
      <w:r w:rsidRPr="00CC0F0B">
        <w:rPr>
          <w:rFonts w:cs="Arial"/>
          <w:szCs w:val="22"/>
        </w:rPr>
        <w:t>instrument</w:t>
      </w:r>
      <w:r w:rsidRPr="00CC0F0B">
        <w:rPr>
          <w:bCs/>
          <w:szCs w:val="22"/>
          <w:lang w:val="en-GB"/>
        </w:rPr>
        <w:t xml:space="preserve"> is switched on and before it is ready for use. </w:t>
      </w:r>
      <w:r w:rsidRPr="00DD66C1">
        <w:rPr>
          <w:rFonts w:cs="Arial"/>
          <w:szCs w:val="22"/>
        </w:rPr>
        <w:t xml:space="preserve">Refer to </w:t>
      </w:r>
      <w:r w:rsidRPr="00642A4E">
        <w:rPr>
          <w:rFonts w:cs="Arial"/>
        </w:rPr>
        <w:t xml:space="preserve">OIML </w:t>
      </w:r>
      <w:r>
        <w:rPr>
          <w:rFonts w:cs="Arial"/>
        </w:rPr>
        <w:t>R 76</w:t>
      </w:r>
      <w:r w:rsidRPr="00642A4E">
        <w:rPr>
          <w:rFonts w:cs="Arial"/>
          <w:bCs/>
          <w:szCs w:val="22"/>
        </w:rPr>
        <w:t xml:space="preserve"> </w:t>
      </w:r>
      <w:r>
        <w:rPr>
          <w:rFonts w:cs="Arial"/>
          <w:bCs/>
          <w:szCs w:val="22"/>
        </w:rPr>
        <w:t>[6]</w:t>
      </w:r>
      <w:r w:rsidRPr="00DD66C1">
        <w:rPr>
          <w:rFonts w:cs="Arial"/>
          <w:szCs w:val="22"/>
          <w:lang w:val="en-US"/>
        </w:rPr>
        <w:t xml:space="preserve">, </w:t>
      </w:r>
      <w:r w:rsidRPr="00DD66C1">
        <w:rPr>
          <w:rFonts w:cs="Arial"/>
          <w:szCs w:val="22"/>
        </w:rPr>
        <w:t>for further details</w:t>
      </w:r>
      <w:r w:rsidRPr="00CC0F0B">
        <w:rPr>
          <w:rFonts w:cs="Arial"/>
          <w:lang w:val="en-GB"/>
        </w:rPr>
        <w:t>.</w:t>
      </w:r>
    </w:p>
    <w:p w:rsidR="00632DC0" w:rsidRDefault="00632DC0" w:rsidP="00632DC0">
      <w:pPr>
        <w:tabs>
          <w:tab w:val="left" w:pos="0"/>
          <w:tab w:val="left" w:pos="888"/>
          <w:tab w:val="left" w:pos="1400"/>
          <w:tab w:val="left" w:pos="1500"/>
        </w:tabs>
        <w:jc w:val="both"/>
      </w:pPr>
    </w:p>
    <w:p w:rsidR="00632DC0" w:rsidRDefault="00632DC0" w:rsidP="00632DC0">
      <w:pPr>
        <w:pStyle w:val="Heading4"/>
        <w:numPr>
          <w:ilvl w:val="2"/>
          <w:numId w:val="0"/>
        </w:numPr>
        <w:tabs>
          <w:tab w:val="left" w:pos="0"/>
          <w:tab w:val="num" w:pos="360"/>
          <w:tab w:val="left" w:pos="888"/>
          <w:tab w:val="left" w:pos="1400"/>
          <w:tab w:val="left" w:pos="1500"/>
        </w:tabs>
        <w:jc w:val="both"/>
        <w:rPr>
          <w:b/>
        </w:rPr>
      </w:pPr>
      <w:r>
        <w:rPr>
          <w:b/>
        </w:rPr>
        <w:t>3.3.4.5</w:t>
      </w:r>
      <w:r>
        <w:rPr>
          <w:b/>
        </w:rPr>
        <w:tab/>
      </w:r>
      <w:r>
        <w:rPr>
          <w:b/>
        </w:rPr>
        <w:tab/>
      </w:r>
      <w:r>
        <w:rPr>
          <w:b/>
        </w:rPr>
        <w:tab/>
        <w:t>zero-tracking device</w:t>
      </w:r>
    </w:p>
    <w:p w:rsidR="00632DC0" w:rsidRDefault="00632DC0" w:rsidP="00632DC0">
      <w:pPr>
        <w:pStyle w:val="BodyText3"/>
        <w:tabs>
          <w:tab w:val="left" w:pos="0"/>
          <w:tab w:val="left" w:pos="888"/>
          <w:tab w:val="left" w:pos="1400"/>
          <w:tab w:val="left" w:pos="1500"/>
        </w:tabs>
        <w:jc w:val="both"/>
      </w:pPr>
    </w:p>
    <w:p w:rsidR="00632DC0" w:rsidRDefault="00632DC0" w:rsidP="00632DC0">
      <w:pPr>
        <w:pStyle w:val="BodyText3"/>
        <w:tabs>
          <w:tab w:val="left" w:pos="0"/>
          <w:tab w:val="left" w:pos="888"/>
          <w:tab w:val="left" w:pos="1400"/>
          <w:tab w:val="left" w:pos="1500"/>
        </w:tabs>
        <w:jc w:val="both"/>
      </w:pPr>
      <w:proofErr w:type="gramStart"/>
      <w:r>
        <w:t>device</w:t>
      </w:r>
      <w:proofErr w:type="gramEnd"/>
      <w:r>
        <w:t xml:space="preserve"> for maintaining the zero indication within certain limits automatically.</w:t>
      </w:r>
    </w:p>
    <w:p w:rsidR="00632DC0" w:rsidRPr="00642A4E"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DD66C1">
        <w:rPr>
          <w:rFonts w:ascii="Arial" w:hAnsi="Arial" w:cs="Arial"/>
          <w:sz w:val="22"/>
          <w:szCs w:val="22"/>
        </w:rPr>
        <w:t xml:space="preserve">Refer to </w:t>
      </w:r>
      <w:r w:rsidRPr="00642A4E">
        <w:rPr>
          <w:rFonts w:ascii="Arial" w:hAnsi="Arial" w:cs="Arial"/>
          <w:spacing w:val="-3"/>
          <w:sz w:val="22"/>
        </w:rPr>
        <w:t xml:space="preserve">OIML </w:t>
      </w:r>
      <w:r>
        <w:rPr>
          <w:rFonts w:ascii="Arial" w:hAnsi="Arial" w:cs="Arial"/>
          <w:spacing w:val="-3"/>
          <w:sz w:val="22"/>
        </w:rPr>
        <w:t>R 76</w:t>
      </w:r>
      <w:r w:rsidRPr="00642A4E">
        <w:rPr>
          <w:rFonts w:ascii="Arial" w:hAnsi="Arial" w:cs="Arial"/>
          <w:bCs/>
          <w:sz w:val="22"/>
          <w:szCs w:val="22"/>
        </w:rPr>
        <w:t xml:space="preserve"> </w:t>
      </w:r>
      <w:r>
        <w:rPr>
          <w:rFonts w:ascii="Arial" w:hAnsi="Arial" w:cs="Arial"/>
          <w:bCs/>
          <w:sz w:val="22"/>
          <w:szCs w:val="22"/>
        </w:rPr>
        <w:t>[6]</w:t>
      </w:r>
      <w:r w:rsidRPr="00DD66C1">
        <w:rPr>
          <w:rFonts w:ascii="Arial" w:hAnsi="Arial" w:cs="Arial"/>
          <w:sz w:val="22"/>
          <w:szCs w:val="22"/>
          <w:lang w:val="en-US"/>
        </w:rPr>
        <w:t xml:space="preserve">, </w:t>
      </w:r>
      <w:r w:rsidRPr="00DD66C1">
        <w:rPr>
          <w:rFonts w:ascii="Arial" w:hAnsi="Arial" w:cs="Arial"/>
          <w:sz w:val="22"/>
          <w:szCs w:val="22"/>
        </w:rPr>
        <w:t>for further details</w:t>
      </w:r>
    </w:p>
    <w:p w:rsidR="00632DC0" w:rsidRDefault="00632DC0" w:rsidP="00632DC0">
      <w:pPr>
        <w:pStyle w:val="BodyText3"/>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pStyle w:val="Heading3"/>
        <w:tabs>
          <w:tab w:val="clear" w:pos="-267"/>
          <w:tab w:val="clear" w:pos="710"/>
          <w:tab w:val="clear" w:pos="1154"/>
          <w:tab w:val="left" w:pos="1400"/>
          <w:tab w:val="left" w:pos="1500"/>
        </w:tabs>
        <w:ind w:firstLine="0"/>
        <w:rPr>
          <w:lang w:val="en-GB"/>
        </w:rPr>
      </w:pPr>
      <w:r>
        <w:rPr>
          <w:lang w:val="en-GB"/>
        </w:rPr>
        <w:t>3.3</w:t>
      </w:r>
      <w:r w:rsidRPr="001F4DFC">
        <w:rPr>
          <w:lang w:val="en-GB"/>
        </w:rPr>
        <w:t>.5</w:t>
      </w:r>
      <w:r w:rsidRPr="001F4DFC">
        <w:rPr>
          <w:lang w:val="en-GB"/>
        </w:rPr>
        <w:tab/>
      </w:r>
      <w:r w:rsidRPr="001F4DFC">
        <w:rPr>
          <w:lang w:val="en-GB"/>
        </w:rPr>
        <w:tab/>
      </w:r>
      <w:r w:rsidRPr="001F4DFC">
        <w:rPr>
          <w:lang w:val="en-GB"/>
        </w:rPr>
        <w:tab/>
      </w:r>
      <w:proofErr w:type="gramStart"/>
      <w:r>
        <w:rPr>
          <w:lang w:val="en-GB"/>
        </w:rPr>
        <w:t>t</w:t>
      </w:r>
      <w:r w:rsidRPr="001F4DFC">
        <w:rPr>
          <w:lang w:val="en-GB"/>
        </w:rPr>
        <w:t>are</w:t>
      </w:r>
      <w:proofErr w:type="gramEnd"/>
      <w:r w:rsidRPr="001F4DFC">
        <w:rPr>
          <w:lang w:val="en-GB"/>
        </w:rPr>
        <w:t xml:space="preserve"> </w:t>
      </w:r>
    </w:p>
    <w:p w:rsidR="00632DC0" w:rsidRDefault="00632DC0" w:rsidP="00632DC0">
      <w:pPr>
        <w:pStyle w:val="Heading3"/>
        <w:tabs>
          <w:tab w:val="clear" w:pos="-267"/>
          <w:tab w:val="clear" w:pos="710"/>
          <w:tab w:val="clear" w:pos="1154"/>
          <w:tab w:val="left" w:pos="1400"/>
          <w:tab w:val="left" w:pos="1500"/>
        </w:tabs>
        <w:ind w:firstLine="0"/>
        <w:rPr>
          <w:lang w:val="en-GB"/>
        </w:rPr>
      </w:pPr>
    </w:p>
    <w:p w:rsidR="00632DC0" w:rsidRPr="001F4DFC" w:rsidRDefault="00632DC0" w:rsidP="00632DC0">
      <w:pPr>
        <w:pStyle w:val="Heading3"/>
        <w:tabs>
          <w:tab w:val="clear" w:pos="-267"/>
          <w:tab w:val="clear" w:pos="710"/>
          <w:tab w:val="clear" w:pos="1154"/>
          <w:tab w:val="left" w:pos="1400"/>
          <w:tab w:val="left" w:pos="1500"/>
        </w:tabs>
        <w:ind w:firstLine="0"/>
        <w:rPr>
          <w:lang w:val="en-GB"/>
        </w:rPr>
      </w:pPr>
      <w:r>
        <w:rPr>
          <w:lang w:val="en-GB"/>
        </w:rPr>
        <w:t>3.3.5.1</w:t>
      </w:r>
      <w:r>
        <w:rPr>
          <w:lang w:val="en-GB"/>
        </w:rPr>
        <w:tab/>
      </w:r>
      <w:r>
        <w:rPr>
          <w:lang w:val="en-GB"/>
        </w:rPr>
        <w:tab/>
      </w:r>
      <w:proofErr w:type="gramStart"/>
      <w:r>
        <w:rPr>
          <w:lang w:val="en-GB"/>
        </w:rPr>
        <w:t>tare</w:t>
      </w:r>
      <w:proofErr w:type="gramEnd"/>
      <w:r>
        <w:rPr>
          <w:lang w:val="en-GB"/>
        </w:rPr>
        <w:t xml:space="preserve"> </w:t>
      </w:r>
      <w:r w:rsidRPr="001F4DFC">
        <w:rPr>
          <w:lang w:val="en-GB"/>
        </w:rPr>
        <w:t>device</w:t>
      </w:r>
    </w:p>
    <w:p w:rsidR="00632DC0" w:rsidRDefault="00632DC0" w:rsidP="00632DC0">
      <w:pPr>
        <w:tabs>
          <w:tab w:val="left" w:pos="0"/>
          <w:tab w:val="left" w:pos="177"/>
          <w:tab w:val="left" w:pos="355"/>
          <w:tab w:val="left" w:pos="532"/>
          <w:tab w:val="left" w:pos="888"/>
          <w:tab w:val="left" w:pos="1100"/>
          <w:tab w:val="left" w:pos="1700"/>
        </w:tabs>
        <w:suppressAutoHyphens/>
        <w:jc w:val="both"/>
      </w:pPr>
    </w:p>
    <w:p w:rsidR="00632DC0" w:rsidRPr="001F4DFC" w:rsidRDefault="00632DC0" w:rsidP="00632DC0">
      <w:pPr>
        <w:tabs>
          <w:tab w:val="left" w:pos="0"/>
          <w:tab w:val="left" w:pos="177"/>
          <w:tab w:val="left" w:pos="355"/>
          <w:tab w:val="left" w:pos="532"/>
          <w:tab w:val="left" w:pos="888"/>
          <w:tab w:val="left" w:pos="1100"/>
          <w:tab w:val="left" w:pos="1700"/>
        </w:tabs>
        <w:suppressAutoHyphens/>
        <w:jc w:val="both"/>
        <w:rPr>
          <w:rFonts w:ascii="Arial" w:hAnsi="Arial"/>
          <w:spacing w:val="-3"/>
          <w:sz w:val="22"/>
        </w:rPr>
      </w:pPr>
      <w:proofErr w:type="gramStart"/>
      <w:r w:rsidRPr="0022689B">
        <w:rPr>
          <w:rFonts w:ascii="Arial" w:hAnsi="Arial" w:cs="Arial"/>
          <w:sz w:val="22"/>
          <w:szCs w:val="22"/>
        </w:rPr>
        <w:t>device</w:t>
      </w:r>
      <w:proofErr w:type="gramEnd"/>
      <w:r w:rsidRPr="0022689B">
        <w:rPr>
          <w:rFonts w:ascii="Arial" w:hAnsi="Arial" w:cs="Arial"/>
          <w:sz w:val="22"/>
          <w:szCs w:val="22"/>
        </w:rPr>
        <w:t xml:space="preserve"> for setting the indication to zero when a load is on the load receptor:</w:t>
      </w:r>
      <w:r w:rsidRPr="001F4DFC">
        <w:rPr>
          <w:rFonts w:ascii="Arial" w:hAnsi="Arial"/>
          <w:spacing w:val="-3"/>
          <w:sz w:val="22"/>
        </w:rPr>
        <w:t>:</w:t>
      </w:r>
    </w:p>
    <w:p w:rsidR="00632DC0" w:rsidRPr="001F4DFC" w:rsidRDefault="00632DC0" w:rsidP="00632DC0">
      <w:pPr>
        <w:tabs>
          <w:tab w:val="left" w:pos="0"/>
          <w:tab w:val="left" w:pos="177"/>
          <w:tab w:val="left" w:pos="355"/>
          <w:tab w:val="left" w:pos="532"/>
          <w:tab w:val="left" w:pos="888"/>
          <w:tab w:val="left" w:pos="1400"/>
          <w:tab w:val="left" w:pos="1440"/>
          <w:tab w:val="left" w:pos="1700"/>
        </w:tabs>
        <w:suppressAutoHyphens/>
        <w:ind w:left="1617"/>
        <w:jc w:val="both"/>
        <w:rPr>
          <w:rFonts w:ascii="Arial" w:hAnsi="Arial"/>
          <w:spacing w:val="-3"/>
          <w:sz w:val="22"/>
        </w:rPr>
      </w:pPr>
    </w:p>
    <w:p w:rsidR="00632DC0" w:rsidRDefault="00632DC0" w:rsidP="00632DC0">
      <w:pPr>
        <w:numPr>
          <w:ilvl w:val="0"/>
          <w:numId w:val="15"/>
        </w:numPr>
        <w:tabs>
          <w:tab w:val="left" w:pos="0"/>
          <w:tab w:val="left" w:pos="177"/>
          <w:tab w:val="left" w:pos="600"/>
          <w:tab w:val="left" w:pos="1400"/>
          <w:tab w:val="left" w:pos="1440"/>
          <w:tab w:val="left" w:pos="1700"/>
        </w:tabs>
        <w:suppressAutoHyphens/>
        <w:ind w:left="685" w:hanging="508"/>
        <w:jc w:val="both"/>
        <w:rPr>
          <w:rFonts w:ascii="Arial" w:hAnsi="Arial"/>
          <w:spacing w:val="-3"/>
          <w:sz w:val="22"/>
        </w:rPr>
      </w:pPr>
      <w:r>
        <w:rPr>
          <w:rFonts w:ascii="Arial" w:hAnsi="Arial"/>
          <w:spacing w:val="-3"/>
          <w:sz w:val="22"/>
        </w:rPr>
        <w:t>without</w:t>
      </w:r>
      <w:r w:rsidRPr="00966C41">
        <w:rPr>
          <w:rFonts w:ascii="Arial" w:hAnsi="Arial"/>
          <w:spacing w:val="-3"/>
          <w:sz w:val="22"/>
        </w:rPr>
        <w:t xml:space="preserve"> altering the weighing range for net loads (additive tare device), or</w:t>
      </w:r>
    </w:p>
    <w:p w:rsidR="00632DC0" w:rsidRDefault="00632DC0" w:rsidP="00632DC0">
      <w:pPr>
        <w:numPr>
          <w:ilvl w:val="0"/>
          <w:numId w:val="15"/>
        </w:numPr>
        <w:tabs>
          <w:tab w:val="left" w:pos="0"/>
          <w:tab w:val="left" w:pos="177"/>
          <w:tab w:val="left" w:pos="600"/>
          <w:tab w:val="left" w:pos="1400"/>
          <w:tab w:val="left" w:pos="1440"/>
          <w:tab w:val="left" w:pos="1700"/>
        </w:tabs>
        <w:suppressAutoHyphens/>
        <w:ind w:left="685" w:hanging="508"/>
        <w:jc w:val="both"/>
        <w:rPr>
          <w:rFonts w:ascii="Arial" w:hAnsi="Arial"/>
          <w:spacing w:val="-3"/>
          <w:sz w:val="22"/>
        </w:rPr>
      </w:pPr>
      <w:proofErr w:type="gramStart"/>
      <w:r>
        <w:rPr>
          <w:rFonts w:ascii="Arial" w:hAnsi="Arial"/>
          <w:spacing w:val="-3"/>
          <w:sz w:val="22"/>
        </w:rPr>
        <w:t>r</w:t>
      </w:r>
      <w:r w:rsidRPr="00966C41">
        <w:rPr>
          <w:rFonts w:ascii="Arial" w:hAnsi="Arial"/>
          <w:spacing w:val="-3"/>
          <w:sz w:val="22"/>
        </w:rPr>
        <w:t>educing</w:t>
      </w:r>
      <w:proofErr w:type="gramEnd"/>
      <w:r w:rsidRPr="00966C41">
        <w:rPr>
          <w:rFonts w:ascii="Arial" w:hAnsi="Arial"/>
          <w:spacing w:val="-3"/>
          <w:sz w:val="22"/>
        </w:rPr>
        <w:t xml:space="preserve"> the weighing range for net loads (subtractive tare device).</w:t>
      </w:r>
    </w:p>
    <w:p w:rsidR="00632DC0" w:rsidRPr="00966C41" w:rsidRDefault="00632DC0" w:rsidP="00632DC0">
      <w:pPr>
        <w:tabs>
          <w:tab w:val="left" w:pos="0"/>
          <w:tab w:val="left" w:pos="888"/>
          <w:tab w:val="left" w:pos="1400"/>
          <w:tab w:val="left" w:pos="1500"/>
        </w:tabs>
        <w:jc w:val="both"/>
        <w:rPr>
          <w:rFonts w:ascii="Arial" w:hAnsi="Arial"/>
          <w:spacing w:val="-3"/>
          <w:sz w:val="22"/>
        </w:rPr>
      </w:pPr>
    </w:p>
    <w:p w:rsidR="00632DC0" w:rsidRDefault="00632DC0" w:rsidP="00632DC0">
      <w:pPr>
        <w:tabs>
          <w:tab w:val="left" w:pos="0"/>
          <w:tab w:val="left" w:pos="888"/>
          <w:tab w:val="left" w:pos="1400"/>
          <w:tab w:val="left" w:pos="1500"/>
        </w:tabs>
        <w:jc w:val="both"/>
        <w:rPr>
          <w:rFonts w:ascii="Arial" w:hAnsi="Arial"/>
          <w:sz w:val="22"/>
        </w:rPr>
      </w:pPr>
      <w:r>
        <w:rPr>
          <w:rFonts w:ascii="Arial" w:hAnsi="Arial"/>
          <w:sz w:val="22"/>
        </w:rPr>
        <w:t>The tare device may function as:</w:t>
      </w:r>
    </w:p>
    <w:p w:rsidR="00632DC0" w:rsidRDefault="00632DC0" w:rsidP="00632DC0">
      <w:pPr>
        <w:tabs>
          <w:tab w:val="left" w:pos="0"/>
          <w:tab w:val="left" w:pos="888"/>
          <w:tab w:val="left" w:pos="1400"/>
          <w:tab w:val="left" w:pos="1500"/>
        </w:tabs>
        <w:ind w:left="1440"/>
        <w:jc w:val="both"/>
        <w:rPr>
          <w:rFonts w:ascii="Arial" w:hAnsi="Arial"/>
          <w:sz w:val="22"/>
        </w:rPr>
      </w:pPr>
    </w:p>
    <w:p w:rsidR="00632DC0" w:rsidRDefault="00632DC0" w:rsidP="00632DC0">
      <w:pPr>
        <w:numPr>
          <w:ilvl w:val="0"/>
          <w:numId w:val="16"/>
        </w:numPr>
        <w:tabs>
          <w:tab w:val="left" w:pos="0"/>
          <w:tab w:val="left" w:pos="600"/>
          <w:tab w:val="left" w:pos="1400"/>
          <w:tab w:val="left" w:pos="1500"/>
        </w:tabs>
        <w:ind w:left="600" w:hanging="400"/>
        <w:jc w:val="both"/>
        <w:rPr>
          <w:rFonts w:ascii="Arial" w:hAnsi="Arial"/>
          <w:sz w:val="22"/>
        </w:rPr>
      </w:pPr>
      <w:r>
        <w:rPr>
          <w:rFonts w:ascii="Arial" w:hAnsi="Arial"/>
          <w:sz w:val="22"/>
        </w:rPr>
        <w:t>a non-automatic device (load balanced by operator),</w:t>
      </w:r>
    </w:p>
    <w:p w:rsidR="00632DC0" w:rsidRDefault="00632DC0" w:rsidP="00632DC0">
      <w:pPr>
        <w:numPr>
          <w:ilvl w:val="0"/>
          <w:numId w:val="16"/>
        </w:numPr>
        <w:tabs>
          <w:tab w:val="left" w:pos="0"/>
          <w:tab w:val="left" w:pos="600"/>
          <w:tab w:val="left" w:pos="1400"/>
          <w:tab w:val="left" w:pos="1500"/>
        </w:tabs>
        <w:ind w:left="600" w:hanging="400"/>
        <w:jc w:val="both"/>
        <w:rPr>
          <w:rFonts w:ascii="Arial" w:hAnsi="Arial"/>
          <w:sz w:val="22"/>
        </w:rPr>
      </w:pPr>
      <w:r>
        <w:rPr>
          <w:rFonts w:ascii="Arial" w:hAnsi="Arial"/>
          <w:sz w:val="22"/>
        </w:rPr>
        <w:t>a semi-automatic device (load balanced automatically following a single manual command),</w:t>
      </w:r>
    </w:p>
    <w:p w:rsidR="00632DC0" w:rsidRDefault="00632DC0" w:rsidP="00632DC0">
      <w:pPr>
        <w:numPr>
          <w:ilvl w:val="0"/>
          <w:numId w:val="16"/>
        </w:numPr>
        <w:tabs>
          <w:tab w:val="left" w:pos="0"/>
          <w:tab w:val="left" w:pos="600"/>
          <w:tab w:val="left" w:pos="1400"/>
          <w:tab w:val="left" w:pos="1500"/>
        </w:tabs>
        <w:ind w:left="600" w:hanging="400"/>
        <w:jc w:val="both"/>
        <w:rPr>
          <w:rFonts w:ascii="Arial" w:hAnsi="Arial"/>
          <w:sz w:val="22"/>
        </w:rPr>
      </w:pPr>
      <w:proofErr w:type="gramStart"/>
      <w:r>
        <w:rPr>
          <w:rFonts w:ascii="Arial" w:hAnsi="Arial"/>
          <w:sz w:val="22"/>
        </w:rPr>
        <w:t>an</w:t>
      </w:r>
      <w:proofErr w:type="gramEnd"/>
      <w:r>
        <w:rPr>
          <w:rFonts w:ascii="Arial" w:hAnsi="Arial"/>
          <w:sz w:val="22"/>
        </w:rPr>
        <w:t xml:space="preserve"> automatic device (load balanced automatically without the intervention of an operator).</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632DC0" w:rsidRPr="006F7D0A"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Pr>
          <w:rFonts w:ascii="Arial" w:hAnsi="Arial" w:cs="Arial"/>
          <w:color w:val="000000"/>
          <w:sz w:val="22"/>
          <w:szCs w:val="22"/>
        </w:rPr>
        <w:t>3.3</w:t>
      </w:r>
      <w:r w:rsidRPr="006F7D0A">
        <w:rPr>
          <w:rFonts w:ascii="Arial" w:hAnsi="Arial" w:cs="Arial"/>
          <w:color w:val="000000"/>
          <w:sz w:val="22"/>
          <w:szCs w:val="22"/>
        </w:rPr>
        <w:t>.5.2</w:t>
      </w:r>
      <w:r w:rsidRPr="006F7D0A">
        <w:rPr>
          <w:rFonts w:ascii="Arial" w:hAnsi="Arial" w:cs="Arial"/>
          <w:color w:val="000000"/>
          <w:sz w:val="22"/>
          <w:szCs w:val="22"/>
        </w:rPr>
        <w:tab/>
      </w:r>
      <w:r w:rsidRPr="006F7D0A">
        <w:rPr>
          <w:rFonts w:ascii="Arial" w:hAnsi="Arial" w:cs="Arial"/>
          <w:color w:val="000000"/>
          <w:sz w:val="22"/>
          <w:szCs w:val="22"/>
        </w:rPr>
        <w:tab/>
        <w:t xml:space="preserve"> </w:t>
      </w:r>
      <w:proofErr w:type="gramStart"/>
      <w:r w:rsidRPr="006F7D0A">
        <w:rPr>
          <w:rFonts w:ascii="Arial" w:hAnsi="Arial" w:cs="Arial"/>
          <w:color w:val="000000"/>
          <w:sz w:val="22"/>
          <w:szCs w:val="22"/>
        </w:rPr>
        <w:t>preset</w:t>
      </w:r>
      <w:proofErr w:type="gramEnd"/>
      <w:r w:rsidRPr="006F7D0A">
        <w:rPr>
          <w:rFonts w:ascii="Arial" w:hAnsi="Arial" w:cs="Arial"/>
          <w:color w:val="000000"/>
          <w:sz w:val="22"/>
          <w:szCs w:val="22"/>
        </w:rPr>
        <w:t xml:space="preserve"> tare device</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roofErr w:type="gramStart"/>
      <w:r w:rsidRPr="00826C1F">
        <w:rPr>
          <w:rFonts w:ascii="Arial" w:hAnsi="Arial" w:cs="Arial"/>
          <w:spacing w:val="-3"/>
          <w:sz w:val="22"/>
        </w:rPr>
        <w:t>Device for subtracting a preset tare value from a gross or net weight value and indicating the result of the calculation.</w:t>
      </w:r>
      <w:proofErr w:type="gramEnd"/>
      <w:r w:rsidRPr="00826C1F">
        <w:rPr>
          <w:rFonts w:ascii="Arial" w:hAnsi="Arial" w:cs="Arial"/>
          <w:spacing w:val="-3"/>
          <w:sz w:val="22"/>
        </w:rPr>
        <w:t xml:space="preserve"> The weighing range for net loads is reduced accordingly. </w:t>
      </w:r>
      <w:r w:rsidRPr="00826C1F">
        <w:rPr>
          <w:rFonts w:ascii="Arial" w:hAnsi="Arial" w:cs="Arial"/>
          <w:spacing w:val="-3"/>
          <w:sz w:val="22"/>
        </w:rPr>
        <w:cr/>
      </w:r>
    </w:p>
    <w:p w:rsidR="00632DC0" w:rsidRPr="0061057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Pr>
          <w:rFonts w:ascii="Arial" w:hAnsi="Arial" w:cs="Arial"/>
          <w:spacing w:val="-3"/>
          <w:sz w:val="22"/>
        </w:rPr>
        <w:t>3.3</w:t>
      </w:r>
      <w:r w:rsidRPr="00610570">
        <w:rPr>
          <w:rFonts w:ascii="Arial" w:hAnsi="Arial" w:cs="Arial"/>
          <w:spacing w:val="-3"/>
          <w:sz w:val="22"/>
        </w:rPr>
        <w:t>.</w:t>
      </w:r>
      <w:r>
        <w:rPr>
          <w:rFonts w:ascii="Arial" w:hAnsi="Arial" w:cs="Arial"/>
          <w:spacing w:val="-3"/>
          <w:sz w:val="22"/>
        </w:rPr>
        <w:t xml:space="preserve">5.2 </w:t>
      </w:r>
      <w:r>
        <w:rPr>
          <w:rFonts w:ascii="Arial" w:hAnsi="Arial" w:cs="Arial"/>
          <w:spacing w:val="-3"/>
          <w:sz w:val="22"/>
        </w:rPr>
        <w:tab/>
      </w:r>
      <w:r>
        <w:rPr>
          <w:rFonts w:ascii="Arial" w:hAnsi="Arial" w:cs="Arial"/>
          <w:spacing w:val="-3"/>
          <w:sz w:val="22"/>
        </w:rPr>
        <w:tab/>
      </w:r>
      <w:proofErr w:type="gramStart"/>
      <w:r>
        <w:rPr>
          <w:rFonts w:ascii="Arial" w:hAnsi="Arial" w:cs="Arial"/>
          <w:spacing w:val="-3"/>
          <w:sz w:val="22"/>
        </w:rPr>
        <w:t>p</w:t>
      </w:r>
      <w:r w:rsidRPr="00610570">
        <w:rPr>
          <w:rFonts w:ascii="Arial" w:hAnsi="Arial" w:cs="Arial"/>
          <w:spacing w:val="-3"/>
          <w:sz w:val="22"/>
        </w:rPr>
        <w:t>reset</w:t>
      </w:r>
      <w:proofErr w:type="gramEnd"/>
      <w:r w:rsidRPr="00610570">
        <w:rPr>
          <w:rFonts w:ascii="Arial" w:hAnsi="Arial" w:cs="Arial"/>
          <w:spacing w:val="-3"/>
          <w:sz w:val="22"/>
        </w:rPr>
        <w:t xml:space="preserve"> tare value, PT </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632DC0" w:rsidRPr="0061057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610570">
        <w:rPr>
          <w:rFonts w:ascii="Arial" w:hAnsi="Arial" w:cs="Arial"/>
          <w:spacing w:val="-3"/>
          <w:sz w:val="22"/>
        </w:rPr>
        <w:t xml:space="preserve">Numerical value, representing a </w:t>
      </w:r>
      <w:proofErr w:type="gramStart"/>
      <w:r w:rsidRPr="00610570">
        <w:rPr>
          <w:rFonts w:ascii="Arial" w:hAnsi="Arial" w:cs="Arial"/>
          <w:spacing w:val="-3"/>
          <w:sz w:val="22"/>
        </w:rPr>
        <w:t>weight, that</w:t>
      </w:r>
      <w:proofErr w:type="gramEnd"/>
      <w:r w:rsidRPr="00610570">
        <w:rPr>
          <w:rFonts w:ascii="Arial" w:hAnsi="Arial" w:cs="Arial"/>
          <w:spacing w:val="-3"/>
          <w:sz w:val="22"/>
        </w:rPr>
        <w:t xml:space="preserve"> is introduced into the instrument and is intended to be applied to other weighings without determining individual tares. </w:t>
      </w:r>
    </w:p>
    <w:p w:rsidR="00632DC0" w:rsidRPr="00642A4E"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610570">
        <w:rPr>
          <w:rFonts w:ascii="Arial" w:hAnsi="Arial" w:cs="Arial"/>
          <w:spacing w:val="-3"/>
          <w:sz w:val="22"/>
        </w:rPr>
        <w:t>“Introduced” includes procedures such as: keying in, recalling from a data storage device, or inserting via an interface.</w:t>
      </w:r>
      <w:r>
        <w:rPr>
          <w:rFonts w:ascii="Arial" w:hAnsi="Arial" w:cs="Arial"/>
          <w:spacing w:val="-3"/>
          <w:sz w:val="22"/>
        </w:rPr>
        <w:t xml:space="preserve"> </w:t>
      </w:r>
      <w:r w:rsidRPr="00DD66C1">
        <w:rPr>
          <w:rFonts w:ascii="Arial" w:hAnsi="Arial" w:cs="Arial"/>
          <w:sz w:val="22"/>
          <w:szCs w:val="22"/>
        </w:rPr>
        <w:t xml:space="preserve">Refer to </w:t>
      </w:r>
      <w:r w:rsidRPr="00642A4E">
        <w:rPr>
          <w:rFonts w:ascii="Arial" w:hAnsi="Arial" w:cs="Arial"/>
          <w:spacing w:val="-3"/>
          <w:sz w:val="22"/>
        </w:rPr>
        <w:t xml:space="preserve">OIML </w:t>
      </w:r>
      <w:r>
        <w:rPr>
          <w:rFonts w:ascii="Arial" w:hAnsi="Arial" w:cs="Arial"/>
          <w:spacing w:val="-3"/>
          <w:sz w:val="22"/>
        </w:rPr>
        <w:t>R 76</w:t>
      </w:r>
      <w:r w:rsidRPr="00642A4E">
        <w:rPr>
          <w:rFonts w:ascii="Arial" w:hAnsi="Arial" w:cs="Arial"/>
          <w:bCs/>
          <w:sz w:val="22"/>
          <w:szCs w:val="22"/>
        </w:rPr>
        <w:t xml:space="preserve"> </w:t>
      </w:r>
      <w:r>
        <w:rPr>
          <w:rFonts w:ascii="Arial" w:hAnsi="Arial" w:cs="Arial"/>
          <w:bCs/>
          <w:sz w:val="22"/>
          <w:szCs w:val="22"/>
        </w:rPr>
        <w:t>[6]</w:t>
      </w:r>
      <w:r w:rsidRPr="00DD66C1">
        <w:rPr>
          <w:rFonts w:ascii="Arial" w:hAnsi="Arial" w:cs="Arial"/>
          <w:sz w:val="22"/>
          <w:szCs w:val="22"/>
          <w:lang w:val="en-US"/>
        </w:rPr>
        <w:t xml:space="preserve">, </w:t>
      </w:r>
      <w:r w:rsidRPr="00DD66C1">
        <w:rPr>
          <w:rFonts w:ascii="Arial" w:hAnsi="Arial" w:cs="Arial"/>
          <w:sz w:val="22"/>
          <w:szCs w:val="22"/>
        </w:rPr>
        <w:t>for further details</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6C2B2D" w:rsidRDefault="00632DC0" w:rsidP="00632DC0">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3.3</w:t>
      </w:r>
      <w:r w:rsidRPr="006C2B2D">
        <w:rPr>
          <w:rFonts w:ascii="Arial" w:hAnsi="Arial" w:cs="Arial"/>
          <w:b/>
          <w:sz w:val="22"/>
          <w:szCs w:val="22"/>
        </w:rPr>
        <w:t>.6</w:t>
      </w:r>
      <w:r w:rsidRPr="006C2B2D">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Pr>
          <w:rFonts w:ascii="Arial" w:hAnsi="Arial" w:cs="Arial"/>
          <w:b/>
          <w:sz w:val="22"/>
          <w:szCs w:val="22"/>
        </w:rPr>
        <w:t>s</w:t>
      </w:r>
      <w:r w:rsidRPr="006C2B2D">
        <w:rPr>
          <w:rFonts w:ascii="Arial" w:hAnsi="Arial" w:cs="Arial"/>
          <w:b/>
          <w:sz w:val="22"/>
          <w:szCs w:val="22"/>
        </w:rPr>
        <w:t>oftware</w:t>
      </w:r>
      <w:proofErr w:type="gramEnd"/>
    </w:p>
    <w:p w:rsidR="00632DC0" w:rsidRPr="006C2B2D" w:rsidRDefault="00632DC0" w:rsidP="00632DC0">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lastRenderedPageBreak/>
        <w:t>3.3</w:t>
      </w:r>
      <w:r w:rsidRPr="006C2B2D">
        <w:rPr>
          <w:rFonts w:ascii="Arial" w:hAnsi="Arial" w:cs="Arial"/>
          <w:b/>
          <w:sz w:val="22"/>
          <w:szCs w:val="22"/>
        </w:rPr>
        <w:t>.6.1</w:t>
      </w:r>
      <w:r w:rsidRPr="006C2B2D">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Pr>
          <w:rFonts w:ascii="Arial" w:hAnsi="Arial" w:cs="Arial"/>
          <w:b/>
          <w:sz w:val="22"/>
          <w:szCs w:val="22"/>
        </w:rPr>
        <w:t>l</w:t>
      </w:r>
      <w:r w:rsidRPr="006C2B2D">
        <w:rPr>
          <w:rFonts w:ascii="Arial" w:hAnsi="Arial" w:cs="Arial"/>
          <w:b/>
          <w:sz w:val="22"/>
          <w:szCs w:val="22"/>
        </w:rPr>
        <w:t>egally</w:t>
      </w:r>
      <w:proofErr w:type="gramEnd"/>
      <w:r w:rsidRPr="006C2B2D">
        <w:rPr>
          <w:rFonts w:ascii="Arial" w:hAnsi="Arial" w:cs="Arial"/>
          <w:b/>
          <w:sz w:val="22"/>
          <w:szCs w:val="22"/>
        </w:rPr>
        <w:t xml:space="preserve"> relevant software</w:t>
      </w:r>
    </w:p>
    <w:p w:rsidR="00632DC0" w:rsidRDefault="00632DC0" w:rsidP="00632DC0">
      <w:pPr>
        <w:suppressAutoHyphens/>
        <w:rPr>
          <w:rFonts w:ascii="Arial" w:hAnsi="Arial" w:cs="Arial"/>
        </w:rPr>
      </w:pPr>
    </w:p>
    <w:p w:rsidR="00632DC0" w:rsidRPr="001B684F" w:rsidRDefault="00632DC0" w:rsidP="00632DC0">
      <w:pPr>
        <w:suppressAutoHyphens/>
        <w:rPr>
          <w:rFonts w:ascii="Arial" w:hAnsi="Arial" w:cs="Arial"/>
          <w:sz w:val="22"/>
          <w:szCs w:val="22"/>
          <w:lang w:eastAsia="ja-JP"/>
        </w:rPr>
      </w:pPr>
      <w:proofErr w:type="gramStart"/>
      <w:r w:rsidRPr="00684E74">
        <w:rPr>
          <w:rFonts w:ascii="Arial" w:hAnsi="Arial" w:cs="Arial"/>
          <w:sz w:val="22"/>
          <w:szCs w:val="22"/>
        </w:rPr>
        <w:t>part</w:t>
      </w:r>
      <w:proofErr w:type="gramEnd"/>
      <w:r w:rsidRPr="00684E74">
        <w:rPr>
          <w:rFonts w:ascii="Arial" w:hAnsi="Arial" w:cs="Arial"/>
          <w:sz w:val="22"/>
          <w:szCs w:val="22"/>
        </w:rPr>
        <w:t xml:space="preserve"> of the applied software</w:t>
      </w:r>
      <w:r w:rsidRPr="00684E74">
        <w:rPr>
          <w:rFonts w:ascii="Arial" w:hAnsi="Arial" w:cs="Arial"/>
          <w:sz w:val="22"/>
          <w:szCs w:val="22"/>
          <w:lang w:eastAsia="ja-JP"/>
        </w:rPr>
        <w:t xml:space="preserve"> that is subject to legal control</w:t>
      </w:r>
      <w:r>
        <w:rPr>
          <w:rFonts w:ascii="Arial" w:hAnsi="Arial" w:cs="Arial"/>
          <w:sz w:val="22"/>
          <w:szCs w:val="22"/>
          <w:lang w:eastAsia="ja-JP"/>
        </w:rPr>
        <w:t>.</w:t>
      </w:r>
      <w:r w:rsidRPr="001B684F">
        <w:rPr>
          <w:rFonts w:ascii="Arial" w:hAnsi="Arial" w:cs="Arial"/>
          <w:sz w:val="22"/>
          <w:szCs w:val="22"/>
          <w:lang w:eastAsia="ja-JP"/>
        </w:rPr>
        <w:t xml:space="preserve"> </w:t>
      </w:r>
      <w:r>
        <w:rPr>
          <w:rFonts w:ascii="Arial" w:hAnsi="Arial" w:cs="Arial"/>
          <w:sz w:val="22"/>
          <w:szCs w:val="22"/>
          <w:lang w:eastAsia="ja-JP"/>
        </w:rPr>
        <w:t>VIML, 6.10</w:t>
      </w:r>
      <w:r w:rsidRPr="001B684F">
        <w:rPr>
          <w:rFonts w:ascii="Arial" w:hAnsi="Arial" w:cs="Arial"/>
          <w:sz w:val="22"/>
          <w:szCs w:val="22"/>
          <w:lang w:eastAsia="ja-JP"/>
        </w:rPr>
        <w:t xml:space="preserve"> [2]</w:t>
      </w:r>
    </w:p>
    <w:p w:rsidR="00632DC0" w:rsidRDefault="00632DC0" w:rsidP="00632DC0">
      <w:pPr>
        <w:pStyle w:val="Default"/>
        <w:tabs>
          <w:tab w:val="left" w:pos="0"/>
          <w:tab w:val="left" w:pos="888"/>
          <w:tab w:val="left" w:pos="1400"/>
          <w:tab w:val="left" w:pos="1500"/>
        </w:tabs>
        <w:spacing w:before="120" w:after="120"/>
        <w:rPr>
          <w:rFonts w:ascii="Arial" w:hAnsi="Arial" w:cs="Arial"/>
          <w:b/>
          <w:bCs/>
          <w:sz w:val="22"/>
          <w:szCs w:val="22"/>
        </w:rPr>
      </w:pPr>
    </w:p>
    <w:p w:rsidR="00632DC0" w:rsidRPr="001B684F" w:rsidRDefault="00632DC0" w:rsidP="00632DC0">
      <w:pPr>
        <w:pStyle w:val="Default"/>
        <w:tabs>
          <w:tab w:val="left" w:pos="0"/>
          <w:tab w:val="left" w:pos="888"/>
          <w:tab w:val="left" w:pos="1400"/>
          <w:tab w:val="left" w:pos="1500"/>
        </w:tabs>
        <w:spacing w:before="120" w:after="120"/>
        <w:rPr>
          <w:rFonts w:ascii="Arial" w:hAnsi="Arial" w:cs="Arial"/>
          <w:sz w:val="22"/>
          <w:szCs w:val="22"/>
        </w:rPr>
      </w:pPr>
      <w:r>
        <w:rPr>
          <w:rFonts w:ascii="Arial" w:hAnsi="Arial" w:cs="Arial"/>
          <w:b/>
          <w:bCs/>
          <w:sz w:val="22"/>
          <w:szCs w:val="22"/>
        </w:rPr>
        <w:t xml:space="preserve">3.3.6.2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roofErr w:type="gramStart"/>
      <w:r>
        <w:rPr>
          <w:rFonts w:ascii="Arial" w:hAnsi="Arial" w:cs="Arial"/>
          <w:b/>
          <w:bCs/>
          <w:sz w:val="22"/>
          <w:szCs w:val="22"/>
        </w:rPr>
        <w:t>legally</w:t>
      </w:r>
      <w:proofErr w:type="gramEnd"/>
      <w:r>
        <w:rPr>
          <w:rFonts w:ascii="Arial" w:hAnsi="Arial" w:cs="Arial"/>
          <w:b/>
          <w:bCs/>
          <w:sz w:val="22"/>
          <w:szCs w:val="22"/>
        </w:rPr>
        <w:t xml:space="preserve"> relevant parameter </w:t>
      </w:r>
    </w:p>
    <w:p w:rsidR="00632DC0" w:rsidRPr="001B684F" w:rsidRDefault="00632DC0" w:rsidP="00632DC0">
      <w:pPr>
        <w:widowControl w:val="0"/>
        <w:tabs>
          <w:tab w:val="left" w:pos="958"/>
          <w:tab w:val="left" w:pos="1418"/>
        </w:tabs>
        <w:rPr>
          <w:rFonts w:ascii="Arial" w:hAnsi="Arial" w:cs="Arial"/>
          <w:snapToGrid w:val="0"/>
          <w:sz w:val="22"/>
          <w:szCs w:val="22"/>
        </w:rPr>
      </w:pPr>
      <w:proofErr w:type="gramStart"/>
      <w:r w:rsidRPr="001B684F">
        <w:rPr>
          <w:rFonts w:ascii="Arial" w:hAnsi="Arial" w:cs="Arial"/>
          <w:color w:val="000000"/>
          <w:sz w:val="22"/>
          <w:szCs w:val="22"/>
        </w:rPr>
        <w:t>parameter</w:t>
      </w:r>
      <w:proofErr w:type="gramEnd"/>
      <w:r w:rsidRPr="001B684F">
        <w:rPr>
          <w:color w:val="000000"/>
          <w:sz w:val="22"/>
          <w:szCs w:val="22"/>
        </w:rPr>
        <w:t xml:space="preserve"> </w:t>
      </w:r>
      <w:r w:rsidRPr="001B684F">
        <w:rPr>
          <w:rFonts w:ascii="Arial" w:hAnsi="Arial" w:cs="Arial"/>
          <w:snapToGrid w:val="0"/>
          <w:sz w:val="22"/>
          <w:szCs w:val="22"/>
        </w:rPr>
        <w:t xml:space="preserve">of a measuring instrument </w:t>
      </w:r>
      <w:r w:rsidRPr="001B684F">
        <w:rPr>
          <w:rFonts w:ascii="Arial" w:hAnsi="Arial" w:cs="Arial"/>
          <w:sz w:val="22"/>
          <w:szCs w:val="22"/>
        </w:rPr>
        <w:t>(electronic) device, sub-assembly, software</w:t>
      </w:r>
      <w:r w:rsidRPr="001B684F">
        <w:rPr>
          <w:rFonts w:ascii="Arial" w:hAnsi="Arial" w:cs="Arial"/>
          <w:snapToGrid w:val="0"/>
          <w:sz w:val="22"/>
          <w:szCs w:val="22"/>
        </w:rPr>
        <w:t xml:space="preserve"> or a module subject to legal control. </w:t>
      </w:r>
    </w:p>
    <w:p w:rsidR="00632DC0" w:rsidRPr="001B684F" w:rsidRDefault="00632DC0" w:rsidP="00632DC0">
      <w:pPr>
        <w:widowControl w:val="0"/>
        <w:tabs>
          <w:tab w:val="left" w:pos="958"/>
          <w:tab w:val="left" w:pos="1418"/>
        </w:tabs>
        <w:rPr>
          <w:rFonts w:ascii="Arial" w:hAnsi="Arial" w:cs="Arial"/>
          <w:snapToGrid w:val="0"/>
          <w:sz w:val="22"/>
          <w:szCs w:val="22"/>
        </w:rPr>
      </w:pPr>
    </w:p>
    <w:p w:rsidR="00632DC0" w:rsidRPr="001B684F" w:rsidRDefault="00632DC0" w:rsidP="00632DC0">
      <w:pPr>
        <w:widowControl w:val="0"/>
        <w:tabs>
          <w:tab w:val="left" w:pos="958"/>
          <w:tab w:val="left" w:pos="1418"/>
        </w:tabs>
        <w:ind w:left="709" w:hanging="709"/>
        <w:rPr>
          <w:rFonts w:ascii="Arial" w:hAnsi="Arial" w:cs="Arial"/>
          <w:snapToGrid w:val="0"/>
          <w:sz w:val="22"/>
          <w:szCs w:val="22"/>
        </w:rPr>
      </w:pPr>
      <w:r>
        <w:rPr>
          <w:rFonts w:ascii="Arial" w:hAnsi="Arial" w:cs="Arial"/>
          <w:snapToGrid w:val="0"/>
          <w:sz w:val="22"/>
          <w:szCs w:val="22"/>
        </w:rPr>
        <w:t>NOTE</w:t>
      </w:r>
      <w:r w:rsidRPr="001B684F">
        <w:rPr>
          <w:rFonts w:ascii="Arial" w:hAnsi="Arial" w:cs="Arial"/>
          <w:snapToGrid w:val="0"/>
          <w:sz w:val="22"/>
          <w:szCs w:val="22"/>
        </w:rPr>
        <w:t xml:space="preserve">: The following types of legally relevant </w:t>
      </w:r>
      <w:r w:rsidRPr="001B684F">
        <w:rPr>
          <w:rFonts w:ascii="Arial" w:hAnsi="Arial" w:cs="Arial"/>
          <w:sz w:val="22"/>
          <w:szCs w:val="22"/>
        </w:rPr>
        <w:t>parameters</w:t>
      </w:r>
      <w:r w:rsidRPr="001B684F">
        <w:rPr>
          <w:rFonts w:ascii="Arial" w:hAnsi="Arial" w:cs="Arial"/>
          <w:snapToGrid w:val="0"/>
          <w:sz w:val="22"/>
          <w:szCs w:val="22"/>
        </w:rPr>
        <w:t xml:space="preserve"> can be distinguished: type-specific parameters and device-specific parameters. </w:t>
      </w:r>
      <w:r>
        <w:rPr>
          <w:rFonts w:ascii="Arial" w:hAnsi="Arial" w:cs="Arial"/>
          <w:sz w:val="22"/>
          <w:szCs w:val="22"/>
          <w:lang w:eastAsia="ja-JP"/>
        </w:rPr>
        <w:t>VIML, 4.10</w:t>
      </w:r>
      <w:r w:rsidRPr="001B684F">
        <w:rPr>
          <w:rFonts w:ascii="Arial" w:hAnsi="Arial" w:cs="Arial"/>
          <w:sz w:val="22"/>
          <w:szCs w:val="22"/>
          <w:lang w:eastAsia="ja-JP"/>
        </w:rPr>
        <w:t xml:space="preserve"> [2]</w:t>
      </w:r>
    </w:p>
    <w:p w:rsidR="00632DC0" w:rsidRPr="006C2B2D" w:rsidRDefault="00632DC0" w:rsidP="00632DC0">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3.3</w:t>
      </w:r>
      <w:r w:rsidRPr="006C2B2D">
        <w:rPr>
          <w:rFonts w:ascii="Arial" w:hAnsi="Arial" w:cs="Arial"/>
          <w:b/>
          <w:sz w:val="22"/>
          <w:szCs w:val="22"/>
        </w:rPr>
        <w:t>.6.3</w:t>
      </w:r>
      <w:r w:rsidRPr="006C2B2D">
        <w:rPr>
          <w:rFonts w:ascii="Arial" w:hAnsi="Arial" w:cs="Arial"/>
          <w:b/>
          <w:sz w:val="22"/>
          <w:szCs w:val="22"/>
        </w:rPr>
        <w:tab/>
      </w:r>
      <w:r>
        <w:rPr>
          <w:rFonts w:ascii="Arial" w:hAnsi="Arial" w:cs="Arial"/>
          <w:b/>
          <w:sz w:val="22"/>
          <w:szCs w:val="22"/>
        </w:rPr>
        <w:tab/>
      </w:r>
      <w:r>
        <w:rPr>
          <w:rFonts w:ascii="Arial" w:hAnsi="Arial" w:cs="Arial"/>
          <w:b/>
          <w:sz w:val="22"/>
          <w:szCs w:val="22"/>
        </w:rPr>
        <w:tab/>
        <w:t>t</w:t>
      </w:r>
      <w:r w:rsidRPr="006C2B2D">
        <w:rPr>
          <w:rFonts w:ascii="Arial" w:hAnsi="Arial" w:cs="Arial"/>
          <w:b/>
          <w:sz w:val="22"/>
          <w:szCs w:val="22"/>
        </w:rPr>
        <w:t>ype-specific parameter</w:t>
      </w:r>
    </w:p>
    <w:p w:rsidR="00632DC0" w:rsidRDefault="00632DC0" w:rsidP="00632DC0">
      <w:pPr>
        <w:widowControl w:val="0"/>
        <w:tabs>
          <w:tab w:val="left" w:pos="958"/>
          <w:tab w:val="left" w:pos="1418"/>
        </w:tabs>
        <w:rPr>
          <w:rFonts w:ascii="Arial" w:hAnsi="Arial" w:cs="Arial"/>
          <w:snapToGrid w:val="0"/>
        </w:rPr>
      </w:pPr>
    </w:p>
    <w:p w:rsidR="00632DC0" w:rsidRPr="001B684F" w:rsidRDefault="00632DC0" w:rsidP="00632DC0">
      <w:pPr>
        <w:widowControl w:val="0"/>
        <w:tabs>
          <w:tab w:val="left" w:pos="958"/>
          <w:tab w:val="left" w:pos="1418"/>
        </w:tabs>
        <w:rPr>
          <w:rFonts w:ascii="Arial" w:hAnsi="Arial" w:cs="Arial"/>
          <w:snapToGrid w:val="0"/>
          <w:sz w:val="22"/>
          <w:szCs w:val="22"/>
        </w:rPr>
      </w:pPr>
      <w:proofErr w:type="gramStart"/>
      <w:r w:rsidRPr="001B684F">
        <w:rPr>
          <w:rFonts w:ascii="Arial" w:hAnsi="Arial" w:cs="Arial"/>
          <w:snapToGrid w:val="0"/>
          <w:sz w:val="22"/>
          <w:szCs w:val="22"/>
        </w:rPr>
        <w:t>legally</w:t>
      </w:r>
      <w:proofErr w:type="gramEnd"/>
      <w:r w:rsidRPr="001B684F">
        <w:rPr>
          <w:rFonts w:ascii="Arial" w:hAnsi="Arial" w:cs="Arial"/>
          <w:snapToGrid w:val="0"/>
          <w:sz w:val="22"/>
          <w:szCs w:val="22"/>
        </w:rPr>
        <w:t xml:space="preserve"> relevant parameter with a value that depends on the type of instrument only. </w:t>
      </w:r>
      <w:r w:rsidRPr="001B684F">
        <w:rPr>
          <w:rFonts w:ascii="Arial" w:hAnsi="Arial" w:cs="Arial"/>
          <w:sz w:val="22"/>
          <w:szCs w:val="22"/>
          <w:lang w:eastAsia="ja-JP"/>
        </w:rPr>
        <w:t xml:space="preserve"> VIML 4.11 [2]</w:t>
      </w:r>
    </w:p>
    <w:p w:rsidR="00632DC0" w:rsidRPr="001B684F" w:rsidRDefault="00632DC0" w:rsidP="00632DC0">
      <w:pPr>
        <w:widowControl w:val="0"/>
        <w:tabs>
          <w:tab w:val="left" w:pos="958"/>
          <w:tab w:val="left" w:pos="1418"/>
        </w:tabs>
        <w:rPr>
          <w:rFonts w:ascii="Arial" w:hAnsi="Arial" w:cs="Arial"/>
          <w:snapToGrid w:val="0"/>
          <w:sz w:val="22"/>
          <w:szCs w:val="22"/>
        </w:rPr>
      </w:pPr>
    </w:p>
    <w:p w:rsidR="00632DC0" w:rsidRPr="001B684F" w:rsidRDefault="00632DC0" w:rsidP="00632DC0">
      <w:pPr>
        <w:widowControl w:val="0"/>
        <w:tabs>
          <w:tab w:val="left" w:pos="958"/>
          <w:tab w:val="left" w:pos="1418"/>
        </w:tabs>
        <w:rPr>
          <w:rFonts w:ascii="Arial" w:hAnsi="Arial" w:cs="Arial"/>
          <w:snapToGrid w:val="0"/>
          <w:sz w:val="22"/>
          <w:szCs w:val="22"/>
        </w:rPr>
      </w:pPr>
      <w:r>
        <w:rPr>
          <w:rFonts w:ascii="Arial" w:hAnsi="Arial" w:cs="Arial"/>
          <w:snapToGrid w:val="0"/>
          <w:sz w:val="22"/>
          <w:szCs w:val="22"/>
        </w:rPr>
        <w:t>NOTE</w:t>
      </w:r>
      <w:r w:rsidRPr="001B684F">
        <w:rPr>
          <w:rFonts w:ascii="Arial" w:hAnsi="Arial" w:cs="Arial"/>
          <w:snapToGrid w:val="0"/>
          <w:sz w:val="22"/>
          <w:szCs w:val="22"/>
        </w:rPr>
        <w:t xml:space="preserve">: </w:t>
      </w:r>
      <w:r w:rsidRPr="001B684F">
        <w:rPr>
          <w:rFonts w:ascii="Arial" w:hAnsi="Arial" w:cs="Arial"/>
          <w:snapToGrid w:val="0"/>
          <w:sz w:val="22"/>
          <w:szCs w:val="22"/>
        </w:rPr>
        <w:tab/>
      </w:r>
      <w:r w:rsidRPr="001B684F">
        <w:rPr>
          <w:rFonts w:ascii="Arial" w:hAnsi="Arial" w:cs="Arial"/>
          <w:sz w:val="22"/>
          <w:szCs w:val="22"/>
          <w:lang w:eastAsia="ja-JP"/>
        </w:rPr>
        <w:t>Type-specific parameters are part of the legally relevant software.</w:t>
      </w:r>
    </w:p>
    <w:p w:rsidR="00632DC0" w:rsidRPr="001B684F" w:rsidRDefault="00632DC0" w:rsidP="00632DC0">
      <w:pPr>
        <w:widowControl w:val="0"/>
        <w:tabs>
          <w:tab w:val="left" w:pos="958"/>
          <w:tab w:val="left" w:pos="1418"/>
        </w:tabs>
        <w:ind w:left="958"/>
        <w:rPr>
          <w:rFonts w:ascii="Arial" w:hAnsi="Arial" w:cs="Arial"/>
          <w:snapToGrid w:val="0"/>
          <w:sz w:val="22"/>
          <w:szCs w:val="22"/>
        </w:rPr>
      </w:pPr>
      <w:r w:rsidRPr="001B684F">
        <w:rPr>
          <w:rFonts w:ascii="Arial" w:hAnsi="Arial" w:cs="Arial"/>
          <w:snapToGrid w:val="0"/>
          <w:sz w:val="22"/>
          <w:szCs w:val="22"/>
        </w:rPr>
        <w:t>Examples of type-specific parameters are: parameters used for weight value calculation, stability analysis or price calculation and rounding, software identification</w:t>
      </w:r>
      <w:r>
        <w:rPr>
          <w:rFonts w:ascii="Arial" w:hAnsi="Arial" w:cs="Arial"/>
          <w:snapToGrid w:val="0"/>
          <w:sz w:val="22"/>
          <w:szCs w:val="22"/>
        </w:rPr>
        <w:t>.</w:t>
      </w:r>
    </w:p>
    <w:p w:rsidR="00632DC0" w:rsidRPr="001B684F" w:rsidRDefault="00632DC0" w:rsidP="00632DC0">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3.3.6.4</w:t>
      </w:r>
      <w:r>
        <w:rPr>
          <w:rFonts w:ascii="Arial" w:hAnsi="Arial" w:cs="Arial"/>
          <w:b/>
          <w:sz w:val="22"/>
          <w:szCs w:val="22"/>
        </w:rPr>
        <w:tab/>
      </w:r>
      <w:r>
        <w:rPr>
          <w:rFonts w:ascii="Arial" w:hAnsi="Arial" w:cs="Arial"/>
          <w:b/>
          <w:sz w:val="22"/>
          <w:szCs w:val="22"/>
        </w:rPr>
        <w:tab/>
      </w:r>
      <w:r>
        <w:rPr>
          <w:rFonts w:ascii="Arial" w:hAnsi="Arial" w:cs="Arial"/>
          <w:b/>
          <w:sz w:val="22"/>
          <w:szCs w:val="22"/>
        </w:rPr>
        <w:tab/>
        <w:t>device-specific parameter</w:t>
      </w:r>
    </w:p>
    <w:p w:rsidR="00632DC0" w:rsidRPr="001B684F" w:rsidRDefault="00632DC0" w:rsidP="00632DC0">
      <w:pPr>
        <w:tabs>
          <w:tab w:val="left" w:pos="1418"/>
        </w:tabs>
        <w:rPr>
          <w:rFonts w:ascii="Arial" w:hAnsi="Arial" w:cs="Arial"/>
          <w:snapToGrid w:val="0"/>
          <w:sz w:val="22"/>
          <w:szCs w:val="22"/>
        </w:rPr>
      </w:pPr>
    </w:p>
    <w:p w:rsidR="00632DC0" w:rsidRPr="001B684F" w:rsidRDefault="00632DC0" w:rsidP="00632DC0">
      <w:pPr>
        <w:tabs>
          <w:tab w:val="left" w:pos="1418"/>
        </w:tabs>
        <w:rPr>
          <w:rFonts w:ascii="Arial" w:hAnsi="Arial" w:cs="Arial"/>
          <w:sz w:val="22"/>
          <w:szCs w:val="22"/>
          <w:lang w:val="en-US"/>
        </w:rPr>
      </w:pPr>
      <w:proofErr w:type="gramStart"/>
      <w:r w:rsidRPr="001B684F">
        <w:rPr>
          <w:rFonts w:ascii="Arial" w:hAnsi="Arial" w:cs="Arial"/>
          <w:sz w:val="22"/>
          <w:szCs w:val="22"/>
          <w:lang w:val="en-US"/>
        </w:rPr>
        <w:t>legally</w:t>
      </w:r>
      <w:proofErr w:type="gramEnd"/>
      <w:r w:rsidRPr="001B684F">
        <w:rPr>
          <w:rFonts w:ascii="Arial" w:hAnsi="Arial" w:cs="Arial"/>
          <w:sz w:val="22"/>
          <w:szCs w:val="22"/>
          <w:lang w:val="en-US"/>
        </w:rPr>
        <w:t xml:space="preserve"> relevant parameter with a value that depends on the individual instrument. </w:t>
      </w:r>
      <w:r w:rsidRPr="001B684F">
        <w:rPr>
          <w:rFonts w:ascii="Arial" w:hAnsi="Arial" w:cs="Arial"/>
          <w:sz w:val="22"/>
          <w:szCs w:val="22"/>
          <w:lang w:eastAsia="ja-JP"/>
        </w:rPr>
        <w:t>VIML 4.12 [2]</w:t>
      </w:r>
    </w:p>
    <w:p w:rsidR="00632DC0" w:rsidRPr="001B684F" w:rsidRDefault="00632DC0" w:rsidP="00632DC0">
      <w:pPr>
        <w:tabs>
          <w:tab w:val="left" w:pos="1418"/>
        </w:tabs>
        <w:rPr>
          <w:rFonts w:ascii="Arial" w:hAnsi="Arial" w:cs="Arial"/>
          <w:sz w:val="22"/>
          <w:szCs w:val="22"/>
          <w:lang w:val="en-US"/>
        </w:rPr>
      </w:pPr>
    </w:p>
    <w:p w:rsidR="00632DC0" w:rsidRPr="006C2B2D" w:rsidRDefault="00632DC0" w:rsidP="00632DC0">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3.3</w:t>
      </w:r>
      <w:r w:rsidRPr="006C2B2D">
        <w:rPr>
          <w:rFonts w:ascii="Arial" w:hAnsi="Arial" w:cs="Arial"/>
          <w:b/>
          <w:sz w:val="22"/>
          <w:szCs w:val="22"/>
        </w:rPr>
        <w:t>.6.5</w:t>
      </w:r>
      <w:r w:rsidRPr="006C2B2D">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Pr>
          <w:rFonts w:ascii="Arial" w:hAnsi="Arial" w:cs="Arial"/>
          <w:b/>
          <w:sz w:val="22"/>
          <w:szCs w:val="22"/>
        </w:rPr>
        <w:t>s</w:t>
      </w:r>
      <w:r w:rsidRPr="006C2B2D">
        <w:rPr>
          <w:rFonts w:ascii="Arial" w:hAnsi="Arial" w:cs="Arial"/>
          <w:b/>
          <w:sz w:val="22"/>
          <w:szCs w:val="22"/>
        </w:rPr>
        <w:t>oftware</w:t>
      </w:r>
      <w:proofErr w:type="gramEnd"/>
      <w:r w:rsidRPr="006C2B2D">
        <w:rPr>
          <w:rFonts w:ascii="Arial" w:hAnsi="Arial" w:cs="Arial"/>
          <w:b/>
          <w:sz w:val="22"/>
          <w:szCs w:val="22"/>
        </w:rPr>
        <w:t xml:space="preserve"> identification</w:t>
      </w:r>
    </w:p>
    <w:p w:rsidR="00632DC0" w:rsidRDefault="00632DC0" w:rsidP="00632DC0">
      <w:pPr>
        <w:suppressAutoHyphens/>
        <w:rPr>
          <w:rFonts w:ascii="Arial" w:hAnsi="Arial" w:cs="Arial"/>
          <w:szCs w:val="22"/>
          <w:lang w:eastAsia="ja-JP"/>
        </w:rPr>
      </w:pPr>
    </w:p>
    <w:p w:rsidR="00632DC0" w:rsidRPr="001B684F" w:rsidRDefault="00632DC0" w:rsidP="00632DC0">
      <w:pPr>
        <w:suppressAutoHyphens/>
        <w:rPr>
          <w:rFonts w:ascii="Arial" w:hAnsi="Arial" w:cs="Arial"/>
          <w:sz w:val="22"/>
          <w:szCs w:val="22"/>
          <w:lang w:eastAsia="ja-JP"/>
        </w:rPr>
      </w:pPr>
      <w:proofErr w:type="gramStart"/>
      <w:r w:rsidRPr="001B684F">
        <w:rPr>
          <w:rFonts w:ascii="Arial" w:hAnsi="Arial" w:cs="Arial"/>
          <w:sz w:val="22"/>
          <w:szCs w:val="22"/>
          <w:lang w:eastAsia="ja-JP"/>
        </w:rPr>
        <w:t>sequence</w:t>
      </w:r>
      <w:proofErr w:type="gramEnd"/>
      <w:r w:rsidRPr="001B684F">
        <w:rPr>
          <w:rFonts w:ascii="Arial" w:hAnsi="Arial" w:cs="Arial"/>
          <w:sz w:val="22"/>
          <w:szCs w:val="22"/>
          <w:lang w:eastAsia="ja-JP"/>
        </w:rPr>
        <w:t xml:space="preserve"> of readable characters (e.g. version number, checksum) that is inextricably linked to the software or software module under consideration. It can be checked on an instrument </w:t>
      </w:r>
      <w:r>
        <w:rPr>
          <w:rFonts w:ascii="Arial" w:hAnsi="Arial" w:cs="Arial"/>
          <w:sz w:val="22"/>
          <w:szCs w:val="22"/>
          <w:lang w:eastAsia="ja-JP"/>
        </w:rPr>
        <w:t>while</w:t>
      </w:r>
      <w:r w:rsidRPr="001B684F">
        <w:rPr>
          <w:rFonts w:ascii="Arial" w:hAnsi="Arial" w:cs="Arial"/>
          <w:sz w:val="22"/>
          <w:szCs w:val="22"/>
          <w:lang w:eastAsia="ja-JP"/>
        </w:rPr>
        <w:t xml:space="preserve"> in use. </w:t>
      </w:r>
      <w:r>
        <w:rPr>
          <w:rFonts w:ascii="Arial" w:hAnsi="Arial" w:cs="Arial"/>
          <w:sz w:val="22"/>
          <w:szCs w:val="22"/>
          <w:lang w:eastAsia="ja-JP"/>
        </w:rPr>
        <w:t>VIML</w:t>
      </w:r>
      <w:r w:rsidRPr="001B684F">
        <w:rPr>
          <w:rFonts w:ascii="Arial" w:hAnsi="Arial" w:cs="Arial"/>
          <w:sz w:val="22"/>
          <w:szCs w:val="22"/>
          <w:lang w:eastAsia="ja-JP"/>
        </w:rPr>
        <w:t xml:space="preserve">, </w:t>
      </w:r>
      <w:r>
        <w:rPr>
          <w:rFonts w:ascii="Arial" w:hAnsi="Arial" w:cs="Arial"/>
          <w:sz w:val="22"/>
          <w:szCs w:val="22"/>
          <w:lang w:eastAsia="ja-JP"/>
        </w:rPr>
        <w:t>6</w:t>
      </w:r>
      <w:r w:rsidRPr="001B684F">
        <w:rPr>
          <w:rFonts w:ascii="Arial" w:hAnsi="Arial" w:cs="Arial"/>
          <w:sz w:val="22"/>
          <w:szCs w:val="22"/>
          <w:lang w:eastAsia="ja-JP"/>
        </w:rPr>
        <w:t>.</w:t>
      </w:r>
      <w:r>
        <w:rPr>
          <w:rFonts w:ascii="Arial" w:hAnsi="Arial" w:cs="Arial"/>
          <w:sz w:val="22"/>
          <w:szCs w:val="22"/>
          <w:lang w:eastAsia="ja-JP"/>
        </w:rPr>
        <w:t>01</w:t>
      </w:r>
      <w:r w:rsidRPr="001B684F">
        <w:rPr>
          <w:rFonts w:ascii="Arial" w:hAnsi="Arial" w:cs="Arial"/>
          <w:sz w:val="22"/>
          <w:szCs w:val="22"/>
          <w:lang w:eastAsia="ja-JP"/>
        </w:rPr>
        <w:t xml:space="preserve"> [2]</w:t>
      </w:r>
    </w:p>
    <w:p w:rsidR="00632DC0" w:rsidRDefault="00632DC0" w:rsidP="00632DC0">
      <w:pPr>
        <w:pStyle w:val="Default"/>
        <w:tabs>
          <w:tab w:val="left" w:pos="0"/>
          <w:tab w:val="left" w:pos="888"/>
          <w:tab w:val="left" w:pos="1400"/>
          <w:tab w:val="left" w:pos="1500"/>
        </w:tabs>
        <w:spacing w:before="120" w:after="120"/>
        <w:rPr>
          <w:rFonts w:ascii="Arial" w:hAnsi="Arial" w:cs="Arial"/>
          <w:b/>
          <w:bCs/>
          <w:sz w:val="22"/>
          <w:szCs w:val="22"/>
        </w:rPr>
      </w:pPr>
    </w:p>
    <w:p w:rsidR="00632DC0" w:rsidRPr="006C2B2D" w:rsidRDefault="00632DC0" w:rsidP="00632DC0">
      <w:pPr>
        <w:pStyle w:val="Default"/>
        <w:tabs>
          <w:tab w:val="left" w:pos="0"/>
          <w:tab w:val="left" w:pos="888"/>
          <w:tab w:val="left" w:pos="1400"/>
          <w:tab w:val="left" w:pos="1500"/>
        </w:tabs>
        <w:spacing w:before="120" w:after="120"/>
        <w:rPr>
          <w:rFonts w:ascii="Arial" w:hAnsi="Arial" w:cs="Arial"/>
          <w:sz w:val="22"/>
          <w:szCs w:val="22"/>
        </w:rPr>
      </w:pPr>
      <w:r>
        <w:rPr>
          <w:rFonts w:ascii="Arial" w:hAnsi="Arial" w:cs="Arial"/>
          <w:b/>
          <w:bCs/>
          <w:sz w:val="22"/>
          <w:szCs w:val="22"/>
        </w:rPr>
        <w:t>3.3</w:t>
      </w:r>
      <w:r w:rsidRPr="006C2B2D">
        <w:rPr>
          <w:rFonts w:ascii="Arial" w:hAnsi="Arial" w:cs="Arial"/>
          <w:b/>
          <w:bCs/>
          <w:sz w:val="22"/>
          <w:szCs w:val="22"/>
        </w:rPr>
        <w:t xml:space="preserve">.6.6 </w:t>
      </w:r>
      <w:r w:rsidRPr="006C2B2D">
        <w:rPr>
          <w:rFonts w:ascii="Arial" w:hAnsi="Arial" w:cs="Arial"/>
          <w:b/>
          <w:bCs/>
          <w:sz w:val="22"/>
          <w:szCs w:val="22"/>
        </w:rPr>
        <w:tab/>
      </w:r>
      <w:r w:rsidRPr="006C2B2D">
        <w:rPr>
          <w:rFonts w:ascii="Arial" w:hAnsi="Arial" w:cs="Arial"/>
          <w:b/>
          <w:bCs/>
          <w:sz w:val="22"/>
          <w:szCs w:val="22"/>
        </w:rPr>
        <w:tab/>
      </w:r>
      <w:r>
        <w:rPr>
          <w:rFonts w:ascii="Arial" w:hAnsi="Arial" w:cs="Arial"/>
          <w:b/>
          <w:bCs/>
          <w:sz w:val="22"/>
          <w:szCs w:val="22"/>
        </w:rPr>
        <w:tab/>
      </w:r>
      <w:proofErr w:type="gramStart"/>
      <w:r>
        <w:rPr>
          <w:rFonts w:ascii="Arial" w:hAnsi="Arial" w:cs="Arial"/>
          <w:b/>
          <w:bCs/>
          <w:sz w:val="22"/>
          <w:szCs w:val="22"/>
        </w:rPr>
        <w:t>s</w:t>
      </w:r>
      <w:r w:rsidRPr="006C2B2D">
        <w:rPr>
          <w:rFonts w:ascii="Arial" w:hAnsi="Arial" w:cs="Arial"/>
          <w:b/>
          <w:bCs/>
          <w:sz w:val="22"/>
          <w:szCs w:val="22"/>
        </w:rPr>
        <w:t>oftware</w:t>
      </w:r>
      <w:proofErr w:type="gramEnd"/>
      <w:r w:rsidRPr="006C2B2D">
        <w:rPr>
          <w:rFonts w:ascii="Arial" w:hAnsi="Arial" w:cs="Arial"/>
          <w:b/>
          <w:bCs/>
          <w:sz w:val="22"/>
          <w:szCs w:val="22"/>
        </w:rPr>
        <w:t xml:space="preserve"> separation </w:t>
      </w:r>
    </w:p>
    <w:p w:rsidR="00632DC0" w:rsidRDefault="00632DC0" w:rsidP="00632DC0">
      <w:pPr>
        <w:suppressAutoHyphens/>
        <w:rPr>
          <w:rFonts w:ascii="Arial" w:hAnsi="Arial" w:cs="Arial"/>
          <w:szCs w:val="22"/>
          <w:lang w:eastAsia="ja-JP"/>
        </w:rPr>
      </w:pPr>
    </w:p>
    <w:p w:rsidR="00632DC0" w:rsidRPr="001B684F" w:rsidRDefault="00632DC0" w:rsidP="00632DC0">
      <w:pPr>
        <w:suppressAutoHyphens/>
        <w:rPr>
          <w:rFonts w:ascii="Arial" w:hAnsi="Arial" w:cs="Arial"/>
          <w:sz w:val="22"/>
          <w:szCs w:val="22"/>
          <w:lang w:eastAsia="ja-JP"/>
        </w:rPr>
      </w:pPr>
      <w:proofErr w:type="gramStart"/>
      <w:r w:rsidRPr="001B684F">
        <w:rPr>
          <w:rFonts w:ascii="Arial" w:hAnsi="Arial" w:cs="Arial"/>
          <w:sz w:val="22"/>
          <w:szCs w:val="22"/>
          <w:lang w:eastAsia="ja-JP"/>
        </w:rPr>
        <w:t>separation</w:t>
      </w:r>
      <w:proofErr w:type="gramEnd"/>
      <w:r w:rsidRPr="001B684F">
        <w:rPr>
          <w:rFonts w:ascii="Arial" w:hAnsi="Arial" w:cs="Arial"/>
          <w:sz w:val="22"/>
          <w:szCs w:val="22"/>
          <w:lang w:eastAsia="ja-JP"/>
        </w:rPr>
        <w:t xml:space="preserve"> of the software in measuring instruments which can be divided into a legally relevant part and a legally non-relevant part. </w:t>
      </w:r>
      <w:r>
        <w:rPr>
          <w:rFonts w:ascii="Arial" w:hAnsi="Arial" w:cs="Arial"/>
          <w:sz w:val="22"/>
          <w:szCs w:val="22"/>
          <w:lang w:eastAsia="ja-JP"/>
        </w:rPr>
        <w:t>VIML</w:t>
      </w:r>
      <w:r w:rsidRPr="001B684F">
        <w:rPr>
          <w:rFonts w:ascii="Arial" w:hAnsi="Arial" w:cs="Arial"/>
          <w:sz w:val="22"/>
          <w:szCs w:val="22"/>
          <w:lang w:eastAsia="ja-JP"/>
        </w:rPr>
        <w:t xml:space="preserve">, </w:t>
      </w:r>
      <w:r>
        <w:rPr>
          <w:rFonts w:ascii="Arial" w:hAnsi="Arial" w:cs="Arial"/>
          <w:sz w:val="22"/>
          <w:szCs w:val="22"/>
          <w:lang w:eastAsia="ja-JP"/>
        </w:rPr>
        <w:t>6</w:t>
      </w:r>
      <w:r w:rsidRPr="001B684F">
        <w:rPr>
          <w:rFonts w:ascii="Arial" w:hAnsi="Arial" w:cs="Arial"/>
          <w:sz w:val="22"/>
          <w:szCs w:val="22"/>
          <w:lang w:eastAsia="ja-JP"/>
        </w:rPr>
        <w:t>.</w:t>
      </w:r>
      <w:r>
        <w:rPr>
          <w:rFonts w:ascii="Arial" w:hAnsi="Arial" w:cs="Arial"/>
          <w:sz w:val="22"/>
          <w:szCs w:val="22"/>
          <w:lang w:eastAsia="ja-JP"/>
        </w:rPr>
        <w:t xml:space="preserve">02 </w:t>
      </w:r>
      <w:r w:rsidRPr="001B684F">
        <w:rPr>
          <w:rFonts w:ascii="Arial" w:hAnsi="Arial" w:cs="Arial"/>
          <w:sz w:val="22"/>
          <w:szCs w:val="22"/>
          <w:lang w:eastAsia="ja-JP"/>
        </w:rPr>
        <w:t>[2]</w:t>
      </w:r>
    </w:p>
    <w:p w:rsidR="00632DC0" w:rsidRPr="006C2B2D" w:rsidRDefault="00632DC0" w:rsidP="00632DC0">
      <w:pPr>
        <w:tabs>
          <w:tab w:val="left" w:pos="0"/>
          <w:tab w:val="left" w:pos="888"/>
          <w:tab w:val="left" w:pos="1400"/>
          <w:tab w:val="left" w:pos="1500"/>
        </w:tabs>
        <w:autoSpaceDE w:val="0"/>
        <w:autoSpaceDN w:val="0"/>
        <w:adjustRightInd w:val="0"/>
        <w:rPr>
          <w:rFonts w:ascii="Arial" w:hAnsi="Arial" w:cs="Arial"/>
          <w:sz w:val="22"/>
          <w:szCs w:val="22"/>
        </w:rPr>
      </w:pPr>
    </w:p>
    <w:p w:rsidR="00632DC0" w:rsidRPr="006C2B2D" w:rsidRDefault="00632DC0" w:rsidP="00632DC0">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3.3</w:t>
      </w:r>
      <w:r w:rsidRPr="006C2B2D">
        <w:rPr>
          <w:rFonts w:ascii="Arial" w:hAnsi="Arial" w:cs="Arial"/>
          <w:b/>
          <w:sz w:val="22"/>
          <w:szCs w:val="22"/>
        </w:rPr>
        <w:t>.7</w:t>
      </w:r>
      <w:r w:rsidRPr="006C2B2D">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Pr>
          <w:rFonts w:ascii="Arial" w:hAnsi="Arial" w:cs="Arial"/>
          <w:b/>
          <w:sz w:val="22"/>
          <w:szCs w:val="22"/>
        </w:rPr>
        <w:t>d</w:t>
      </w:r>
      <w:r w:rsidRPr="006C2B2D">
        <w:rPr>
          <w:rFonts w:ascii="Arial" w:hAnsi="Arial" w:cs="Arial"/>
          <w:b/>
          <w:sz w:val="22"/>
          <w:szCs w:val="22"/>
        </w:rPr>
        <w:t>ata</w:t>
      </w:r>
      <w:proofErr w:type="gramEnd"/>
      <w:r w:rsidRPr="006C2B2D">
        <w:rPr>
          <w:rFonts w:ascii="Arial" w:hAnsi="Arial" w:cs="Arial"/>
          <w:b/>
          <w:sz w:val="22"/>
          <w:szCs w:val="22"/>
        </w:rPr>
        <w:t xml:space="preserve"> storage device</w:t>
      </w:r>
    </w:p>
    <w:p w:rsidR="00632DC0" w:rsidRPr="006C2B2D"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632DC0" w:rsidRPr="006C2B2D" w:rsidRDefault="00632DC0" w:rsidP="00632DC0">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Pr>
          <w:rFonts w:ascii="Arial" w:hAnsi="Arial" w:cs="Arial"/>
          <w:sz w:val="22"/>
          <w:szCs w:val="22"/>
        </w:rPr>
        <w:t>s</w:t>
      </w:r>
      <w:r w:rsidRPr="006C2B2D">
        <w:rPr>
          <w:rFonts w:ascii="Arial" w:hAnsi="Arial" w:cs="Arial"/>
          <w:sz w:val="22"/>
          <w:szCs w:val="22"/>
        </w:rPr>
        <w:t>torage device used for keeping weighing data ready after completion of the measurement  for subsequent indication, data transfer, totalizing, etc.</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widowControl w:val="0"/>
        <w:tabs>
          <w:tab w:val="left" w:pos="952"/>
        </w:tabs>
        <w:ind w:left="952" w:hanging="952"/>
        <w:rPr>
          <w:rFonts w:ascii="Arial" w:hAnsi="Arial"/>
          <w:b/>
          <w:spacing w:val="-3"/>
          <w:sz w:val="22"/>
          <w:szCs w:val="22"/>
        </w:rPr>
      </w:pPr>
    </w:p>
    <w:p w:rsidR="00632DC0" w:rsidRPr="00310FBD" w:rsidRDefault="00632DC0" w:rsidP="00632DC0">
      <w:pPr>
        <w:tabs>
          <w:tab w:val="left" w:pos="1418"/>
        </w:tabs>
        <w:autoSpaceDE w:val="0"/>
        <w:autoSpaceDN w:val="0"/>
        <w:adjustRightInd w:val="0"/>
        <w:rPr>
          <w:rFonts w:ascii="Arial" w:hAnsi="Arial" w:cs="Arial"/>
          <w:b/>
          <w:snapToGrid w:val="0"/>
          <w:sz w:val="22"/>
          <w:szCs w:val="22"/>
        </w:rPr>
      </w:pPr>
      <w:r>
        <w:rPr>
          <w:rFonts w:ascii="Arial" w:hAnsi="Arial" w:cs="Arial"/>
          <w:b/>
          <w:bCs/>
          <w:sz w:val="22"/>
          <w:szCs w:val="22"/>
        </w:rPr>
        <w:t>3.3</w:t>
      </w:r>
      <w:r w:rsidRPr="00310FBD">
        <w:rPr>
          <w:rFonts w:ascii="Arial" w:hAnsi="Arial" w:cs="Arial"/>
          <w:b/>
          <w:bCs/>
          <w:sz w:val="22"/>
          <w:szCs w:val="22"/>
        </w:rPr>
        <w:t xml:space="preserve">.8 </w:t>
      </w:r>
      <w:r w:rsidRPr="00310FBD">
        <w:rPr>
          <w:rFonts w:ascii="Arial" w:hAnsi="Arial" w:cs="Arial"/>
          <w:b/>
          <w:bCs/>
          <w:sz w:val="22"/>
          <w:szCs w:val="22"/>
        </w:rPr>
        <w:tab/>
      </w:r>
      <w:proofErr w:type="gramStart"/>
      <w:r w:rsidRPr="00310FBD">
        <w:rPr>
          <w:rFonts w:ascii="Arial" w:hAnsi="Arial" w:cs="Arial"/>
          <w:b/>
          <w:bCs/>
          <w:sz w:val="22"/>
          <w:szCs w:val="22"/>
        </w:rPr>
        <w:t>interface</w:t>
      </w:r>
      <w:proofErr w:type="gramEnd"/>
    </w:p>
    <w:p w:rsidR="00632DC0" w:rsidRPr="00310FBD" w:rsidRDefault="00632DC0" w:rsidP="00632DC0">
      <w:pPr>
        <w:tabs>
          <w:tab w:val="left" w:pos="1418"/>
        </w:tabs>
        <w:autoSpaceDE w:val="0"/>
        <w:autoSpaceDN w:val="0"/>
        <w:adjustRightInd w:val="0"/>
        <w:rPr>
          <w:rFonts w:ascii="Arial" w:hAnsi="Arial" w:cs="Arial"/>
          <w:b/>
          <w:snapToGrid w:val="0"/>
          <w:sz w:val="22"/>
          <w:szCs w:val="22"/>
        </w:rPr>
      </w:pPr>
      <w:r w:rsidRPr="00310FBD">
        <w:rPr>
          <w:rFonts w:ascii="Arial" w:hAnsi="Arial" w:cs="Arial"/>
          <w:b/>
          <w:snapToGrid w:val="0"/>
          <w:sz w:val="22"/>
          <w:szCs w:val="22"/>
        </w:rPr>
        <w:tab/>
      </w:r>
    </w:p>
    <w:p w:rsidR="00632DC0" w:rsidRPr="00310FBD" w:rsidRDefault="00632DC0" w:rsidP="00632DC0">
      <w:pPr>
        <w:widowControl w:val="0"/>
        <w:rPr>
          <w:rFonts w:ascii="Arial" w:hAnsi="Arial"/>
          <w:b/>
          <w:spacing w:val="-3"/>
          <w:sz w:val="22"/>
          <w:szCs w:val="22"/>
        </w:rPr>
      </w:pPr>
      <w:proofErr w:type="gramStart"/>
      <w:r w:rsidRPr="00310FBD">
        <w:rPr>
          <w:rFonts w:ascii="Arial" w:hAnsi="Arial" w:cs="Arial"/>
          <w:sz w:val="22"/>
          <w:szCs w:val="22"/>
        </w:rPr>
        <w:t>shared</w:t>
      </w:r>
      <w:proofErr w:type="gramEnd"/>
      <w:r w:rsidRPr="00310FBD">
        <w:rPr>
          <w:rFonts w:ascii="Arial" w:hAnsi="Arial" w:cs="Arial"/>
          <w:sz w:val="22"/>
          <w:szCs w:val="22"/>
        </w:rPr>
        <w:t xml:space="preserve"> boundary between two functional units, defined by var</w:t>
      </w:r>
      <w:r>
        <w:rPr>
          <w:rFonts w:ascii="Arial" w:hAnsi="Arial" w:cs="Arial"/>
          <w:sz w:val="22"/>
          <w:szCs w:val="22"/>
        </w:rPr>
        <w:t>ious characteristics pertaining</w:t>
      </w:r>
      <w:r w:rsidRPr="00310FBD">
        <w:rPr>
          <w:rFonts w:ascii="Arial" w:hAnsi="Arial" w:cs="Arial"/>
          <w:sz w:val="22"/>
          <w:szCs w:val="22"/>
        </w:rPr>
        <w:t>to the functions, physical interconnections, signal exchanges, and other characteristicsof the units, as</w:t>
      </w:r>
      <w:r>
        <w:rPr>
          <w:rFonts w:ascii="Arial" w:hAnsi="Arial" w:cs="Arial"/>
          <w:sz w:val="22"/>
          <w:szCs w:val="22"/>
        </w:rPr>
        <w:t xml:space="preserve"> </w:t>
      </w:r>
      <w:r w:rsidRPr="00310FBD">
        <w:rPr>
          <w:rFonts w:ascii="Arial" w:hAnsi="Arial" w:cs="Arial"/>
          <w:sz w:val="22"/>
          <w:szCs w:val="22"/>
        </w:rPr>
        <w:t>appropriate.</w:t>
      </w:r>
      <w:r w:rsidRPr="00310FBD" w:rsidDel="006104DA">
        <w:rPr>
          <w:rFonts w:ascii="Arial" w:hAnsi="Arial" w:cs="Arial"/>
          <w:sz w:val="22"/>
          <w:szCs w:val="22"/>
        </w:rPr>
        <w:t xml:space="preserve"> </w:t>
      </w:r>
      <w:r w:rsidRPr="00310FBD">
        <w:rPr>
          <w:rFonts w:ascii="Arial" w:hAnsi="Arial" w:cs="Arial"/>
          <w:sz w:val="22"/>
          <w:szCs w:val="22"/>
        </w:rPr>
        <w:t xml:space="preserve"> </w:t>
      </w:r>
      <w:r w:rsidRPr="00DD66C1">
        <w:rPr>
          <w:rFonts w:ascii="Arial" w:hAnsi="Arial" w:cs="Arial"/>
          <w:sz w:val="22"/>
          <w:szCs w:val="22"/>
        </w:rPr>
        <w:t xml:space="preserve">Refer to </w:t>
      </w:r>
      <w:r>
        <w:rPr>
          <w:rFonts w:ascii="Arial" w:hAnsi="Arial" w:cs="Arial"/>
          <w:sz w:val="22"/>
          <w:szCs w:val="22"/>
          <w:lang w:val="en-US"/>
        </w:rPr>
        <w:t>OIML D 31 [29</w:t>
      </w:r>
      <w:r w:rsidRPr="00DD66C1">
        <w:rPr>
          <w:rFonts w:ascii="Arial" w:hAnsi="Arial" w:cs="Arial"/>
          <w:sz w:val="22"/>
          <w:szCs w:val="22"/>
          <w:lang w:val="en-US"/>
        </w:rPr>
        <w:t xml:space="preserve">], </w:t>
      </w:r>
      <w:r w:rsidRPr="00DD66C1">
        <w:rPr>
          <w:rFonts w:ascii="Arial" w:hAnsi="Arial" w:cs="Arial"/>
          <w:sz w:val="22"/>
          <w:szCs w:val="22"/>
        </w:rPr>
        <w:t>for further details.</w:t>
      </w:r>
    </w:p>
    <w:p w:rsidR="00632DC0" w:rsidRPr="00310FBD" w:rsidRDefault="00632DC0" w:rsidP="00632DC0">
      <w:pPr>
        <w:widowControl w:val="0"/>
        <w:tabs>
          <w:tab w:val="left" w:pos="952"/>
        </w:tabs>
        <w:ind w:left="952" w:hanging="952"/>
        <w:rPr>
          <w:rFonts w:ascii="Arial" w:hAnsi="Arial"/>
          <w:b/>
          <w:spacing w:val="-3"/>
          <w:sz w:val="22"/>
          <w:szCs w:val="22"/>
        </w:rPr>
      </w:pPr>
    </w:p>
    <w:p w:rsidR="00632DC0" w:rsidRPr="00310FBD" w:rsidRDefault="00632DC0" w:rsidP="00632DC0">
      <w:pPr>
        <w:autoSpaceDE w:val="0"/>
        <w:autoSpaceDN w:val="0"/>
        <w:adjustRightInd w:val="0"/>
        <w:rPr>
          <w:rFonts w:ascii="Arial" w:hAnsi="Arial" w:cs="Arial"/>
          <w:b/>
          <w:bCs/>
          <w:sz w:val="22"/>
          <w:szCs w:val="22"/>
        </w:rPr>
      </w:pPr>
      <w:r>
        <w:rPr>
          <w:rFonts w:ascii="Arial" w:hAnsi="Arial" w:cs="Arial"/>
          <w:b/>
          <w:bCs/>
          <w:sz w:val="22"/>
          <w:szCs w:val="22"/>
        </w:rPr>
        <w:t>3.3</w:t>
      </w:r>
      <w:r w:rsidRPr="00310FBD">
        <w:rPr>
          <w:rFonts w:ascii="Arial" w:hAnsi="Arial" w:cs="Arial"/>
          <w:b/>
          <w:bCs/>
          <w:sz w:val="22"/>
          <w:szCs w:val="22"/>
        </w:rPr>
        <w:t>.9</w:t>
      </w:r>
      <w:r w:rsidRPr="00310FBD">
        <w:rPr>
          <w:rFonts w:ascii="Arial" w:hAnsi="Arial" w:cs="Arial"/>
          <w:b/>
          <w:bCs/>
          <w:sz w:val="22"/>
          <w:szCs w:val="22"/>
        </w:rPr>
        <w:tab/>
      </w:r>
      <w:r w:rsidRPr="00310FBD">
        <w:rPr>
          <w:rFonts w:ascii="Arial" w:hAnsi="Arial" w:cs="Arial"/>
          <w:b/>
          <w:bCs/>
          <w:sz w:val="22"/>
          <w:szCs w:val="22"/>
        </w:rPr>
        <w:tab/>
      </w:r>
      <w:proofErr w:type="gramStart"/>
      <w:r w:rsidRPr="00310FBD">
        <w:rPr>
          <w:rFonts w:ascii="Arial" w:hAnsi="Arial" w:cs="Arial"/>
          <w:b/>
          <w:bCs/>
          <w:sz w:val="22"/>
          <w:szCs w:val="22"/>
        </w:rPr>
        <w:t>user</w:t>
      </w:r>
      <w:proofErr w:type="gramEnd"/>
      <w:r w:rsidRPr="00310FBD">
        <w:rPr>
          <w:rFonts w:ascii="Arial" w:hAnsi="Arial" w:cs="Arial"/>
          <w:b/>
          <w:bCs/>
          <w:sz w:val="22"/>
          <w:szCs w:val="22"/>
        </w:rPr>
        <w:t xml:space="preserve"> interface</w:t>
      </w:r>
    </w:p>
    <w:p w:rsidR="00632DC0" w:rsidRPr="00310FBD" w:rsidRDefault="00632DC0" w:rsidP="00632DC0">
      <w:pPr>
        <w:autoSpaceDE w:val="0"/>
        <w:autoSpaceDN w:val="0"/>
        <w:adjustRightInd w:val="0"/>
        <w:rPr>
          <w:rFonts w:ascii="Arial" w:hAnsi="Arial" w:cs="Arial"/>
          <w:bCs/>
          <w:sz w:val="22"/>
          <w:szCs w:val="22"/>
        </w:rPr>
      </w:pPr>
    </w:p>
    <w:p w:rsidR="00632DC0" w:rsidRDefault="00632DC0" w:rsidP="00632DC0">
      <w:pPr>
        <w:suppressAutoHyphens/>
        <w:rPr>
          <w:rFonts w:ascii="Arial" w:hAnsi="Arial" w:cs="Arial"/>
          <w:sz w:val="22"/>
          <w:szCs w:val="22"/>
          <w:lang w:eastAsia="ja-JP"/>
        </w:rPr>
      </w:pPr>
      <w:proofErr w:type="gramStart"/>
      <w:r w:rsidRPr="00310FBD">
        <w:rPr>
          <w:rFonts w:ascii="Arial" w:hAnsi="Arial" w:cs="Arial"/>
          <w:sz w:val="22"/>
          <w:szCs w:val="22"/>
          <w:lang w:eastAsia="ja-JP"/>
        </w:rPr>
        <w:t>interface</w:t>
      </w:r>
      <w:proofErr w:type="gramEnd"/>
      <w:r w:rsidRPr="00310FBD">
        <w:rPr>
          <w:rFonts w:ascii="Arial" w:hAnsi="Arial" w:cs="Arial"/>
          <w:sz w:val="22"/>
          <w:szCs w:val="22"/>
          <w:lang w:eastAsia="ja-JP"/>
        </w:rPr>
        <w:t xml:space="preserve"> that enables information to be interchanged between </w:t>
      </w:r>
      <w:r w:rsidRPr="00310FBD">
        <w:rPr>
          <w:rFonts w:ascii="Arial" w:hAnsi="Arial" w:cs="Arial"/>
          <w:sz w:val="22"/>
          <w:szCs w:val="22"/>
        </w:rPr>
        <w:t>the operator</w:t>
      </w:r>
      <w:r w:rsidRPr="00310FBD">
        <w:rPr>
          <w:sz w:val="22"/>
          <w:szCs w:val="22"/>
        </w:rPr>
        <w:t xml:space="preserve"> </w:t>
      </w:r>
      <w:r w:rsidRPr="00310FBD">
        <w:rPr>
          <w:rFonts w:ascii="Arial" w:hAnsi="Arial" w:cs="Arial"/>
          <w:sz w:val="22"/>
          <w:szCs w:val="22"/>
          <w:lang w:eastAsia="ja-JP"/>
        </w:rPr>
        <w:t xml:space="preserve"> and the measuring instrument or its hardware or software components, e.g. switches, keyboard, mouse, display, monitor, printer, touch-screen, software window on a screen including the software that generates it. </w:t>
      </w:r>
      <w:r w:rsidRPr="00C4227B">
        <w:rPr>
          <w:rFonts w:ascii="Arial" w:hAnsi="Arial" w:cs="Arial"/>
          <w:sz w:val="22"/>
          <w:szCs w:val="22"/>
          <w:lang w:val="en-US" w:eastAsia="ja-JP"/>
        </w:rPr>
        <w:t>VIML 6.08</w:t>
      </w:r>
      <w:r w:rsidRPr="00310FBD">
        <w:rPr>
          <w:rFonts w:ascii="Arial" w:hAnsi="Arial" w:cs="Arial"/>
          <w:sz w:val="22"/>
          <w:szCs w:val="22"/>
          <w:lang w:eastAsia="ja-JP"/>
        </w:rPr>
        <w:t xml:space="preserve"> [2]</w:t>
      </w:r>
    </w:p>
    <w:p w:rsidR="00632DC0" w:rsidRDefault="00632DC0" w:rsidP="00632DC0">
      <w:pPr>
        <w:suppressAutoHyphens/>
        <w:rPr>
          <w:rFonts w:ascii="Arial" w:hAnsi="Arial" w:cs="Arial"/>
          <w:sz w:val="22"/>
          <w:szCs w:val="22"/>
          <w:lang w:eastAsia="ja-JP"/>
        </w:rPr>
      </w:pPr>
    </w:p>
    <w:p w:rsidR="00632DC0" w:rsidRPr="00CC0F0B" w:rsidRDefault="00632DC0" w:rsidP="00632DC0">
      <w:pPr>
        <w:suppressAutoHyphens/>
        <w:rPr>
          <w:rFonts w:ascii="Arial" w:hAnsi="Arial" w:cs="Arial"/>
          <w:sz w:val="22"/>
          <w:szCs w:val="22"/>
          <w:lang w:eastAsia="ja-JP"/>
        </w:rPr>
      </w:pPr>
      <w:r w:rsidRPr="00CC0F0B">
        <w:rPr>
          <w:rFonts w:ascii="Arial" w:hAnsi="Arial" w:cs="Arial"/>
          <w:bCs/>
          <w:iCs/>
          <w:sz w:val="22"/>
          <w:szCs w:val="22"/>
          <w:lang w:eastAsia="ja-JP"/>
        </w:rPr>
        <w:t>NOTE:</w:t>
      </w:r>
      <w:r w:rsidRPr="00CC0F0B">
        <w:rPr>
          <w:rFonts w:ascii="Arial" w:hAnsi="Arial" w:cs="Arial"/>
          <w:bCs/>
          <w:iCs/>
          <w:sz w:val="22"/>
          <w:szCs w:val="22"/>
          <w:lang w:eastAsia="ja-JP"/>
        </w:rPr>
        <w:tab/>
      </w:r>
      <w:r w:rsidRPr="00CC0F0B">
        <w:rPr>
          <w:rFonts w:ascii="Arial" w:hAnsi="Arial" w:cs="Arial"/>
          <w:bCs/>
          <w:sz w:val="22"/>
          <w:szCs w:val="22"/>
          <w:lang w:eastAsia="ja-JP"/>
        </w:rPr>
        <w:t xml:space="preserve">Often </w:t>
      </w:r>
      <w:r>
        <w:rPr>
          <w:rFonts w:ascii="Arial" w:hAnsi="Arial" w:cs="Arial"/>
          <w:bCs/>
          <w:sz w:val="22"/>
          <w:szCs w:val="22"/>
          <w:lang w:eastAsia="ja-JP"/>
        </w:rPr>
        <w:t>referred to</w:t>
      </w:r>
      <w:r w:rsidRPr="00CC0F0B">
        <w:rPr>
          <w:rFonts w:ascii="Arial" w:hAnsi="Arial" w:cs="Arial"/>
          <w:bCs/>
          <w:sz w:val="22"/>
          <w:szCs w:val="22"/>
          <w:lang w:eastAsia="ja-JP"/>
        </w:rPr>
        <w:t xml:space="preserve"> as “HMI” (human machine interface)</w:t>
      </w:r>
    </w:p>
    <w:p w:rsidR="00632DC0" w:rsidRPr="00310FBD" w:rsidRDefault="00632DC0" w:rsidP="00632DC0">
      <w:pPr>
        <w:widowControl w:val="0"/>
        <w:tabs>
          <w:tab w:val="left" w:pos="952"/>
        </w:tabs>
        <w:rPr>
          <w:rFonts w:ascii="Arial" w:hAnsi="Arial" w:cs="Arial"/>
          <w:snapToGrid w:val="0"/>
          <w:sz w:val="22"/>
          <w:szCs w:val="22"/>
        </w:rPr>
      </w:pPr>
    </w:p>
    <w:p w:rsidR="00632DC0" w:rsidRPr="00310FBD" w:rsidRDefault="00632DC0" w:rsidP="00632DC0">
      <w:pPr>
        <w:widowControl w:val="0"/>
        <w:tabs>
          <w:tab w:val="left" w:pos="952"/>
        </w:tabs>
        <w:ind w:left="958" w:hanging="958"/>
        <w:rPr>
          <w:rFonts w:ascii="Arial" w:hAnsi="Arial" w:cs="Arial"/>
          <w:b/>
          <w:snapToGrid w:val="0"/>
          <w:sz w:val="22"/>
          <w:szCs w:val="22"/>
        </w:rPr>
      </w:pPr>
      <w:r>
        <w:rPr>
          <w:rFonts w:ascii="Arial" w:hAnsi="Arial" w:cs="Arial"/>
          <w:b/>
          <w:snapToGrid w:val="0"/>
          <w:sz w:val="22"/>
          <w:szCs w:val="22"/>
        </w:rPr>
        <w:t>3.3</w:t>
      </w:r>
      <w:r w:rsidRPr="00310FBD">
        <w:rPr>
          <w:rFonts w:ascii="Arial" w:hAnsi="Arial" w:cs="Arial"/>
          <w:b/>
          <w:snapToGrid w:val="0"/>
          <w:sz w:val="22"/>
          <w:szCs w:val="22"/>
        </w:rPr>
        <w:t>.10</w:t>
      </w:r>
      <w:r w:rsidRPr="00310FBD">
        <w:rPr>
          <w:rFonts w:ascii="Arial" w:hAnsi="Arial" w:cs="Arial"/>
          <w:b/>
          <w:snapToGrid w:val="0"/>
          <w:sz w:val="22"/>
          <w:szCs w:val="22"/>
        </w:rPr>
        <w:tab/>
      </w:r>
      <w:r w:rsidRPr="00310FBD">
        <w:rPr>
          <w:rFonts w:ascii="Arial" w:hAnsi="Arial" w:cs="Arial"/>
          <w:b/>
          <w:snapToGrid w:val="0"/>
          <w:sz w:val="22"/>
          <w:szCs w:val="22"/>
        </w:rPr>
        <w:tab/>
      </w:r>
      <w:r w:rsidRPr="00310FBD">
        <w:rPr>
          <w:rFonts w:ascii="Arial" w:hAnsi="Arial" w:cs="Arial"/>
          <w:b/>
          <w:snapToGrid w:val="0"/>
          <w:sz w:val="22"/>
          <w:szCs w:val="22"/>
        </w:rPr>
        <w:tab/>
        <w:t>protective interface</w:t>
      </w:r>
    </w:p>
    <w:p w:rsidR="00632DC0" w:rsidRPr="00310FBD" w:rsidRDefault="00632DC0" w:rsidP="00632DC0">
      <w:pPr>
        <w:widowControl w:val="0"/>
        <w:tabs>
          <w:tab w:val="left" w:pos="980"/>
        </w:tabs>
        <w:ind w:left="980" w:hanging="980"/>
        <w:rPr>
          <w:rFonts w:ascii="Arial" w:hAnsi="Arial" w:cs="Arial"/>
          <w:snapToGrid w:val="0"/>
          <w:sz w:val="22"/>
          <w:szCs w:val="22"/>
        </w:rPr>
      </w:pPr>
    </w:p>
    <w:p w:rsidR="00632DC0" w:rsidRPr="00310FBD" w:rsidRDefault="00632DC0" w:rsidP="00632DC0">
      <w:pPr>
        <w:rPr>
          <w:rFonts w:ascii="Arial" w:hAnsi="Arial" w:cs="Arial"/>
          <w:sz w:val="22"/>
          <w:szCs w:val="22"/>
          <w:lang w:val="en-US"/>
        </w:rPr>
      </w:pPr>
      <w:proofErr w:type="gramStart"/>
      <w:r w:rsidRPr="00310FBD">
        <w:rPr>
          <w:rFonts w:ascii="Arial" w:hAnsi="Arial" w:cs="Arial"/>
          <w:sz w:val="22"/>
          <w:szCs w:val="22"/>
          <w:lang w:val="en-US"/>
        </w:rPr>
        <w:t>interface</w:t>
      </w:r>
      <w:proofErr w:type="gramEnd"/>
      <w:r w:rsidRPr="00310FBD">
        <w:rPr>
          <w:rFonts w:ascii="Arial" w:hAnsi="Arial" w:cs="Arial"/>
          <w:sz w:val="22"/>
          <w:szCs w:val="22"/>
          <w:lang w:val="en-US"/>
        </w:rPr>
        <w:t xml:space="preserve"> (hardware and/or software) which </w:t>
      </w:r>
      <w:r w:rsidRPr="00310FBD">
        <w:rPr>
          <w:rFonts w:ascii="Arial" w:hAnsi="Arial" w:cs="Arial"/>
          <w:sz w:val="22"/>
          <w:szCs w:val="22"/>
        </w:rPr>
        <w:t>will only allow the introduction</w:t>
      </w:r>
      <w:r w:rsidRPr="00310FBD">
        <w:rPr>
          <w:rFonts w:ascii="Arial" w:hAnsi="Arial" w:cs="Arial"/>
          <w:sz w:val="22"/>
          <w:szCs w:val="22"/>
          <w:lang w:val="en-US"/>
        </w:rPr>
        <w:t xml:space="preserve"> into the instrument </w:t>
      </w:r>
      <w:r w:rsidRPr="00310FBD">
        <w:rPr>
          <w:rFonts w:ascii="Arial" w:hAnsi="Arial" w:cs="Arial"/>
          <w:sz w:val="22"/>
          <w:szCs w:val="22"/>
        </w:rPr>
        <w:t xml:space="preserve">of data or instructions that </w:t>
      </w:r>
      <w:r w:rsidRPr="00310FBD">
        <w:rPr>
          <w:rFonts w:ascii="Arial" w:hAnsi="Arial" w:cs="Arial"/>
          <w:sz w:val="22"/>
          <w:szCs w:val="22"/>
          <w:lang w:val="en-US"/>
        </w:rPr>
        <w:t>cannot influence the metrological properties of the instrument.</w:t>
      </w:r>
    </w:p>
    <w:p w:rsidR="00632DC0" w:rsidRDefault="00632DC0" w:rsidP="00632DC0">
      <w:pPr>
        <w:widowControl w:val="0"/>
        <w:tabs>
          <w:tab w:val="left" w:pos="952"/>
        </w:tabs>
        <w:ind w:left="952" w:hanging="952"/>
        <w:rPr>
          <w:rFonts w:ascii="Arial" w:hAnsi="Arial"/>
          <w:b/>
          <w:spacing w:val="-3"/>
          <w:sz w:val="22"/>
          <w:szCs w:val="22"/>
          <w:lang w:val="en-US"/>
        </w:rPr>
      </w:pPr>
    </w:p>
    <w:p w:rsidR="00632DC0" w:rsidRDefault="00632DC0" w:rsidP="00632DC0">
      <w:pPr>
        <w:widowControl w:val="0"/>
        <w:tabs>
          <w:tab w:val="left" w:pos="952"/>
        </w:tabs>
        <w:ind w:left="952" w:hanging="952"/>
        <w:rPr>
          <w:rFonts w:ascii="Arial" w:hAnsi="Arial"/>
          <w:b/>
          <w:spacing w:val="-3"/>
          <w:sz w:val="22"/>
          <w:szCs w:val="22"/>
        </w:rPr>
      </w:pPr>
    </w:p>
    <w:p w:rsidR="00632DC0" w:rsidRPr="001B684F" w:rsidRDefault="00632DC0" w:rsidP="00632DC0">
      <w:pPr>
        <w:widowControl w:val="0"/>
        <w:tabs>
          <w:tab w:val="left" w:pos="952"/>
        </w:tabs>
        <w:ind w:left="952" w:hanging="952"/>
        <w:rPr>
          <w:rFonts w:ascii="Arial" w:hAnsi="Arial" w:cs="Arial"/>
          <w:b/>
          <w:snapToGrid w:val="0"/>
          <w:sz w:val="22"/>
          <w:szCs w:val="22"/>
        </w:rPr>
      </w:pPr>
      <w:r>
        <w:rPr>
          <w:rFonts w:ascii="Arial" w:hAnsi="Arial"/>
          <w:b/>
          <w:spacing w:val="-3"/>
          <w:sz w:val="22"/>
          <w:szCs w:val="22"/>
        </w:rPr>
        <w:t>3.3.11</w:t>
      </w:r>
      <w:r w:rsidRPr="001B684F">
        <w:rPr>
          <w:rFonts w:ascii="Arial" w:hAnsi="Arial"/>
          <w:spacing w:val="-3"/>
          <w:sz w:val="22"/>
          <w:szCs w:val="22"/>
        </w:rPr>
        <w:tab/>
      </w:r>
      <w:r w:rsidRPr="001B684F">
        <w:rPr>
          <w:rFonts w:ascii="Arial" w:hAnsi="Arial"/>
          <w:spacing w:val="-3"/>
          <w:sz w:val="22"/>
          <w:szCs w:val="22"/>
        </w:rPr>
        <w:tab/>
      </w:r>
      <w:r w:rsidRPr="001B684F">
        <w:rPr>
          <w:rFonts w:ascii="Arial" w:hAnsi="Arial" w:cs="Arial"/>
          <w:b/>
          <w:snapToGrid w:val="0"/>
          <w:sz w:val="22"/>
          <w:szCs w:val="22"/>
        </w:rPr>
        <w:t>module</w:t>
      </w:r>
    </w:p>
    <w:p w:rsidR="00632DC0" w:rsidRPr="001B684F" w:rsidRDefault="00632DC0" w:rsidP="00632DC0">
      <w:pPr>
        <w:widowControl w:val="0"/>
        <w:tabs>
          <w:tab w:val="left" w:pos="952"/>
        </w:tabs>
        <w:rPr>
          <w:rFonts w:ascii="Arial" w:hAnsi="Arial" w:cs="Arial"/>
          <w:snapToGrid w:val="0"/>
          <w:sz w:val="22"/>
          <w:szCs w:val="22"/>
        </w:rPr>
      </w:pPr>
    </w:p>
    <w:p w:rsidR="00632DC0" w:rsidRPr="001B684F" w:rsidRDefault="00632DC0" w:rsidP="00632DC0">
      <w:pPr>
        <w:widowControl w:val="0"/>
        <w:tabs>
          <w:tab w:val="left" w:pos="952"/>
        </w:tabs>
        <w:rPr>
          <w:rFonts w:ascii="Arial" w:hAnsi="Arial" w:cs="Arial"/>
          <w:snapToGrid w:val="0"/>
          <w:sz w:val="22"/>
          <w:szCs w:val="22"/>
        </w:rPr>
      </w:pPr>
      <w:proofErr w:type="gramStart"/>
      <w:r w:rsidRPr="001B684F">
        <w:rPr>
          <w:rFonts w:ascii="Arial" w:hAnsi="Arial" w:cs="Arial"/>
          <w:snapToGrid w:val="0"/>
          <w:sz w:val="22"/>
          <w:szCs w:val="22"/>
        </w:rPr>
        <w:t>identifiable</w:t>
      </w:r>
      <w:proofErr w:type="gramEnd"/>
      <w:r w:rsidRPr="001B684F">
        <w:rPr>
          <w:rFonts w:ascii="Arial" w:hAnsi="Arial" w:cs="Arial"/>
          <w:snapToGrid w:val="0"/>
          <w:sz w:val="22"/>
          <w:szCs w:val="22"/>
        </w:rPr>
        <w:t xml:space="preserve"> part of an instrument or device that performs a specific function or functions, and that can be separately evaluated according to the metrological and technical performance requirements in this Recommendation. </w:t>
      </w:r>
      <w:r w:rsidRPr="00AF2A25">
        <w:rPr>
          <w:rFonts w:ascii="Arial" w:hAnsi="Arial" w:cs="Arial"/>
          <w:sz w:val="22"/>
          <w:szCs w:val="22"/>
          <w:lang w:val="en-US" w:eastAsia="ja-JP"/>
        </w:rPr>
        <w:t>VIML 4.04</w:t>
      </w:r>
      <w:r w:rsidRPr="001B684F">
        <w:rPr>
          <w:rFonts w:ascii="Arial" w:hAnsi="Arial" w:cs="Arial"/>
          <w:sz w:val="22"/>
          <w:szCs w:val="22"/>
          <w:lang w:val="en-US"/>
        </w:rPr>
        <w:t xml:space="preserve"> [</w:t>
      </w:r>
      <w:r>
        <w:rPr>
          <w:rFonts w:ascii="Arial" w:hAnsi="Arial" w:cs="Arial"/>
          <w:sz w:val="22"/>
          <w:szCs w:val="22"/>
          <w:lang w:val="en-US"/>
        </w:rPr>
        <w:t>2</w:t>
      </w:r>
      <w:r w:rsidRPr="001B684F">
        <w:rPr>
          <w:rFonts w:ascii="Arial" w:hAnsi="Arial" w:cs="Arial"/>
          <w:sz w:val="22"/>
          <w:szCs w:val="22"/>
          <w:lang w:val="en-US"/>
        </w:rPr>
        <w:t>]</w:t>
      </w:r>
    </w:p>
    <w:p w:rsidR="00632DC0" w:rsidRPr="001B684F" w:rsidRDefault="00632DC0" w:rsidP="00632DC0">
      <w:pPr>
        <w:widowControl w:val="0"/>
        <w:ind w:left="720" w:hanging="708"/>
        <w:rPr>
          <w:rFonts w:ascii="Arial" w:hAnsi="Arial" w:cs="Arial"/>
          <w:snapToGrid w:val="0"/>
          <w:sz w:val="22"/>
          <w:szCs w:val="22"/>
        </w:rPr>
      </w:pPr>
    </w:p>
    <w:p w:rsidR="00632DC0" w:rsidRPr="001B684F" w:rsidRDefault="00632DC0" w:rsidP="00632DC0">
      <w:pPr>
        <w:widowControl w:val="0"/>
        <w:tabs>
          <w:tab w:val="left" w:pos="952"/>
        </w:tabs>
        <w:ind w:left="720" w:hanging="720"/>
        <w:rPr>
          <w:rFonts w:ascii="Arial" w:hAnsi="Arial" w:cs="Arial"/>
          <w:snapToGrid w:val="0"/>
          <w:sz w:val="22"/>
          <w:szCs w:val="22"/>
        </w:rPr>
      </w:pPr>
      <w:r>
        <w:rPr>
          <w:rFonts w:ascii="Arial" w:hAnsi="Arial" w:cs="Arial"/>
          <w:snapToGrid w:val="0"/>
          <w:sz w:val="22"/>
          <w:szCs w:val="22"/>
        </w:rPr>
        <w:t>NOTE</w:t>
      </w:r>
      <w:r w:rsidRPr="001B684F">
        <w:rPr>
          <w:rFonts w:ascii="Arial" w:hAnsi="Arial" w:cs="Arial"/>
          <w:snapToGrid w:val="0"/>
          <w:sz w:val="22"/>
          <w:szCs w:val="22"/>
        </w:rPr>
        <w:t>:</w:t>
      </w:r>
      <w:r w:rsidRPr="001B684F">
        <w:rPr>
          <w:rFonts w:ascii="Arial" w:hAnsi="Arial" w:cs="Arial"/>
          <w:snapToGrid w:val="0"/>
          <w:sz w:val="22"/>
          <w:szCs w:val="22"/>
        </w:rPr>
        <w:tab/>
        <w:t xml:space="preserve">The modules of </w:t>
      </w:r>
      <w:r>
        <w:rPr>
          <w:rFonts w:ascii="Arial" w:hAnsi="Arial" w:cs="Arial"/>
          <w:snapToGrid w:val="0"/>
          <w:sz w:val="22"/>
          <w:szCs w:val="22"/>
        </w:rPr>
        <w:t>the</w:t>
      </w:r>
      <w:r w:rsidRPr="001B684F">
        <w:rPr>
          <w:rFonts w:ascii="Arial" w:hAnsi="Arial" w:cs="Arial"/>
          <w:snapToGrid w:val="0"/>
          <w:sz w:val="22"/>
          <w:szCs w:val="22"/>
        </w:rPr>
        <w:t xml:space="preserve"> </w:t>
      </w:r>
      <w:r>
        <w:rPr>
          <w:rFonts w:ascii="Arial" w:hAnsi="Arial" w:cs="Arial"/>
          <w:snapToGrid w:val="0"/>
          <w:sz w:val="22"/>
          <w:szCs w:val="22"/>
        </w:rPr>
        <w:t>AGFI</w:t>
      </w:r>
      <w:r w:rsidRPr="001B684F">
        <w:rPr>
          <w:rFonts w:ascii="Arial" w:hAnsi="Arial" w:cs="Arial"/>
          <w:snapToGrid w:val="0"/>
          <w:sz w:val="22"/>
          <w:szCs w:val="22"/>
        </w:rPr>
        <w:t xml:space="preserve"> </w:t>
      </w:r>
      <w:r w:rsidRPr="002938C3">
        <w:rPr>
          <w:rFonts w:ascii="Arial" w:hAnsi="Arial" w:cs="Arial"/>
          <w:sz w:val="22"/>
          <w:szCs w:val="22"/>
        </w:rPr>
        <w:t>may be</w:t>
      </w:r>
      <w:r w:rsidRPr="001B684F">
        <w:rPr>
          <w:rFonts w:ascii="Arial" w:hAnsi="Arial" w:cs="Arial"/>
          <w:snapToGrid w:val="0"/>
          <w:sz w:val="22"/>
          <w:szCs w:val="22"/>
        </w:rPr>
        <w:t xml:space="preserve"> subject to specified partial error limits.</w:t>
      </w:r>
    </w:p>
    <w:p w:rsidR="00632DC0" w:rsidRPr="001B684F" w:rsidRDefault="00632DC0" w:rsidP="00632DC0">
      <w:pPr>
        <w:widowControl w:val="0"/>
        <w:tabs>
          <w:tab w:val="left" w:pos="952"/>
        </w:tabs>
        <w:ind w:left="720" w:hanging="720"/>
        <w:rPr>
          <w:rFonts w:ascii="Arial" w:hAnsi="Arial" w:cs="Arial"/>
          <w:snapToGrid w:val="0"/>
          <w:sz w:val="22"/>
          <w:szCs w:val="22"/>
        </w:rPr>
      </w:pPr>
    </w:p>
    <w:p w:rsidR="00632DC0" w:rsidRPr="001B684F" w:rsidRDefault="00632DC0" w:rsidP="00632DC0">
      <w:pPr>
        <w:widowControl w:val="0"/>
        <w:tabs>
          <w:tab w:val="left" w:pos="952"/>
        </w:tabs>
        <w:ind w:left="720" w:hanging="720"/>
        <w:rPr>
          <w:rFonts w:ascii="Arial" w:hAnsi="Arial" w:cs="Arial"/>
          <w:snapToGrid w:val="0"/>
          <w:sz w:val="22"/>
          <w:szCs w:val="22"/>
        </w:rPr>
      </w:pPr>
      <w:r w:rsidRPr="001B684F">
        <w:rPr>
          <w:rFonts w:ascii="Arial" w:hAnsi="Arial" w:cs="Arial"/>
          <w:snapToGrid w:val="0"/>
          <w:sz w:val="22"/>
          <w:szCs w:val="22"/>
        </w:rPr>
        <w:tab/>
        <w:t xml:space="preserve">Typical modules of </w:t>
      </w:r>
      <w:r>
        <w:rPr>
          <w:rFonts w:ascii="Arial" w:hAnsi="Arial" w:cs="Arial"/>
          <w:snapToGrid w:val="0"/>
          <w:sz w:val="22"/>
          <w:szCs w:val="22"/>
        </w:rPr>
        <w:t>the</w:t>
      </w:r>
      <w:r w:rsidRPr="001B684F">
        <w:rPr>
          <w:rFonts w:ascii="Arial" w:hAnsi="Arial" w:cs="Arial"/>
          <w:snapToGrid w:val="0"/>
          <w:sz w:val="22"/>
          <w:szCs w:val="22"/>
        </w:rPr>
        <w:t xml:space="preserve"> </w:t>
      </w:r>
      <w:r>
        <w:rPr>
          <w:rFonts w:ascii="Arial" w:hAnsi="Arial" w:cs="Arial"/>
          <w:snapToGrid w:val="0"/>
          <w:sz w:val="22"/>
          <w:szCs w:val="22"/>
        </w:rPr>
        <w:t>AGFI</w:t>
      </w:r>
      <w:r w:rsidRPr="001B684F">
        <w:rPr>
          <w:rFonts w:ascii="Arial" w:hAnsi="Arial" w:cs="Arial"/>
          <w:snapToGrid w:val="0"/>
          <w:sz w:val="22"/>
          <w:szCs w:val="22"/>
        </w:rPr>
        <w:t xml:space="preserve"> are: load cell, indicator, analogue or digital processors, weighing </w:t>
      </w:r>
      <w:r>
        <w:rPr>
          <w:rFonts w:ascii="Arial" w:hAnsi="Arial" w:cs="Arial"/>
          <w:snapToGrid w:val="0"/>
          <w:sz w:val="22"/>
          <w:szCs w:val="22"/>
        </w:rPr>
        <w:t>module</w:t>
      </w:r>
      <w:r w:rsidRPr="001B684F">
        <w:rPr>
          <w:rFonts w:ascii="Arial" w:hAnsi="Arial" w:cs="Arial"/>
          <w:snapToGrid w:val="0"/>
          <w:sz w:val="22"/>
          <w:szCs w:val="22"/>
        </w:rPr>
        <w:t>, remote display, software.</w:t>
      </w:r>
    </w:p>
    <w:p w:rsidR="00632DC0" w:rsidRDefault="00632DC0" w:rsidP="00632DC0">
      <w:pPr>
        <w:widowControl w:val="0"/>
        <w:tabs>
          <w:tab w:val="left" w:pos="952"/>
        </w:tabs>
        <w:rPr>
          <w:rFonts w:ascii="Arial" w:hAnsi="Arial" w:cs="Arial"/>
          <w:snapToGrid w:val="0"/>
          <w:sz w:val="22"/>
          <w:szCs w:val="22"/>
        </w:rPr>
      </w:pPr>
    </w:p>
    <w:p w:rsidR="00632DC0" w:rsidRPr="001B684F" w:rsidRDefault="00632DC0" w:rsidP="00632DC0">
      <w:pPr>
        <w:widowControl w:val="0"/>
        <w:tabs>
          <w:tab w:val="left" w:pos="952"/>
        </w:tabs>
        <w:jc w:val="right"/>
        <w:rPr>
          <w:rFonts w:ascii="Arial" w:hAnsi="Arial" w:cs="Arial"/>
          <w:snapToGrid w:val="0"/>
          <w:sz w:val="22"/>
          <w:szCs w:val="22"/>
        </w:rPr>
      </w:pPr>
    </w:p>
    <w:p w:rsidR="00632DC0" w:rsidRPr="00C74EDA" w:rsidRDefault="00632DC0" w:rsidP="00632DC0">
      <w:pPr>
        <w:pStyle w:val="Rpara"/>
        <w:spacing w:after="60"/>
        <w:jc w:val="center"/>
        <w:rPr>
          <w:rFonts w:ascii="Arial" w:hAnsi="Arial" w:cs="Arial"/>
          <w:b/>
          <w:sz w:val="22"/>
          <w:szCs w:val="22"/>
        </w:rPr>
      </w:pPr>
      <w:r w:rsidRPr="00C74EDA">
        <w:rPr>
          <w:rFonts w:ascii="Arial" w:hAnsi="Arial" w:cs="Arial"/>
          <w:b/>
          <w:sz w:val="22"/>
          <w:szCs w:val="22"/>
        </w:rPr>
        <w:t>Figure 1</w:t>
      </w:r>
    </w:p>
    <w:p w:rsidR="00632DC0" w:rsidRPr="001B684F" w:rsidRDefault="00632DC0" w:rsidP="00632DC0">
      <w:pPr>
        <w:pStyle w:val="Default"/>
        <w:jc w:val="center"/>
        <w:rPr>
          <w:rFonts w:ascii="Arial" w:hAnsi="Arial" w:cs="Arial"/>
          <w:color w:val="auto"/>
          <w:sz w:val="22"/>
          <w:szCs w:val="22"/>
        </w:rPr>
      </w:pPr>
      <w:r w:rsidRPr="001B684F">
        <w:rPr>
          <w:rFonts w:ascii="Arial" w:hAnsi="Arial" w:cs="Arial"/>
          <w:color w:val="auto"/>
          <w:sz w:val="22"/>
          <w:szCs w:val="22"/>
        </w:rPr>
        <w:t xml:space="preserve">Definition of typical modules according to </w:t>
      </w:r>
      <w:r>
        <w:rPr>
          <w:rFonts w:ascii="Arial" w:hAnsi="Arial" w:cs="Arial"/>
          <w:color w:val="auto"/>
          <w:sz w:val="22"/>
          <w:szCs w:val="22"/>
        </w:rPr>
        <w:t>3.2</w:t>
      </w:r>
      <w:r w:rsidRPr="001B684F">
        <w:rPr>
          <w:rFonts w:ascii="Arial" w:hAnsi="Arial" w:cs="Arial"/>
          <w:color w:val="auto"/>
          <w:sz w:val="22"/>
          <w:szCs w:val="22"/>
        </w:rPr>
        <w:t>.11 and 5.1.6</w:t>
      </w:r>
    </w:p>
    <w:p w:rsidR="00632DC0" w:rsidRDefault="00632DC0" w:rsidP="00632DC0">
      <w:pPr>
        <w:pStyle w:val="Default"/>
        <w:jc w:val="center"/>
        <w:rPr>
          <w:rFonts w:ascii="Arial" w:hAnsi="Arial" w:cs="Arial"/>
          <w:color w:val="auto"/>
          <w:sz w:val="22"/>
          <w:szCs w:val="22"/>
        </w:rPr>
      </w:pPr>
      <w:r w:rsidRPr="001B684F">
        <w:rPr>
          <w:rFonts w:ascii="Arial" w:hAnsi="Arial" w:cs="Arial"/>
          <w:color w:val="auto"/>
          <w:sz w:val="22"/>
          <w:szCs w:val="22"/>
        </w:rPr>
        <w:t>(</w:t>
      </w:r>
      <w:proofErr w:type="gramStart"/>
      <w:r w:rsidRPr="001B684F">
        <w:rPr>
          <w:rFonts w:ascii="Arial" w:hAnsi="Arial" w:cs="Arial"/>
          <w:color w:val="auto"/>
          <w:sz w:val="22"/>
          <w:szCs w:val="22"/>
        </w:rPr>
        <w:t>other</w:t>
      </w:r>
      <w:proofErr w:type="gramEnd"/>
      <w:r w:rsidRPr="001B684F">
        <w:rPr>
          <w:rFonts w:ascii="Arial" w:hAnsi="Arial" w:cs="Arial"/>
          <w:color w:val="auto"/>
          <w:sz w:val="22"/>
          <w:szCs w:val="22"/>
        </w:rPr>
        <w:t xml:space="preserve"> combinations are possible)</w:t>
      </w:r>
    </w:p>
    <w:p w:rsidR="00632DC0" w:rsidRDefault="004B74EF" w:rsidP="00632DC0">
      <w:pPr>
        <w:pStyle w:val="Default"/>
        <w:jc w:val="center"/>
        <w:rPr>
          <w:ins w:id="4" w:author="morayoa" w:date="2014-09-15T12:36:00Z"/>
          <w:rFonts w:ascii="Arial" w:hAnsi="Arial" w:cs="Arial"/>
          <w:color w:val="auto"/>
          <w:sz w:val="22"/>
          <w:szCs w:val="22"/>
        </w:rPr>
      </w:pPr>
      <w:r>
        <w:rPr>
          <w:rFonts w:ascii="Arial" w:hAnsi="Arial" w:cs="Arial"/>
          <w:noProof/>
          <w:color w:val="auto"/>
          <w:sz w:val="22"/>
          <w:szCs w:val="22"/>
        </w:rPr>
        <w:drawing>
          <wp:inline distT="0" distB="0" distL="0" distR="0">
            <wp:extent cx="5400675" cy="3213735"/>
            <wp:effectExtent l="19050" t="0" r="9525" b="0"/>
            <wp:docPr id="6" name="Picture 2" descr="R61 Fig 1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61 Fig 1 2014.jpg"/>
                    <pic:cNvPicPr/>
                  </pic:nvPicPr>
                  <pic:blipFill>
                    <a:blip r:embed="rId12" cstate="print"/>
                    <a:stretch>
                      <a:fillRect/>
                    </a:stretch>
                  </pic:blipFill>
                  <pic:spPr>
                    <a:xfrm>
                      <a:off x="0" y="0"/>
                      <a:ext cx="5400675" cy="3213735"/>
                    </a:xfrm>
                    <a:prstGeom prst="rect">
                      <a:avLst/>
                    </a:prstGeom>
                  </pic:spPr>
                </pic:pic>
              </a:graphicData>
            </a:graphic>
          </wp:inline>
        </w:drawing>
      </w:r>
    </w:p>
    <w:p w:rsidR="00C47347" w:rsidRDefault="00C47347" w:rsidP="00632DC0">
      <w:pPr>
        <w:pStyle w:val="Default"/>
        <w:jc w:val="center"/>
        <w:rPr>
          <w:rFonts w:ascii="Arial" w:hAnsi="Arial" w:cs="Arial"/>
          <w:color w:val="auto"/>
          <w:sz w:val="22"/>
          <w:szCs w:val="22"/>
        </w:rPr>
      </w:pPr>
    </w:p>
    <w:p w:rsidR="00632DC0" w:rsidRDefault="00632DC0" w:rsidP="00632DC0">
      <w:pPr>
        <w:pStyle w:val="Default"/>
        <w:jc w:val="center"/>
        <w:rPr>
          <w:rFonts w:ascii="Arial" w:hAnsi="Arial" w:cs="Arial"/>
          <w:color w:val="auto"/>
          <w:sz w:val="22"/>
          <w:szCs w:val="22"/>
        </w:rPr>
      </w:pPr>
    </w:p>
    <w:p w:rsidR="00632DC0" w:rsidRDefault="00632DC0" w:rsidP="00632DC0">
      <w:pPr>
        <w:pStyle w:val="Default"/>
        <w:jc w:val="center"/>
        <w:rPr>
          <w:rFonts w:ascii="Arial" w:hAnsi="Arial" w:cs="Arial"/>
          <w:color w:val="auto"/>
          <w:sz w:val="22"/>
          <w:szCs w:val="22"/>
        </w:rPr>
      </w:pPr>
    </w:p>
    <w:p w:rsidR="00632DC0" w:rsidRDefault="00632DC0" w:rsidP="00632DC0">
      <w:pPr>
        <w:pStyle w:val="Default"/>
        <w:jc w:val="center"/>
        <w:rPr>
          <w:rFonts w:ascii="Arial" w:hAnsi="Arial" w:cs="Arial"/>
          <w:color w:val="auto"/>
          <w:sz w:val="22"/>
          <w:szCs w:val="22"/>
        </w:rPr>
      </w:pPr>
    </w:p>
    <w:p w:rsidR="00632DC0" w:rsidRDefault="00632DC0" w:rsidP="00632DC0">
      <w:pPr>
        <w:widowControl w:val="0"/>
        <w:tabs>
          <w:tab w:val="left" w:pos="952"/>
        </w:tabs>
        <w:rPr>
          <w:rFonts w:ascii="Arial" w:hAnsi="Arial" w:cs="Arial"/>
          <w:snapToGrid w:val="0"/>
          <w:lang w:eastAsia="en-US"/>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1276"/>
        <w:gridCol w:w="567"/>
        <w:gridCol w:w="283"/>
        <w:gridCol w:w="567"/>
        <w:gridCol w:w="284"/>
        <w:gridCol w:w="567"/>
        <w:gridCol w:w="377"/>
        <w:gridCol w:w="641"/>
        <w:gridCol w:w="224"/>
        <w:gridCol w:w="447"/>
        <w:gridCol w:w="224"/>
        <w:gridCol w:w="447"/>
        <w:gridCol w:w="224"/>
        <w:gridCol w:w="251"/>
      </w:tblGrid>
      <w:tr w:rsidR="00632DC0" w:rsidRPr="00E63B58" w:rsidTr="00632DC0">
        <w:trPr>
          <w:trHeight w:val="274"/>
        </w:trPr>
        <w:tc>
          <w:tcPr>
            <w:tcW w:w="2552"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lastRenderedPageBreak/>
              <w:t>load cell</w:t>
            </w:r>
          </w:p>
        </w:tc>
        <w:tc>
          <w:tcPr>
            <w:tcW w:w="1276"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r>
              <w:rPr>
                <w:rFonts w:ascii="Arial" w:hAnsi="Arial" w:cs="Arial"/>
                <w:sz w:val="22"/>
                <w:szCs w:val="22"/>
              </w:rPr>
              <w:t>3.3.11.1</w:t>
            </w:r>
            <w:r w:rsidRPr="00E63B58">
              <w:rPr>
                <w:rFonts w:ascii="Arial" w:hAnsi="Arial" w:cs="Arial"/>
                <w:sz w:val="22"/>
                <w:szCs w:val="22"/>
              </w:rPr>
              <w:t>)</w:t>
            </w:r>
          </w:p>
        </w:tc>
        <w:tc>
          <w:tcPr>
            <w:tcW w:w="567" w:type="dxa"/>
            <w:tcBorders>
              <w:top w:val="single" w:sz="4" w:space="0" w:color="auto"/>
              <w:left w:val="single" w:sz="4" w:space="0" w:color="auto"/>
              <w:bottom w:val="nil"/>
              <w:right w:val="nil"/>
            </w:tcBorders>
            <w:shd w:val="clear" w:color="auto" w:fill="auto"/>
          </w:tcPr>
          <w:p w:rsidR="00632DC0" w:rsidRPr="00E63B58" w:rsidRDefault="00632DC0" w:rsidP="00632DC0">
            <w:pPr>
              <w:rPr>
                <w:rFonts w:ascii="Arial" w:hAnsi="Arial" w:cs="Arial"/>
                <w:sz w:val="22"/>
                <w:szCs w:val="22"/>
              </w:rPr>
            </w:pPr>
          </w:p>
        </w:tc>
        <w:tc>
          <w:tcPr>
            <w:tcW w:w="283"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2</w:t>
            </w:r>
          </w:p>
        </w:tc>
        <w:tc>
          <w:tcPr>
            <w:tcW w:w="28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56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3</w:t>
            </w:r>
          </w:p>
        </w:tc>
        <w:tc>
          <w:tcPr>
            <w:tcW w:w="37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641"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(4)*</w:t>
            </w:r>
            <w:r w:rsidRPr="00E63B58">
              <w:rPr>
                <w:rFonts w:ascii="Arial" w:hAnsi="Arial" w:cs="Arial"/>
                <w:sz w:val="22"/>
                <w:szCs w:val="22"/>
                <w:vertAlign w:val="superscript"/>
              </w:rPr>
              <w:t>)</w:t>
            </w:r>
          </w:p>
        </w:tc>
        <w:tc>
          <w:tcPr>
            <w:tcW w:w="22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44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22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44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22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251" w:type="dxa"/>
            <w:tcBorders>
              <w:top w:val="single" w:sz="4" w:space="0" w:color="auto"/>
              <w:left w:val="nil"/>
              <w:bottom w:val="nil"/>
              <w:right w:val="single" w:sz="4" w:space="0" w:color="auto"/>
            </w:tcBorders>
            <w:shd w:val="clear" w:color="auto" w:fill="auto"/>
          </w:tcPr>
          <w:p w:rsidR="00632DC0" w:rsidRPr="00E63B58" w:rsidRDefault="00632DC0" w:rsidP="00632DC0">
            <w:pPr>
              <w:rPr>
                <w:rFonts w:ascii="Arial" w:hAnsi="Arial" w:cs="Arial"/>
                <w:sz w:val="22"/>
                <w:szCs w:val="22"/>
              </w:rPr>
            </w:pPr>
          </w:p>
        </w:tc>
      </w:tr>
      <w:tr w:rsidR="00632DC0" w:rsidRPr="00E63B58" w:rsidTr="00632DC0">
        <w:trPr>
          <w:trHeight w:val="282"/>
        </w:trPr>
        <w:tc>
          <w:tcPr>
            <w:tcW w:w="2552"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indicator</w:t>
            </w:r>
          </w:p>
        </w:tc>
        <w:tc>
          <w:tcPr>
            <w:tcW w:w="1276"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r>
              <w:rPr>
                <w:rFonts w:ascii="Arial" w:hAnsi="Arial" w:cs="Arial"/>
                <w:snapToGrid w:val="0"/>
                <w:sz w:val="22"/>
                <w:szCs w:val="22"/>
              </w:rPr>
              <w:t>3.3.11.2</w:t>
            </w:r>
            <w:r w:rsidRPr="00E63B58">
              <w:rPr>
                <w:rFonts w:ascii="Arial" w:hAnsi="Arial" w:cs="Arial"/>
                <w:sz w:val="22"/>
                <w:szCs w:val="22"/>
              </w:rPr>
              <w:t>)</w:t>
            </w:r>
          </w:p>
        </w:tc>
        <w:tc>
          <w:tcPr>
            <w:tcW w:w="567" w:type="dxa"/>
            <w:tcBorders>
              <w:top w:val="single" w:sz="4" w:space="0" w:color="auto"/>
              <w:left w:val="single" w:sz="4" w:space="0" w:color="auto"/>
              <w:bottom w:val="nil"/>
              <w:right w:val="nil"/>
            </w:tcBorders>
            <w:shd w:val="clear" w:color="auto" w:fill="auto"/>
          </w:tcPr>
          <w:p w:rsidR="00632DC0" w:rsidRPr="00E63B58" w:rsidRDefault="00632DC0" w:rsidP="00632DC0">
            <w:pPr>
              <w:rPr>
                <w:rFonts w:ascii="Arial" w:hAnsi="Arial" w:cs="Arial"/>
                <w:sz w:val="22"/>
                <w:szCs w:val="22"/>
              </w:rPr>
            </w:pPr>
          </w:p>
        </w:tc>
        <w:tc>
          <w:tcPr>
            <w:tcW w:w="283"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28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(3)</w:t>
            </w:r>
          </w:p>
        </w:tc>
        <w:tc>
          <w:tcPr>
            <w:tcW w:w="37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641"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4</w:t>
            </w:r>
          </w:p>
        </w:tc>
        <w:tc>
          <w:tcPr>
            <w:tcW w:w="22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(5)</w:t>
            </w:r>
          </w:p>
        </w:tc>
        <w:tc>
          <w:tcPr>
            <w:tcW w:w="22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(6)</w:t>
            </w:r>
          </w:p>
        </w:tc>
        <w:tc>
          <w:tcPr>
            <w:tcW w:w="224" w:type="dxa"/>
            <w:tcBorders>
              <w:top w:val="single" w:sz="4" w:space="0" w:color="auto"/>
              <w:left w:val="nil"/>
              <w:bottom w:val="nil"/>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251" w:type="dxa"/>
            <w:tcBorders>
              <w:top w:val="single" w:sz="4" w:space="0" w:color="auto"/>
              <w:left w:val="nil"/>
              <w:bottom w:val="nil"/>
              <w:right w:val="single" w:sz="4" w:space="0" w:color="auto"/>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7</w:t>
            </w:r>
          </w:p>
        </w:tc>
      </w:tr>
      <w:tr w:rsidR="00632DC0" w:rsidRPr="00E63B58" w:rsidTr="00632DC0">
        <w:trPr>
          <w:trHeight w:val="540"/>
        </w:trPr>
        <w:tc>
          <w:tcPr>
            <w:tcW w:w="2552"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analogue data processing device</w:t>
            </w:r>
          </w:p>
        </w:tc>
        <w:tc>
          <w:tcPr>
            <w:tcW w:w="1276"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r>
              <w:rPr>
                <w:rFonts w:ascii="Arial" w:hAnsi="Arial" w:cs="Arial"/>
                <w:snapToGrid w:val="0"/>
                <w:sz w:val="22"/>
                <w:szCs w:val="22"/>
              </w:rPr>
              <w:t>3.3.11.3</w:t>
            </w:r>
            <w:r w:rsidRPr="00E63B58">
              <w:rPr>
                <w:rFonts w:ascii="Arial" w:hAnsi="Arial" w:cs="Arial"/>
                <w:sz w:val="22"/>
                <w:szCs w:val="22"/>
              </w:rPr>
              <w:t>)</w:t>
            </w:r>
          </w:p>
        </w:tc>
        <w:tc>
          <w:tcPr>
            <w:tcW w:w="567"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83"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8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3</w:t>
            </w:r>
          </w:p>
        </w:tc>
        <w:tc>
          <w:tcPr>
            <w:tcW w:w="37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641"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4</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(5)</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(6)</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51" w:type="dxa"/>
            <w:tcBorders>
              <w:top w:val="single" w:sz="4" w:space="0" w:color="auto"/>
              <w:left w:val="nil"/>
              <w:bottom w:val="single" w:sz="4" w:space="0" w:color="auto"/>
              <w:right w:val="single" w:sz="4" w:space="0" w:color="auto"/>
            </w:tcBorders>
            <w:shd w:val="clear" w:color="auto" w:fill="auto"/>
          </w:tcPr>
          <w:p w:rsidR="00632DC0" w:rsidRPr="00E63B58" w:rsidRDefault="00632DC0" w:rsidP="00632DC0">
            <w:pPr>
              <w:rPr>
                <w:rFonts w:ascii="Arial" w:hAnsi="Arial" w:cs="Arial"/>
                <w:sz w:val="22"/>
                <w:szCs w:val="22"/>
              </w:rPr>
            </w:pPr>
          </w:p>
        </w:tc>
      </w:tr>
      <w:tr w:rsidR="00632DC0" w:rsidRPr="00E63B58" w:rsidTr="00632DC0">
        <w:trPr>
          <w:trHeight w:val="540"/>
        </w:trPr>
        <w:tc>
          <w:tcPr>
            <w:tcW w:w="2552"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digital data processing device</w:t>
            </w:r>
          </w:p>
        </w:tc>
        <w:tc>
          <w:tcPr>
            <w:tcW w:w="1276"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r>
              <w:rPr>
                <w:rFonts w:ascii="Arial" w:hAnsi="Arial" w:cs="Arial"/>
                <w:snapToGrid w:val="0"/>
                <w:sz w:val="22"/>
                <w:szCs w:val="22"/>
              </w:rPr>
              <w:t>3.3.11.4</w:t>
            </w:r>
            <w:r w:rsidRPr="00E63B58">
              <w:rPr>
                <w:rFonts w:ascii="Arial" w:hAnsi="Arial" w:cs="Arial"/>
                <w:sz w:val="22"/>
                <w:szCs w:val="22"/>
              </w:rPr>
              <w:t>)</w:t>
            </w:r>
          </w:p>
        </w:tc>
        <w:tc>
          <w:tcPr>
            <w:tcW w:w="567"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83"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8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37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641"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(4)</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5</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(6)</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51" w:type="dxa"/>
            <w:tcBorders>
              <w:top w:val="single" w:sz="4" w:space="0" w:color="auto"/>
              <w:left w:val="nil"/>
              <w:bottom w:val="single" w:sz="4" w:space="0" w:color="auto"/>
              <w:right w:val="single" w:sz="4" w:space="0" w:color="auto"/>
            </w:tcBorders>
            <w:shd w:val="clear" w:color="auto" w:fill="auto"/>
          </w:tcPr>
          <w:p w:rsidR="00632DC0" w:rsidRPr="00E63B58" w:rsidRDefault="00632DC0" w:rsidP="00632DC0">
            <w:pPr>
              <w:rPr>
                <w:rFonts w:ascii="Arial" w:hAnsi="Arial" w:cs="Arial"/>
                <w:sz w:val="22"/>
                <w:szCs w:val="22"/>
              </w:rPr>
            </w:pPr>
          </w:p>
        </w:tc>
      </w:tr>
      <w:tr w:rsidR="00632DC0" w:rsidRPr="00E63B58" w:rsidTr="00632DC0">
        <w:trPr>
          <w:trHeight w:val="265"/>
        </w:trPr>
        <w:tc>
          <w:tcPr>
            <w:tcW w:w="2552"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 xml:space="preserve">primary display </w:t>
            </w:r>
          </w:p>
        </w:tc>
        <w:tc>
          <w:tcPr>
            <w:tcW w:w="1276"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r>
              <w:rPr>
                <w:rFonts w:ascii="Arial" w:hAnsi="Arial" w:cs="Arial"/>
                <w:iCs/>
                <w:sz w:val="22"/>
                <w:szCs w:val="22"/>
              </w:rPr>
              <w:t>3.3.11.5</w:t>
            </w:r>
            <w:r w:rsidRPr="00E63B58">
              <w:rPr>
                <w:rFonts w:ascii="Arial" w:hAnsi="Arial" w:cs="Arial"/>
                <w:sz w:val="22"/>
                <w:szCs w:val="22"/>
              </w:rPr>
              <w:t xml:space="preserve">) </w:t>
            </w:r>
          </w:p>
        </w:tc>
        <w:tc>
          <w:tcPr>
            <w:tcW w:w="567"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83"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8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37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641"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51" w:type="dxa"/>
            <w:tcBorders>
              <w:top w:val="single" w:sz="4" w:space="0" w:color="auto"/>
              <w:left w:val="nil"/>
              <w:bottom w:val="single" w:sz="4" w:space="0" w:color="auto"/>
              <w:right w:val="single" w:sz="4" w:space="0" w:color="auto"/>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7</w:t>
            </w:r>
          </w:p>
        </w:tc>
      </w:tr>
      <w:tr w:rsidR="009F205D" w:rsidRPr="00E63B58" w:rsidTr="004B74EF">
        <w:trPr>
          <w:trHeight w:val="269"/>
        </w:trPr>
        <w:tc>
          <w:tcPr>
            <w:tcW w:w="2552" w:type="dxa"/>
            <w:tcBorders>
              <w:top w:val="single" w:sz="4" w:space="0" w:color="auto"/>
              <w:left w:val="single" w:sz="4" w:space="0" w:color="auto"/>
              <w:bottom w:val="single" w:sz="4" w:space="0" w:color="auto"/>
              <w:right w:val="nil"/>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Terminal</w:t>
            </w:r>
          </w:p>
        </w:tc>
        <w:tc>
          <w:tcPr>
            <w:tcW w:w="1276"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w:t>
            </w:r>
            <w:r>
              <w:rPr>
                <w:rFonts w:ascii="Arial" w:hAnsi="Arial" w:cs="Arial"/>
                <w:bCs/>
                <w:sz w:val="22"/>
                <w:szCs w:val="22"/>
              </w:rPr>
              <w:t>3.3.11.6</w:t>
            </w:r>
            <w:r w:rsidRPr="00E63B58">
              <w:rPr>
                <w:rFonts w:ascii="Arial" w:hAnsi="Arial" w:cs="Arial"/>
                <w:sz w:val="22"/>
                <w:szCs w:val="22"/>
              </w:rPr>
              <w:t>)</w:t>
            </w:r>
          </w:p>
        </w:tc>
        <w:tc>
          <w:tcPr>
            <w:tcW w:w="567" w:type="dxa"/>
            <w:tcBorders>
              <w:top w:val="single" w:sz="4" w:space="0" w:color="auto"/>
              <w:left w:val="single" w:sz="4" w:space="0" w:color="auto"/>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283"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284"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567"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377"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641"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224"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p>
        </w:tc>
        <w:tc>
          <w:tcPr>
            <w:tcW w:w="447"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(5)</w:t>
            </w:r>
          </w:p>
        </w:tc>
        <w:tc>
          <w:tcPr>
            <w:tcW w:w="224"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6</w:t>
            </w:r>
          </w:p>
        </w:tc>
        <w:tc>
          <w:tcPr>
            <w:tcW w:w="224" w:type="dxa"/>
            <w:tcBorders>
              <w:top w:val="single" w:sz="4" w:space="0" w:color="auto"/>
              <w:left w:val="nil"/>
              <w:bottom w:val="single" w:sz="4" w:space="0" w:color="auto"/>
              <w:right w:val="nil"/>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w:t>
            </w:r>
          </w:p>
        </w:tc>
        <w:tc>
          <w:tcPr>
            <w:tcW w:w="251" w:type="dxa"/>
            <w:tcBorders>
              <w:top w:val="single" w:sz="4" w:space="0" w:color="auto"/>
              <w:left w:val="nil"/>
              <w:bottom w:val="single" w:sz="4" w:space="0" w:color="auto"/>
              <w:right w:val="single" w:sz="4" w:space="0" w:color="auto"/>
            </w:tcBorders>
            <w:shd w:val="clear" w:color="auto" w:fill="auto"/>
          </w:tcPr>
          <w:p w:rsidR="009F205D" w:rsidRPr="00E63B58" w:rsidRDefault="009F205D" w:rsidP="004B74EF">
            <w:pPr>
              <w:rPr>
                <w:rFonts w:ascii="Arial" w:hAnsi="Arial" w:cs="Arial"/>
                <w:sz w:val="22"/>
                <w:szCs w:val="22"/>
              </w:rPr>
            </w:pPr>
            <w:r w:rsidRPr="00E63B58">
              <w:rPr>
                <w:rFonts w:ascii="Arial" w:hAnsi="Arial" w:cs="Arial"/>
                <w:sz w:val="22"/>
                <w:szCs w:val="22"/>
              </w:rPr>
              <w:t>7</w:t>
            </w:r>
          </w:p>
        </w:tc>
      </w:tr>
      <w:tr w:rsidR="00632DC0" w:rsidRPr="00E63B58" w:rsidTr="00632DC0">
        <w:trPr>
          <w:trHeight w:val="269"/>
        </w:trPr>
        <w:tc>
          <w:tcPr>
            <w:tcW w:w="2552" w:type="dxa"/>
            <w:tcBorders>
              <w:top w:val="single" w:sz="4" w:space="0" w:color="auto"/>
              <w:left w:val="single" w:sz="4" w:space="0" w:color="auto"/>
              <w:bottom w:val="single" w:sz="4" w:space="0" w:color="auto"/>
              <w:right w:val="nil"/>
            </w:tcBorders>
            <w:shd w:val="clear" w:color="auto" w:fill="auto"/>
          </w:tcPr>
          <w:p w:rsidR="00632DC0" w:rsidRPr="00E63B58" w:rsidRDefault="004C3477" w:rsidP="00632DC0">
            <w:pPr>
              <w:rPr>
                <w:rFonts w:ascii="Arial" w:hAnsi="Arial" w:cs="Arial"/>
                <w:sz w:val="22"/>
                <w:szCs w:val="22"/>
              </w:rPr>
            </w:pPr>
            <w:r>
              <w:rPr>
                <w:rFonts w:ascii="Arial" w:hAnsi="Arial" w:cs="Arial"/>
                <w:sz w:val="22"/>
                <w:szCs w:val="22"/>
              </w:rPr>
              <w:t>weighing module</w:t>
            </w:r>
          </w:p>
        </w:tc>
        <w:tc>
          <w:tcPr>
            <w:tcW w:w="1276"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r w:rsidR="009F205D">
              <w:rPr>
                <w:rFonts w:ascii="Arial" w:hAnsi="Arial" w:cs="Arial"/>
                <w:sz w:val="22"/>
                <w:szCs w:val="22"/>
              </w:rPr>
              <w:t>3.3.11.7</w:t>
            </w:r>
            <w:r w:rsidRPr="00E63B58">
              <w:rPr>
                <w:rFonts w:ascii="Arial" w:hAnsi="Arial" w:cs="Arial"/>
                <w:sz w:val="22"/>
                <w:szCs w:val="22"/>
              </w:rPr>
              <w:t>)</w:t>
            </w:r>
          </w:p>
        </w:tc>
        <w:tc>
          <w:tcPr>
            <w:tcW w:w="567" w:type="dxa"/>
            <w:tcBorders>
              <w:top w:val="single" w:sz="4" w:space="0" w:color="auto"/>
              <w:left w:val="single" w:sz="4" w:space="0" w:color="auto"/>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1</w:t>
            </w:r>
          </w:p>
        </w:tc>
        <w:tc>
          <w:tcPr>
            <w:tcW w:w="283"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2</w:t>
            </w:r>
          </w:p>
        </w:tc>
        <w:tc>
          <w:tcPr>
            <w:tcW w:w="28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56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3</w:t>
            </w:r>
          </w:p>
        </w:tc>
        <w:tc>
          <w:tcPr>
            <w:tcW w:w="37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641"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4</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(5)</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w:t>
            </w:r>
          </w:p>
        </w:tc>
        <w:tc>
          <w:tcPr>
            <w:tcW w:w="447"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r w:rsidRPr="00E63B58">
              <w:rPr>
                <w:rFonts w:ascii="Arial" w:hAnsi="Arial" w:cs="Arial"/>
                <w:sz w:val="22"/>
                <w:szCs w:val="22"/>
              </w:rPr>
              <w:t>(6)</w:t>
            </w:r>
          </w:p>
        </w:tc>
        <w:tc>
          <w:tcPr>
            <w:tcW w:w="224" w:type="dxa"/>
            <w:tcBorders>
              <w:top w:val="single" w:sz="4" w:space="0" w:color="auto"/>
              <w:left w:val="nil"/>
              <w:bottom w:val="single" w:sz="4" w:space="0" w:color="auto"/>
              <w:right w:val="nil"/>
            </w:tcBorders>
            <w:shd w:val="clear" w:color="auto" w:fill="auto"/>
          </w:tcPr>
          <w:p w:rsidR="00632DC0" w:rsidRPr="00E63B58" w:rsidRDefault="00632DC0" w:rsidP="00632DC0">
            <w:pPr>
              <w:rPr>
                <w:rFonts w:ascii="Arial" w:hAnsi="Arial" w:cs="Arial"/>
                <w:sz w:val="22"/>
                <w:szCs w:val="22"/>
              </w:rPr>
            </w:pPr>
          </w:p>
        </w:tc>
        <w:tc>
          <w:tcPr>
            <w:tcW w:w="251" w:type="dxa"/>
            <w:tcBorders>
              <w:top w:val="single" w:sz="4" w:space="0" w:color="auto"/>
              <w:left w:val="nil"/>
              <w:bottom w:val="single" w:sz="4" w:space="0" w:color="auto"/>
              <w:right w:val="single" w:sz="4" w:space="0" w:color="auto"/>
            </w:tcBorders>
            <w:shd w:val="clear" w:color="auto" w:fill="auto"/>
          </w:tcPr>
          <w:p w:rsidR="00632DC0" w:rsidRPr="00E63B58" w:rsidRDefault="00632DC0" w:rsidP="00632DC0">
            <w:pPr>
              <w:rPr>
                <w:rFonts w:ascii="Arial" w:hAnsi="Arial" w:cs="Arial"/>
                <w:sz w:val="22"/>
                <w:szCs w:val="22"/>
              </w:rPr>
            </w:pPr>
          </w:p>
        </w:tc>
      </w:tr>
    </w:tbl>
    <w:p w:rsidR="00632DC0" w:rsidRPr="00E63B58" w:rsidRDefault="00632DC0" w:rsidP="00632DC0">
      <w:pPr>
        <w:rPr>
          <w:rFonts w:ascii="Arial" w:hAnsi="Arial" w:cs="Arial"/>
          <w:sz w:val="22"/>
          <w:szCs w:val="22"/>
        </w:rPr>
      </w:pPr>
    </w:p>
    <w:p w:rsidR="00632DC0" w:rsidRPr="00C6249A" w:rsidRDefault="00632DC0" w:rsidP="00632DC0">
      <w:pPr>
        <w:rPr>
          <w:rFonts w:ascii="Arial" w:hAnsi="Arial" w:cs="Arial"/>
          <w:sz w:val="22"/>
          <w:szCs w:val="22"/>
        </w:rPr>
      </w:pPr>
      <w:r w:rsidRPr="00C6249A">
        <w:rPr>
          <w:rFonts w:ascii="Arial" w:hAnsi="Arial" w:cs="Arial"/>
          <w:sz w:val="22"/>
          <w:szCs w:val="22"/>
        </w:rPr>
        <w:t>*</w:t>
      </w:r>
      <w:r w:rsidRPr="00C6249A">
        <w:rPr>
          <w:rFonts w:ascii="Arial" w:hAnsi="Arial" w:cs="Arial"/>
          <w:sz w:val="22"/>
          <w:szCs w:val="22"/>
          <w:vertAlign w:val="superscript"/>
        </w:rPr>
        <w:t>)</w:t>
      </w:r>
      <w:r w:rsidRPr="00C6249A">
        <w:rPr>
          <w:rFonts w:ascii="Arial" w:hAnsi="Arial" w:cs="Arial"/>
          <w:sz w:val="22"/>
          <w:szCs w:val="22"/>
        </w:rPr>
        <w:t xml:space="preserve"> Numbers in brackets indicate options</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widowControl w:val="0"/>
        <w:tabs>
          <w:tab w:val="left" w:pos="952"/>
        </w:tabs>
        <w:rPr>
          <w:rFonts w:ascii="Arial" w:hAnsi="Arial" w:cs="Arial"/>
          <w:b/>
          <w:snapToGrid w:val="0"/>
          <w:lang w:eastAsia="en-US"/>
        </w:rPr>
      </w:pPr>
    </w:p>
    <w:p w:rsidR="00632DC0" w:rsidRPr="00A125F2" w:rsidRDefault="00632DC0" w:rsidP="00632DC0">
      <w:pPr>
        <w:widowControl w:val="0"/>
        <w:tabs>
          <w:tab w:val="left" w:pos="952"/>
        </w:tabs>
        <w:rPr>
          <w:rFonts w:ascii="Arial" w:hAnsi="Arial" w:cs="Arial"/>
          <w:b/>
          <w:snapToGrid w:val="0"/>
          <w:sz w:val="22"/>
          <w:szCs w:val="22"/>
        </w:rPr>
      </w:pPr>
      <w:r>
        <w:rPr>
          <w:rFonts w:ascii="Arial" w:hAnsi="Arial" w:cs="Arial"/>
          <w:b/>
          <w:snapToGrid w:val="0"/>
          <w:sz w:val="22"/>
          <w:szCs w:val="22"/>
          <w:lang w:eastAsia="en-US"/>
        </w:rPr>
        <w:t>3.3.11.1</w:t>
      </w:r>
      <w:r w:rsidRPr="00A125F2">
        <w:rPr>
          <w:rFonts w:ascii="Arial" w:hAnsi="Arial" w:cs="Arial"/>
          <w:b/>
          <w:snapToGrid w:val="0"/>
          <w:sz w:val="22"/>
          <w:szCs w:val="22"/>
          <w:lang w:eastAsia="en-US"/>
        </w:rPr>
        <w:tab/>
      </w:r>
      <w:r w:rsidRPr="00A125F2">
        <w:rPr>
          <w:rFonts w:ascii="Arial" w:hAnsi="Arial" w:cs="Arial"/>
          <w:b/>
          <w:snapToGrid w:val="0"/>
          <w:sz w:val="22"/>
          <w:szCs w:val="22"/>
        </w:rPr>
        <w:tab/>
      </w:r>
      <w:proofErr w:type="gramStart"/>
      <w:r w:rsidRPr="00A125F2">
        <w:rPr>
          <w:rFonts w:ascii="Arial" w:hAnsi="Arial" w:cs="Arial"/>
          <w:b/>
          <w:snapToGrid w:val="0"/>
          <w:sz w:val="22"/>
          <w:szCs w:val="22"/>
        </w:rPr>
        <w:t>load</w:t>
      </w:r>
      <w:proofErr w:type="gramEnd"/>
      <w:r w:rsidRPr="00A125F2">
        <w:rPr>
          <w:rFonts w:ascii="Arial" w:hAnsi="Arial" w:cs="Arial"/>
          <w:b/>
          <w:snapToGrid w:val="0"/>
          <w:sz w:val="22"/>
          <w:szCs w:val="22"/>
        </w:rPr>
        <w:t xml:space="preserve"> cell</w:t>
      </w:r>
    </w:p>
    <w:p w:rsidR="00632DC0" w:rsidRDefault="00632DC0" w:rsidP="00632DC0">
      <w:pPr>
        <w:pStyle w:val="Default"/>
        <w:rPr>
          <w:sz w:val="23"/>
          <w:szCs w:val="23"/>
        </w:rPr>
      </w:pPr>
    </w:p>
    <w:tbl>
      <w:tblPr>
        <w:tblW w:w="9397" w:type="dxa"/>
        <w:tblBorders>
          <w:top w:val="nil"/>
          <w:left w:val="nil"/>
          <w:bottom w:val="nil"/>
          <w:right w:val="nil"/>
        </w:tblBorders>
        <w:tblLayout w:type="fixed"/>
        <w:tblLook w:val="0000"/>
      </w:tblPr>
      <w:tblGrid>
        <w:gridCol w:w="9397"/>
      </w:tblGrid>
      <w:tr w:rsidR="00632DC0" w:rsidTr="00632DC0">
        <w:trPr>
          <w:trHeight w:val="299"/>
        </w:trPr>
        <w:tc>
          <w:tcPr>
            <w:tcW w:w="9397" w:type="dxa"/>
          </w:tcPr>
          <w:p w:rsidR="00632DC0" w:rsidRPr="001364DC" w:rsidRDefault="00632DC0" w:rsidP="00632DC0">
            <w:pPr>
              <w:pStyle w:val="Default"/>
              <w:rPr>
                <w:rFonts w:ascii="Arial" w:hAnsi="Arial" w:cs="Arial"/>
              </w:rPr>
            </w:pPr>
            <w:proofErr w:type="gramStart"/>
            <w:r w:rsidRPr="001364DC">
              <w:rPr>
                <w:rFonts w:ascii="Arial" w:hAnsi="Arial" w:cs="Arial"/>
              </w:rPr>
              <w:t>measuring</w:t>
            </w:r>
            <w:proofErr w:type="gramEnd"/>
            <w:r w:rsidRPr="001364DC">
              <w:rPr>
                <w:rFonts w:ascii="Arial" w:hAnsi="Arial" w:cs="Arial"/>
              </w:rPr>
              <w:t xml:space="preserve"> transducer that, in response to an applied load will produce an output. This output may be converted by another device into measurement units such as mass. </w:t>
            </w:r>
          </w:p>
        </w:tc>
      </w:tr>
    </w:tbl>
    <w:p w:rsidR="00632DC0" w:rsidRPr="00EB019C" w:rsidRDefault="00632DC0" w:rsidP="00632DC0">
      <w:pPr>
        <w:widowControl w:val="0"/>
        <w:rPr>
          <w:rFonts w:ascii="Arial" w:hAnsi="Arial" w:cs="Arial"/>
          <w:snapToGrid w:val="0"/>
          <w:sz w:val="22"/>
          <w:szCs w:val="22"/>
        </w:rPr>
      </w:pPr>
      <w:r w:rsidRPr="00DD66C1">
        <w:rPr>
          <w:rFonts w:ascii="Arial" w:hAnsi="Arial" w:cs="Arial"/>
          <w:sz w:val="22"/>
          <w:szCs w:val="22"/>
        </w:rPr>
        <w:t xml:space="preserve">Refer to </w:t>
      </w:r>
      <w:r>
        <w:rPr>
          <w:rFonts w:ascii="Arial" w:hAnsi="Arial" w:cs="Arial"/>
          <w:snapToGrid w:val="0"/>
          <w:sz w:val="22"/>
          <w:szCs w:val="22"/>
        </w:rPr>
        <w:t>OIML R 60 [5]</w:t>
      </w:r>
      <w:r w:rsidRPr="00DD66C1">
        <w:rPr>
          <w:rFonts w:ascii="Arial" w:hAnsi="Arial" w:cs="Arial"/>
          <w:sz w:val="22"/>
          <w:szCs w:val="22"/>
          <w:lang w:val="en-US"/>
        </w:rPr>
        <w:t xml:space="preserve">, </w:t>
      </w:r>
      <w:r w:rsidRPr="00DD66C1">
        <w:rPr>
          <w:rFonts w:ascii="Arial" w:hAnsi="Arial" w:cs="Arial"/>
          <w:sz w:val="22"/>
          <w:szCs w:val="22"/>
        </w:rPr>
        <w:t>for further details</w:t>
      </w:r>
      <w:r>
        <w:rPr>
          <w:rFonts w:ascii="Arial" w:hAnsi="Arial" w:cs="Arial"/>
          <w:snapToGrid w:val="0"/>
          <w:sz w:val="22"/>
          <w:szCs w:val="22"/>
        </w:rPr>
        <w:t>.</w:t>
      </w:r>
    </w:p>
    <w:p w:rsidR="00632DC0" w:rsidRPr="00EB019C" w:rsidRDefault="00632DC0" w:rsidP="00632DC0">
      <w:pPr>
        <w:widowControl w:val="0"/>
        <w:rPr>
          <w:rFonts w:ascii="Arial" w:hAnsi="Arial" w:cs="Arial"/>
          <w:snapToGrid w:val="0"/>
          <w:sz w:val="22"/>
          <w:szCs w:val="22"/>
        </w:rPr>
      </w:pPr>
    </w:p>
    <w:p w:rsidR="00632DC0" w:rsidRDefault="00632DC0" w:rsidP="00632DC0">
      <w:pPr>
        <w:widowControl w:val="0"/>
        <w:ind w:left="720" w:hanging="720"/>
        <w:rPr>
          <w:rFonts w:ascii="Arial" w:hAnsi="Arial" w:cs="Arial"/>
          <w:iCs/>
          <w:sz w:val="22"/>
          <w:szCs w:val="22"/>
        </w:rPr>
      </w:pPr>
    </w:p>
    <w:p w:rsidR="00632DC0" w:rsidRPr="001364DC" w:rsidRDefault="00632DC0" w:rsidP="00632DC0">
      <w:pPr>
        <w:pStyle w:val="Default"/>
        <w:rPr>
          <w:rFonts w:ascii="Arial" w:hAnsi="Arial" w:cs="Arial"/>
          <w:b/>
        </w:rPr>
      </w:pPr>
      <w:r>
        <w:rPr>
          <w:rFonts w:ascii="Arial" w:hAnsi="Arial" w:cs="Arial"/>
          <w:b/>
        </w:rPr>
        <w:t>3.3</w:t>
      </w:r>
      <w:r w:rsidRPr="001364DC">
        <w:rPr>
          <w:rFonts w:ascii="Arial" w:hAnsi="Arial" w:cs="Arial"/>
          <w:b/>
        </w:rPr>
        <w:t>.11.1.1</w:t>
      </w:r>
      <w:r w:rsidRPr="001364DC">
        <w:rPr>
          <w:rFonts w:ascii="Arial" w:hAnsi="Arial" w:cs="Arial"/>
          <w:b/>
        </w:rPr>
        <w:tab/>
      </w:r>
      <w:proofErr w:type="gramStart"/>
      <w:r w:rsidRPr="001364DC">
        <w:rPr>
          <w:rFonts w:ascii="Arial" w:hAnsi="Arial" w:cs="Arial"/>
          <w:b/>
        </w:rPr>
        <w:t>load</w:t>
      </w:r>
      <w:proofErr w:type="gramEnd"/>
      <w:r w:rsidRPr="001364DC">
        <w:rPr>
          <w:rFonts w:ascii="Arial" w:hAnsi="Arial" w:cs="Arial"/>
          <w:b/>
        </w:rPr>
        <w:t xml:space="preserve"> cell equipped with electronics </w:t>
      </w:r>
    </w:p>
    <w:p w:rsidR="00632DC0" w:rsidRPr="001364DC" w:rsidRDefault="00632DC0" w:rsidP="00632DC0">
      <w:pPr>
        <w:widowControl w:val="0"/>
        <w:ind w:left="720" w:hanging="720"/>
        <w:rPr>
          <w:rFonts w:ascii="Arial" w:hAnsi="Arial" w:cs="Arial"/>
          <w:sz w:val="24"/>
          <w:szCs w:val="24"/>
        </w:rPr>
      </w:pPr>
    </w:p>
    <w:p w:rsidR="00632DC0" w:rsidRPr="001364DC" w:rsidRDefault="00632DC0" w:rsidP="00632DC0">
      <w:pPr>
        <w:widowControl w:val="0"/>
        <w:rPr>
          <w:rFonts w:ascii="Arial" w:hAnsi="Arial" w:cs="Arial"/>
          <w:iCs/>
          <w:sz w:val="24"/>
          <w:szCs w:val="24"/>
        </w:rPr>
      </w:pPr>
      <w:proofErr w:type="gramStart"/>
      <w:r w:rsidRPr="001364DC">
        <w:rPr>
          <w:rFonts w:ascii="Arial" w:hAnsi="Arial" w:cs="Arial"/>
          <w:sz w:val="24"/>
          <w:szCs w:val="24"/>
        </w:rPr>
        <w:t>load</w:t>
      </w:r>
      <w:proofErr w:type="gramEnd"/>
      <w:r w:rsidRPr="001364DC">
        <w:rPr>
          <w:rFonts w:ascii="Arial" w:hAnsi="Arial" w:cs="Arial"/>
          <w:sz w:val="24"/>
          <w:szCs w:val="24"/>
        </w:rPr>
        <w:t xml:space="preserve"> cell employing an assembly of electronic components having a recognizable function of its own. </w:t>
      </w:r>
    </w:p>
    <w:p w:rsidR="00632DC0" w:rsidRDefault="00632DC0" w:rsidP="00632DC0">
      <w:pPr>
        <w:widowControl w:val="0"/>
        <w:ind w:left="720" w:hanging="720"/>
        <w:rPr>
          <w:rFonts w:ascii="Arial" w:hAnsi="Arial" w:cs="Arial"/>
          <w:iCs/>
          <w:sz w:val="22"/>
          <w:szCs w:val="22"/>
        </w:rPr>
      </w:pPr>
    </w:p>
    <w:p w:rsidR="00632DC0" w:rsidRPr="00EB019C" w:rsidRDefault="00632DC0" w:rsidP="00632DC0">
      <w:pPr>
        <w:widowControl w:val="0"/>
        <w:ind w:left="720" w:hanging="720"/>
        <w:rPr>
          <w:rFonts w:ascii="Arial" w:hAnsi="Arial" w:cs="Arial"/>
          <w:snapToGrid w:val="0"/>
          <w:sz w:val="22"/>
          <w:szCs w:val="22"/>
        </w:rPr>
      </w:pPr>
      <w:r>
        <w:rPr>
          <w:rFonts w:ascii="Arial" w:hAnsi="Arial" w:cs="Arial"/>
          <w:iCs/>
          <w:sz w:val="22"/>
          <w:szCs w:val="22"/>
        </w:rPr>
        <w:t>NOTE:</w:t>
      </w:r>
      <w:r>
        <w:rPr>
          <w:rFonts w:ascii="Arial" w:hAnsi="Arial" w:cs="Arial"/>
          <w:iCs/>
          <w:sz w:val="22"/>
          <w:szCs w:val="22"/>
        </w:rPr>
        <w:tab/>
      </w:r>
      <w:r w:rsidRPr="001364DC">
        <w:rPr>
          <w:rFonts w:ascii="Arial" w:hAnsi="Arial" w:cs="Arial"/>
          <w:iCs/>
          <w:sz w:val="22"/>
          <w:szCs w:val="22"/>
        </w:rPr>
        <w:t>Load cells equipped with electronics that produce an output in digital form are often referred to as “digital load cells”</w:t>
      </w:r>
      <w:r w:rsidRPr="001364DC">
        <w:rPr>
          <w:rFonts w:ascii="Arial" w:hAnsi="Arial" w:cs="Arial"/>
          <w:snapToGrid w:val="0"/>
          <w:sz w:val="22"/>
          <w:szCs w:val="22"/>
        </w:rPr>
        <w:t xml:space="preserve"> </w:t>
      </w:r>
      <w:r w:rsidRPr="00EB019C">
        <w:rPr>
          <w:rFonts w:ascii="Arial" w:hAnsi="Arial" w:cs="Arial"/>
          <w:sz w:val="22"/>
          <w:szCs w:val="22"/>
        </w:rPr>
        <w:t>(see Figure 1)</w:t>
      </w:r>
      <w:r>
        <w:rPr>
          <w:rFonts w:ascii="Arial" w:hAnsi="Arial" w:cs="Arial"/>
          <w:sz w:val="22"/>
          <w:szCs w:val="22"/>
        </w:rPr>
        <w:t xml:space="preserve">. </w:t>
      </w:r>
      <w:r w:rsidRPr="00DD66C1">
        <w:rPr>
          <w:rFonts w:ascii="Arial" w:hAnsi="Arial" w:cs="Arial"/>
          <w:sz w:val="22"/>
          <w:szCs w:val="22"/>
        </w:rPr>
        <w:t xml:space="preserve">Refer to </w:t>
      </w:r>
      <w:r>
        <w:rPr>
          <w:rFonts w:ascii="Arial" w:hAnsi="Arial" w:cs="Arial"/>
          <w:snapToGrid w:val="0"/>
          <w:sz w:val="22"/>
          <w:szCs w:val="22"/>
        </w:rPr>
        <w:t>OIML R 60 [5]</w:t>
      </w:r>
      <w:r w:rsidRPr="00DD66C1">
        <w:rPr>
          <w:rFonts w:ascii="Arial" w:hAnsi="Arial" w:cs="Arial"/>
          <w:sz w:val="22"/>
          <w:szCs w:val="22"/>
          <w:lang w:val="en-US"/>
        </w:rPr>
        <w:t xml:space="preserve">, </w:t>
      </w:r>
      <w:r w:rsidRPr="00DD66C1">
        <w:rPr>
          <w:rFonts w:ascii="Arial" w:hAnsi="Arial" w:cs="Arial"/>
          <w:sz w:val="22"/>
          <w:szCs w:val="22"/>
        </w:rPr>
        <w:t>for further details</w:t>
      </w:r>
      <w:r>
        <w:rPr>
          <w:rFonts w:ascii="Arial" w:hAnsi="Arial" w:cs="Arial"/>
          <w:snapToGrid w:val="0"/>
          <w:sz w:val="22"/>
          <w:szCs w:val="22"/>
        </w:rPr>
        <w:t>.</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6B6F38" w:rsidRDefault="00632DC0" w:rsidP="00632DC0">
      <w:pPr>
        <w:widowControl w:val="0"/>
        <w:tabs>
          <w:tab w:val="left" w:pos="952"/>
        </w:tabs>
        <w:rPr>
          <w:rFonts w:ascii="Arial" w:hAnsi="Arial" w:cs="Arial"/>
          <w:snapToGrid w:val="0"/>
          <w:sz w:val="22"/>
          <w:szCs w:val="22"/>
        </w:rPr>
      </w:pPr>
      <w:r>
        <w:rPr>
          <w:rFonts w:ascii="Arial" w:hAnsi="Arial" w:cs="Arial"/>
          <w:b/>
          <w:snapToGrid w:val="0"/>
          <w:sz w:val="22"/>
          <w:szCs w:val="22"/>
        </w:rPr>
        <w:t>3.3.11.2</w:t>
      </w:r>
      <w:r w:rsidRPr="006B6F38">
        <w:rPr>
          <w:rFonts w:ascii="Arial" w:hAnsi="Arial" w:cs="Arial"/>
          <w:snapToGrid w:val="0"/>
          <w:sz w:val="22"/>
          <w:szCs w:val="22"/>
        </w:rPr>
        <w:tab/>
      </w:r>
      <w:r w:rsidRPr="006B6F38">
        <w:rPr>
          <w:rFonts w:ascii="Arial" w:hAnsi="Arial" w:cs="Arial"/>
          <w:snapToGrid w:val="0"/>
          <w:sz w:val="22"/>
          <w:szCs w:val="22"/>
        </w:rPr>
        <w:tab/>
      </w:r>
      <w:proofErr w:type="gramStart"/>
      <w:r w:rsidRPr="006B6F38">
        <w:rPr>
          <w:rFonts w:ascii="Arial" w:hAnsi="Arial" w:cs="Arial"/>
          <w:b/>
          <w:snapToGrid w:val="0"/>
          <w:sz w:val="22"/>
          <w:szCs w:val="22"/>
        </w:rPr>
        <w:t>indicator</w:t>
      </w:r>
      <w:proofErr w:type="gramEnd"/>
    </w:p>
    <w:p w:rsidR="00632DC0" w:rsidRPr="006B6F38" w:rsidRDefault="00632DC0" w:rsidP="00632DC0">
      <w:pPr>
        <w:widowControl w:val="0"/>
        <w:rPr>
          <w:rFonts w:ascii="Arial" w:hAnsi="Arial" w:cs="Arial"/>
          <w:snapToGrid w:val="0"/>
          <w:sz w:val="22"/>
          <w:szCs w:val="22"/>
        </w:rPr>
      </w:pPr>
    </w:p>
    <w:p w:rsidR="00632DC0" w:rsidRPr="006B6F38" w:rsidRDefault="00632DC0" w:rsidP="00632DC0">
      <w:pPr>
        <w:widowControl w:val="0"/>
        <w:rPr>
          <w:rFonts w:ascii="Arial" w:hAnsi="Arial" w:cs="Arial"/>
          <w:snapToGrid w:val="0"/>
          <w:sz w:val="22"/>
          <w:szCs w:val="22"/>
        </w:rPr>
      </w:pPr>
      <w:proofErr w:type="gramStart"/>
      <w:r w:rsidRPr="006B6F38">
        <w:rPr>
          <w:rFonts w:ascii="Arial" w:hAnsi="Arial" w:cs="Arial"/>
          <w:snapToGrid w:val="0"/>
          <w:sz w:val="22"/>
          <w:szCs w:val="22"/>
        </w:rPr>
        <w:t>electronic</w:t>
      </w:r>
      <w:proofErr w:type="gramEnd"/>
      <w:r w:rsidRPr="006B6F38">
        <w:rPr>
          <w:rFonts w:ascii="Arial" w:hAnsi="Arial" w:cs="Arial"/>
          <w:snapToGrid w:val="0"/>
          <w:sz w:val="22"/>
          <w:szCs w:val="22"/>
        </w:rPr>
        <w:t xml:space="preserve"> device that may perform the analogue-to-digital conversion of the output signal of the load cell, and further process the data, a</w:t>
      </w:r>
      <w:r>
        <w:rPr>
          <w:rFonts w:ascii="Arial" w:hAnsi="Arial" w:cs="Arial"/>
          <w:snapToGrid w:val="0"/>
          <w:sz w:val="22"/>
          <w:szCs w:val="22"/>
        </w:rPr>
        <w:t>nd display the weighing results.</w:t>
      </w:r>
    </w:p>
    <w:p w:rsidR="00632DC0" w:rsidRDefault="00632DC0" w:rsidP="00632DC0">
      <w:pPr>
        <w:widowControl w:val="0"/>
        <w:tabs>
          <w:tab w:val="left" w:pos="952"/>
        </w:tabs>
        <w:rPr>
          <w:rFonts w:ascii="Arial" w:hAnsi="Arial" w:cs="Arial"/>
          <w:b/>
          <w:snapToGrid w:val="0"/>
          <w:sz w:val="22"/>
          <w:szCs w:val="22"/>
        </w:rPr>
      </w:pPr>
    </w:p>
    <w:p w:rsidR="00632DC0" w:rsidRPr="004213E7" w:rsidRDefault="00632DC0" w:rsidP="00632DC0">
      <w:pPr>
        <w:widowControl w:val="0"/>
        <w:tabs>
          <w:tab w:val="left" w:pos="952"/>
        </w:tabs>
        <w:rPr>
          <w:rFonts w:ascii="Arial" w:hAnsi="Arial" w:cs="Arial"/>
          <w:b/>
          <w:snapToGrid w:val="0"/>
          <w:sz w:val="22"/>
          <w:szCs w:val="22"/>
        </w:rPr>
      </w:pPr>
      <w:r>
        <w:rPr>
          <w:rFonts w:ascii="Arial" w:hAnsi="Arial" w:cs="Arial"/>
          <w:b/>
          <w:snapToGrid w:val="0"/>
          <w:sz w:val="22"/>
          <w:szCs w:val="22"/>
        </w:rPr>
        <w:t>3.3.11.3</w:t>
      </w:r>
      <w:r w:rsidRPr="004213E7">
        <w:rPr>
          <w:rFonts w:ascii="Arial" w:hAnsi="Arial" w:cs="Arial"/>
          <w:b/>
          <w:snapToGrid w:val="0"/>
          <w:sz w:val="22"/>
          <w:szCs w:val="22"/>
        </w:rPr>
        <w:tab/>
      </w:r>
      <w:r w:rsidRPr="004213E7">
        <w:rPr>
          <w:rFonts w:ascii="Arial" w:hAnsi="Arial" w:cs="Arial"/>
          <w:b/>
          <w:snapToGrid w:val="0"/>
          <w:sz w:val="22"/>
          <w:szCs w:val="22"/>
        </w:rPr>
        <w:tab/>
      </w:r>
      <w:proofErr w:type="gramStart"/>
      <w:r w:rsidRPr="004213E7">
        <w:rPr>
          <w:rFonts w:ascii="Arial" w:hAnsi="Arial" w:cs="Arial"/>
          <w:b/>
          <w:snapToGrid w:val="0"/>
          <w:sz w:val="22"/>
          <w:szCs w:val="22"/>
        </w:rPr>
        <w:t>analogue</w:t>
      </w:r>
      <w:proofErr w:type="gramEnd"/>
      <w:r w:rsidRPr="004213E7">
        <w:rPr>
          <w:rFonts w:ascii="Arial" w:hAnsi="Arial" w:cs="Arial"/>
          <w:b/>
          <w:snapToGrid w:val="0"/>
          <w:sz w:val="22"/>
          <w:szCs w:val="22"/>
        </w:rPr>
        <w:t xml:space="preserve"> data processing device</w:t>
      </w:r>
    </w:p>
    <w:p w:rsidR="00632DC0" w:rsidRPr="004213E7" w:rsidRDefault="00632DC0" w:rsidP="00632DC0">
      <w:pPr>
        <w:widowControl w:val="0"/>
        <w:tabs>
          <w:tab w:val="left" w:pos="952"/>
        </w:tabs>
        <w:rPr>
          <w:rFonts w:ascii="Arial" w:hAnsi="Arial" w:cs="Arial"/>
          <w:snapToGrid w:val="0"/>
          <w:sz w:val="22"/>
          <w:szCs w:val="22"/>
        </w:rPr>
      </w:pPr>
    </w:p>
    <w:p w:rsidR="00632DC0" w:rsidRPr="004213E7" w:rsidRDefault="00632DC0" w:rsidP="00632DC0">
      <w:pPr>
        <w:widowControl w:val="0"/>
        <w:tabs>
          <w:tab w:val="left" w:pos="952"/>
        </w:tabs>
        <w:rPr>
          <w:rFonts w:ascii="Arial" w:hAnsi="Arial" w:cs="Arial"/>
          <w:snapToGrid w:val="0"/>
          <w:sz w:val="22"/>
          <w:szCs w:val="22"/>
        </w:rPr>
      </w:pPr>
      <w:r w:rsidRPr="004213E7">
        <w:rPr>
          <w:rFonts w:ascii="Arial" w:hAnsi="Arial" w:cs="Arial"/>
          <w:snapToGrid w:val="0"/>
          <w:sz w:val="22"/>
          <w:szCs w:val="22"/>
        </w:rPr>
        <w:t xml:space="preserve">electronic device that performs the analogue-to-digital conversion of the output signal of the load cell, and further processes the data, and supplies the weighing result in a digital format via a digital interface without displaying it. </w:t>
      </w:r>
    </w:p>
    <w:p w:rsidR="00632DC0" w:rsidRPr="004213E7"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p>
    <w:p w:rsidR="00632DC0" w:rsidRPr="004213E7" w:rsidRDefault="00632DC0" w:rsidP="00632DC0">
      <w:pPr>
        <w:widowControl w:val="0"/>
        <w:tabs>
          <w:tab w:val="left" w:pos="952"/>
        </w:tabs>
        <w:ind w:left="993" w:hanging="993"/>
        <w:rPr>
          <w:rFonts w:ascii="Arial" w:hAnsi="Arial" w:cs="Arial"/>
          <w:b/>
          <w:snapToGrid w:val="0"/>
          <w:sz w:val="22"/>
          <w:szCs w:val="22"/>
        </w:rPr>
      </w:pPr>
      <w:r>
        <w:rPr>
          <w:rFonts w:ascii="Arial" w:hAnsi="Arial" w:cs="Arial"/>
          <w:b/>
          <w:snapToGrid w:val="0"/>
          <w:sz w:val="22"/>
          <w:szCs w:val="22"/>
        </w:rPr>
        <w:t>3.3.11.4</w:t>
      </w:r>
      <w:r w:rsidRPr="004213E7">
        <w:rPr>
          <w:rFonts w:ascii="Arial" w:hAnsi="Arial" w:cs="Arial"/>
          <w:b/>
          <w:snapToGrid w:val="0"/>
          <w:sz w:val="22"/>
          <w:szCs w:val="22"/>
        </w:rPr>
        <w:tab/>
      </w:r>
      <w:r w:rsidRPr="004213E7">
        <w:rPr>
          <w:rFonts w:ascii="Arial" w:hAnsi="Arial" w:cs="Arial"/>
          <w:b/>
          <w:snapToGrid w:val="0"/>
          <w:sz w:val="22"/>
          <w:szCs w:val="22"/>
        </w:rPr>
        <w:tab/>
      </w:r>
      <w:r w:rsidRPr="004213E7">
        <w:rPr>
          <w:rFonts w:ascii="Arial" w:hAnsi="Arial" w:cs="Arial"/>
          <w:b/>
          <w:snapToGrid w:val="0"/>
          <w:sz w:val="22"/>
          <w:szCs w:val="22"/>
        </w:rPr>
        <w:tab/>
      </w:r>
      <w:proofErr w:type="gramStart"/>
      <w:r w:rsidRPr="004213E7">
        <w:rPr>
          <w:rFonts w:ascii="Arial" w:hAnsi="Arial" w:cs="Arial"/>
          <w:b/>
          <w:snapToGrid w:val="0"/>
          <w:sz w:val="22"/>
          <w:szCs w:val="22"/>
        </w:rPr>
        <w:t>digital</w:t>
      </w:r>
      <w:proofErr w:type="gramEnd"/>
      <w:r w:rsidRPr="004213E7">
        <w:rPr>
          <w:rFonts w:ascii="Arial" w:hAnsi="Arial" w:cs="Arial"/>
          <w:b/>
          <w:snapToGrid w:val="0"/>
          <w:sz w:val="22"/>
          <w:szCs w:val="22"/>
        </w:rPr>
        <w:t xml:space="preserve"> data processing device</w:t>
      </w:r>
    </w:p>
    <w:p w:rsidR="00632DC0" w:rsidRPr="004213E7" w:rsidRDefault="00632DC0" w:rsidP="00632DC0">
      <w:pPr>
        <w:widowControl w:val="0"/>
        <w:tabs>
          <w:tab w:val="left" w:pos="-1701"/>
        </w:tabs>
        <w:rPr>
          <w:rFonts w:ascii="Arial" w:hAnsi="Arial" w:cs="Arial"/>
          <w:snapToGrid w:val="0"/>
          <w:sz w:val="22"/>
          <w:szCs w:val="22"/>
        </w:rPr>
      </w:pPr>
    </w:p>
    <w:p w:rsidR="00632DC0" w:rsidRPr="004213E7" w:rsidRDefault="00632DC0" w:rsidP="00632DC0">
      <w:pPr>
        <w:rPr>
          <w:rFonts w:ascii="Arial" w:hAnsi="Arial" w:cs="Arial"/>
          <w:sz w:val="22"/>
          <w:szCs w:val="22"/>
        </w:rPr>
      </w:pPr>
      <w:proofErr w:type="gramStart"/>
      <w:r w:rsidRPr="004213E7">
        <w:rPr>
          <w:rFonts w:ascii="Arial" w:hAnsi="Arial" w:cs="Arial"/>
          <w:snapToGrid w:val="0"/>
          <w:sz w:val="22"/>
          <w:szCs w:val="22"/>
        </w:rPr>
        <w:t>electronic</w:t>
      </w:r>
      <w:proofErr w:type="gramEnd"/>
      <w:r w:rsidRPr="004213E7">
        <w:rPr>
          <w:rFonts w:ascii="Arial" w:hAnsi="Arial" w:cs="Arial"/>
          <w:snapToGrid w:val="0"/>
          <w:sz w:val="22"/>
          <w:szCs w:val="22"/>
        </w:rPr>
        <w:t xml:space="preserve"> device that processes digital data. </w:t>
      </w:r>
    </w:p>
    <w:p w:rsidR="00632DC0" w:rsidRPr="004213E7"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p>
    <w:p w:rsidR="00632DC0" w:rsidRPr="004213E7"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p>
    <w:p w:rsidR="00632DC0" w:rsidRPr="004213E7" w:rsidRDefault="00632DC0" w:rsidP="00632DC0">
      <w:pPr>
        <w:pStyle w:val="Default"/>
        <w:rPr>
          <w:rFonts w:ascii="Arial" w:hAnsi="Arial" w:cs="Arial"/>
          <w:b/>
          <w:iCs/>
          <w:color w:val="auto"/>
          <w:sz w:val="22"/>
          <w:szCs w:val="22"/>
        </w:rPr>
      </w:pPr>
      <w:r>
        <w:rPr>
          <w:rFonts w:ascii="Arial" w:hAnsi="Arial" w:cs="Arial"/>
          <w:b/>
          <w:iCs/>
          <w:color w:val="auto"/>
          <w:sz w:val="22"/>
          <w:szCs w:val="22"/>
        </w:rPr>
        <w:t>3.3.11.5</w:t>
      </w:r>
      <w:r>
        <w:rPr>
          <w:rFonts w:ascii="Arial" w:hAnsi="Arial" w:cs="Arial"/>
          <w:b/>
          <w:iCs/>
          <w:color w:val="auto"/>
          <w:sz w:val="22"/>
          <w:szCs w:val="22"/>
        </w:rPr>
        <w:tab/>
        <w:t xml:space="preserve"> </w:t>
      </w:r>
      <w:proofErr w:type="gramStart"/>
      <w:r>
        <w:rPr>
          <w:rFonts w:ascii="Arial" w:hAnsi="Arial" w:cs="Arial"/>
          <w:b/>
          <w:iCs/>
          <w:color w:val="auto"/>
          <w:sz w:val="22"/>
          <w:szCs w:val="22"/>
        </w:rPr>
        <w:t>primary</w:t>
      </w:r>
      <w:proofErr w:type="gramEnd"/>
      <w:r>
        <w:rPr>
          <w:rFonts w:ascii="Arial" w:hAnsi="Arial" w:cs="Arial"/>
          <w:b/>
          <w:iCs/>
          <w:color w:val="auto"/>
          <w:sz w:val="22"/>
          <w:szCs w:val="22"/>
        </w:rPr>
        <w:t xml:space="preserve"> display</w:t>
      </w:r>
    </w:p>
    <w:p w:rsidR="00632DC0" w:rsidRPr="004213E7" w:rsidRDefault="00632DC0" w:rsidP="00632DC0">
      <w:pPr>
        <w:pStyle w:val="Default"/>
        <w:rPr>
          <w:rFonts w:ascii="Arial" w:hAnsi="Arial" w:cs="Arial"/>
          <w:iCs/>
          <w:color w:val="auto"/>
          <w:sz w:val="22"/>
          <w:szCs w:val="22"/>
        </w:rPr>
      </w:pPr>
    </w:p>
    <w:p w:rsidR="00632DC0" w:rsidRPr="004213E7" w:rsidRDefault="00632DC0" w:rsidP="00632DC0">
      <w:pPr>
        <w:pStyle w:val="Default"/>
        <w:rPr>
          <w:rFonts w:ascii="Arial" w:hAnsi="Arial" w:cs="Arial"/>
          <w:iCs/>
          <w:color w:val="auto"/>
          <w:sz w:val="22"/>
          <w:szCs w:val="22"/>
        </w:rPr>
      </w:pPr>
      <w:proofErr w:type="gramStart"/>
      <w:r>
        <w:rPr>
          <w:rFonts w:ascii="Arial" w:hAnsi="Arial" w:cs="Arial"/>
          <w:iCs/>
          <w:color w:val="auto"/>
          <w:sz w:val="22"/>
          <w:szCs w:val="22"/>
        </w:rPr>
        <w:t>digital</w:t>
      </w:r>
      <w:proofErr w:type="gramEnd"/>
      <w:r>
        <w:rPr>
          <w:rFonts w:ascii="Arial" w:hAnsi="Arial" w:cs="Arial"/>
          <w:iCs/>
          <w:color w:val="auto"/>
          <w:sz w:val="22"/>
          <w:szCs w:val="22"/>
        </w:rPr>
        <w:t xml:space="preserve"> display, either incorporated in the indicator housing, or in the terminal housing or realized as a display in a separate housing (i.e. terminal without keys), e.g. for use in combination with a weighing module. </w:t>
      </w:r>
    </w:p>
    <w:p w:rsidR="00632DC0" w:rsidRPr="004213E7"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p>
    <w:p w:rsidR="00632DC0" w:rsidRPr="004213E7" w:rsidRDefault="009F205D" w:rsidP="00632DC0">
      <w:pPr>
        <w:pStyle w:val="Default"/>
        <w:spacing w:before="120" w:after="120"/>
        <w:ind w:left="1120" w:hanging="1120"/>
        <w:rPr>
          <w:rFonts w:ascii="Arial" w:hAnsi="Arial" w:cs="Arial"/>
          <w:b/>
          <w:color w:val="auto"/>
          <w:sz w:val="22"/>
          <w:szCs w:val="22"/>
        </w:rPr>
      </w:pPr>
      <w:r>
        <w:rPr>
          <w:rFonts w:ascii="Arial" w:hAnsi="Arial" w:cs="Arial"/>
          <w:b/>
          <w:bCs/>
          <w:color w:val="auto"/>
          <w:sz w:val="22"/>
          <w:szCs w:val="22"/>
        </w:rPr>
        <w:t>3.3.11.6</w:t>
      </w:r>
      <w:r w:rsidR="00632DC0" w:rsidRPr="004213E7">
        <w:rPr>
          <w:rFonts w:ascii="Arial" w:hAnsi="Arial" w:cs="Arial"/>
          <w:b/>
          <w:bCs/>
          <w:color w:val="auto"/>
          <w:sz w:val="22"/>
          <w:szCs w:val="22"/>
        </w:rPr>
        <w:tab/>
      </w:r>
      <w:r w:rsidR="00632DC0" w:rsidRPr="004213E7">
        <w:rPr>
          <w:rFonts w:ascii="Arial" w:hAnsi="Arial" w:cs="Arial"/>
          <w:b/>
          <w:bCs/>
          <w:color w:val="auto"/>
          <w:sz w:val="22"/>
          <w:szCs w:val="22"/>
        </w:rPr>
        <w:tab/>
      </w:r>
      <w:proofErr w:type="gramStart"/>
      <w:r w:rsidR="00632DC0" w:rsidRPr="004213E7">
        <w:rPr>
          <w:rFonts w:ascii="Arial" w:hAnsi="Arial" w:cs="Arial"/>
          <w:b/>
          <w:bCs/>
          <w:color w:val="auto"/>
          <w:sz w:val="22"/>
          <w:szCs w:val="22"/>
        </w:rPr>
        <w:t>terminal</w:t>
      </w:r>
      <w:proofErr w:type="gramEnd"/>
      <w:r w:rsidR="00632DC0" w:rsidRPr="004213E7">
        <w:rPr>
          <w:rFonts w:ascii="Arial" w:hAnsi="Arial" w:cs="Arial"/>
          <w:b/>
          <w:bCs/>
          <w:color w:val="auto"/>
          <w:sz w:val="22"/>
          <w:szCs w:val="22"/>
        </w:rPr>
        <w:t xml:space="preserve"> </w:t>
      </w:r>
    </w:p>
    <w:p w:rsidR="00632DC0" w:rsidRDefault="00632DC0" w:rsidP="00632DC0">
      <w:pPr>
        <w:rPr>
          <w:rFonts w:ascii="Arial" w:hAnsi="Arial" w:cs="Arial"/>
          <w:sz w:val="22"/>
          <w:szCs w:val="22"/>
        </w:rPr>
      </w:pPr>
      <w:proofErr w:type="gramStart"/>
      <w:r w:rsidRPr="004213E7">
        <w:rPr>
          <w:rFonts w:ascii="Arial" w:hAnsi="Arial" w:cs="Arial"/>
          <w:sz w:val="22"/>
          <w:szCs w:val="22"/>
        </w:rPr>
        <w:lastRenderedPageBreak/>
        <w:t>digital</w:t>
      </w:r>
      <w:proofErr w:type="gramEnd"/>
      <w:r w:rsidRPr="004213E7">
        <w:rPr>
          <w:rFonts w:ascii="Arial" w:hAnsi="Arial" w:cs="Arial"/>
          <w:sz w:val="22"/>
          <w:szCs w:val="22"/>
        </w:rPr>
        <w:t xml:space="preserve"> device equipped with operator interface(s) such as a keypad, mouse, touch-screen, etc. used to monitor the operations of the instrument. </w:t>
      </w:r>
      <w:proofErr w:type="gramStart"/>
      <w:r w:rsidRPr="004213E7">
        <w:rPr>
          <w:rFonts w:ascii="Arial" w:hAnsi="Arial" w:cs="Arial"/>
          <w:sz w:val="22"/>
          <w:szCs w:val="22"/>
        </w:rPr>
        <w:t>Also equipped with</w:t>
      </w:r>
      <w:r w:rsidRPr="004213E7">
        <w:rPr>
          <w:rFonts w:ascii="Arial" w:hAnsi="Arial" w:cs="Arial"/>
          <w:sz w:val="22"/>
          <w:szCs w:val="22"/>
          <w:u w:val="single"/>
        </w:rPr>
        <w:t xml:space="preserve"> </w:t>
      </w:r>
      <w:r w:rsidRPr="004213E7">
        <w:rPr>
          <w:rFonts w:ascii="Arial" w:hAnsi="Arial" w:cs="Arial"/>
          <w:sz w:val="22"/>
          <w:szCs w:val="22"/>
        </w:rPr>
        <w:t>a display to provide feedback to the operator, such as:</w:t>
      </w:r>
      <w:r w:rsidRPr="004213E7">
        <w:rPr>
          <w:rFonts w:ascii="Arial" w:hAnsi="Arial" w:cs="Arial"/>
          <w:sz w:val="22"/>
          <w:szCs w:val="22"/>
          <w:u w:val="single"/>
        </w:rPr>
        <w:t xml:space="preserve"> </w:t>
      </w:r>
      <w:r w:rsidRPr="004213E7">
        <w:rPr>
          <w:rFonts w:ascii="Arial" w:hAnsi="Arial" w:cs="Arial"/>
          <w:sz w:val="22"/>
          <w:szCs w:val="22"/>
        </w:rPr>
        <w:t>weighing results; belt speed; flow rate; etc. transmitted via the digital interface of a weighing module or an analogue data processing device.</w:t>
      </w:r>
      <w:proofErr w:type="gramEnd"/>
    </w:p>
    <w:p w:rsidR="001D182C" w:rsidRDefault="001D182C" w:rsidP="00632DC0">
      <w:pPr>
        <w:rPr>
          <w:rFonts w:ascii="Arial" w:hAnsi="Arial" w:cs="Arial"/>
          <w:sz w:val="22"/>
          <w:szCs w:val="22"/>
        </w:rPr>
      </w:pPr>
    </w:p>
    <w:p w:rsidR="001D182C" w:rsidRPr="00966C41" w:rsidRDefault="009F205D" w:rsidP="001D182C">
      <w:pPr>
        <w:pStyle w:val="Heading3"/>
        <w:tabs>
          <w:tab w:val="clear" w:pos="-267"/>
          <w:tab w:val="clear" w:pos="710"/>
          <w:tab w:val="clear" w:pos="1154"/>
          <w:tab w:val="left" w:pos="1400"/>
          <w:tab w:val="left" w:pos="1500"/>
        </w:tabs>
        <w:ind w:firstLine="0"/>
        <w:rPr>
          <w:lang w:val="en-GB"/>
        </w:rPr>
      </w:pPr>
      <w:r>
        <w:rPr>
          <w:lang w:val="en-GB"/>
        </w:rPr>
        <w:t>3.3.11.7</w:t>
      </w:r>
      <w:r w:rsidR="001D182C">
        <w:rPr>
          <w:lang w:val="en-GB"/>
        </w:rPr>
        <w:tab/>
      </w:r>
      <w:r w:rsidR="001D182C">
        <w:rPr>
          <w:lang w:val="en-GB"/>
        </w:rPr>
        <w:tab/>
      </w:r>
      <w:r w:rsidR="001D182C">
        <w:rPr>
          <w:lang w:val="en-GB"/>
        </w:rPr>
        <w:tab/>
      </w:r>
      <w:r w:rsidR="001D182C">
        <w:rPr>
          <w:lang w:val="en-GB"/>
        </w:rPr>
        <w:tab/>
      </w:r>
      <w:proofErr w:type="gramStart"/>
      <w:r w:rsidR="001D182C">
        <w:rPr>
          <w:lang w:val="en-GB"/>
        </w:rPr>
        <w:t>w</w:t>
      </w:r>
      <w:r w:rsidR="001D182C" w:rsidRPr="00966C41">
        <w:rPr>
          <w:lang w:val="en-GB"/>
        </w:rPr>
        <w:t>eighing</w:t>
      </w:r>
      <w:proofErr w:type="gramEnd"/>
      <w:r w:rsidR="001D182C" w:rsidRPr="00966C41">
        <w:rPr>
          <w:lang w:val="en-GB"/>
        </w:rPr>
        <w:t xml:space="preserve"> </w:t>
      </w:r>
      <w:r w:rsidR="001D182C">
        <w:rPr>
          <w:lang w:val="en-GB"/>
        </w:rPr>
        <w:t>module</w:t>
      </w:r>
    </w:p>
    <w:p w:rsidR="001D182C" w:rsidRDefault="001D182C" w:rsidP="001D182C">
      <w:pPr>
        <w:tabs>
          <w:tab w:val="left" w:pos="0"/>
          <w:tab w:val="left" w:pos="888"/>
          <w:tab w:val="left" w:pos="1400"/>
          <w:tab w:val="left" w:pos="1500"/>
        </w:tabs>
        <w:jc w:val="both"/>
      </w:pPr>
    </w:p>
    <w:p w:rsidR="001D182C" w:rsidRPr="00966C41" w:rsidRDefault="001D182C" w:rsidP="001D182C">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evice</w:t>
      </w:r>
      <w:proofErr w:type="gramEnd"/>
      <w:r w:rsidRPr="00966C41">
        <w:rPr>
          <w:rFonts w:ascii="Arial" w:hAnsi="Arial"/>
          <w:spacing w:val="-3"/>
          <w:sz w:val="22"/>
        </w:rPr>
        <w:t xml:space="preserve"> which provides information on the mass of the load to be measured</w:t>
      </w:r>
      <w:r>
        <w:rPr>
          <w:rFonts w:ascii="Arial" w:hAnsi="Arial"/>
          <w:spacing w:val="-3"/>
          <w:sz w:val="22"/>
        </w:rPr>
        <w:t xml:space="preserve"> that</w:t>
      </w:r>
      <w:r w:rsidRPr="00966C41">
        <w:rPr>
          <w:rFonts w:ascii="Arial" w:hAnsi="Arial"/>
          <w:spacing w:val="-3"/>
          <w:sz w:val="22"/>
        </w:rPr>
        <w:t xml:space="preserve"> may consist of all or part of a non-automatic weighing instrument.</w:t>
      </w:r>
    </w:p>
    <w:p w:rsidR="001D182C" w:rsidRPr="004213E7" w:rsidRDefault="001D182C" w:rsidP="00632DC0">
      <w:pPr>
        <w:rPr>
          <w:rFonts w:ascii="Arial" w:hAnsi="Arial" w:cs="Arial"/>
          <w:sz w:val="22"/>
          <w:szCs w:val="22"/>
        </w:rPr>
      </w:pPr>
    </w:p>
    <w:p w:rsidR="00632DC0" w:rsidRDefault="00632DC0" w:rsidP="00632DC0">
      <w:pPr>
        <w:rPr>
          <w:rFonts w:ascii="Arial" w:hAnsi="Arial" w:cs="Arial"/>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3.4</w:t>
      </w:r>
      <w:r>
        <w:rPr>
          <w:lang w:val="en-GB"/>
        </w:rPr>
        <w:tab/>
      </w:r>
      <w:r>
        <w:rPr>
          <w:lang w:val="en-GB"/>
        </w:rPr>
        <w:tab/>
      </w:r>
      <w:r>
        <w:rPr>
          <w:lang w:val="en-GB"/>
        </w:rPr>
        <w:tab/>
      </w:r>
      <w:r>
        <w:rPr>
          <w:lang w:val="en-GB"/>
        </w:rPr>
        <w:tab/>
      </w:r>
      <w:r>
        <w:rPr>
          <w:lang w:val="en-GB"/>
        </w:rPr>
        <w:tab/>
      </w:r>
      <w:r>
        <w:rPr>
          <w:lang w:val="en-GB"/>
        </w:rPr>
        <w:tab/>
        <w:t>m</w:t>
      </w:r>
      <w:r w:rsidRPr="00966C41">
        <w:rPr>
          <w:lang w:val="en-GB"/>
        </w:rPr>
        <w:t>etrological characteristics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3.4</w:t>
      </w:r>
      <w:r w:rsidRPr="00966C41">
        <w:rPr>
          <w:rFonts w:ascii="Arial" w:hAnsi="Arial"/>
          <w:b/>
          <w:spacing w:val="-3"/>
          <w:sz w:val="22"/>
        </w:rPr>
        <w:t>.1</w:t>
      </w:r>
      <w:r w:rsidRPr="00966C41">
        <w:rPr>
          <w:rFonts w:ascii="Arial" w:hAnsi="Arial"/>
          <w:b/>
          <w:spacing w:val="-3"/>
          <w:sz w:val="22"/>
        </w:rPr>
        <w:tab/>
      </w:r>
      <w:r w:rsidRPr="00966C41">
        <w:rPr>
          <w:rFonts w:ascii="Arial" w:hAnsi="Arial"/>
          <w:b/>
          <w:spacing w:val="-3"/>
          <w:sz w:val="22"/>
        </w:rPr>
        <w:tab/>
      </w:r>
      <w:r w:rsidRPr="00966C41">
        <w:rPr>
          <w:rFonts w:ascii="Arial" w:hAnsi="Arial"/>
          <w:b/>
          <w:spacing w:val="-3"/>
          <w:sz w:val="22"/>
        </w:rPr>
        <w:tab/>
      </w:r>
      <w:r w:rsidRPr="00966C41">
        <w:rPr>
          <w:rFonts w:ascii="Arial" w:hAnsi="Arial"/>
          <w:b/>
          <w:spacing w:val="-3"/>
          <w:sz w:val="22"/>
        </w:rPr>
        <w:tab/>
      </w:r>
      <w:r>
        <w:rPr>
          <w:rFonts w:ascii="Arial" w:hAnsi="Arial"/>
          <w:b/>
          <w:spacing w:val="-3"/>
          <w:sz w:val="22"/>
        </w:rPr>
        <w:tab/>
      </w:r>
      <w:proofErr w:type="gramStart"/>
      <w:r>
        <w:rPr>
          <w:rFonts w:ascii="Arial" w:hAnsi="Arial"/>
          <w:b/>
          <w:spacing w:val="-3"/>
          <w:sz w:val="22"/>
        </w:rPr>
        <w:t>s</w:t>
      </w:r>
      <w:r w:rsidRPr="00966C41">
        <w:rPr>
          <w:rFonts w:ascii="Arial" w:hAnsi="Arial"/>
          <w:b/>
          <w:spacing w:val="-3"/>
          <w:sz w:val="22"/>
        </w:rPr>
        <w:t>cale</w:t>
      </w:r>
      <w:proofErr w:type="gramEnd"/>
      <w:r w:rsidRPr="00966C41">
        <w:rPr>
          <w:rFonts w:ascii="Arial" w:hAnsi="Arial"/>
          <w:b/>
          <w:spacing w:val="-3"/>
          <w:sz w:val="22"/>
        </w:rPr>
        <w:t xml:space="preserve"> interval (d)</w:t>
      </w: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sidRPr="00E813D0">
        <w:rPr>
          <w:rFonts w:ascii="Arial" w:hAnsi="Arial" w:cs="Arial"/>
          <w:spacing w:val="-3"/>
          <w:sz w:val="22"/>
        </w:rPr>
        <w:t>value</w:t>
      </w:r>
      <w:proofErr w:type="gramEnd"/>
      <w:r w:rsidRPr="00E813D0">
        <w:rPr>
          <w:rFonts w:ascii="Arial" w:hAnsi="Arial" w:cs="Arial"/>
          <w:spacing w:val="-3"/>
          <w:sz w:val="22"/>
        </w:rPr>
        <w:t xml:space="preserve">, expressed in units of  </w:t>
      </w:r>
      <w:r w:rsidRPr="00E813D0">
        <w:rPr>
          <w:rFonts w:ascii="Arial" w:hAnsi="Arial" w:cs="Arial"/>
          <w:sz w:val="22"/>
          <w:szCs w:val="22"/>
        </w:rPr>
        <w:t xml:space="preserve">the measured quantity </w:t>
      </w:r>
      <w:r w:rsidRPr="00E813D0">
        <w:rPr>
          <w:rFonts w:ascii="Arial" w:hAnsi="Arial" w:cs="Arial"/>
          <w:spacing w:val="-3"/>
          <w:sz w:val="22"/>
        </w:rPr>
        <w:t>of the difference between</w:t>
      </w:r>
      <w:r w:rsidRPr="00966C41">
        <w:rPr>
          <w:rFonts w:ascii="Arial" w:hAnsi="Arial"/>
          <w:spacing w:val="-3"/>
          <w:sz w:val="22"/>
        </w:rPr>
        <w:t>:</w:t>
      </w:r>
    </w:p>
    <w:p w:rsidR="00632DC0" w:rsidRPr="00966C41" w:rsidRDefault="00632DC0" w:rsidP="00632DC0">
      <w:pPr>
        <w:tabs>
          <w:tab w:val="left" w:pos="0"/>
          <w:tab w:val="left" w:pos="177"/>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numPr>
          <w:ilvl w:val="0"/>
          <w:numId w:val="18"/>
        </w:numPr>
        <w:tabs>
          <w:tab w:val="left" w:pos="0"/>
          <w:tab w:val="left" w:pos="177"/>
          <w:tab w:val="left" w:pos="500"/>
          <w:tab w:val="left" w:pos="900"/>
          <w:tab w:val="left" w:pos="1440"/>
          <w:tab w:val="left" w:pos="1500"/>
        </w:tabs>
        <w:suppressAutoHyphens/>
        <w:ind w:left="900" w:hanging="540"/>
        <w:jc w:val="both"/>
        <w:rPr>
          <w:rFonts w:ascii="Arial" w:hAnsi="Arial"/>
          <w:spacing w:val="-3"/>
          <w:sz w:val="22"/>
        </w:rPr>
      </w:pPr>
      <w:r>
        <w:rPr>
          <w:rFonts w:ascii="Arial" w:hAnsi="Arial"/>
          <w:spacing w:val="-3"/>
          <w:sz w:val="22"/>
        </w:rPr>
        <w:t>t</w:t>
      </w:r>
      <w:r w:rsidRPr="00966C41">
        <w:rPr>
          <w:rFonts w:ascii="Arial" w:hAnsi="Arial"/>
          <w:spacing w:val="-3"/>
          <w:sz w:val="22"/>
        </w:rPr>
        <w:t>he values corresponding to two consecutive scale marks for analogue indication, or</w:t>
      </w:r>
    </w:p>
    <w:p w:rsidR="00632DC0" w:rsidRDefault="00632DC0" w:rsidP="00632DC0">
      <w:pPr>
        <w:numPr>
          <w:ilvl w:val="0"/>
          <w:numId w:val="18"/>
        </w:numPr>
        <w:tabs>
          <w:tab w:val="left" w:pos="0"/>
          <w:tab w:val="left" w:pos="177"/>
          <w:tab w:val="left" w:pos="500"/>
          <w:tab w:val="left" w:pos="532"/>
          <w:tab w:val="left" w:pos="900"/>
          <w:tab w:val="left" w:pos="1500"/>
        </w:tabs>
        <w:suppressAutoHyphens/>
        <w:ind w:left="900" w:hanging="540"/>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wo</w:t>
      </w:r>
      <w:proofErr w:type="gramEnd"/>
      <w:r w:rsidRPr="00966C41">
        <w:rPr>
          <w:rFonts w:ascii="Arial" w:hAnsi="Arial"/>
          <w:spacing w:val="-3"/>
          <w:sz w:val="22"/>
        </w:rPr>
        <w:t xml:space="preserve"> consecutive indicated values for digital indication.</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VIML, 5.01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pStyle w:val="Heading3"/>
        <w:tabs>
          <w:tab w:val="clear" w:pos="-267"/>
          <w:tab w:val="clear" w:pos="710"/>
          <w:tab w:val="clear" w:pos="1154"/>
          <w:tab w:val="clear" w:pos="1440"/>
          <w:tab w:val="left" w:pos="1400"/>
          <w:tab w:val="left" w:pos="1500"/>
        </w:tabs>
        <w:ind w:firstLine="0"/>
        <w:rPr>
          <w:lang w:val="en-GB"/>
        </w:rPr>
      </w:pPr>
      <w:r>
        <w:rPr>
          <w:lang w:val="en-GB"/>
        </w:rPr>
        <w:t>3.4.2</w:t>
      </w:r>
      <w:r>
        <w:rPr>
          <w:lang w:val="en-GB"/>
        </w:rPr>
        <w:tab/>
      </w:r>
      <w:r>
        <w:rPr>
          <w:lang w:val="en-GB"/>
        </w:rPr>
        <w:tab/>
      </w:r>
      <w:r>
        <w:rPr>
          <w:lang w:val="en-GB"/>
        </w:rPr>
        <w:tab/>
      </w:r>
      <w:r>
        <w:rPr>
          <w:lang w:val="en-GB"/>
        </w:rPr>
        <w:tab/>
      </w:r>
      <w:proofErr w:type="gramStart"/>
      <w:r w:rsidR="00D627B8">
        <w:rPr>
          <w:lang w:val="en-GB"/>
        </w:rPr>
        <w:t>reference</w:t>
      </w:r>
      <w:proofErr w:type="gramEnd"/>
      <w:r w:rsidR="00D627B8">
        <w:rPr>
          <w:lang w:val="en-GB"/>
        </w:rPr>
        <w:t xml:space="preserve"> </w:t>
      </w:r>
      <w:r w:rsidR="00877A66">
        <w:rPr>
          <w:lang w:val="en-GB"/>
        </w:rPr>
        <w:t>mass</w:t>
      </w:r>
      <w:r w:rsidR="00877A66" w:rsidRPr="00966C41">
        <w:rPr>
          <w:lang w:val="en-GB"/>
        </w:rPr>
        <w:t xml:space="preserve"> </w:t>
      </w:r>
      <w:r w:rsidRPr="00966C41">
        <w:rPr>
          <w:lang w:val="en-GB"/>
        </w:rPr>
        <w:t>of a product</w:t>
      </w:r>
    </w:p>
    <w:p w:rsidR="00632DC0" w:rsidRDefault="00632DC0" w:rsidP="00632DC0">
      <w:pPr>
        <w:tabs>
          <w:tab w:val="left" w:pos="0"/>
          <w:tab w:val="left" w:pos="888"/>
          <w:tab w:val="left" w:pos="1400"/>
          <w:tab w:val="left" w:pos="1500"/>
        </w:tabs>
        <w:jc w:val="both"/>
      </w:pPr>
    </w:p>
    <w:p w:rsidR="00632DC0" w:rsidRPr="00D627B8" w:rsidRDefault="00D627B8" w:rsidP="00632DC0">
      <w:pPr>
        <w:tabs>
          <w:tab w:val="left" w:pos="0"/>
          <w:tab w:val="left" w:pos="177"/>
          <w:tab w:val="left" w:pos="355"/>
          <w:tab w:val="left" w:pos="532"/>
          <w:tab w:val="left" w:pos="888"/>
          <w:tab w:val="left" w:pos="1400"/>
          <w:tab w:val="left" w:pos="1500"/>
        </w:tabs>
        <w:suppressAutoHyphens/>
        <w:jc w:val="both"/>
        <w:rPr>
          <w:rFonts w:ascii="Arial" w:hAnsi="Arial" w:cs="Arial"/>
          <w:spacing w:val="-3"/>
          <w:sz w:val="22"/>
          <w:szCs w:val="22"/>
        </w:rPr>
      </w:pPr>
      <w:proofErr w:type="gramStart"/>
      <w:r w:rsidRPr="00D627B8">
        <w:rPr>
          <w:rFonts w:ascii="Arial" w:hAnsi="Arial" w:cs="Arial"/>
          <w:color w:val="FF0000"/>
          <w:sz w:val="22"/>
          <w:szCs w:val="22"/>
        </w:rPr>
        <w:t>object</w:t>
      </w:r>
      <w:proofErr w:type="gramEnd"/>
      <w:r w:rsidRPr="00D627B8">
        <w:rPr>
          <w:rFonts w:ascii="Arial" w:hAnsi="Arial" w:cs="Arial"/>
          <w:color w:val="FF0000"/>
          <w:sz w:val="22"/>
          <w:szCs w:val="22"/>
        </w:rPr>
        <w:t xml:space="preserve"> having a</w:t>
      </w:r>
      <w:r w:rsidRPr="00D627B8">
        <w:rPr>
          <w:rFonts w:ascii="Arial" w:hAnsi="Arial" w:cs="Arial"/>
          <w:sz w:val="22"/>
          <w:szCs w:val="22"/>
        </w:rPr>
        <w:t xml:space="preserve"> </w:t>
      </w:r>
      <w:r w:rsidR="00632DC0" w:rsidRPr="00D627B8">
        <w:rPr>
          <w:rFonts w:ascii="Arial" w:hAnsi="Arial" w:cs="Arial"/>
          <w:spacing w:val="-3"/>
          <w:sz w:val="22"/>
          <w:szCs w:val="22"/>
        </w:rPr>
        <w:t>mass equal to the mean of ten of the largest pieces of the product taken from one or more fills.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clear" w:pos="1440"/>
          <w:tab w:val="left" w:pos="1400"/>
          <w:tab w:val="left" w:pos="1500"/>
        </w:tabs>
        <w:ind w:firstLine="0"/>
        <w:rPr>
          <w:lang w:val="en-GB"/>
        </w:rPr>
      </w:pPr>
      <w:r>
        <w:rPr>
          <w:lang w:val="en-GB"/>
        </w:rPr>
        <w:t>3.4.3</w:t>
      </w:r>
      <w:r>
        <w:rPr>
          <w:lang w:val="en-GB"/>
        </w:rPr>
        <w:tab/>
      </w:r>
      <w:r>
        <w:rPr>
          <w:lang w:val="en-GB"/>
        </w:rPr>
        <w:tab/>
      </w:r>
      <w:r>
        <w:rPr>
          <w:lang w:val="en-GB"/>
        </w:rPr>
        <w:tab/>
      </w:r>
      <w:r>
        <w:rPr>
          <w:lang w:val="en-GB"/>
        </w:rPr>
        <w:tab/>
      </w:r>
      <w:proofErr w:type="gramStart"/>
      <w:r>
        <w:rPr>
          <w:lang w:val="en-GB"/>
        </w:rPr>
        <w:t>p</w:t>
      </w:r>
      <w:r w:rsidRPr="00966C41">
        <w:rPr>
          <w:lang w:val="en-GB"/>
        </w:rPr>
        <w:t>reset</w:t>
      </w:r>
      <w:proofErr w:type="gramEnd"/>
      <w:r w:rsidRPr="00966C41">
        <w:rPr>
          <w:lang w:val="en-GB"/>
        </w:rPr>
        <w:t xml:space="preserve"> value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v</w:t>
      </w:r>
      <w:r w:rsidRPr="00966C41">
        <w:rPr>
          <w:rFonts w:ascii="Arial" w:hAnsi="Arial"/>
          <w:spacing w:val="-3"/>
          <w:sz w:val="22"/>
        </w:rPr>
        <w:t>alue</w:t>
      </w:r>
      <w:proofErr w:type="gramEnd"/>
      <w:r w:rsidRPr="00966C41">
        <w:rPr>
          <w:rFonts w:ascii="Arial" w:hAnsi="Arial"/>
          <w:spacing w:val="-3"/>
          <w:sz w:val="22"/>
        </w:rPr>
        <w:t>, expressed in units of mass, preset by the operator by means of the fill setting device, in order to define the nominal value of the fills.</w:t>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clear" w:pos="1440"/>
          <w:tab w:val="left" w:pos="1400"/>
          <w:tab w:val="left" w:pos="1500"/>
        </w:tabs>
        <w:ind w:firstLine="0"/>
        <w:rPr>
          <w:lang w:val="en-GB"/>
        </w:rPr>
      </w:pPr>
      <w:r>
        <w:rPr>
          <w:lang w:val="en-GB"/>
        </w:rPr>
        <w:t>3.4.4</w:t>
      </w:r>
      <w:r>
        <w:rPr>
          <w:lang w:val="en-GB"/>
        </w:rPr>
        <w:tab/>
      </w:r>
      <w:r>
        <w:rPr>
          <w:lang w:val="en-GB"/>
        </w:rPr>
        <w:tab/>
      </w:r>
      <w:r>
        <w:rPr>
          <w:lang w:val="en-GB"/>
        </w:rPr>
        <w:tab/>
      </w:r>
      <w:r>
        <w:rPr>
          <w:lang w:val="en-GB"/>
        </w:rPr>
        <w:tab/>
      </w:r>
      <w:proofErr w:type="gramStart"/>
      <w:r>
        <w:rPr>
          <w:lang w:val="en-GB"/>
        </w:rPr>
        <w:t>s</w:t>
      </w:r>
      <w:r w:rsidRPr="00966C41">
        <w:rPr>
          <w:lang w:val="en-GB"/>
        </w:rPr>
        <w:t>tatic</w:t>
      </w:r>
      <w:proofErr w:type="gramEnd"/>
      <w:r w:rsidRPr="00966C41">
        <w:rPr>
          <w:lang w:val="en-GB"/>
        </w:rPr>
        <w:t xml:space="preserve"> set point</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v</w:t>
      </w:r>
      <w:r w:rsidRPr="00966C41">
        <w:rPr>
          <w:rFonts w:ascii="Arial" w:hAnsi="Arial"/>
          <w:spacing w:val="-3"/>
          <w:sz w:val="22"/>
        </w:rPr>
        <w:t>alue</w:t>
      </w:r>
      <w:proofErr w:type="gramEnd"/>
      <w:r w:rsidRPr="00966C41">
        <w:rPr>
          <w:rFonts w:ascii="Arial" w:hAnsi="Arial"/>
          <w:spacing w:val="-3"/>
          <w:sz w:val="22"/>
        </w:rPr>
        <w:t xml:space="preserve"> of the test weights which, in static tests, balance the value selected on the indication of the fill setting device.</w:t>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clear" w:pos="1440"/>
          <w:tab w:val="left" w:pos="1400"/>
          <w:tab w:val="left" w:pos="1500"/>
        </w:tabs>
        <w:ind w:firstLine="0"/>
        <w:rPr>
          <w:lang w:val="en-GB"/>
        </w:rPr>
      </w:pPr>
      <w:r>
        <w:rPr>
          <w:lang w:val="en-GB"/>
        </w:rPr>
        <w:t>3.4.5</w:t>
      </w:r>
      <w:r>
        <w:rPr>
          <w:lang w:val="en-GB"/>
        </w:rPr>
        <w:tab/>
      </w:r>
      <w:r>
        <w:rPr>
          <w:lang w:val="en-GB"/>
        </w:rPr>
        <w:tab/>
      </w:r>
      <w:r>
        <w:rPr>
          <w:lang w:val="en-GB"/>
        </w:rPr>
        <w:tab/>
      </w:r>
      <w:r>
        <w:rPr>
          <w:lang w:val="en-GB"/>
        </w:rPr>
        <w:tab/>
      </w:r>
      <w:proofErr w:type="gramStart"/>
      <w:r>
        <w:rPr>
          <w:lang w:val="en-GB"/>
        </w:rPr>
        <w:t>w</w:t>
      </w:r>
      <w:r w:rsidRPr="00966C41">
        <w:rPr>
          <w:lang w:val="en-GB"/>
        </w:rPr>
        <w:t>eighing</w:t>
      </w:r>
      <w:proofErr w:type="gramEnd"/>
      <w:r w:rsidRPr="00966C41">
        <w:rPr>
          <w:lang w:val="en-GB"/>
        </w:rPr>
        <w:t xml:space="preserve"> cycle</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he</w:t>
      </w:r>
      <w:proofErr w:type="gramEnd"/>
      <w:r w:rsidRPr="00966C41">
        <w:rPr>
          <w:rFonts w:ascii="Arial" w:hAnsi="Arial"/>
          <w:spacing w:val="-3"/>
          <w:sz w:val="22"/>
        </w:rPr>
        <w:t xml:space="preserve"> combination of operations including:</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ind w:left="1331"/>
        <w:jc w:val="both"/>
        <w:rPr>
          <w:rFonts w:ascii="Arial" w:hAnsi="Arial"/>
          <w:spacing w:val="-3"/>
          <w:sz w:val="22"/>
        </w:rPr>
      </w:pPr>
    </w:p>
    <w:p w:rsidR="00632DC0" w:rsidRDefault="00632DC0" w:rsidP="00632DC0">
      <w:pPr>
        <w:numPr>
          <w:ilvl w:val="0"/>
          <w:numId w:val="19"/>
        </w:numPr>
        <w:tabs>
          <w:tab w:val="left" w:pos="0"/>
          <w:tab w:val="left" w:pos="177"/>
          <w:tab w:val="left" w:pos="888"/>
          <w:tab w:val="left" w:pos="1400"/>
          <w:tab w:val="left" w:pos="1440"/>
          <w:tab w:val="left" w:pos="1500"/>
        </w:tabs>
        <w:suppressAutoHyphens/>
        <w:jc w:val="both"/>
        <w:rPr>
          <w:rFonts w:ascii="Arial" w:hAnsi="Arial"/>
          <w:spacing w:val="-3"/>
          <w:sz w:val="22"/>
        </w:rPr>
      </w:pPr>
      <w:r>
        <w:rPr>
          <w:rFonts w:ascii="Arial" w:hAnsi="Arial"/>
          <w:spacing w:val="-3"/>
          <w:sz w:val="22"/>
        </w:rPr>
        <w:t>d</w:t>
      </w:r>
      <w:r w:rsidRPr="00966C41">
        <w:rPr>
          <w:rFonts w:ascii="Arial" w:hAnsi="Arial"/>
          <w:spacing w:val="-3"/>
          <w:sz w:val="22"/>
        </w:rPr>
        <w:t>elivery of material to the load receptor,</w:t>
      </w:r>
    </w:p>
    <w:p w:rsidR="00632DC0" w:rsidRDefault="00632DC0" w:rsidP="00632DC0">
      <w:pPr>
        <w:numPr>
          <w:ilvl w:val="0"/>
          <w:numId w:val="19"/>
        </w:numPr>
        <w:tabs>
          <w:tab w:val="left" w:pos="0"/>
          <w:tab w:val="left" w:pos="177"/>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w:t>
      </w:r>
      <w:r w:rsidRPr="00D70B77">
        <w:rPr>
          <w:rFonts w:ascii="Arial" w:hAnsi="Arial"/>
          <w:spacing w:val="-3"/>
          <w:sz w:val="22"/>
        </w:rPr>
        <w:t xml:space="preserve"> weighing operation, and</w:t>
      </w:r>
    </w:p>
    <w:p w:rsidR="00632DC0" w:rsidRDefault="00632DC0" w:rsidP="00632DC0">
      <w:pPr>
        <w:numPr>
          <w:ilvl w:val="0"/>
          <w:numId w:val="19"/>
        </w:numPr>
        <w:tabs>
          <w:tab w:val="left" w:pos="0"/>
          <w:tab w:val="left" w:pos="177"/>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t</w:t>
      </w:r>
      <w:r w:rsidRPr="00966C41">
        <w:rPr>
          <w:rFonts w:ascii="Arial" w:hAnsi="Arial"/>
          <w:spacing w:val="-3"/>
          <w:sz w:val="22"/>
        </w:rPr>
        <w:t>he discharge of a single</w:t>
      </w:r>
      <w:r>
        <w:rPr>
          <w:rFonts w:ascii="Arial" w:hAnsi="Arial"/>
          <w:spacing w:val="-3"/>
          <w:sz w:val="22"/>
        </w:rPr>
        <w:t xml:space="preserve"> discrete load</w:t>
      </w:r>
    </w:p>
    <w:p w:rsidR="00632DC0" w:rsidRDefault="00632DC0" w:rsidP="00632DC0">
      <w:pPr>
        <w:pStyle w:val="BodyText2"/>
        <w:tabs>
          <w:tab w:val="clear" w:pos="-267"/>
          <w:tab w:val="clear" w:pos="710"/>
          <w:tab w:val="clear" w:pos="1154"/>
          <w:tab w:val="left" w:pos="1400"/>
          <w:tab w:val="left" w:pos="1500"/>
        </w:tabs>
        <w:rPr>
          <w:lang w:val="en-GB"/>
        </w:rPr>
      </w:pPr>
      <w:r w:rsidRPr="00966C41">
        <w:rPr>
          <w:lang w:val="en-GB"/>
        </w:rPr>
        <w:tab/>
      </w:r>
    </w:p>
    <w:p w:rsidR="00632DC0" w:rsidRPr="00966C41" w:rsidRDefault="00632DC0" w:rsidP="00632DC0">
      <w:pPr>
        <w:pStyle w:val="BodyText2"/>
        <w:tabs>
          <w:tab w:val="clear" w:pos="-267"/>
          <w:tab w:val="clear" w:pos="710"/>
          <w:tab w:val="clear" w:pos="1154"/>
          <w:tab w:val="left" w:pos="1400"/>
          <w:tab w:val="left" w:pos="1500"/>
        </w:tabs>
        <w:rPr>
          <w:lang w:val="en-GB"/>
        </w:rPr>
      </w:pPr>
      <w:proofErr w:type="gramStart"/>
      <w:r w:rsidRPr="00966C41">
        <w:rPr>
          <w:lang w:val="en-GB"/>
        </w:rPr>
        <w:t>after</w:t>
      </w:r>
      <w:proofErr w:type="gramEnd"/>
      <w:r w:rsidRPr="00966C41">
        <w:rPr>
          <w:lang w:val="en-GB"/>
        </w:rPr>
        <w:t xml:space="preserve"> the completion of which the </w:t>
      </w:r>
      <w:r>
        <w:rPr>
          <w:lang w:val="en-GB"/>
        </w:rPr>
        <w:t>AGFI</w:t>
      </w:r>
      <w:r w:rsidRPr="00966C41">
        <w:rPr>
          <w:lang w:val="en-GB"/>
        </w:rPr>
        <w:t xml:space="preserve"> is in its initial state.</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3.4.6</w:t>
      </w:r>
      <w:r>
        <w:rPr>
          <w:lang w:val="en-GB"/>
        </w:rPr>
        <w:tab/>
      </w:r>
      <w:r>
        <w:rPr>
          <w:lang w:val="en-GB"/>
        </w:rPr>
        <w:tab/>
      </w:r>
      <w:r>
        <w:rPr>
          <w:lang w:val="en-GB"/>
        </w:rPr>
        <w:tab/>
      </w:r>
      <w:r>
        <w:rPr>
          <w:lang w:val="en-GB"/>
        </w:rPr>
        <w:tab/>
      </w:r>
      <w:proofErr w:type="gramStart"/>
      <w:r>
        <w:rPr>
          <w:lang w:val="en-GB"/>
        </w:rPr>
        <w:t>f</w:t>
      </w:r>
      <w:r w:rsidRPr="00966C41">
        <w:rPr>
          <w:lang w:val="en-GB"/>
        </w:rPr>
        <w:t>inal</w:t>
      </w:r>
      <w:proofErr w:type="gramEnd"/>
      <w:r w:rsidRPr="00966C41">
        <w:rPr>
          <w:lang w:val="en-GB"/>
        </w:rPr>
        <w:t xml:space="preserve"> feed time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ime</w:t>
      </w:r>
      <w:proofErr w:type="gramEnd"/>
      <w:r w:rsidRPr="00966C41">
        <w:rPr>
          <w:rFonts w:ascii="Arial" w:hAnsi="Arial"/>
          <w:spacing w:val="-3"/>
          <w:sz w:val="22"/>
        </w:rPr>
        <w:t xml:space="preserve"> taken to complete the last stage of delivery of the product to a load receptor.</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3.4.7</w:t>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proofErr w:type="gramStart"/>
      <w:r>
        <w:rPr>
          <w:rFonts w:ascii="Arial" w:hAnsi="Arial"/>
          <w:b/>
          <w:spacing w:val="-3"/>
          <w:sz w:val="22"/>
        </w:rPr>
        <w:t>m</w:t>
      </w:r>
      <w:r w:rsidRPr="00966C41">
        <w:rPr>
          <w:rFonts w:ascii="Arial" w:hAnsi="Arial"/>
          <w:b/>
          <w:spacing w:val="-3"/>
          <w:sz w:val="22"/>
        </w:rPr>
        <w:t>inimum</w:t>
      </w:r>
      <w:proofErr w:type="gramEnd"/>
      <w:r w:rsidRPr="00966C41">
        <w:rPr>
          <w:rFonts w:ascii="Arial" w:hAnsi="Arial"/>
          <w:b/>
          <w:spacing w:val="-3"/>
          <w:sz w:val="22"/>
        </w:rPr>
        <w:t xml:space="preserve"> capacity (Min)</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00"/>
          <w:tab w:val="left" w:pos="177"/>
        </w:tabs>
        <w:suppressAutoHyphens/>
        <w:rPr>
          <w:rFonts w:ascii="Arial" w:hAnsi="Arial"/>
          <w:spacing w:val="-3"/>
          <w:sz w:val="22"/>
        </w:rPr>
      </w:pPr>
      <w:proofErr w:type="gramStart"/>
      <w:r>
        <w:rPr>
          <w:rFonts w:ascii="Arial" w:hAnsi="Arial"/>
          <w:spacing w:val="-3"/>
          <w:sz w:val="22"/>
        </w:rPr>
        <w:t>s</w:t>
      </w:r>
      <w:r w:rsidRPr="00966C41">
        <w:rPr>
          <w:rFonts w:ascii="Arial" w:hAnsi="Arial"/>
          <w:spacing w:val="-3"/>
          <w:sz w:val="22"/>
        </w:rPr>
        <w:t>mallest</w:t>
      </w:r>
      <w:proofErr w:type="gramEnd"/>
      <w:r w:rsidRPr="00966C41">
        <w:rPr>
          <w:rFonts w:ascii="Arial" w:hAnsi="Arial"/>
          <w:spacing w:val="-3"/>
          <w:sz w:val="22"/>
        </w:rPr>
        <w:t xml:space="preserve"> discrete load that can be weighed automatically on a load receptor </w:t>
      </w:r>
      <w:r w:rsidRPr="00966C41">
        <w:rPr>
          <w:rFonts w:ascii="Arial" w:hAnsi="Arial"/>
          <w:spacing w:val="-3"/>
          <w:sz w:val="22"/>
        </w:rPr>
        <w:tab/>
      </w:r>
      <w:r>
        <w:rPr>
          <w:rFonts w:ascii="Arial" w:hAnsi="Arial"/>
          <w:spacing w:val="-3"/>
          <w:sz w:val="22"/>
        </w:rPr>
        <w:t>of the AGFI</w:t>
      </w:r>
      <w:r w:rsidRPr="00966C41">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ind w:left="720" w:hanging="720"/>
        <w:jc w:val="both"/>
        <w:rPr>
          <w:rFonts w:ascii="Arial" w:hAnsi="Arial"/>
          <w:spacing w:val="-3"/>
          <w:sz w:val="22"/>
        </w:rPr>
      </w:pPr>
      <w:r>
        <w:rPr>
          <w:rFonts w:ascii="Arial" w:hAnsi="Arial"/>
          <w:spacing w:val="-3"/>
          <w:sz w:val="22"/>
        </w:rPr>
        <w:t>NOTE</w:t>
      </w:r>
      <w:r w:rsidRPr="00966C41">
        <w:rPr>
          <w:rFonts w:ascii="Arial" w:hAnsi="Arial"/>
          <w:spacing w:val="-3"/>
          <w:sz w:val="22"/>
        </w:rPr>
        <w:t xml:space="preserve">: </w:t>
      </w:r>
      <w:r w:rsidRPr="00966C41">
        <w:rPr>
          <w:rFonts w:ascii="Arial" w:hAnsi="Arial"/>
          <w:spacing w:val="-3"/>
          <w:sz w:val="22"/>
        </w:rPr>
        <w:tab/>
        <w:t xml:space="preserve">For </w:t>
      </w:r>
      <w:r>
        <w:rPr>
          <w:rFonts w:ascii="Arial" w:hAnsi="Arial"/>
          <w:spacing w:val="-3"/>
          <w:sz w:val="22"/>
        </w:rPr>
        <w:t xml:space="preserve">AGFIs which effect the fill by </w:t>
      </w:r>
      <w:r w:rsidRPr="00966C41">
        <w:rPr>
          <w:rFonts w:ascii="Arial" w:hAnsi="Arial"/>
          <w:spacing w:val="-3"/>
          <w:sz w:val="22"/>
        </w:rPr>
        <w:t xml:space="preserve">one weighing cycle </w:t>
      </w:r>
      <w:r>
        <w:rPr>
          <w:rFonts w:ascii="Arial" w:hAnsi="Arial"/>
          <w:spacing w:val="-3"/>
          <w:sz w:val="22"/>
        </w:rPr>
        <w:t>minimum capacity (</w:t>
      </w:r>
      <w:r w:rsidRPr="00966C41">
        <w:rPr>
          <w:rFonts w:ascii="Arial" w:hAnsi="Arial"/>
          <w:spacing w:val="-3"/>
          <w:sz w:val="22"/>
        </w:rPr>
        <w:t>Min</w:t>
      </w:r>
      <w:r>
        <w:rPr>
          <w:rFonts w:ascii="Arial" w:hAnsi="Arial"/>
          <w:spacing w:val="-3"/>
          <w:sz w:val="22"/>
        </w:rPr>
        <w:t>)</w:t>
      </w:r>
      <w:r w:rsidRPr="00966C41">
        <w:rPr>
          <w:rFonts w:ascii="Arial" w:hAnsi="Arial"/>
          <w:spacing w:val="-3"/>
          <w:sz w:val="22"/>
        </w:rPr>
        <w:t xml:space="preserve"> is equal to the rated minimum fill (Minfill).</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3.4.8</w:t>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proofErr w:type="gramStart"/>
      <w:r>
        <w:rPr>
          <w:rFonts w:ascii="Arial" w:hAnsi="Arial"/>
          <w:b/>
          <w:spacing w:val="-3"/>
          <w:sz w:val="22"/>
        </w:rPr>
        <w:t>m</w:t>
      </w:r>
      <w:r w:rsidRPr="00966C41">
        <w:rPr>
          <w:rFonts w:ascii="Arial" w:hAnsi="Arial"/>
          <w:b/>
          <w:spacing w:val="-3"/>
          <w:sz w:val="22"/>
        </w:rPr>
        <w:t>aximum</w:t>
      </w:r>
      <w:proofErr w:type="gramEnd"/>
      <w:r w:rsidRPr="00966C41">
        <w:rPr>
          <w:rFonts w:ascii="Arial" w:hAnsi="Arial"/>
          <w:b/>
          <w:spacing w:val="-3"/>
          <w:sz w:val="22"/>
        </w:rPr>
        <w:t xml:space="preserve"> capacity (Max)</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l</w:t>
      </w:r>
      <w:r w:rsidRPr="00966C41">
        <w:rPr>
          <w:rFonts w:ascii="Arial" w:hAnsi="Arial"/>
          <w:spacing w:val="-3"/>
          <w:sz w:val="22"/>
        </w:rPr>
        <w:t>argest</w:t>
      </w:r>
      <w:proofErr w:type="gramEnd"/>
      <w:r w:rsidRPr="00966C41">
        <w:rPr>
          <w:rFonts w:ascii="Arial" w:hAnsi="Arial"/>
          <w:spacing w:val="-3"/>
          <w:sz w:val="22"/>
        </w:rPr>
        <w:t xml:space="preserve"> discrete load that can be weighed automatically on a load receptor of the </w:t>
      </w:r>
      <w:r>
        <w:rPr>
          <w:rFonts w:ascii="Arial" w:hAnsi="Arial"/>
          <w:spacing w:val="-3"/>
          <w:sz w:val="22"/>
        </w:rPr>
        <w:t>AGFI</w:t>
      </w:r>
      <w:r w:rsidRPr="00966C41">
        <w:rPr>
          <w:rFonts w:ascii="Arial" w:hAnsi="Arial"/>
          <w:spacing w:val="-3"/>
          <w:sz w:val="22"/>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3.4.9</w:t>
      </w:r>
      <w:r>
        <w:rPr>
          <w:lang w:val="en-GB"/>
        </w:rPr>
        <w:tab/>
      </w:r>
      <w:r>
        <w:rPr>
          <w:lang w:val="en-GB"/>
        </w:rPr>
        <w:tab/>
      </w:r>
      <w:r>
        <w:rPr>
          <w:lang w:val="en-GB"/>
        </w:rPr>
        <w:tab/>
      </w:r>
      <w:r>
        <w:rPr>
          <w:lang w:val="en-GB"/>
        </w:rPr>
        <w:tab/>
      </w:r>
      <w:proofErr w:type="gramStart"/>
      <w:r>
        <w:rPr>
          <w:lang w:val="en-GB"/>
        </w:rPr>
        <w:t>r</w:t>
      </w:r>
      <w:r w:rsidRPr="00966C41">
        <w:rPr>
          <w:lang w:val="en-GB"/>
        </w:rPr>
        <w:t>ated</w:t>
      </w:r>
      <w:proofErr w:type="gramEnd"/>
      <w:r w:rsidRPr="00966C41">
        <w:rPr>
          <w:lang w:val="en-GB"/>
        </w:rPr>
        <w:t xml:space="preserve"> minimum fill (Minfill)</w:t>
      </w:r>
    </w:p>
    <w:p w:rsidR="00632DC0" w:rsidRDefault="00632DC0" w:rsidP="00632DC0">
      <w:pPr>
        <w:tabs>
          <w:tab w:val="left" w:pos="0"/>
          <w:tab w:val="left" w:pos="888"/>
          <w:tab w:val="left" w:pos="1400"/>
          <w:tab w:val="left" w:pos="1500"/>
        </w:tabs>
        <w:jc w:val="both"/>
      </w:pPr>
    </w:p>
    <w:p w:rsidR="00632DC0" w:rsidRPr="00966C41" w:rsidRDefault="00632DC0" w:rsidP="00632DC0">
      <w:pPr>
        <w:pStyle w:val="BodyText2"/>
        <w:tabs>
          <w:tab w:val="clear" w:pos="-267"/>
          <w:tab w:val="clear" w:pos="710"/>
          <w:tab w:val="clear" w:pos="1154"/>
          <w:tab w:val="clear" w:pos="1440"/>
          <w:tab w:val="left" w:pos="1400"/>
          <w:tab w:val="left" w:pos="1500"/>
        </w:tabs>
        <w:rPr>
          <w:lang w:val="en-GB"/>
        </w:rPr>
      </w:pPr>
      <w:proofErr w:type="gramStart"/>
      <w:r>
        <w:rPr>
          <w:lang w:val="en-GB"/>
        </w:rPr>
        <w:t>r</w:t>
      </w:r>
      <w:r w:rsidRPr="00966C41">
        <w:rPr>
          <w:lang w:val="en-GB"/>
        </w:rPr>
        <w:t>ated</w:t>
      </w:r>
      <w:proofErr w:type="gramEnd"/>
      <w:r w:rsidRPr="00966C41">
        <w:rPr>
          <w:lang w:val="en-GB"/>
        </w:rPr>
        <w:t xml:space="preserve"> value of the fill below which the weighing results may be subject to errors outside the limits specified in this Recommendation.</w:t>
      </w:r>
      <w:r w:rsidRPr="00966C41">
        <w:rPr>
          <w:lang w:val="en-GB"/>
        </w:rPr>
        <w:tab/>
      </w:r>
      <w:r w:rsidRPr="00966C41">
        <w:rPr>
          <w:lang w:val="en-GB"/>
        </w:rPr>
        <w:tab/>
      </w:r>
      <w:r w:rsidRPr="00966C41">
        <w:rPr>
          <w:lang w:val="en-GB"/>
        </w:rPr>
        <w:tab/>
      </w:r>
      <w:r w:rsidRPr="00966C41">
        <w:rPr>
          <w:lang w:val="en-GB"/>
        </w:rPr>
        <w:tab/>
      </w:r>
    </w:p>
    <w:p w:rsidR="00632DC0" w:rsidRPr="00966C41" w:rsidRDefault="00632DC0" w:rsidP="00632DC0">
      <w:pPr>
        <w:pStyle w:val="BodyText2"/>
        <w:tabs>
          <w:tab w:val="clear" w:pos="-267"/>
          <w:tab w:val="clear" w:pos="710"/>
          <w:tab w:val="clear" w:pos="1154"/>
          <w:tab w:val="clear" w:pos="1440"/>
          <w:tab w:val="left" w:pos="1400"/>
          <w:tab w:val="left" w:pos="1500"/>
        </w:tabs>
        <w:ind w:left="1134"/>
        <w:rPr>
          <w:lang w:val="en-GB"/>
        </w:rPr>
      </w:pPr>
    </w:p>
    <w:p w:rsidR="00632DC0" w:rsidRPr="00966C41" w:rsidRDefault="00632DC0" w:rsidP="00632DC0">
      <w:pPr>
        <w:pStyle w:val="BodyText2"/>
        <w:tabs>
          <w:tab w:val="clear" w:pos="-267"/>
          <w:tab w:val="clear" w:pos="710"/>
          <w:tab w:val="clear" w:pos="1154"/>
          <w:tab w:val="clear" w:pos="1440"/>
          <w:tab w:val="left" w:pos="1400"/>
          <w:tab w:val="left" w:pos="1500"/>
        </w:tabs>
        <w:ind w:left="720" w:hanging="720"/>
        <w:rPr>
          <w:lang w:val="en-GB"/>
        </w:rPr>
      </w:pPr>
      <w:r>
        <w:rPr>
          <w:lang w:val="en-GB"/>
        </w:rPr>
        <w:t>NOTE</w:t>
      </w:r>
      <w:r w:rsidRPr="00966C41">
        <w:rPr>
          <w:lang w:val="en-GB"/>
        </w:rPr>
        <w:t xml:space="preserve">: </w:t>
      </w:r>
      <w:r w:rsidRPr="00966C41">
        <w:rPr>
          <w:lang w:val="en-GB"/>
        </w:rPr>
        <w:tab/>
        <w:t xml:space="preserve">For </w:t>
      </w:r>
      <w:r>
        <w:rPr>
          <w:lang w:val="en-GB"/>
        </w:rPr>
        <w:t>AGFI</w:t>
      </w:r>
      <w:r w:rsidRPr="00966C41">
        <w:rPr>
          <w:lang w:val="en-GB"/>
        </w:rPr>
        <w:t xml:space="preserve">s which </w:t>
      </w:r>
      <w:proofErr w:type="gramStart"/>
      <w:r w:rsidRPr="00966C41">
        <w:rPr>
          <w:lang w:val="en-GB"/>
        </w:rPr>
        <w:t>effect</w:t>
      </w:r>
      <w:proofErr w:type="gramEnd"/>
      <w:r w:rsidRPr="00966C41">
        <w:rPr>
          <w:lang w:val="en-GB"/>
        </w:rPr>
        <w:t xml:space="preserve"> the fill by more than one weighing cycle Minfill is larger than the minimum capacity (Min).</w:t>
      </w:r>
      <w:r w:rsidRPr="00966C41">
        <w:rPr>
          <w:lang w:val="en-GB"/>
        </w:rPr>
        <w:tab/>
      </w:r>
      <w:r w:rsidRPr="00966C41">
        <w:rPr>
          <w:lang w:val="en-GB"/>
        </w:rPr>
        <w:tab/>
      </w:r>
    </w:p>
    <w:p w:rsidR="00632DC0" w:rsidRPr="00966C41" w:rsidRDefault="00632DC0" w:rsidP="00632DC0">
      <w:pPr>
        <w:pStyle w:val="BodyText2"/>
        <w:tabs>
          <w:tab w:val="clear" w:pos="-267"/>
          <w:tab w:val="clear" w:pos="710"/>
          <w:tab w:val="clear" w:pos="1154"/>
          <w:tab w:val="clear" w:pos="1440"/>
          <w:tab w:val="left" w:pos="1400"/>
          <w:tab w:val="left" w:pos="1500"/>
        </w:tabs>
        <w:rPr>
          <w:b/>
          <w:lang w:val="en-GB"/>
        </w:rPr>
      </w:pPr>
    </w:p>
    <w:p w:rsidR="00632DC0" w:rsidRPr="00966C41" w:rsidRDefault="00632DC0" w:rsidP="00632DC0">
      <w:pPr>
        <w:pStyle w:val="Heading8"/>
        <w:widowControl/>
        <w:tabs>
          <w:tab w:val="clear" w:pos="-267"/>
          <w:tab w:val="clear" w:pos="710"/>
          <w:tab w:val="clear" w:pos="1154"/>
          <w:tab w:val="left" w:pos="1400"/>
          <w:tab w:val="left" w:pos="1500"/>
        </w:tabs>
        <w:rPr>
          <w:snapToGrid/>
          <w:lang w:val="en-GB"/>
        </w:rPr>
      </w:pPr>
      <w:r>
        <w:rPr>
          <w:snapToGrid/>
          <w:lang w:val="en-GB"/>
        </w:rPr>
        <w:tab/>
        <w:t>3.4.10</w:t>
      </w:r>
      <w:r>
        <w:rPr>
          <w:snapToGrid/>
          <w:lang w:val="en-GB"/>
        </w:rPr>
        <w:tab/>
      </w:r>
      <w:r>
        <w:rPr>
          <w:snapToGrid/>
          <w:lang w:val="en-GB"/>
        </w:rPr>
        <w:tab/>
      </w:r>
      <w:r>
        <w:rPr>
          <w:snapToGrid/>
          <w:lang w:val="en-GB"/>
        </w:rPr>
        <w:tab/>
        <w:t>a</w:t>
      </w:r>
      <w:r w:rsidRPr="00966C41">
        <w:rPr>
          <w:snapToGrid/>
          <w:lang w:val="en-GB"/>
        </w:rPr>
        <w:t>verage number of loads per fill</w:t>
      </w:r>
    </w:p>
    <w:p w:rsidR="00632DC0" w:rsidRPr="00966C41" w:rsidRDefault="00632DC0" w:rsidP="00632DC0">
      <w:pPr>
        <w:tabs>
          <w:tab w:val="left" w:pos="0"/>
          <w:tab w:val="left" w:pos="5844"/>
        </w:tabs>
        <w:suppressAutoHyphens/>
        <w:jc w:val="both"/>
        <w:rPr>
          <w:rFonts w:ascii="Arial" w:hAnsi="Arial"/>
          <w:spacing w:val="-3"/>
          <w:sz w:val="22"/>
        </w:rPr>
      </w:pPr>
      <w:r>
        <w:rPr>
          <w:rFonts w:ascii="Arial" w:hAnsi="Arial"/>
          <w:spacing w:val="-3"/>
          <w:sz w:val="22"/>
        </w:rPr>
        <w:tab/>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pacing w:val="-3"/>
          <w:sz w:val="22"/>
        </w:rPr>
        <w:t>h</w:t>
      </w:r>
      <w:r w:rsidRPr="00966C41">
        <w:rPr>
          <w:rFonts w:ascii="Arial" w:hAnsi="Arial"/>
          <w:spacing w:val="-3"/>
          <w:sz w:val="22"/>
        </w:rPr>
        <w:t>alf the sum of the maximum and minimum number of loads per fill that can be set by the operator or, in cases where the number of loads per fill is not directly determined by the operator, either the mean of the actual number of loads per fill (if known) in a period of normal operation, or the optimum number of loads per fill as may be specified by the manufacturer for the type of product which is to be weighed.</w:t>
      </w:r>
      <w:r>
        <w:t xml:space="preserve"> </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632DC0" w:rsidRPr="00966C41" w:rsidRDefault="00632DC0" w:rsidP="00632DC0">
      <w:pPr>
        <w:pStyle w:val="Heading8"/>
        <w:tabs>
          <w:tab w:val="clear" w:pos="-267"/>
          <w:tab w:val="clear" w:pos="710"/>
          <w:tab w:val="clear" w:pos="1154"/>
          <w:tab w:val="left" w:pos="1400"/>
          <w:tab w:val="left" w:pos="1500"/>
        </w:tabs>
        <w:rPr>
          <w:lang w:val="en-GB"/>
        </w:rPr>
      </w:pPr>
      <w:r>
        <w:rPr>
          <w:lang w:val="en-GB"/>
        </w:rPr>
        <w:tab/>
        <w:t>3.4.11</w:t>
      </w:r>
      <w:r>
        <w:rPr>
          <w:lang w:val="en-GB"/>
        </w:rPr>
        <w:tab/>
      </w:r>
      <w:r>
        <w:rPr>
          <w:lang w:val="en-GB"/>
        </w:rPr>
        <w:tab/>
      </w:r>
      <w:r>
        <w:rPr>
          <w:lang w:val="en-GB"/>
        </w:rPr>
        <w:tab/>
        <w:t>s</w:t>
      </w:r>
      <w:r w:rsidRPr="00966C41">
        <w:rPr>
          <w:lang w:val="en-GB"/>
        </w:rPr>
        <w:t>tatic test load</w:t>
      </w:r>
    </w:p>
    <w:p w:rsidR="00632DC0" w:rsidRDefault="00632DC0" w:rsidP="00632DC0">
      <w:pPr>
        <w:pStyle w:val="BodyText2"/>
        <w:tabs>
          <w:tab w:val="clear" w:pos="-267"/>
          <w:tab w:val="clear" w:pos="710"/>
          <w:tab w:val="clear" w:pos="1154"/>
          <w:tab w:val="left" w:pos="1400"/>
          <w:tab w:val="left" w:pos="1500"/>
        </w:tabs>
        <w:rPr>
          <w:lang w:val="en-GB"/>
        </w:rPr>
      </w:pPr>
    </w:p>
    <w:p w:rsidR="00632DC0" w:rsidRPr="00966C41" w:rsidRDefault="00632DC0" w:rsidP="00632DC0">
      <w:pPr>
        <w:pStyle w:val="BodyText2"/>
        <w:tabs>
          <w:tab w:val="clear" w:pos="-267"/>
          <w:tab w:val="clear" w:pos="710"/>
          <w:tab w:val="clear" w:pos="1154"/>
          <w:tab w:val="left" w:pos="1400"/>
          <w:tab w:val="left" w:pos="1500"/>
        </w:tabs>
        <w:rPr>
          <w:lang w:val="en-GB"/>
        </w:rPr>
      </w:pPr>
      <w:proofErr w:type="gramStart"/>
      <w:r>
        <w:rPr>
          <w:lang w:val="en-GB"/>
        </w:rPr>
        <w:t>l</w:t>
      </w:r>
      <w:r w:rsidRPr="00966C41">
        <w:rPr>
          <w:lang w:val="en-GB"/>
        </w:rPr>
        <w:t>oad</w:t>
      </w:r>
      <w:proofErr w:type="gramEnd"/>
      <w:r w:rsidRPr="00966C41">
        <w:rPr>
          <w:lang w:val="en-GB"/>
        </w:rPr>
        <w:t xml:space="preserve"> that is used in static tests only.</w:t>
      </w:r>
    </w:p>
    <w:p w:rsidR="00632DC0" w:rsidRPr="00966C41" w:rsidRDefault="00632DC0" w:rsidP="00632DC0">
      <w:pPr>
        <w:pStyle w:val="Heading3"/>
        <w:tabs>
          <w:tab w:val="clear" w:pos="-267"/>
          <w:tab w:val="clear" w:pos="710"/>
          <w:tab w:val="clear" w:pos="1154"/>
          <w:tab w:val="left" w:pos="1400"/>
          <w:tab w:val="left" w:pos="1500"/>
        </w:tabs>
        <w:ind w:firstLine="0"/>
        <w:rPr>
          <w:lang w:val="en-GB"/>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3.4.12</w:t>
      </w:r>
      <w:r>
        <w:rPr>
          <w:lang w:val="en-GB"/>
        </w:rPr>
        <w:tab/>
      </w:r>
      <w:r>
        <w:rPr>
          <w:lang w:val="en-GB"/>
        </w:rPr>
        <w:tab/>
      </w:r>
      <w:r>
        <w:rPr>
          <w:lang w:val="en-GB"/>
        </w:rPr>
        <w:tab/>
        <w:t>m</w:t>
      </w:r>
      <w:r w:rsidRPr="00966C41">
        <w:rPr>
          <w:lang w:val="en-GB"/>
        </w:rPr>
        <w:t>inimum discharge</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s</w:t>
      </w:r>
      <w:r w:rsidRPr="00966C41">
        <w:rPr>
          <w:rFonts w:ascii="Arial" w:hAnsi="Arial"/>
          <w:spacing w:val="-3"/>
          <w:sz w:val="22"/>
        </w:rPr>
        <w:t>mallest</w:t>
      </w:r>
      <w:proofErr w:type="gramEnd"/>
      <w:r w:rsidRPr="00966C41">
        <w:rPr>
          <w:rFonts w:ascii="Arial" w:hAnsi="Arial"/>
          <w:spacing w:val="-3"/>
          <w:sz w:val="22"/>
        </w:rPr>
        <w:t xml:space="preserve"> load that can be discharged from a subtractive weigher.</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182296" w:rsidRDefault="00632DC0" w:rsidP="00632DC0">
      <w:pPr>
        <w:pStyle w:val="Heading3"/>
        <w:tabs>
          <w:tab w:val="clear" w:pos="-267"/>
          <w:tab w:val="clear" w:pos="710"/>
          <w:tab w:val="clear" w:pos="1154"/>
          <w:tab w:val="left" w:pos="1400"/>
          <w:tab w:val="left" w:pos="1500"/>
        </w:tabs>
        <w:ind w:firstLine="0"/>
        <w:rPr>
          <w:lang w:val="en-GB"/>
        </w:rPr>
      </w:pPr>
      <w:r>
        <w:rPr>
          <w:lang w:val="en-GB"/>
        </w:rPr>
        <w:t>3.4.13</w:t>
      </w:r>
      <w:r>
        <w:rPr>
          <w:lang w:val="en-GB"/>
        </w:rPr>
        <w:tab/>
      </w:r>
      <w:r>
        <w:rPr>
          <w:lang w:val="en-GB"/>
        </w:rPr>
        <w:tab/>
      </w:r>
      <w:r>
        <w:rPr>
          <w:lang w:val="en-GB"/>
        </w:rPr>
        <w:tab/>
        <w:t>w</w:t>
      </w:r>
      <w:r w:rsidRPr="00182296">
        <w:rPr>
          <w:lang w:val="en-GB"/>
        </w:rPr>
        <w:t>arm-up time</w:t>
      </w:r>
    </w:p>
    <w:p w:rsidR="00632DC0" w:rsidRDefault="00632DC0" w:rsidP="00632DC0">
      <w:pPr>
        <w:tabs>
          <w:tab w:val="left" w:pos="0"/>
          <w:tab w:val="left" w:pos="888"/>
          <w:tab w:val="left" w:pos="1400"/>
          <w:tab w:val="left" w:pos="1500"/>
        </w:tabs>
        <w:jc w:val="both"/>
      </w:pPr>
    </w:p>
    <w:p w:rsidR="00632DC0" w:rsidRDefault="00632DC0" w:rsidP="00632DC0">
      <w:pPr>
        <w:tabs>
          <w:tab w:val="left" w:pos="0"/>
          <w:tab w:val="left" w:pos="888"/>
          <w:tab w:val="left" w:pos="1400"/>
          <w:tab w:val="left" w:pos="1500"/>
        </w:tabs>
        <w:jc w:val="both"/>
        <w:rPr>
          <w:rFonts w:ascii="Arial" w:hAnsi="Arial"/>
          <w:sz w:val="22"/>
        </w:rPr>
      </w:pPr>
      <w:proofErr w:type="gramStart"/>
      <w:r>
        <w:rPr>
          <w:rFonts w:ascii="Arial" w:hAnsi="Arial"/>
          <w:sz w:val="22"/>
        </w:rPr>
        <w:t>time</w:t>
      </w:r>
      <w:proofErr w:type="gramEnd"/>
      <w:r>
        <w:rPr>
          <w:rFonts w:ascii="Arial" w:hAnsi="Arial"/>
          <w:sz w:val="22"/>
        </w:rPr>
        <w:t xml:space="preserve"> between the moment power is applied to an instrument and the moment at which the instrument is capable of complying with the requirements.</w:t>
      </w:r>
    </w:p>
    <w:p w:rsidR="00632DC0" w:rsidRPr="00966C41" w:rsidRDefault="00632DC0" w:rsidP="00632DC0">
      <w:pPr>
        <w:tabs>
          <w:tab w:val="left" w:pos="0"/>
          <w:tab w:val="left" w:pos="888"/>
          <w:tab w:val="left" w:pos="1400"/>
          <w:tab w:val="left" w:pos="1500"/>
        </w:tab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w:t>
      </w:r>
      <w:r>
        <w:rPr>
          <w:lang w:val="en-GB"/>
        </w:rPr>
        <w:tab/>
      </w:r>
      <w:r>
        <w:rPr>
          <w:lang w:val="en-GB"/>
        </w:rPr>
        <w:tab/>
      </w:r>
      <w:r>
        <w:rPr>
          <w:lang w:val="en-GB"/>
        </w:rPr>
        <w:tab/>
      </w:r>
      <w:r>
        <w:rPr>
          <w:lang w:val="en-GB"/>
        </w:rPr>
        <w:tab/>
      </w:r>
      <w:r>
        <w:rPr>
          <w:lang w:val="en-GB"/>
        </w:rPr>
        <w:tab/>
        <w:t>i</w:t>
      </w:r>
      <w:r w:rsidRPr="00966C41">
        <w:rPr>
          <w:lang w:val="en-GB"/>
        </w:rPr>
        <w:t>ndications and errors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FE4C7C" w:rsidRDefault="00632DC0" w:rsidP="00632DC0">
      <w:pPr>
        <w:widowControl w:val="0"/>
        <w:tabs>
          <w:tab w:val="left" w:pos="958"/>
        </w:tabs>
        <w:ind w:left="958" w:hanging="958"/>
        <w:rPr>
          <w:rFonts w:ascii="Arial" w:hAnsi="Arial" w:cs="Arial"/>
          <w:b/>
          <w:snapToGrid w:val="0"/>
          <w:sz w:val="22"/>
          <w:szCs w:val="22"/>
        </w:rPr>
      </w:pPr>
      <w:r>
        <w:rPr>
          <w:rFonts w:ascii="Arial" w:hAnsi="Arial" w:cs="Arial"/>
          <w:b/>
          <w:snapToGrid w:val="0"/>
          <w:sz w:val="22"/>
          <w:szCs w:val="22"/>
        </w:rPr>
        <w:t>3.5</w:t>
      </w:r>
      <w:r w:rsidRPr="00FE4C7C">
        <w:rPr>
          <w:rFonts w:ascii="Arial" w:hAnsi="Arial" w:cs="Arial"/>
          <w:b/>
          <w:snapToGrid w:val="0"/>
          <w:sz w:val="22"/>
          <w:szCs w:val="22"/>
        </w:rPr>
        <w:t>.1</w:t>
      </w:r>
      <w:r w:rsidRPr="00FE4C7C">
        <w:rPr>
          <w:rFonts w:ascii="Arial" w:hAnsi="Arial" w:cs="Arial"/>
          <w:b/>
          <w:snapToGrid w:val="0"/>
          <w:sz w:val="22"/>
          <w:szCs w:val="22"/>
        </w:rPr>
        <w:tab/>
      </w:r>
      <w:r w:rsidRPr="00FE4C7C">
        <w:rPr>
          <w:rFonts w:ascii="Arial" w:hAnsi="Arial" w:cs="Arial"/>
          <w:b/>
          <w:snapToGrid w:val="0"/>
          <w:sz w:val="22"/>
          <w:szCs w:val="22"/>
        </w:rPr>
        <w:tab/>
      </w:r>
      <w:proofErr w:type="gramStart"/>
      <w:r w:rsidRPr="00FE4C7C">
        <w:rPr>
          <w:rFonts w:ascii="Arial" w:hAnsi="Arial" w:cs="Arial"/>
          <w:b/>
          <w:snapToGrid w:val="0"/>
          <w:sz w:val="22"/>
          <w:szCs w:val="22"/>
        </w:rPr>
        <w:t>indication</w:t>
      </w:r>
      <w:proofErr w:type="gramEnd"/>
      <w:r w:rsidRPr="00FE4C7C">
        <w:rPr>
          <w:rFonts w:ascii="Arial" w:hAnsi="Arial" w:cs="Arial"/>
          <w:b/>
          <w:snapToGrid w:val="0"/>
          <w:sz w:val="22"/>
          <w:szCs w:val="22"/>
        </w:rPr>
        <w:t xml:space="preserve"> of a measuring instrument</w:t>
      </w:r>
    </w:p>
    <w:p w:rsidR="00632DC0" w:rsidRPr="00FE4C7C" w:rsidRDefault="00632DC0" w:rsidP="00632DC0">
      <w:pPr>
        <w:widowControl w:val="0"/>
        <w:rPr>
          <w:rFonts w:ascii="Arial" w:hAnsi="Arial" w:cs="Arial"/>
          <w:snapToGrid w:val="0"/>
          <w:sz w:val="22"/>
          <w:szCs w:val="22"/>
        </w:rPr>
      </w:pPr>
    </w:p>
    <w:p w:rsidR="00632DC0" w:rsidRPr="00FE4C7C" w:rsidRDefault="00632DC0" w:rsidP="00632DC0">
      <w:pPr>
        <w:widowControl w:val="0"/>
        <w:rPr>
          <w:rFonts w:ascii="Arial" w:hAnsi="Arial" w:cs="Arial"/>
          <w:snapToGrid w:val="0"/>
          <w:sz w:val="22"/>
          <w:szCs w:val="22"/>
        </w:rPr>
      </w:pPr>
      <w:proofErr w:type="gramStart"/>
      <w:r w:rsidRPr="00FE4C7C">
        <w:rPr>
          <w:rFonts w:ascii="Arial" w:hAnsi="Arial" w:cs="Arial"/>
          <w:snapToGrid w:val="0"/>
          <w:sz w:val="22"/>
          <w:szCs w:val="22"/>
        </w:rPr>
        <w:t>quantity</w:t>
      </w:r>
      <w:proofErr w:type="gramEnd"/>
      <w:r w:rsidRPr="00FE4C7C">
        <w:rPr>
          <w:rFonts w:ascii="Arial" w:hAnsi="Arial" w:cs="Arial"/>
          <w:snapToGrid w:val="0"/>
          <w:sz w:val="22"/>
          <w:szCs w:val="22"/>
        </w:rPr>
        <w:t xml:space="preserve"> value provided by a measuring instrument or measuring system VIM, 4.1 [1].</w:t>
      </w:r>
      <w:r w:rsidRPr="00FE4C7C">
        <w:rPr>
          <w:rFonts w:ascii="Arial" w:hAnsi="Arial" w:cs="Arial"/>
          <w:snapToGrid w:val="0"/>
          <w:sz w:val="22"/>
          <w:szCs w:val="22"/>
        </w:rPr>
        <w:br/>
      </w:r>
    </w:p>
    <w:p w:rsidR="00632DC0" w:rsidRPr="00FE4C7C" w:rsidRDefault="00632DC0" w:rsidP="00632DC0">
      <w:pPr>
        <w:tabs>
          <w:tab w:val="left" w:pos="-720"/>
        </w:tabs>
        <w:suppressAutoHyphens/>
        <w:rPr>
          <w:rFonts w:ascii="Arial" w:hAnsi="Arial" w:cs="Arial"/>
          <w:b/>
          <w:spacing w:val="-2"/>
          <w:sz w:val="22"/>
          <w:szCs w:val="22"/>
        </w:rPr>
      </w:pPr>
      <w:r w:rsidRPr="00FE4C7C">
        <w:rPr>
          <w:rFonts w:ascii="Arial" w:hAnsi="Arial" w:cs="Arial"/>
          <w:snapToGrid w:val="0"/>
          <w:sz w:val="22"/>
          <w:szCs w:val="22"/>
        </w:rPr>
        <w:t>NOTE:</w:t>
      </w:r>
      <w:r w:rsidRPr="00FE4C7C">
        <w:rPr>
          <w:rFonts w:ascii="Arial" w:hAnsi="Arial" w:cs="Arial"/>
          <w:snapToGrid w:val="0"/>
          <w:sz w:val="22"/>
          <w:szCs w:val="22"/>
        </w:rPr>
        <w:tab/>
        <w:t>“Indication”, “indicate” or “indicating” includes both displaying, and/or printing.</w:t>
      </w:r>
    </w:p>
    <w:p w:rsidR="00632DC0" w:rsidRPr="00FE4C7C" w:rsidRDefault="00632DC0" w:rsidP="00632DC0">
      <w:pPr>
        <w:tabs>
          <w:tab w:val="left" w:pos="-720"/>
        </w:tabs>
        <w:suppressAutoHyphens/>
        <w:rPr>
          <w:rFonts w:ascii="Arial" w:hAnsi="Arial" w:cs="Arial"/>
          <w:spacing w:val="-2"/>
          <w:sz w:val="22"/>
          <w:szCs w:val="22"/>
        </w:rPr>
      </w:pPr>
    </w:p>
    <w:p w:rsidR="00632DC0" w:rsidRPr="00BF26F8" w:rsidRDefault="00632DC0" w:rsidP="00632DC0">
      <w:pPr>
        <w:widowControl w:val="0"/>
        <w:tabs>
          <w:tab w:val="left" w:pos="993"/>
          <w:tab w:val="left" w:pos="1418"/>
        </w:tabs>
        <w:rPr>
          <w:rFonts w:ascii="Arial" w:hAnsi="Arial" w:cs="Arial"/>
          <w:b/>
          <w:snapToGrid w:val="0"/>
          <w:sz w:val="22"/>
          <w:szCs w:val="22"/>
        </w:rPr>
      </w:pPr>
      <w:r>
        <w:rPr>
          <w:rFonts w:ascii="Arial" w:hAnsi="Arial" w:cs="Arial"/>
          <w:b/>
          <w:snapToGrid w:val="0"/>
          <w:sz w:val="22"/>
          <w:szCs w:val="22"/>
        </w:rPr>
        <w:t>3.5</w:t>
      </w:r>
      <w:r w:rsidRPr="00BF26F8">
        <w:rPr>
          <w:rFonts w:ascii="Arial" w:hAnsi="Arial" w:cs="Arial"/>
          <w:b/>
          <w:snapToGrid w:val="0"/>
          <w:sz w:val="22"/>
          <w:szCs w:val="22"/>
        </w:rPr>
        <w:t xml:space="preserve">.1.1 </w:t>
      </w:r>
      <w:r w:rsidRPr="00BF26F8">
        <w:rPr>
          <w:rFonts w:ascii="Arial" w:hAnsi="Arial" w:cs="Arial"/>
          <w:b/>
          <w:snapToGrid w:val="0"/>
          <w:sz w:val="22"/>
          <w:szCs w:val="22"/>
        </w:rPr>
        <w:tab/>
      </w:r>
      <w:r w:rsidRPr="00BF26F8">
        <w:rPr>
          <w:rFonts w:ascii="Arial" w:hAnsi="Arial" w:cs="Arial"/>
          <w:b/>
          <w:snapToGrid w:val="0"/>
          <w:sz w:val="22"/>
          <w:szCs w:val="22"/>
        </w:rPr>
        <w:tab/>
      </w:r>
      <w:proofErr w:type="gramStart"/>
      <w:r w:rsidRPr="00BF26F8">
        <w:rPr>
          <w:rFonts w:ascii="Arial" w:hAnsi="Arial" w:cs="Arial"/>
          <w:b/>
          <w:snapToGrid w:val="0"/>
          <w:sz w:val="22"/>
          <w:szCs w:val="22"/>
        </w:rPr>
        <w:t>primary</w:t>
      </w:r>
      <w:proofErr w:type="gramEnd"/>
      <w:r w:rsidRPr="00BF26F8">
        <w:rPr>
          <w:rFonts w:ascii="Arial" w:hAnsi="Arial" w:cs="Arial"/>
          <w:b/>
          <w:snapToGrid w:val="0"/>
          <w:sz w:val="22"/>
          <w:szCs w:val="22"/>
        </w:rPr>
        <w:t xml:space="preserve"> indications</w:t>
      </w:r>
    </w:p>
    <w:p w:rsidR="00632DC0" w:rsidRPr="00FE4C7C" w:rsidRDefault="00632DC0" w:rsidP="00632DC0">
      <w:pPr>
        <w:widowControl w:val="0"/>
        <w:tabs>
          <w:tab w:val="left" w:pos="952"/>
          <w:tab w:val="left" w:pos="1418"/>
        </w:tabs>
        <w:rPr>
          <w:rFonts w:ascii="Arial" w:hAnsi="Arial" w:cs="Arial"/>
          <w:snapToGrid w:val="0"/>
          <w:sz w:val="22"/>
          <w:szCs w:val="22"/>
        </w:rPr>
      </w:pPr>
    </w:p>
    <w:p w:rsidR="00632DC0" w:rsidRPr="00FE4C7C" w:rsidRDefault="00632DC0" w:rsidP="00632DC0">
      <w:pPr>
        <w:widowControl w:val="0"/>
        <w:tabs>
          <w:tab w:val="left" w:pos="952"/>
          <w:tab w:val="left" w:pos="1418"/>
        </w:tabs>
        <w:rPr>
          <w:rFonts w:ascii="Arial" w:hAnsi="Arial" w:cs="Arial"/>
          <w:snapToGrid w:val="0"/>
          <w:sz w:val="22"/>
          <w:szCs w:val="22"/>
        </w:rPr>
      </w:pPr>
      <w:proofErr w:type="gramStart"/>
      <w:r w:rsidRPr="00184BB1">
        <w:rPr>
          <w:rFonts w:ascii="Arial" w:hAnsi="Arial" w:cs="Arial"/>
          <w:bCs/>
          <w:sz w:val="22"/>
          <w:szCs w:val="22"/>
        </w:rPr>
        <w:t>values</w:t>
      </w:r>
      <w:proofErr w:type="gramEnd"/>
      <w:r w:rsidRPr="00184BB1">
        <w:rPr>
          <w:rFonts w:ascii="Arial" w:hAnsi="Arial" w:cs="Arial"/>
          <w:bCs/>
          <w:sz w:val="22"/>
          <w:szCs w:val="22"/>
        </w:rPr>
        <w:t xml:space="preserve"> of fills</w:t>
      </w:r>
      <w:r w:rsidRPr="00FE4C7C">
        <w:rPr>
          <w:rFonts w:ascii="Arial" w:hAnsi="Arial" w:cs="Arial"/>
          <w:snapToGrid w:val="0"/>
          <w:sz w:val="22"/>
          <w:szCs w:val="22"/>
        </w:rPr>
        <w:t>, signals and symbols that are subject to the requirements of this Recommendation.</w:t>
      </w:r>
    </w:p>
    <w:p w:rsidR="00632DC0" w:rsidRPr="00FE4C7C" w:rsidRDefault="00632DC0" w:rsidP="00632DC0">
      <w:pPr>
        <w:widowControl w:val="0"/>
        <w:tabs>
          <w:tab w:val="left" w:pos="952"/>
          <w:tab w:val="left" w:pos="1418"/>
        </w:tabs>
        <w:rPr>
          <w:rFonts w:ascii="Arial" w:hAnsi="Arial" w:cs="Arial"/>
          <w:snapToGrid w:val="0"/>
          <w:sz w:val="22"/>
          <w:szCs w:val="22"/>
        </w:rPr>
      </w:pPr>
    </w:p>
    <w:p w:rsidR="00632DC0" w:rsidRPr="00BF26F8" w:rsidRDefault="00632DC0" w:rsidP="00632DC0">
      <w:pPr>
        <w:widowControl w:val="0"/>
        <w:tabs>
          <w:tab w:val="left" w:pos="993"/>
          <w:tab w:val="left" w:pos="1418"/>
        </w:tabs>
        <w:rPr>
          <w:rFonts w:ascii="Arial" w:hAnsi="Arial" w:cs="Arial"/>
          <w:b/>
          <w:snapToGrid w:val="0"/>
          <w:sz w:val="22"/>
          <w:szCs w:val="22"/>
        </w:rPr>
      </w:pPr>
      <w:r>
        <w:rPr>
          <w:rFonts w:ascii="Arial" w:hAnsi="Arial" w:cs="Arial"/>
          <w:b/>
          <w:snapToGrid w:val="0"/>
          <w:sz w:val="22"/>
          <w:szCs w:val="22"/>
        </w:rPr>
        <w:t>3.5</w:t>
      </w:r>
      <w:r w:rsidRPr="00BF26F8">
        <w:rPr>
          <w:rFonts w:ascii="Arial" w:hAnsi="Arial" w:cs="Arial"/>
          <w:b/>
          <w:snapToGrid w:val="0"/>
          <w:sz w:val="22"/>
          <w:szCs w:val="22"/>
        </w:rPr>
        <w:t>.1.2</w:t>
      </w:r>
      <w:r w:rsidRPr="00BF26F8">
        <w:rPr>
          <w:rFonts w:ascii="Arial" w:hAnsi="Arial" w:cs="Arial"/>
          <w:b/>
          <w:snapToGrid w:val="0"/>
          <w:sz w:val="22"/>
          <w:szCs w:val="22"/>
        </w:rPr>
        <w:tab/>
      </w:r>
      <w:r w:rsidRPr="00BF26F8">
        <w:rPr>
          <w:rFonts w:ascii="Arial" w:hAnsi="Arial" w:cs="Arial"/>
          <w:b/>
          <w:snapToGrid w:val="0"/>
          <w:sz w:val="22"/>
          <w:szCs w:val="22"/>
        </w:rPr>
        <w:tab/>
      </w:r>
      <w:proofErr w:type="gramStart"/>
      <w:r w:rsidRPr="00BF26F8">
        <w:rPr>
          <w:rFonts w:ascii="Arial" w:hAnsi="Arial" w:cs="Arial"/>
          <w:b/>
          <w:snapToGrid w:val="0"/>
          <w:sz w:val="22"/>
          <w:szCs w:val="22"/>
        </w:rPr>
        <w:t>secondary</w:t>
      </w:r>
      <w:proofErr w:type="gramEnd"/>
      <w:r w:rsidRPr="00BF26F8">
        <w:rPr>
          <w:rFonts w:ascii="Arial" w:hAnsi="Arial" w:cs="Arial"/>
          <w:b/>
          <w:snapToGrid w:val="0"/>
          <w:sz w:val="22"/>
          <w:szCs w:val="22"/>
        </w:rPr>
        <w:t xml:space="preserve"> indications</w:t>
      </w:r>
    </w:p>
    <w:p w:rsidR="00632DC0" w:rsidRPr="00FE4C7C" w:rsidRDefault="00632DC0" w:rsidP="00632DC0">
      <w:pPr>
        <w:widowControl w:val="0"/>
        <w:tabs>
          <w:tab w:val="left" w:pos="952"/>
          <w:tab w:val="left" w:pos="1418"/>
        </w:tabs>
        <w:rPr>
          <w:rFonts w:ascii="Arial" w:hAnsi="Arial" w:cs="Arial"/>
          <w:snapToGrid w:val="0"/>
          <w:sz w:val="22"/>
          <w:szCs w:val="22"/>
        </w:rPr>
      </w:pPr>
    </w:p>
    <w:p w:rsidR="00632DC0" w:rsidRPr="00FE4C7C" w:rsidRDefault="00632DC0" w:rsidP="00632DC0">
      <w:pPr>
        <w:tabs>
          <w:tab w:val="left" w:pos="-720"/>
          <w:tab w:val="left" w:pos="1418"/>
        </w:tabs>
        <w:suppressAutoHyphens/>
        <w:rPr>
          <w:rFonts w:ascii="Arial" w:hAnsi="Arial" w:cs="Arial"/>
          <w:b/>
          <w:spacing w:val="-2"/>
          <w:sz w:val="22"/>
          <w:szCs w:val="22"/>
        </w:rPr>
      </w:pPr>
      <w:proofErr w:type="gramStart"/>
      <w:r w:rsidRPr="00FE4C7C">
        <w:rPr>
          <w:rFonts w:ascii="Arial" w:hAnsi="Arial" w:cs="Arial"/>
          <w:snapToGrid w:val="0"/>
          <w:sz w:val="22"/>
          <w:szCs w:val="22"/>
        </w:rPr>
        <w:t>indications</w:t>
      </w:r>
      <w:proofErr w:type="gramEnd"/>
      <w:r w:rsidRPr="00FE4C7C">
        <w:rPr>
          <w:rFonts w:ascii="Arial" w:hAnsi="Arial" w:cs="Arial"/>
          <w:snapToGrid w:val="0"/>
          <w:sz w:val="22"/>
          <w:szCs w:val="22"/>
        </w:rPr>
        <w:t>, signals and symbols that are not primary indications.</w:t>
      </w:r>
    </w:p>
    <w:p w:rsidR="00632DC0" w:rsidRPr="00FE4C7C" w:rsidRDefault="00632DC0" w:rsidP="00632DC0">
      <w:pPr>
        <w:rPr>
          <w:rFonts w:ascii="Arial" w:hAnsi="Arial" w:cs="Arial"/>
          <w:sz w:val="22"/>
          <w:szCs w:val="22"/>
          <w:lang w:eastAsia="en-US"/>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3.5.1.3</w:t>
      </w:r>
      <w:r>
        <w:rPr>
          <w:lang w:val="en-GB"/>
        </w:rPr>
        <w:tab/>
      </w:r>
      <w:r>
        <w:rPr>
          <w:lang w:val="en-GB"/>
        </w:rPr>
        <w:tab/>
      </w:r>
      <w:r>
        <w:rPr>
          <w:lang w:val="en-GB"/>
        </w:rPr>
        <w:tab/>
      </w:r>
      <w:proofErr w:type="gramStart"/>
      <w:r>
        <w:rPr>
          <w:lang w:val="en-GB"/>
        </w:rPr>
        <w:t>a</w:t>
      </w:r>
      <w:r w:rsidRPr="00966C41">
        <w:rPr>
          <w:lang w:val="en-GB"/>
        </w:rPr>
        <w:t>nalogue</w:t>
      </w:r>
      <w:proofErr w:type="gramEnd"/>
      <w:r w:rsidRPr="00966C41">
        <w:rPr>
          <w:lang w:val="en-GB"/>
        </w:rPr>
        <w:t xml:space="preserve"> indication</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i</w:t>
      </w:r>
      <w:r w:rsidRPr="00966C41">
        <w:rPr>
          <w:rFonts w:ascii="Arial" w:hAnsi="Arial"/>
          <w:spacing w:val="-3"/>
          <w:sz w:val="22"/>
        </w:rPr>
        <w:t>ndication</w:t>
      </w:r>
      <w:proofErr w:type="gramEnd"/>
      <w:r w:rsidRPr="00966C41">
        <w:rPr>
          <w:rFonts w:ascii="Arial" w:hAnsi="Arial"/>
          <w:spacing w:val="-3"/>
          <w:sz w:val="22"/>
        </w:rPr>
        <w:t xml:space="preserve"> allowing the evaluation of an equilibrium position to a fraction of the scale interval.</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3.5.1.4</w:t>
      </w:r>
      <w:r>
        <w:rPr>
          <w:lang w:val="en-GB"/>
        </w:rPr>
        <w:tab/>
      </w:r>
      <w:r>
        <w:rPr>
          <w:lang w:val="en-GB"/>
        </w:rPr>
        <w:tab/>
      </w:r>
      <w:r>
        <w:rPr>
          <w:lang w:val="en-GB"/>
        </w:rPr>
        <w:tab/>
      </w:r>
      <w:proofErr w:type="gramStart"/>
      <w:r>
        <w:rPr>
          <w:lang w:val="en-GB"/>
        </w:rPr>
        <w:t>d</w:t>
      </w:r>
      <w:r w:rsidRPr="00966C41">
        <w:rPr>
          <w:lang w:val="en-GB"/>
        </w:rPr>
        <w:t>igital</w:t>
      </w:r>
      <w:proofErr w:type="gramEnd"/>
      <w:r w:rsidRPr="00966C41">
        <w:rPr>
          <w:lang w:val="en-GB"/>
        </w:rPr>
        <w:t xml:space="preserve"> indication</w:t>
      </w:r>
    </w:p>
    <w:p w:rsidR="00632DC0" w:rsidRDefault="00632DC0" w:rsidP="00632DC0">
      <w:pPr>
        <w:tabs>
          <w:tab w:val="left" w:pos="0"/>
          <w:tab w:val="left" w:pos="888"/>
          <w:tab w:val="left" w:pos="1400"/>
          <w:tab w:val="left" w:pos="1500"/>
        </w:tabs>
        <w:jc w:val="both"/>
      </w:pP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i</w:t>
      </w:r>
      <w:r w:rsidRPr="00966C41">
        <w:rPr>
          <w:rFonts w:ascii="Arial" w:hAnsi="Arial"/>
          <w:spacing w:val="-3"/>
          <w:sz w:val="22"/>
        </w:rPr>
        <w:t>ndication</w:t>
      </w:r>
      <w:proofErr w:type="gramEnd"/>
      <w:r w:rsidRPr="00966C41">
        <w:rPr>
          <w:rFonts w:ascii="Arial" w:hAnsi="Arial"/>
          <w:spacing w:val="-3"/>
          <w:sz w:val="22"/>
        </w:rPr>
        <w:t xml:space="preserve"> in which the scale marks comprise a sequence of aligned figures that do not permit interpolation to fractions of a scale interval.</w:t>
      </w:r>
    </w:p>
    <w:p w:rsidR="00632DC0" w:rsidRPr="006B6F38" w:rsidRDefault="00632DC0" w:rsidP="00632DC0">
      <w:pPr>
        <w:rPr>
          <w:rFonts w:ascii="Arial" w:hAnsi="Arial" w:cs="Arial"/>
          <w:sz w:val="22"/>
          <w:szCs w:val="22"/>
        </w:rPr>
      </w:pPr>
    </w:p>
    <w:p w:rsidR="00632DC0" w:rsidRPr="006B6F38" w:rsidRDefault="00632DC0" w:rsidP="00632DC0">
      <w:pPr>
        <w:pStyle w:val="Default"/>
        <w:rPr>
          <w:rFonts w:ascii="Arial" w:hAnsi="Arial" w:cs="Arial"/>
          <w:b/>
          <w:iCs/>
          <w:color w:val="auto"/>
          <w:sz w:val="22"/>
          <w:szCs w:val="22"/>
        </w:rPr>
      </w:pPr>
      <w:r>
        <w:rPr>
          <w:rFonts w:ascii="Arial" w:hAnsi="Arial" w:cs="Arial"/>
          <w:b/>
          <w:iCs/>
          <w:color w:val="auto"/>
          <w:sz w:val="22"/>
          <w:szCs w:val="22"/>
        </w:rPr>
        <w:t>3.5</w:t>
      </w:r>
      <w:r w:rsidRPr="006B6F38">
        <w:rPr>
          <w:rFonts w:ascii="Arial" w:hAnsi="Arial" w:cs="Arial"/>
          <w:b/>
          <w:iCs/>
          <w:color w:val="auto"/>
          <w:sz w:val="22"/>
          <w:szCs w:val="22"/>
        </w:rPr>
        <w:t>.1.</w:t>
      </w:r>
      <w:r>
        <w:rPr>
          <w:rFonts w:ascii="Arial" w:hAnsi="Arial" w:cs="Arial"/>
          <w:b/>
          <w:iCs/>
          <w:color w:val="auto"/>
          <w:sz w:val="22"/>
          <w:szCs w:val="22"/>
        </w:rPr>
        <w:t>5</w:t>
      </w:r>
      <w:r w:rsidRPr="006B6F38">
        <w:rPr>
          <w:rFonts w:ascii="Arial" w:hAnsi="Arial" w:cs="Arial"/>
          <w:b/>
          <w:iCs/>
          <w:color w:val="auto"/>
          <w:sz w:val="22"/>
          <w:szCs w:val="22"/>
        </w:rPr>
        <w:t xml:space="preserve"> </w:t>
      </w:r>
      <w:r w:rsidRPr="006B6F38">
        <w:rPr>
          <w:rFonts w:ascii="Arial" w:hAnsi="Arial" w:cs="Arial"/>
          <w:b/>
          <w:iCs/>
          <w:color w:val="auto"/>
          <w:sz w:val="22"/>
          <w:szCs w:val="22"/>
        </w:rPr>
        <w:tab/>
      </w:r>
      <w:proofErr w:type="gramStart"/>
      <w:r w:rsidRPr="006B6F38">
        <w:rPr>
          <w:rFonts w:ascii="Arial" w:hAnsi="Arial" w:cs="Arial"/>
          <w:b/>
          <w:iCs/>
          <w:color w:val="auto"/>
          <w:sz w:val="22"/>
          <w:szCs w:val="22"/>
        </w:rPr>
        <w:t>digital</w:t>
      </w:r>
      <w:proofErr w:type="gramEnd"/>
      <w:r w:rsidRPr="006B6F38">
        <w:rPr>
          <w:rFonts w:ascii="Arial" w:hAnsi="Arial" w:cs="Arial"/>
          <w:b/>
          <w:iCs/>
          <w:color w:val="auto"/>
          <w:sz w:val="22"/>
          <w:szCs w:val="22"/>
        </w:rPr>
        <w:t xml:space="preserve"> display </w:t>
      </w:r>
    </w:p>
    <w:p w:rsidR="00632DC0" w:rsidRPr="006B6F38" w:rsidRDefault="00632DC0" w:rsidP="00632DC0">
      <w:pPr>
        <w:pStyle w:val="Default"/>
        <w:ind w:left="813" w:hanging="758"/>
        <w:rPr>
          <w:rFonts w:ascii="Arial" w:hAnsi="Arial" w:cs="Arial"/>
          <w:iCs/>
          <w:color w:val="auto"/>
          <w:sz w:val="22"/>
          <w:szCs w:val="22"/>
        </w:rPr>
      </w:pPr>
    </w:p>
    <w:p w:rsidR="00632DC0" w:rsidRPr="006B6F38" w:rsidRDefault="00632DC0" w:rsidP="00632DC0">
      <w:pPr>
        <w:pStyle w:val="Default"/>
        <w:rPr>
          <w:rFonts w:ascii="Arial" w:hAnsi="Arial" w:cs="Arial"/>
          <w:iCs/>
          <w:color w:val="auto"/>
          <w:sz w:val="22"/>
          <w:szCs w:val="22"/>
        </w:rPr>
      </w:pPr>
      <w:proofErr w:type="gramStart"/>
      <w:r w:rsidRPr="006B6F38">
        <w:rPr>
          <w:rFonts w:ascii="Arial" w:hAnsi="Arial" w:cs="Arial"/>
          <w:iCs/>
          <w:color w:val="auto"/>
          <w:sz w:val="22"/>
          <w:szCs w:val="22"/>
        </w:rPr>
        <w:t>digital</w:t>
      </w:r>
      <w:proofErr w:type="gramEnd"/>
      <w:r w:rsidRPr="006B6F38">
        <w:rPr>
          <w:rFonts w:ascii="Arial" w:hAnsi="Arial" w:cs="Arial"/>
          <w:iCs/>
          <w:color w:val="auto"/>
          <w:sz w:val="22"/>
          <w:szCs w:val="22"/>
        </w:rPr>
        <w:t xml:space="preserve"> display (device) is an output device visualizing actual information in volatile digital format. </w:t>
      </w:r>
    </w:p>
    <w:p w:rsidR="00632DC0" w:rsidRDefault="00632DC0" w:rsidP="00632DC0">
      <w:pPr>
        <w:pStyle w:val="Default"/>
        <w:tabs>
          <w:tab w:val="left" w:pos="764"/>
          <w:tab w:val="left" w:pos="1134"/>
        </w:tabs>
        <w:ind w:left="360"/>
        <w:rPr>
          <w:rFonts w:ascii="Arial" w:hAnsi="Arial" w:cs="Arial"/>
          <w:iCs/>
          <w:color w:val="auto"/>
          <w:sz w:val="22"/>
          <w:szCs w:val="22"/>
        </w:rPr>
      </w:pPr>
    </w:p>
    <w:p w:rsidR="00632DC0" w:rsidRPr="006B6F38" w:rsidRDefault="00632DC0" w:rsidP="00632DC0">
      <w:pPr>
        <w:pStyle w:val="Default"/>
        <w:tabs>
          <w:tab w:val="left" w:pos="709"/>
          <w:tab w:val="left" w:pos="1134"/>
        </w:tabs>
        <w:rPr>
          <w:rFonts w:ascii="Arial" w:hAnsi="Arial" w:cs="Arial"/>
          <w:iCs/>
          <w:color w:val="auto"/>
          <w:sz w:val="22"/>
          <w:szCs w:val="22"/>
        </w:rPr>
      </w:pPr>
      <w:r>
        <w:rPr>
          <w:rFonts w:ascii="Arial" w:hAnsi="Arial" w:cs="Arial"/>
          <w:iCs/>
          <w:color w:val="auto"/>
          <w:sz w:val="22"/>
          <w:szCs w:val="22"/>
        </w:rPr>
        <w:t>NOTE 1</w:t>
      </w:r>
      <w:r w:rsidRPr="006B6F38">
        <w:rPr>
          <w:rFonts w:ascii="Arial" w:hAnsi="Arial" w:cs="Arial"/>
          <w:iCs/>
          <w:color w:val="auto"/>
          <w:sz w:val="22"/>
          <w:szCs w:val="22"/>
        </w:rPr>
        <w:t>:</w:t>
      </w:r>
      <w:r>
        <w:rPr>
          <w:rFonts w:ascii="Arial" w:hAnsi="Arial" w:cs="Arial"/>
          <w:iCs/>
          <w:color w:val="auto"/>
          <w:sz w:val="22"/>
          <w:szCs w:val="22"/>
        </w:rPr>
        <w:tab/>
      </w:r>
      <w:r w:rsidRPr="006B6F38">
        <w:rPr>
          <w:rFonts w:ascii="Arial" w:hAnsi="Arial" w:cs="Arial"/>
          <w:iCs/>
          <w:color w:val="auto"/>
          <w:sz w:val="22"/>
          <w:szCs w:val="22"/>
        </w:rPr>
        <w:t>A digital display may concern a primary display or a secondary display.</w:t>
      </w:r>
    </w:p>
    <w:p w:rsidR="00632DC0" w:rsidRDefault="00632DC0" w:rsidP="00632DC0">
      <w:pPr>
        <w:pStyle w:val="Default"/>
        <w:tabs>
          <w:tab w:val="left" w:pos="709"/>
          <w:tab w:val="left" w:pos="1134"/>
        </w:tabs>
        <w:rPr>
          <w:rFonts w:ascii="Arial" w:hAnsi="Arial" w:cs="Arial"/>
          <w:iCs/>
          <w:color w:val="auto"/>
          <w:sz w:val="22"/>
          <w:szCs w:val="22"/>
        </w:rPr>
      </w:pPr>
    </w:p>
    <w:p w:rsidR="00632DC0" w:rsidRPr="006B6F38" w:rsidRDefault="00632DC0" w:rsidP="00632DC0">
      <w:pPr>
        <w:pStyle w:val="Default"/>
        <w:tabs>
          <w:tab w:val="left" w:pos="709"/>
          <w:tab w:val="left" w:pos="1134"/>
        </w:tabs>
        <w:ind w:left="1134" w:hanging="1134"/>
        <w:rPr>
          <w:rFonts w:ascii="Arial" w:hAnsi="Arial" w:cs="Arial"/>
          <w:iCs/>
          <w:color w:val="auto"/>
          <w:sz w:val="22"/>
          <w:szCs w:val="22"/>
        </w:rPr>
      </w:pPr>
      <w:r>
        <w:rPr>
          <w:rFonts w:ascii="Arial" w:hAnsi="Arial" w:cs="Arial"/>
          <w:iCs/>
          <w:color w:val="auto"/>
          <w:sz w:val="22"/>
          <w:szCs w:val="22"/>
        </w:rPr>
        <w:t>NOTE 2</w:t>
      </w:r>
      <w:r w:rsidRPr="006B6F38">
        <w:rPr>
          <w:rFonts w:ascii="Arial" w:hAnsi="Arial" w:cs="Arial"/>
          <w:iCs/>
          <w:color w:val="auto"/>
          <w:sz w:val="22"/>
          <w:szCs w:val="22"/>
        </w:rPr>
        <w:t>:</w:t>
      </w:r>
      <w:r>
        <w:rPr>
          <w:rFonts w:ascii="Arial" w:hAnsi="Arial" w:cs="Arial"/>
          <w:iCs/>
          <w:color w:val="auto"/>
          <w:sz w:val="22"/>
          <w:szCs w:val="22"/>
        </w:rPr>
        <w:tab/>
      </w:r>
      <w:r w:rsidRPr="006B6F38">
        <w:rPr>
          <w:rFonts w:ascii="Arial" w:hAnsi="Arial" w:cs="Arial"/>
          <w:iCs/>
          <w:color w:val="auto"/>
          <w:sz w:val="22"/>
          <w:szCs w:val="22"/>
        </w:rPr>
        <w:t>The terms “primary display” and “secondary display” should not be confused with the terms “primary indication” and “secondary indication” (</w:t>
      </w:r>
      <w:r>
        <w:rPr>
          <w:rFonts w:ascii="Arial" w:hAnsi="Arial" w:cs="Arial"/>
          <w:iCs/>
          <w:color w:val="auto"/>
          <w:sz w:val="22"/>
          <w:szCs w:val="22"/>
        </w:rPr>
        <w:t>3.4</w:t>
      </w:r>
      <w:r w:rsidRPr="006B6F38">
        <w:rPr>
          <w:rFonts w:ascii="Arial" w:hAnsi="Arial" w:cs="Arial"/>
          <w:iCs/>
          <w:color w:val="auto"/>
          <w:sz w:val="22"/>
          <w:szCs w:val="22"/>
        </w:rPr>
        <w:t xml:space="preserve">.1.1 and </w:t>
      </w:r>
      <w:r>
        <w:rPr>
          <w:rFonts w:ascii="Arial" w:hAnsi="Arial" w:cs="Arial"/>
          <w:iCs/>
          <w:color w:val="auto"/>
          <w:sz w:val="22"/>
          <w:szCs w:val="22"/>
        </w:rPr>
        <w:t>3.4</w:t>
      </w:r>
      <w:r w:rsidRPr="006B6F38">
        <w:rPr>
          <w:rFonts w:ascii="Arial" w:hAnsi="Arial" w:cs="Arial"/>
          <w:iCs/>
          <w:color w:val="auto"/>
          <w:sz w:val="22"/>
          <w:szCs w:val="22"/>
        </w:rPr>
        <w:t>.1.2).</w:t>
      </w:r>
    </w:p>
    <w:p w:rsidR="00632DC0" w:rsidRPr="006B6F38" w:rsidRDefault="00632DC0" w:rsidP="00632DC0">
      <w:pPr>
        <w:pStyle w:val="Default"/>
        <w:rPr>
          <w:rFonts w:ascii="Arial" w:hAnsi="Arial" w:cs="Arial"/>
          <w:iCs/>
          <w:color w:val="auto"/>
          <w:sz w:val="22"/>
          <w:szCs w:val="22"/>
        </w:rPr>
      </w:pPr>
      <w:r w:rsidRPr="006B6F38">
        <w:rPr>
          <w:rFonts w:ascii="Arial" w:hAnsi="Arial" w:cs="Arial"/>
          <w:iCs/>
          <w:color w:val="auto"/>
          <w:sz w:val="22"/>
          <w:szCs w:val="22"/>
        </w:rPr>
        <w:t xml:space="preserve"> </w:t>
      </w:r>
    </w:p>
    <w:p w:rsidR="00632DC0" w:rsidRPr="006B6F38" w:rsidRDefault="00632DC0" w:rsidP="00632DC0">
      <w:pPr>
        <w:pStyle w:val="Default"/>
        <w:rPr>
          <w:rFonts w:ascii="Arial" w:hAnsi="Arial" w:cs="Arial"/>
          <w:b/>
          <w:iCs/>
          <w:color w:val="auto"/>
          <w:sz w:val="22"/>
          <w:szCs w:val="22"/>
        </w:rPr>
      </w:pPr>
      <w:r>
        <w:rPr>
          <w:rFonts w:ascii="Arial" w:hAnsi="Arial" w:cs="Arial"/>
          <w:b/>
          <w:iCs/>
          <w:color w:val="auto"/>
          <w:sz w:val="22"/>
          <w:szCs w:val="22"/>
        </w:rPr>
        <w:t>3.5</w:t>
      </w:r>
      <w:r w:rsidRPr="006B6F38">
        <w:rPr>
          <w:rFonts w:ascii="Arial" w:hAnsi="Arial" w:cs="Arial"/>
          <w:b/>
          <w:iCs/>
          <w:color w:val="auto"/>
          <w:sz w:val="22"/>
          <w:szCs w:val="22"/>
        </w:rPr>
        <w:t>.1.</w:t>
      </w:r>
      <w:r>
        <w:rPr>
          <w:rFonts w:ascii="Arial" w:hAnsi="Arial" w:cs="Arial"/>
          <w:b/>
          <w:iCs/>
          <w:color w:val="auto"/>
          <w:sz w:val="22"/>
          <w:szCs w:val="22"/>
        </w:rPr>
        <w:t>6</w:t>
      </w:r>
      <w:r>
        <w:rPr>
          <w:rFonts w:ascii="Arial" w:hAnsi="Arial" w:cs="Arial"/>
          <w:b/>
          <w:iCs/>
          <w:color w:val="auto"/>
          <w:sz w:val="22"/>
          <w:szCs w:val="22"/>
        </w:rPr>
        <w:tab/>
      </w:r>
      <w:r w:rsidRPr="006B6F38">
        <w:rPr>
          <w:rFonts w:ascii="Arial" w:hAnsi="Arial" w:cs="Arial"/>
          <w:b/>
          <w:iCs/>
          <w:color w:val="auto"/>
          <w:sz w:val="22"/>
          <w:szCs w:val="22"/>
        </w:rPr>
        <w:tab/>
        <w:t xml:space="preserve"> </w:t>
      </w:r>
      <w:proofErr w:type="gramStart"/>
      <w:r w:rsidRPr="006B6F38">
        <w:rPr>
          <w:rFonts w:ascii="Arial" w:hAnsi="Arial" w:cs="Arial"/>
          <w:b/>
          <w:iCs/>
          <w:color w:val="auto"/>
          <w:sz w:val="22"/>
          <w:szCs w:val="22"/>
        </w:rPr>
        <w:t>secondary</w:t>
      </w:r>
      <w:proofErr w:type="gramEnd"/>
      <w:r w:rsidRPr="006B6F38">
        <w:rPr>
          <w:rFonts w:ascii="Arial" w:hAnsi="Arial" w:cs="Arial"/>
          <w:b/>
          <w:iCs/>
          <w:color w:val="auto"/>
          <w:sz w:val="22"/>
          <w:szCs w:val="22"/>
        </w:rPr>
        <w:t xml:space="preserve"> display</w:t>
      </w:r>
    </w:p>
    <w:p w:rsidR="00632DC0" w:rsidRPr="006B6F38" w:rsidRDefault="00632DC0" w:rsidP="00632DC0">
      <w:pPr>
        <w:pStyle w:val="Default"/>
        <w:spacing w:before="120" w:after="120"/>
        <w:rPr>
          <w:rFonts w:ascii="Arial" w:hAnsi="Arial" w:cs="Arial"/>
          <w:iCs/>
          <w:color w:val="auto"/>
          <w:sz w:val="22"/>
          <w:szCs w:val="22"/>
        </w:rPr>
      </w:pPr>
      <w:proofErr w:type="gramStart"/>
      <w:r>
        <w:rPr>
          <w:rFonts w:ascii="Arial" w:hAnsi="Arial" w:cs="Arial"/>
          <w:iCs/>
          <w:color w:val="auto"/>
          <w:sz w:val="22"/>
          <w:szCs w:val="22"/>
        </w:rPr>
        <w:t>a</w:t>
      </w:r>
      <w:r w:rsidRPr="006B6F38">
        <w:rPr>
          <w:rFonts w:ascii="Arial" w:hAnsi="Arial" w:cs="Arial"/>
          <w:iCs/>
          <w:color w:val="auto"/>
          <w:sz w:val="22"/>
          <w:szCs w:val="22"/>
        </w:rPr>
        <w:t>dditional</w:t>
      </w:r>
      <w:proofErr w:type="gramEnd"/>
      <w:r w:rsidRPr="006B6F38">
        <w:rPr>
          <w:rFonts w:ascii="Arial" w:hAnsi="Arial" w:cs="Arial"/>
          <w:iCs/>
          <w:color w:val="auto"/>
          <w:sz w:val="22"/>
          <w:szCs w:val="22"/>
        </w:rPr>
        <w:t xml:space="preserve"> (optional) digital peripheral device, which repeats the weighing result and any other primary indication, or provides further, non-metrological information.</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3.5.2</w:t>
      </w:r>
      <w:r>
        <w:rPr>
          <w:lang w:val="en-GB"/>
        </w:rPr>
        <w:tab/>
      </w:r>
      <w:r>
        <w:rPr>
          <w:lang w:val="en-GB"/>
        </w:rPr>
        <w:tab/>
      </w:r>
      <w:r>
        <w:rPr>
          <w:lang w:val="en-GB"/>
        </w:rPr>
        <w:tab/>
      </w:r>
      <w:r>
        <w:rPr>
          <w:lang w:val="en-GB"/>
        </w:rPr>
        <w:tab/>
      </w:r>
      <w:proofErr w:type="gramStart"/>
      <w:r>
        <w:rPr>
          <w:lang w:val="en-GB"/>
        </w:rPr>
        <w:t>e</w:t>
      </w:r>
      <w:r w:rsidRPr="00966C41">
        <w:rPr>
          <w:lang w:val="en-GB"/>
        </w:rPr>
        <w:t>rror</w:t>
      </w:r>
      <w:proofErr w:type="gramEnd"/>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139EC"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cs="Arial"/>
          <w:b/>
          <w:spacing w:val="-3"/>
          <w:sz w:val="22"/>
          <w:szCs w:val="22"/>
        </w:rPr>
      </w:pPr>
      <w:r>
        <w:rPr>
          <w:rFonts w:ascii="Arial" w:hAnsi="Arial" w:cs="Arial"/>
          <w:b/>
          <w:sz w:val="22"/>
          <w:szCs w:val="22"/>
        </w:rPr>
        <w:t>3.5</w:t>
      </w:r>
      <w:r w:rsidRPr="009139EC">
        <w:rPr>
          <w:rFonts w:ascii="Arial" w:hAnsi="Arial" w:cs="Arial"/>
          <w:b/>
          <w:sz w:val="22"/>
          <w:szCs w:val="22"/>
        </w:rPr>
        <w:t>.2.1</w:t>
      </w:r>
      <w:r w:rsidRPr="009139EC">
        <w:rPr>
          <w:rFonts w:ascii="Arial" w:hAnsi="Arial" w:cs="Arial"/>
          <w:b/>
          <w:sz w:val="22"/>
          <w:szCs w:val="22"/>
        </w:rPr>
        <w:tab/>
      </w:r>
      <w:r w:rsidRPr="009139EC">
        <w:rPr>
          <w:rFonts w:ascii="Arial" w:hAnsi="Arial" w:cs="Arial"/>
          <w:b/>
          <w:sz w:val="22"/>
          <w:szCs w:val="22"/>
        </w:rPr>
        <w:tab/>
      </w:r>
      <w:proofErr w:type="gramStart"/>
      <w:r w:rsidRPr="009139EC">
        <w:rPr>
          <w:rFonts w:ascii="Arial" w:hAnsi="Arial" w:cs="Arial"/>
          <w:b/>
          <w:spacing w:val="-3"/>
          <w:sz w:val="22"/>
          <w:szCs w:val="22"/>
        </w:rPr>
        <w:t>measurement</w:t>
      </w:r>
      <w:proofErr w:type="gramEnd"/>
      <w:r w:rsidRPr="009139EC">
        <w:rPr>
          <w:rFonts w:ascii="Arial" w:hAnsi="Arial" w:cs="Arial"/>
          <w:b/>
          <w:spacing w:val="-3"/>
          <w:sz w:val="22"/>
          <w:szCs w:val="22"/>
        </w:rPr>
        <w:t xml:space="preserve"> error</w:t>
      </w:r>
    </w:p>
    <w:p w:rsidR="00632DC0" w:rsidRPr="00633E40" w:rsidRDefault="00632DC0" w:rsidP="00632DC0">
      <w:pPr>
        <w:rPr>
          <w:lang w:eastAsia="en-US"/>
        </w:rPr>
      </w:pP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sidRPr="00E60FA0">
        <w:rPr>
          <w:rFonts w:ascii="Arial" w:hAnsi="Arial"/>
          <w:spacing w:val="-3"/>
          <w:sz w:val="22"/>
        </w:rPr>
        <w:t>measured</w:t>
      </w:r>
      <w:proofErr w:type="gramEnd"/>
      <w:r w:rsidRPr="00E60FA0">
        <w:rPr>
          <w:rFonts w:ascii="Arial" w:hAnsi="Arial"/>
          <w:spacing w:val="-3"/>
          <w:sz w:val="22"/>
        </w:rPr>
        <w:t xml:space="preserve"> quantity value minus a reference quantity value</w:t>
      </w:r>
      <w:r>
        <w:rPr>
          <w:rFonts w:ascii="Arial" w:hAnsi="Arial"/>
          <w:spacing w:val="-3"/>
          <w:sz w:val="22"/>
        </w:rPr>
        <w:t>. VIM 2.16 [1]</w:t>
      </w:r>
    </w:p>
    <w:p w:rsidR="00632DC0" w:rsidRPr="00E60FA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Pr="00E60FA0" w:rsidRDefault="00632DC0" w:rsidP="00632DC0">
      <w:pPr>
        <w:tabs>
          <w:tab w:val="left" w:pos="0"/>
          <w:tab w:val="left" w:pos="177"/>
          <w:tab w:val="left" w:pos="355"/>
          <w:tab w:val="left" w:pos="532"/>
          <w:tab w:val="left" w:pos="1276"/>
          <w:tab w:val="left" w:pos="1418"/>
          <w:tab w:val="left" w:pos="1500"/>
        </w:tabs>
        <w:suppressAutoHyphens/>
        <w:jc w:val="both"/>
        <w:rPr>
          <w:rFonts w:ascii="Arial" w:hAnsi="Arial"/>
          <w:spacing w:val="-3"/>
          <w:sz w:val="22"/>
        </w:rPr>
      </w:pPr>
      <w:r w:rsidRPr="00E60FA0">
        <w:rPr>
          <w:rFonts w:ascii="Arial" w:hAnsi="Arial"/>
          <w:spacing w:val="-3"/>
          <w:sz w:val="22"/>
        </w:rPr>
        <w:t>NOTE 1</w:t>
      </w:r>
      <w:r>
        <w:rPr>
          <w:rFonts w:ascii="Arial" w:hAnsi="Arial"/>
          <w:spacing w:val="-3"/>
          <w:sz w:val="22"/>
        </w:rPr>
        <w:t>:</w:t>
      </w:r>
      <w:r w:rsidRPr="00E60FA0">
        <w:rPr>
          <w:rFonts w:ascii="Arial" w:hAnsi="Arial"/>
          <w:spacing w:val="-3"/>
          <w:sz w:val="22"/>
        </w:rPr>
        <w:t xml:space="preserve"> The concept of ‘measurement error’ can be used both</w:t>
      </w:r>
      <w:r>
        <w:rPr>
          <w:rFonts w:ascii="Arial" w:hAnsi="Arial"/>
          <w:spacing w:val="-3"/>
          <w:sz w:val="22"/>
        </w:rPr>
        <w:t>:</w:t>
      </w:r>
    </w:p>
    <w:p w:rsidR="00632DC0" w:rsidRDefault="00632DC0" w:rsidP="00632DC0">
      <w:pPr>
        <w:numPr>
          <w:ilvl w:val="0"/>
          <w:numId w:val="53"/>
        </w:numPr>
        <w:tabs>
          <w:tab w:val="left" w:pos="0"/>
          <w:tab w:val="left" w:pos="177"/>
          <w:tab w:val="left" w:pos="1418"/>
        </w:tabs>
        <w:suppressAutoHyphens/>
        <w:ind w:left="851" w:hanging="425"/>
        <w:jc w:val="both"/>
        <w:rPr>
          <w:rFonts w:ascii="Arial" w:hAnsi="Arial"/>
          <w:spacing w:val="-3"/>
          <w:sz w:val="22"/>
        </w:rPr>
      </w:pPr>
      <w:r w:rsidRPr="00E60FA0">
        <w:rPr>
          <w:rFonts w:ascii="Arial" w:hAnsi="Arial"/>
          <w:spacing w:val="-3"/>
          <w:sz w:val="22"/>
        </w:rPr>
        <w:t>when there is a single reference quantity value to refer to, which occurs if a calibration is made by means of a measurement standard with a measured quantity value having a negligible measurement uncertainty or if a conventional quantity value is given, in which case the measurement error is known, and</w:t>
      </w:r>
    </w:p>
    <w:p w:rsidR="00632DC0" w:rsidRDefault="00632DC0" w:rsidP="00632DC0">
      <w:pPr>
        <w:numPr>
          <w:ilvl w:val="0"/>
          <w:numId w:val="53"/>
        </w:numPr>
        <w:tabs>
          <w:tab w:val="left" w:pos="0"/>
          <w:tab w:val="left" w:pos="177"/>
          <w:tab w:val="left" w:pos="1418"/>
        </w:tabs>
        <w:suppressAutoHyphens/>
        <w:ind w:left="851" w:hanging="425"/>
        <w:jc w:val="both"/>
        <w:rPr>
          <w:rFonts w:ascii="Arial" w:hAnsi="Arial"/>
          <w:spacing w:val="-3"/>
          <w:sz w:val="22"/>
        </w:rPr>
      </w:pPr>
      <w:proofErr w:type="gramStart"/>
      <w:r w:rsidRPr="00E60FA0">
        <w:rPr>
          <w:rFonts w:ascii="Arial" w:hAnsi="Arial"/>
          <w:spacing w:val="-3"/>
          <w:sz w:val="22"/>
        </w:rPr>
        <w:t>if</w:t>
      </w:r>
      <w:proofErr w:type="gramEnd"/>
      <w:r w:rsidRPr="00E60FA0">
        <w:rPr>
          <w:rFonts w:ascii="Arial" w:hAnsi="Arial"/>
          <w:spacing w:val="-3"/>
          <w:sz w:val="22"/>
        </w:rPr>
        <w:t xml:space="preserve"> a measurand is supposed to be represented by a unique true quantity value or a set of true quantity values of negligible range, in which case the measurement error is not known.</w:t>
      </w:r>
    </w:p>
    <w:p w:rsidR="00632DC0" w:rsidRDefault="00632DC0" w:rsidP="00632DC0">
      <w:pPr>
        <w:tabs>
          <w:tab w:val="left" w:pos="0"/>
          <w:tab w:val="left" w:pos="177"/>
          <w:tab w:val="left" w:pos="355"/>
          <w:tab w:val="left" w:pos="532"/>
          <w:tab w:val="left" w:pos="1276"/>
          <w:tab w:val="left" w:pos="1418"/>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1276"/>
          <w:tab w:val="left" w:pos="1418"/>
          <w:tab w:val="left" w:pos="1500"/>
        </w:tabs>
        <w:suppressAutoHyphens/>
        <w:rPr>
          <w:rFonts w:ascii="Arial" w:hAnsi="Arial"/>
          <w:spacing w:val="-3"/>
          <w:sz w:val="22"/>
        </w:rPr>
      </w:pPr>
      <w:r w:rsidRPr="00E60FA0">
        <w:rPr>
          <w:rFonts w:ascii="Arial" w:hAnsi="Arial"/>
          <w:spacing w:val="-3"/>
          <w:sz w:val="22"/>
        </w:rPr>
        <w:t>NOTE 2</w:t>
      </w:r>
      <w:r>
        <w:rPr>
          <w:rFonts w:ascii="Arial" w:hAnsi="Arial"/>
          <w:spacing w:val="-3"/>
          <w:sz w:val="22"/>
        </w:rPr>
        <w:t>:</w:t>
      </w:r>
      <w:r w:rsidRPr="00E60FA0">
        <w:rPr>
          <w:rFonts w:ascii="Arial" w:hAnsi="Arial"/>
          <w:spacing w:val="-3"/>
          <w:sz w:val="22"/>
        </w:rPr>
        <w:t xml:space="preserve"> Measurement error should not be confused with production error or </w:t>
      </w:r>
      <w:r>
        <w:rPr>
          <w:rFonts w:ascii="Arial" w:hAnsi="Arial"/>
          <w:spacing w:val="-3"/>
          <w:sz w:val="22"/>
        </w:rPr>
        <w:t>m</w:t>
      </w:r>
      <w:r w:rsidRPr="00E60FA0">
        <w:rPr>
          <w:rFonts w:ascii="Arial" w:hAnsi="Arial"/>
          <w:spacing w:val="-3"/>
          <w:sz w:val="22"/>
        </w:rPr>
        <w:t>istake.</w:t>
      </w:r>
      <w:r>
        <w:rPr>
          <w:rFonts w:ascii="Arial" w:hAnsi="Arial"/>
          <w:spacing w:val="-3"/>
          <w:sz w:val="22"/>
        </w:rPr>
        <w:t xml:space="preserve">  </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p>
    <w:p w:rsidR="00632DC0" w:rsidRPr="00182296" w:rsidRDefault="00632DC0" w:rsidP="00632DC0">
      <w:pPr>
        <w:pStyle w:val="Heading3"/>
        <w:tabs>
          <w:tab w:val="clear" w:pos="-267"/>
          <w:tab w:val="clear" w:pos="710"/>
          <w:tab w:val="clear" w:pos="1154"/>
          <w:tab w:val="left" w:pos="1400"/>
          <w:tab w:val="left" w:pos="1500"/>
        </w:tabs>
        <w:ind w:firstLine="0"/>
        <w:rPr>
          <w:lang w:val="en-GB"/>
        </w:rPr>
      </w:pPr>
      <w:r>
        <w:rPr>
          <w:lang w:val="en-GB"/>
        </w:rPr>
        <w:t>3.5</w:t>
      </w:r>
      <w:r w:rsidRPr="00182296">
        <w:rPr>
          <w:lang w:val="en-GB"/>
        </w:rPr>
        <w:t>.2.2</w:t>
      </w:r>
      <w:r w:rsidRPr="00182296">
        <w:rPr>
          <w:lang w:val="en-GB"/>
        </w:rPr>
        <w:tab/>
      </w:r>
      <w:r w:rsidRPr="00182296">
        <w:rPr>
          <w:lang w:val="en-GB"/>
        </w:rPr>
        <w:tab/>
      </w:r>
      <w:r>
        <w:rPr>
          <w:lang w:val="en-GB"/>
        </w:rPr>
        <w:tab/>
      </w:r>
      <w:proofErr w:type="gramStart"/>
      <w:r>
        <w:rPr>
          <w:lang w:val="en-GB"/>
        </w:rPr>
        <w:t>i</w:t>
      </w:r>
      <w:r w:rsidRPr="00182296">
        <w:rPr>
          <w:lang w:val="en-GB"/>
        </w:rPr>
        <w:t>ntrinsic</w:t>
      </w:r>
      <w:proofErr w:type="gramEnd"/>
      <w:r w:rsidRPr="00182296">
        <w:rPr>
          <w:lang w:val="en-GB"/>
        </w:rPr>
        <w:t xml:space="preserve"> error</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e</w:t>
      </w:r>
      <w:r w:rsidRPr="00966C41">
        <w:rPr>
          <w:rFonts w:ascii="Arial" w:hAnsi="Arial"/>
          <w:spacing w:val="-3"/>
          <w:sz w:val="22"/>
        </w:rPr>
        <w:t>rror</w:t>
      </w:r>
      <w:proofErr w:type="gramEnd"/>
      <w:r w:rsidRPr="00966C41">
        <w:rPr>
          <w:rFonts w:ascii="Arial" w:hAnsi="Arial"/>
          <w:spacing w:val="-3"/>
          <w:sz w:val="22"/>
        </w:rPr>
        <w:t xml:space="preserve"> of a </w:t>
      </w:r>
      <w:r>
        <w:rPr>
          <w:rFonts w:ascii="Arial" w:hAnsi="Arial"/>
          <w:spacing w:val="-3"/>
          <w:sz w:val="22"/>
        </w:rPr>
        <w:t>measuring</w:t>
      </w:r>
      <w:r w:rsidRPr="00966C41">
        <w:rPr>
          <w:rFonts w:ascii="Arial" w:hAnsi="Arial"/>
          <w:spacing w:val="-3"/>
          <w:sz w:val="22"/>
        </w:rPr>
        <w:t xml:space="preserve"> instrument, determined under reference conditions.</w:t>
      </w:r>
      <w:r w:rsidRPr="00C8295D">
        <w:rPr>
          <w:rFonts w:ascii="Arial" w:hAnsi="Arial" w:cs="Arial"/>
          <w:sz w:val="22"/>
          <w:szCs w:val="22"/>
        </w:rPr>
        <w:t xml:space="preserve"> </w:t>
      </w:r>
      <w:r>
        <w:rPr>
          <w:rFonts w:ascii="Arial" w:hAnsi="Arial" w:cs="Arial"/>
          <w:sz w:val="22"/>
          <w:szCs w:val="22"/>
        </w:rPr>
        <w:t>VIML, 0.06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w:t>
      </w:r>
      <w:r w:rsidRPr="00966C41">
        <w:rPr>
          <w:lang w:val="en-GB"/>
        </w:rPr>
        <w:t>.2.3</w:t>
      </w:r>
      <w:r w:rsidRPr="00966C41">
        <w:rPr>
          <w:lang w:val="en-GB"/>
        </w:rPr>
        <w:tab/>
      </w:r>
      <w:r w:rsidRPr="00966C41">
        <w:rPr>
          <w:lang w:val="en-GB"/>
        </w:rPr>
        <w:tab/>
      </w:r>
      <w:r>
        <w:rPr>
          <w:lang w:val="en-GB"/>
        </w:rPr>
        <w:tab/>
      </w:r>
      <w:proofErr w:type="gramStart"/>
      <w:r>
        <w:rPr>
          <w:lang w:val="en-GB"/>
        </w:rPr>
        <w:t>i</w:t>
      </w:r>
      <w:r w:rsidRPr="00966C41">
        <w:rPr>
          <w:lang w:val="en-GB"/>
        </w:rPr>
        <w:t>nitial</w:t>
      </w:r>
      <w:proofErr w:type="gramEnd"/>
      <w:r w:rsidRPr="00966C41">
        <w:rPr>
          <w:lang w:val="en-GB"/>
        </w:rPr>
        <w:t xml:space="preserve"> intrinsic error</w:t>
      </w:r>
    </w:p>
    <w:p w:rsidR="00632DC0" w:rsidRDefault="00632DC0" w:rsidP="00632DC0">
      <w:pPr>
        <w:tabs>
          <w:tab w:val="left" w:pos="0"/>
          <w:tab w:val="left" w:pos="888"/>
          <w:tab w:val="left" w:pos="1400"/>
          <w:tab w:val="left" w:pos="1500"/>
        </w:tabs>
        <w:jc w:val="both"/>
      </w:pP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sidRPr="00C8295D">
        <w:rPr>
          <w:rFonts w:ascii="Arial" w:hAnsi="Arial" w:cs="Arial"/>
          <w:sz w:val="22"/>
          <w:szCs w:val="22"/>
        </w:rPr>
        <w:t>intrinsic</w:t>
      </w:r>
      <w:proofErr w:type="gramEnd"/>
      <w:r w:rsidRPr="00C8295D">
        <w:rPr>
          <w:rFonts w:ascii="Arial" w:hAnsi="Arial" w:cs="Arial"/>
          <w:sz w:val="22"/>
          <w:szCs w:val="22"/>
        </w:rPr>
        <w:t xml:space="preserve"> error of a measuring instrument as determined prior to performance tests and durability evaluations</w:t>
      </w:r>
      <w:r w:rsidDel="00C8295D">
        <w:rPr>
          <w:rFonts w:ascii="Arial" w:hAnsi="Arial"/>
          <w:spacing w:val="-3"/>
          <w:sz w:val="22"/>
        </w:rPr>
        <w:t xml:space="preserve"> </w:t>
      </w:r>
      <w:r>
        <w:rPr>
          <w:rFonts w:ascii="Arial" w:hAnsi="Arial"/>
          <w:spacing w:val="-3"/>
          <w:sz w:val="22"/>
        </w:rPr>
        <w:t xml:space="preserve"> VIML 5.10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295552" w:rsidRDefault="00632DC0" w:rsidP="00632DC0">
      <w:pPr>
        <w:tabs>
          <w:tab w:val="left" w:pos="0"/>
          <w:tab w:val="left" w:pos="177"/>
          <w:tab w:val="left" w:pos="355"/>
          <w:tab w:val="left" w:pos="532"/>
          <w:tab w:val="left" w:pos="888"/>
          <w:tab w:val="left" w:pos="1400"/>
          <w:tab w:val="left" w:pos="1440"/>
          <w:tab w:val="left" w:pos="1500"/>
        </w:tabs>
        <w:suppressAutoHyphens/>
        <w:ind w:left="-266"/>
        <w:jc w:val="both"/>
        <w:outlineLvl w:val="2"/>
        <w:rPr>
          <w:rFonts w:ascii="Arial" w:hAnsi="Arial"/>
          <w:b/>
          <w:spacing w:val="-3"/>
          <w:sz w:val="22"/>
        </w:rPr>
      </w:pPr>
      <w:r>
        <w:rPr>
          <w:rFonts w:ascii="Arial" w:hAnsi="Arial"/>
          <w:b/>
          <w:spacing w:val="-3"/>
          <w:sz w:val="22"/>
        </w:rPr>
        <w:lastRenderedPageBreak/>
        <w:tab/>
        <w:t>3.5.2.4</w:t>
      </w:r>
      <w:r>
        <w:rPr>
          <w:rFonts w:ascii="Arial" w:hAnsi="Arial"/>
          <w:b/>
          <w:spacing w:val="-3"/>
          <w:sz w:val="22"/>
        </w:rPr>
        <w:tab/>
      </w:r>
      <w:r>
        <w:rPr>
          <w:rFonts w:ascii="Arial" w:hAnsi="Arial"/>
          <w:b/>
          <w:spacing w:val="-3"/>
          <w:sz w:val="22"/>
        </w:rPr>
        <w:tab/>
      </w:r>
    </w:p>
    <w:p w:rsidR="00632DC0" w:rsidRPr="00295552" w:rsidRDefault="00632DC0" w:rsidP="00632DC0">
      <w:pPr>
        <w:tabs>
          <w:tab w:val="left" w:pos="0"/>
          <w:tab w:val="left" w:pos="177"/>
          <w:tab w:val="left" w:pos="355"/>
          <w:tab w:val="left" w:pos="532"/>
          <w:tab w:val="left" w:pos="888"/>
          <w:tab w:val="left" w:pos="1400"/>
          <w:tab w:val="left" w:pos="1440"/>
          <w:tab w:val="left" w:pos="1500"/>
        </w:tabs>
        <w:suppressAutoHyphens/>
        <w:ind w:left="-266"/>
        <w:jc w:val="both"/>
        <w:outlineLvl w:val="2"/>
        <w:rPr>
          <w:rFonts w:ascii="Arial" w:hAnsi="Arial"/>
          <w:b/>
          <w:spacing w:val="-3"/>
          <w:sz w:val="22"/>
        </w:rPr>
      </w:pP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proofErr w:type="gramStart"/>
      <w:r w:rsidRPr="00295552">
        <w:rPr>
          <w:rFonts w:ascii="Arial" w:hAnsi="Arial"/>
          <w:b/>
          <w:spacing w:val="-3"/>
          <w:sz w:val="22"/>
        </w:rPr>
        <w:t>maximum</w:t>
      </w:r>
      <w:proofErr w:type="gramEnd"/>
      <w:r w:rsidRPr="00295552">
        <w:rPr>
          <w:rFonts w:ascii="Arial" w:hAnsi="Arial"/>
          <w:b/>
          <w:spacing w:val="-3"/>
          <w:sz w:val="22"/>
        </w:rPr>
        <w:t xml:space="preserve"> permissible error</w:t>
      </w:r>
      <w:r>
        <w:rPr>
          <w:rFonts w:ascii="Arial" w:hAnsi="Arial"/>
          <w:b/>
          <w:spacing w:val="-3"/>
          <w:sz w:val="22"/>
        </w:rPr>
        <w:t xml:space="preserve"> (</w:t>
      </w:r>
      <w:r w:rsidR="002A6595">
        <w:rPr>
          <w:rFonts w:ascii="Arial" w:hAnsi="Arial"/>
          <w:b/>
          <w:spacing w:val="-3"/>
          <w:sz w:val="22"/>
        </w:rPr>
        <w:t>mpe</w:t>
      </w:r>
      <w:r>
        <w:rPr>
          <w:rFonts w:ascii="Arial" w:hAnsi="Arial"/>
          <w:b/>
          <w:spacing w:val="-3"/>
          <w:sz w:val="22"/>
        </w:rPr>
        <w:t>)</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ind w:left="-266"/>
        <w:jc w:val="both"/>
        <w:outlineLvl w:val="2"/>
        <w:rPr>
          <w:rFonts w:ascii="Arial" w:hAnsi="Arial"/>
          <w:b/>
          <w:spacing w:val="-3"/>
          <w:sz w:val="22"/>
        </w:rPr>
      </w:pP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r>
        <w:rPr>
          <w:rFonts w:ascii="Arial" w:hAnsi="Arial"/>
          <w:b/>
          <w:spacing w:val="-3"/>
          <w:sz w:val="22"/>
        </w:rPr>
        <w:tab/>
      </w:r>
    </w:p>
    <w:p w:rsidR="00632DC0" w:rsidRPr="00295552" w:rsidRDefault="00632DC0" w:rsidP="00632DC0">
      <w:pPr>
        <w:tabs>
          <w:tab w:val="left" w:pos="0"/>
          <w:tab w:val="left" w:pos="177"/>
          <w:tab w:val="left" w:pos="355"/>
          <w:tab w:val="left" w:pos="532"/>
          <w:tab w:val="left" w:pos="888"/>
          <w:tab w:val="left" w:pos="1400"/>
          <w:tab w:val="left" w:pos="1440"/>
          <w:tab w:val="left" w:pos="1500"/>
        </w:tabs>
        <w:suppressAutoHyphens/>
        <w:jc w:val="both"/>
        <w:outlineLvl w:val="2"/>
        <w:rPr>
          <w:rFonts w:ascii="Arial" w:hAnsi="Arial"/>
          <w:spacing w:val="-3"/>
          <w:sz w:val="22"/>
        </w:rPr>
      </w:pPr>
      <w:proofErr w:type="gramStart"/>
      <w:r w:rsidRPr="00295552">
        <w:rPr>
          <w:rFonts w:ascii="Arial" w:hAnsi="Arial"/>
          <w:spacing w:val="-3"/>
          <w:sz w:val="22"/>
        </w:rPr>
        <w:t>extreme</w:t>
      </w:r>
      <w:proofErr w:type="gramEnd"/>
      <w:r w:rsidRPr="00295552">
        <w:rPr>
          <w:rFonts w:ascii="Arial" w:hAnsi="Arial"/>
          <w:spacing w:val="-3"/>
          <w:sz w:val="22"/>
        </w:rPr>
        <w:t xml:space="preserve"> value of measurement error, with respect to a known reference quantity value, permitted by specifications or regulations for a given measurement, measuring instrument, or measuring system</w:t>
      </w:r>
    </w:p>
    <w:p w:rsidR="00632DC0" w:rsidRPr="00295552" w:rsidRDefault="00632DC0" w:rsidP="00632DC0">
      <w:pPr>
        <w:tabs>
          <w:tab w:val="left" w:pos="0"/>
          <w:tab w:val="left" w:pos="177"/>
          <w:tab w:val="left" w:pos="355"/>
          <w:tab w:val="left" w:pos="532"/>
          <w:tab w:val="left" w:pos="888"/>
          <w:tab w:val="left" w:pos="1400"/>
          <w:tab w:val="left" w:pos="1440"/>
          <w:tab w:val="left" w:pos="1500"/>
        </w:tabs>
        <w:suppressAutoHyphens/>
        <w:jc w:val="both"/>
        <w:outlineLvl w:val="2"/>
        <w:rPr>
          <w:rFonts w:ascii="Arial" w:hAnsi="Arial"/>
          <w:spacing w:val="-3"/>
          <w:sz w:val="22"/>
        </w:rPr>
      </w:pPr>
    </w:p>
    <w:p w:rsidR="00632DC0" w:rsidRPr="006D097A" w:rsidRDefault="00632DC0" w:rsidP="00632DC0">
      <w:pPr>
        <w:tabs>
          <w:tab w:val="left" w:pos="142"/>
          <w:tab w:val="left" w:pos="177"/>
          <w:tab w:val="left" w:pos="355"/>
          <w:tab w:val="left" w:pos="993"/>
        </w:tabs>
        <w:suppressAutoHyphens/>
        <w:ind w:left="993" w:hanging="993"/>
        <w:jc w:val="both"/>
        <w:outlineLvl w:val="2"/>
        <w:rPr>
          <w:rFonts w:ascii="Arial" w:hAnsi="Arial"/>
          <w:spacing w:val="-3"/>
          <w:sz w:val="22"/>
        </w:rPr>
      </w:pPr>
      <w:r>
        <w:rPr>
          <w:rFonts w:ascii="Arial" w:hAnsi="Arial"/>
          <w:spacing w:val="-3"/>
          <w:sz w:val="22"/>
        </w:rPr>
        <w:t xml:space="preserve">NOTE 1: </w:t>
      </w:r>
      <w:r>
        <w:rPr>
          <w:rFonts w:ascii="Arial" w:hAnsi="Arial"/>
          <w:spacing w:val="-3"/>
          <w:sz w:val="22"/>
        </w:rPr>
        <w:tab/>
      </w:r>
      <w:r w:rsidRPr="006D097A">
        <w:rPr>
          <w:rFonts w:ascii="Arial" w:hAnsi="Arial"/>
          <w:spacing w:val="-3"/>
          <w:sz w:val="22"/>
        </w:rPr>
        <w:t>usually, the term “maximum permissible errors” or “limits of error” is used where there are two extreme values.</w:t>
      </w:r>
    </w:p>
    <w:p w:rsidR="00632DC0" w:rsidRPr="006D097A" w:rsidRDefault="00632DC0" w:rsidP="00632DC0">
      <w:pPr>
        <w:tabs>
          <w:tab w:val="left" w:pos="177"/>
          <w:tab w:val="left" w:pos="355"/>
          <w:tab w:val="left" w:pos="532"/>
          <w:tab w:val="left" w:pos="993"/>
          <w:tab w:val="left" w:pos="1400"/>
          <w:tab w:val="left" w:pos="1440"/>
          <w:tab w:val="left" w:pos="1500"/>
        </w:tabs>
        <w:suppressAutoHyphens/>
        <w:ind w:left="993" w:hanging="993"/>
        <w:jc w:val="both"/>
        <w:rPr>
          <w:rFonts w:ascii="Arial" w:hAnsi="Arial"/>
          <w:spacing w:val="-3"/>
          <w:sz w:val="22"/>
        </w:rPr>
      </w:pPr>
      <w:r>
        <w:rPr>
          <w:rFonts w:ascii="Arial" w:hAnsi="Arial"/>
          <w:spacing w:val="-3"/>
          <w:sz w:val="22"/>
        </w:rPr>
        <w:t xml:space="preserve">NOTE 2: </w:t>
      </w:r>
      <w:r w:rsidRPr="006D097A">
        <w:rPr>
          <w:rFonts w:ascii="Arial" w:hAnsi="Arial"/>
          <w:spacing w:val="-3"/>
          <w:sz w:val="22"/>
        </w:rPr>
        <w:t>the term “tolerance” should not be used to designate ‘maximum permissible error’. VIM 4.26 [1]</w:t>
      </w:r>
    </w:p>
    <w:p w:rsidR="00632DC0" w:rsidRDefault="00632DC0" w:rsidP="00632DC0">
      <w:pPr>
        <w:pStyle w:val="Heading3"/>
        <w:tabs>
          <w:tab w:val="clear" w:pos="-267"/>
          <w:tab w:val="clear" w:pos="710"/>
          <w:tab w:val="clear" w:pos="1154"/>
          <w:tab w:val="left" w:pos="1400"/>
          <w:tab w:val="left" w:pos="1500"/>
        </w:tabs>
        <w:ind w:firstLine="0"/>
        <w:rPr>
          <w:lang w:val="en-GB"/>
        </w:rPr>
      </w:pPr>
    </w:p>
    <w:p w:rsidR="00632DC0" w:rsidRPr="00994AEC" w:rsidRDefault="00632DC0" w:rsidP="00632DC0">
      <w:pPr>
        <w:pStyle w:val="Heading3"/>
        <w:tabs>
          <w:tab w:val="clear" w:pos="-267"/>
          <w:tab w:val="clear" w:pos="710"/>
          <w:tab w:val="clear" w:pos="1154"/>
          <w:tab w:val="left" w:pos="1400"/>
          <w:tab w:val="left" w:pos="1500"/>
        </w:tabs>
        <w:ind w:firstLine="0"/>
        <w:rPr>
          <w:lang w:val="en-GB"/>
        </w:rPr>
      </w:pPr>
      <w:r>
        <w:rPr>
          <w:lang w:val="en-GB"/>
        </w:rPr>
        <w:t>3.5</w:t>
      </w:r>
      <w:r w:rsidRPr="00B215D0">
        <w:rPr>
          <w:lang w:val="en-GB"/>
        </w:rPr>
        <w:t>.2.4.1</w:t>
      </w:r>
      <w:r w:rsidRPr="00B215D0">
        <w:rPr>
          <w:lang w:val="en-GB"/>
        </w:rPr>
        <w:tab/>
      </w:r>
      <w:r w:rsidRPr="00B215D0">
        <w:rPr>
          <w:lang w:val="en-GB"/>
        </w:rPr>
        <w:tab/>
      </w:r>
      <w:r>
        <w:rPr>
          <w:lang w:val="en-GB"/>
        </w:rPr>
        <w:tab/>
      </w:r>
      <w:proofErr w:type="gramStart"/>
      <w:r>
        <w:rPr>
          <w:lang w:val="en-GB"/>
        </w:rPr>
        <w:t>m</w:t>
      </w:r>
      <w:r w:rsidRPr="00B215D0">
        <w:rPr>
          <w:lang w:val="en-GB"/>
        </w:rPr>
        <w:t>aximum</w:t>
      </w:r>
      <w:proofErr w:type="gramEnd"/>
      <w:r w:rsidRPr="00B215D0">
        <w:rPr>
          <w:lang w:val="en-GB"/>
        </w:rPr>
        <w:t xml:space="preserve"> permissible deviation of each fill (</w:t>
      </w:r>
      <w:r w:rsidR="00993D17">
        <w:rPr>
          <w:lang w:val="en-GB"/>
        </w:rPr>
        <w:t>mpd</w:t>
      </w:r>
      <w:r w:rsidRPr="00B215D0">
        <w:rPr>
          <w:lang w:val="en-GB"/>
        </w:rPr>
        <w:t>)</w:t>
      </w:r>
    </w:p>
    <w:p w:rsidR="00632DC0" w:rsidRPr="00994AEC"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m</w:t>
      </w:r>
      <w:r w:rsidRPr="00966C41">
        <w:rPr>
          <w:rFonts w:ascii="Arial" w:hAnsi="Arial"/>
          <w:spacing w:val="-3"/>
          <w:sz w:val="22"/>
        </w:rPr>
        <w:t>aximum</w:t>
      </w:r>
      <w:proofErr w:type="gramEnd"/>
      <w:r w:rsidRPr="00966C41">
        <w:rPr>
          <w:rFonts w:ascii="Arial" w:hAnsi="Arial"/>
          <w:spacing w:val="-3"/>
          <w:sz w:val="22"/>
        </w:rPr>
        <w:t xml:space="preserve"> permissible deviation of each fill from the average value of all the fills of a test sequence. </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3.5</w:t>
      </w:r>
      <w:r w:rsidRPr="00966C41">
        <w:rPr>
          <w:rFonts w:ascii="Arial" w:hAnsi="Arial"/>
          <w:b/>
          <w:spacing w:val="-3"/>
          <w:sz w:val="22"/>
        </w:rPr>
        <w:t>.2.4.2</w:t>
      </w:r>
      <w:r w:rsidRPr="00966C41">
        <w:rPr>
          <w:rFonts w:ascii="Arial" w:hAnsi="Arial"/>
          <w:b/>
          <w:spacing w:val="-3"/>
          <w:sz w:val="22"/>
        </w:rPr>
        <w:tab/>
      </w:r>
      <w:r w:rsidRPr="00966C41">
        <w:rPr>
          <w:rFonts w:ascii="Arial" w:hAnsi="Arial"/>
          <w:b/>
          <w:spacing w:val="-3"/>
          <w:sz w:val="22"/>
        </w:rPr>
        <w:tab/>
      </w:r>
      <w:r>
        <w:rPr>
          <w:rFonts w:ascii="Arial" w:hAnsi="Arial"/>
          <w:b/>
          <w:spacing w:val="-3"/>
          <w:sz w:val="22"/>
        </w:rPr>
        <w:tab/>
      </w:r>
      <w:proofErr w:type="gramStart"/>
      <w:r>
        <w:rPr>
          <w:rFonts w:ascii="Arial" w:hAnsi="Arial"/>
          <w:b/>
          <w:spacing w:val="-3"/>
          <w:sz w:val="22"/>
        </w:rPr>
        <w:t>m</w:t>
      </w:r>
      <w:r w:rsidRPr="00966C41">
        <w:rPr>
          <w:rFonts w:ascii="Arial" w:hAnsi="Arial"/>
          <w:b/>
          <w:spacing w:val="-3"/>
          <w:sz w:val="22"/>
        </w:rPr>
        <w:t>aximum</w:t>
      </w:r>
      <w:proofErr w:type="gramEnd"/>
      <w:r w:rsidRPr="00966C41">
        <w:rPr>
          <w:rFonts w:ascii="Arial" w:hAnsi="Arial"/>
          <w:b/>
          <w:spacing w:val="-3"/>
          <w:sz w:val="22"/>
        </w:rPr>
        <w:t xml:space="preserve"> permissible preset value error (</w:t>
      </w:r>
      <w:r w:rsidR="00993D17">
        <w:rPr>
          <w:rFonts w:ascii="Arial" w:hAnsi="Arial"/>
          <w:b/>
          <w:spacing w:val="-3"/>
          <w:sz w:val="22"/>
        </w:rPr>
        <w:t>mpse</w:t>
      </w:r>
      <w:r w:rsidRPr="00966C41">
        <w:rPr>
          <w:rFonts w:ascii="Arial" w:hAnsi="Arial"/>
          <w:b/>
          <w:spacing w:val="-3"/>
          <w:sz w:val="22"/>
        </w:rPr>
        <w:t>)</w:t>
      </w:r>
    </w:p>
    <w:p w:rsidR="00632DC0"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m</w:t>
      </w:r>
      <w:r w:rsidRPr="00966C41">
        <w:rPr>
          <w:rFonts w:ascii="Arial" w:hAnsi="Arial"/>
          <w:spacing w:val="-3"/>
          <w:sz w:val="22"/>
        </w:rPr>
        <w:t>aximum</w:t>
      </w:r>
      <w:proofErr w:type="gramEnd"/>
      <w:r w:rsidRPr="00966C41">
        <w:rPr>
          <w:rFonts w:ascii="Arial" w:hAnsi="Arial"/>
          <w:spacing w:val="-3"/>
          <w:sz w:val="22"/>
        </w:rPr>
        <w:t xml:space="preserve"> permissible setting error for each preset value of the fill.</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2"/>
        <w:tabs>
          <w:tab w:val="clear" w:pos="4819"/>
          <w:tab w:val="left" w:pos="0"/>
          <w:tab w:val="left" w:pos="177"/>
          <w:tab w:val="left" w:pos="355"/>
          <w:tab w:val="left" w:pos="532"/>
          <w:tab w:val="left" w:pos="888"/>
          <w:tab w:val="left" w:pos="1400"/>
          <w:tab w:val="left" w:pos="1440"/>
          <w:tab w:val="left" w:pos="1500"/>
        </w:tabs>
        <w:ind w:left="-266"/>
        <w:rPr>
          <w:b w:val="0"/>
          <w:lang w:val="en-GB"/>
        </w:rPr>
      </w:pPr>
      <w:r>
        <w:rPr>
          <w:lang w:val="en-GB"/>
        </w:rPr>
        <w:tab/>
        <w:t>3.5</w:t>
      </w:r>
      <w:r w:rsidRPr="00966C41">
        <w:rPr>
          <w:lang w:val="en-GB"/>
        </w:rPr>
        <w:t xml:space="preserve">.2.4.3 </w:t>
      </w:r>
      <w:r>
        <w:rPr>
          <w:lang w:val="en-GB"/>
        </w:rPr>
        <w:tab/>
      </w:r>
      <w:r>
        <w:rPr>
          <w:lang w:val="en-GB"/>
        </w:rPr>
        <w:tab/>
      </w:r>
      <w:proofErr w:type="gramStart"/>
      <w:r>
        <w:rPr>
          <w:lang w:val="en-GB"/>
        </w:rPr>
        <w:t>m</w:t>
      </w:r>
      <w:r w:rsidRPr="00966C41">
        <w:rPr>
          <w:lang w:val="en-GB"/>
        </w:rPr>
        <w:t>aximum</w:t>
      </w:r>
      <w:proofErr w:type="gramEnd"/>
      <w:r w:rsidRPr="00966C41">
        <w:rPr>
          <w:lang w:val="en-GB"/>
        </w:rPr>
        <w:t xml:space="preserve"> permissible error for influence factor tests </w:t>
      </w:r>
    </w:p>
    <w:p w:rsidR="00632DC0" w:rsidRDefault="00632DC0" w:rsidP="00632DC0">
      <w:pPr>
        <w:tabs>
          <w:tab w:val="left" w:pos="0"/>
          <w:tab w:val="left" w:pos="888"/>
          <w:tab w:val="left" w:pos="1400"/>
          <w:tab w:val="left" w:pos="1500"/>
        </w:tabs>
        <w:jc w:val="both"/>
      </w:pPr>
    </w:p>
    <w:p w:rsidR="00632DC0" w:rsidRDefault="00632DC0" w:rsidP="00632DC0">
      <w:pPr>
        <w:pStyle w:val="Heading4"/>
        <w:tabs>
          <w:tab w:val="left" w:pos="0"/>
          <w:tab w:val="left" w:pos="888"/>
          <w:tab w:val="left" w:pos="1400"/>
          <w:tab w:val="left" w:pos="1500"/>
        </w:tabs>
        <w:jc w:val="both"/>
      </w:pPr>
      <w:proofErr w:type="gramStart"/>
      <w:r>
        <w:t>maximum</w:t>
      </w:r>
      <w:proofErr w:type="gramEnd"/>
      <w:r>
        <w:t xml:space="preserve"> permissible error for </w:t>
      </w:r>
      <w:r w:rsidRPr="00184BB1">
        <w:rPr>
          <w:bCs/>
          <w:szCs w:val="22"/>
        </w:rPr>
        <w:t>weighing results during influence factor tests</w:t>
      </w:r>
      <w:r w:rsidRPr="00184BB1">
        <w:t>.</w:t>
      </w:r>
      <w:r>
        <w:t xml:space="preserve"> </w:t>
      </w:r>
    </w:p>
    <w:p w:rsidR="00632DC0" w:rsidRDefault="00632DC0" w:rsidP="00632DC0">
      <w:pPr>
        <w:tabs>
          <w:tab w:val="left" w:pos="0"/>
          <w:tab w:val="left" w:pos="888"/>
          <w:tab w:val="left" w:pos="1400"/>
          <w:tab w:val="left" w:pos="1500"/>
        </w:tabs>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3.5.2.5</w:t>
      </w:r>
      <w:r>
        <w:rPr>
          <w:lang w:val="en-GB"/>
        </w:rPr>
        <w:tab/>
      </w:r>
      <w:r>
        <w:rPr>
          <w:lang w:val="en-GB"/>
        </w:rPr>
        <w:tab/>
      </w:r>
      <w:r>
        <w:rPr>
          <w:lang w:val="en-GB"/>
        </w:rPr>
        <w:tab/>
      </w:r>
      <w:proofErr w:type="gramStart"/>
      <w:r>
        <w:rPr>
          <w:lang w:val="en-GB"/>
        </w:rPr>
        <w:t>f</w:t>
      </w:r>
      <w:r w:rsidRPr="00966C41">
        <w:rPr>
          <w:lang w:val="en-GB"/>
        </w:rPr>
        <w:t>ault</w:t>
      </w:r>
      <w:proofErr w:type="gramEnd"/>
    </w:p>
    <w:p w:rsidR="00632DC0" w:rsidRDefault="00632DC0" w:rsidP="00632DC0">
      <w:pPr>
        <w:tabs>
          <w:tab w:val="left" w:pos="0"/>
          <w:tab w:val="left" w:pos="888"/>
          <w:tab w:val="left" w:pos="1400"/>
          <w:tab w:val="left" w:pos="1500"/>
        </w:tabs>
        <w:jc w:val="both"/>
      </w:pP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d</w:t>
      </w:r>
      <w:r w:rsidRPr="00966C41">
        <w:rPr>
          <w:rFonts w:ascii="Arial" w:hAnsi="Arial"/>
          <w:spacing w:val="-3"/>
          <w:sz w:val="22"/>
        </w:rPr>
        <w:t>ifference</w:t>
      </w:r>
      <w:proofErr w:type="gramEnd"/>
      <w:r w:rsidRPr="00966C41">
        <w:rPr>
          <w:rFonts w:ascii="Arial" w:hAnsi="Arial"/>
          <w:spacing w:val="-3"/>
          <w:sz w:val="22"/>
        </w:rPr>
        <w:t xml:space="preserve"> between the error of indication and instrinsic error of a measuring instrument.</w:t>
      </w: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390208">
        <w:rPr>
          <w:rFonts w:ascii="Arial" w:hAnsi="Arial"/>
          <w:spacing w:val="-3"/>
          <w:sz w:val="22"/>
        </w:rPr>
        <w:t xml:space="preserve">[VIML 5.12] </w:t>
      </w:r>
      <w:r>
        <w:rPr>
          <w:rFonts w:ascii="Arial" w:hAnsi="Arial"/>
          <w:spacing w:val="-3"/>
          <w:sz w:val="22"/>
        </w:rPr>
        <w:t xml:space="preserve">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Default="00632DC0" w:rsidP="00632DC0">
      <w:pPr>
        <w:pStyle w:val="BodyTextIndent2"/>
        <w:tabs>
          <w:tab w:val="clear" w:pos="-267"/>
          <w:tab w:val="clear" w:pos="710"/>
          <w:tab w:val="clear" w:pos="1154"/>
          <w:tab w:val="clear" w:pos="1440"/>
          <w:tab w:val="left" w:pos="993"/>
        </w:tabs>
        <w:ind w:left="993" w:hanging="993"/>
        <w:rPr>
          <w:lang w:val="en-GB"/>
        </w:rPr>
      </w:pPr>
      <w:r>
        <w:rPr>
          <w:lang w:val="en-GB"/>
        </w:rPr>
        <w:t>NOTE 1</w:t>
      </w:r>
      <w:r w:rsidRPr="00966C41">
        <w:rPr>
          <w:lang w:val="en-GB"/>
        </w:rPr>
        <w:t>:</w:t>
      </w:r>
      <w:r w:rsidRPr="00966C41">
        <w:rPr>
          <w:lang w:val="en-GB"/>
        </w:rPr>
        <w:tab/>
      </w:r>
      <w:r>
        <w:rPr>
          <w:lang w:val="en-GB"/>
        </w:rPr>
        <w:tab/>
      </w:r>
      <w:r w:rsidRPr="00966C41">
        <w:rPr>
          <w:lang w:val="en-GB"/>
        </w:rPr>
        <w:t xml:space="preserve">Principally, a fault is the result of an undesired change of data contained in or flowing through an </w:t>
      </w:r>
      <w:r>
        <w:rPr>
          <w:lang w:val="en-GB"/>
        </w:rPr>
        <w:t>electronic measuring instrument</w:t>
      </w:r>
      <w:r w:rsidRPr="00966C41">
        <w:rPr>
          <w:lang w:val="en-GB"/>
        </w:rPr>
        <w:t>.</w:t>
      </w:r>
    </w:p>
    <w:p w:rsidR="00632DC0" w:rsidRPr="00522B2E" w:rsidRDefault="00632DC0" w:rsidP="00632DC0">
      <w:pPr>
        <w:pStyle w:val="Heading3"/>
        <w:tabs>
          <w:tab w:val="clear" w:pos="-267"/>
          <w:tab w:val="clear" w:pos="710"/>
          <w:tab w:val="clear" w:pos="1154"/>
          <w:tab w:val="clear" w:pos="1440"/>
          <w:tab w:val="left" w:pos="993"/>
        </w:tabs>
        <w:ind w:left="993" w:hanging="993"/>
        <w:rPr>
          <w:rFonts w:cs="Arial"/>
          <w:b w:val="0"/>
          <w:snapToGrid/>
          <w:color w:val="000000"/>
          <w:spacing w:val="0"/>
          <w:szCs w:val="22"/>
          <w:lang w:val="en-GB" w:eastAsia="en-GB"/>
        </w:rPr>
      </w:pPr>
      <w:r w:rsidRPr="00522B2E">
        <w:rPr>
          <w:rFonts w:cs="Arial"/>
          <w:b w:val="0"/>
          <w:snapToGrid/>
          <w:color w:val="000000"/>
          <w:spacing w:val="0"/>
          <w:szCs w:val="22"/>
          <w:lang w:val="en-GB" w:eastAsia="en-GB"/>
        </w:rPr>
        <w:t>NOTE 2:</w:t>
      </w:r>
      <w:r w:rsidRPr="00522B2E">
        <w:rPr>
          <w:rFonts w:cs="Arial"/>
          <w:b w:val="0"/>
          <w:snapToGrid/>
          <w:color w:val="000000"/>
          <w:spacing w:val="0"/>
          <w:szCs w:val="22"/>
          <w:lang w:val="en-GB" w:eastAsia="en-GB"/>
        </w:rPr>
        <w:tab/>
      </w:r>
      <w:r w:rsidRPr="00522B2E">
        <w:rPr>
          <w:rFonts w:cs="Arial"/>
          <w:b w:val="0"/>
          <w:snapToGrid/>
          <w:color w:val="000000"/>
          <w:spacing w:val="0"/>
          <w:szCs w:val="22"/>
          <w:lang w:val="en-GB" w:eastAsia="en-GB"/>
        </w:rPr>
        <w:tab/>
      </w:r>
      <w:r w:rsidRPr="00522B2E">
        <w:rPr>
          <w:rFonts w:cs="Arial"/>
          <w:b w:val="0"/>
          <w:szCs w:val="22"/>
          <w:lang w:val="en-GB"/>
        </w:rPr>
        <w:t>From the definition it follows that a “fault” is a numerical value which is expressed either in a unit of measurement or as a relative value, for instance as a percentage.</w:t>
      </w:r>
    </w:p>
    <w:p w:rsidR="00632DC0" w:rsidRDefault="00632DC0" w:rsidP="00632DC0"/>
    <w:p w:rsidR="00632DC0" w:rsidRPr="00186561" w:rsidRDefault="00632DC0" w:rsidP="00632DC0">
      <w:pPr>
        <w:rPr>
          <w:rFonts w:ascii="Arial" w:hAnsi="Arial" w:cs="Arial"/>
          <w:b/>
          <w:sz w:val="22"/>
          <w:szCs w:val="22"/>
        </w:rPr>
      </w:pPr>
      <w:r>
        <w:rPr>
          <w:rFonts w:ascii="Arial" w:hAnsi="Arial" w:cs="Arial"/>
          <w:b/>
          <w:sz w:val="22"/>
          <w:szCs w:val="22"/>
        </w:rPr>
        <w:t>3.5</w:t>
      </w:r>
      <w:r w:rsidRPr="00186561">
        <w:rPr>
          <w:rFonts w:ascii="Arial" w:hAnsi="Arial" w:cs="Arial"/>
          <w:b/>
          <w:sz w:val="22"/>
          <w:szCs w:val="22"/>
        </w:rPr>
        <w:t>.2.6</w:t>
      </w:r>
      <w:r w:rsidRPr="00186561">
        <w:rPr>
          <w:rFonts w:ascii="Arial" w:hAnsi="Arial" w:cs="Arial"/>
          <w:b/>
          <w:sz w:val="22"/>
          <w:szCs w:val="22"/>
        </w:rPr>
        <w:tab/>
      </w:r>
      <w:r w:rsidRPr="00186561">
        <w:rPr>
          <w:rFonts w:ascii="Arial" w:hAnsi="Arial" w:cs="Arial"/>
          <w:b/>
          <w:sz w:val="22"/>
          <w:szCs w:val="22"/>
        </w:rPr>
        <w:tab/>
      </w:r>
      <w:proofErr w:type="gramStart"/>
      <w:r w:rsidRPr="00186561">
        <w:rPr>
          <w:rFonts w:ascii="Arial" w:hAnsi="Arial" w:cs="Arial"/>
          <w:b/>
          <w:sz w:val="22"/>
          <w:szCs w:val="22"/>
        </w:rPr>
        <w:t>fault</w:t>
      </w:r>
      <w:proofErr w:type="gramEnd"/>
      <w:r w:rsidRPr="00186561">
        <w:rPr>
          <w:rFonts w:ascii="Arial" w:hAnsi="Arial" w:cs="Arial"/>
          <w:b/>
          <w:sz w:val="22"/>
          <w:szCs w:val="22"/>
        </w:rPr>
        <w:t xml:space="preserve"> limit</w:t>
      </w:r>
    </w:p>
    <w:p w:rsidR="00632DC0" w:rsidRPr="00186561" w:rsidRDefault="00632DC0" w:rsidP="00632DC0">
      <w:pPr>
        <w:rPr>
          <w:rFonts w:ascii="Arial" w:hAnsi="Arial" w:cs="Arial"/>
          <w:sz w:val="22"/>
          <w:szCs w:val="22"/>
        </w:rPr>
      </w:pPr>
    </w:p>
    <w:p w:rsidR="00632DC0" w:rsidRPr="00186561" w:rsidRDefault="00632DC0" w:rsidP="00632DC0">
      <w:pPr>
        <w:rPr>
          <w:rFonts w:ascii="Arial" w:hAnsi="Arial" w:cs="Arial"/>
          <w:sz w:val="22"/>
          <w:szCs w:val="22"/>
        </w:rPr>
      </w:pPr>
      <w:proofErr w:type="gramStart"/>
      <w:r w:rsidRPr="00186561">
        <w:rPr>
          <w:rFonts w:ascii="Arial" w:hAnsi="Arial" w:cs="Arial"/>
          <w:sz w:val="22"/>
          <w:szCs w:val="22"/>
        </w:rPr>
        <w:t>value</w:t>
      </w:r>
      <w:proofErr w:type="gramEnd"/>
      <w:r w:rsidRPr="00186561">
        <w:rPr>
          <w:rFonts w:ascii="Arial" w:hAnsi="Arial" w:cs="Arial"/>
          <w:sz w:val="22"/>
          <w:szCs w:val="22"/>
        </w:rPr>
        <w:t xml:space="preserve"> specified in the applicable Recommendation delimiting non-significant faults </w:t>
      </w:r>
    </w:p>
    <w:p w:rsidR="00632DC0" w:rsidRPr="00186561" w:rsidRDefault="00632DC0" w:rsidP="00632DC0">
      <w:pPr>
        <w:rPr>
          <w:rFonts w:ascii="Arial" w:hAnsi="Arial" w:cs="Arial"/>
          <w:sz w:val="22"/>
          <w:szCs w:val="22"/>
        </w:rPr>
      </w:pPr>
      <w:r w:rsidRPr="00186561">
        <w:rPr>
          <w:rFonts w:ascii="Arial" w:hAnsi="Arial" w:cs="Arial"/>
          <w:sz w:val="22"/>
          <w:szCs w:val="22"/>
        </w:rPr>
        <w:t xml:space="preserve">[VIML 5.13] </w:t>
      </w:r>
      <w:r w:rsidRPr="00186561">
        <w:rPr>
          <w:rFonts w:ascii="Arial" w:hAnsi="Arial" w:cs="Arial"/>
          <w:sz w:val="22"/>
          <w:szCs w:val="22"/>
        </w:rPr>
        <w:cr/>
      </w:r>
    </w:p>
    <w:p w:rsidR="00632DC0" w:rsidRPr="00522B2E" w:rsidRDefault="00632DC0" w:rsidP="00632DC0"/>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3.5.2.7</w:t>
      </w:r>
      <w:r>
        <w:rPr>
          <w:lang w:val="en-GB"/>
        </w:rPr>
        <w:tab/>
      </w:r>
      <w:r>
        <w:rPr>
          <w:lang w:val="en-GB"/>
        </w:rPr>
        <w:tab/>
      </w:r>
      <w:proofErr w:type="gramStart"/>
      <w:r>
        <w:rPr>
          <w:lang w:val="en-GB"/>
        </w:rPr>
        <w:t>s</w:t>
      </w:r>
      <w:r w:rsidRPr="00966C41">
        <w:rPr>
          <w:lang w:val="en-GB"/>
        </w:rPr>
        <w:t>ignificant</w:t>
      </w:r>
      <w:proofErr w:type="gramEnd"/>
      <w:r w:rsidRPr="00966C41">
        <w:rPr>
          <w:lang w:val="en-GB"/>
        </w:rPr>
        <w:t xml:space="preserve"> fault</w:t>
      </w:r>
    </w:p>
    <w:p w:rsidR="00632DC0" w:rsidRDefault="00632DC0" w:rsidP="00632DC0">
      <w:pPr>
        <w:tabs>
          <w:tab w:val="left" w:pos="0"/>
          <w:tab w:val="left" w:pos="888"/>
          <w:tab w:val="left" w:pos="1400"/>
          <w:tab w:val="left" w:pos="1500"/>
        </w:tabs>
        <w:jc w:val="both"/>
      </w:pPr>
    </w:p>
    <w:p w:rsidR="00632DC0"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sidRPr="002943E4">
        <w:rPr>
          <w:rFonts w:ascii="Arial" w:hAnsi="Arial"/>
          <w:spacing w:val="-3"/>
          <w:sz w:val="22"/>
        </w:rPr>
        <w:t>fault</w:t>
      </w:r>
      <w:proofErr w:type="gramEnd"/>
      <w:r w:rsidRPr="002943E4">
        <w:rPr>
          <w:rFonts w:ascii="Arial" w:hAnsi="Arial"/>
          <w:spacing w:val="-3"/>
          <w:sz w:val="22"/>
        </w:rPr>
        <w:t xml:space="preserve"> exceeding the applicable fault limit value</w:t>
      </w:r>
      <w:r>
        <w:rPr>
          <w:rFonts w:ascii="Arial" w:hAnsi="Arial" w:cs="Arial"/>
          <w:sz w:val="22"/>
          <w:szCs w:val="22"/>
        </w:rPr>
        <w:t xml:space="preserve"> [VIML 5.14</w:t>
      </w:r>
      <w:r w:rsidRPr="00186561">
        <w:rPr>
          <w:rFonts w:ascii="Arial" w:hAnsi="Arial" w:cs="Arial"/>
          <w:sz w:val="22"/>
          <w:szCs w:val="22"/>
        </w:rPr>
        <w:t>]</w:t>
      </w:r>
    </w:p>
    <w:p w:rsidR="00632DC0" w:rsidRDefault="00632DC0" w:rsidP="00632DC0">
      <w:pPr>
        <w:tabs>
          <w:tab w:val="left" w:pos="1400"/>
          <w:tab w:val="left" w:pos="1500"/>
        </w:tabs>
        <w:suppressAutoHyphens/>
        <w:ind w:left="851" w:hanging="851"/>
        <w:jc w:val="both"/>
        <w:rPr>
          <w:rFonts w:ascii="Arial" w:hAnsi="Arial"/>
          <w:spacing w:val="-3"/>
          <w:sz w:val="22"/>
        </w:rPr>
      </w:pPr>
    </w:p>
    <w:p w:rsidR="00632DC0" w:rsidRDefault="00632DC0" w:rsidP="00632DC0">
      <w:pPr>
        <w:tabs>
          <w:tab w:val="left" w:pos="1400"/>
          <w:tab w:val="left" w:pos="1500"/>
        </w:tabs>
        <w:suppressAutoHyphens/>
        <w:ind w:left="851" w:hanging="851"/>
        <w:jc w:val="both"/>
        <w:rPr>
          <w:rFonts w:ascii="Arial" w:hAnsi="Arial"/>
          <w:spacing w:val="-3"/>
          <w:sz w:val="22"/>
        </w:rPr>
      </w:pPr>
      <w:r w:rsidRPr="002943E4">
        <w:rPr>
          <w:rFonts w:ascii="Arial" w:hAnsi="Arial"/>
          <w:spacing w:val="-3"/>
          <w:sz w:val="22"/>
        </w:rPr>
        <w:t>NOTE</w:t>
      </w:r>
      <w:r>
        <w:rPr>
          <w:rFonts w:ascii="Arial" w:hAnsi="Arial"/>
          <w:spacing w:val="-3"/>
          <w:sz w:val="22"/>
        </w:rPr>
        <w:t xml:space="preserve">: </w:t>
      </w:r>
      <w:r>
        <w:rPr>
          <w:rFonts w:ascii="Arial" w:hAnsi="Arial"/>
          <w:spacing w:val="-3"/>
          <w:sz w:val="22"/>
        </w:rPr>
        <w:tab/>
      </w:r>
      <w:r w:rsidRPr="002943E4">
        <w:rPr>
          <w:rFonts w:ascii="Arial" w:hAnsi="Arial"/>
          <w:spacing w:val="-3"/>
          <w:sz w:val="22"/>
        </w:rPr>
        <w:t xml:space="preserve">For particular types of measuring instruments some faults exceeding the fault limit may not be considered a significant fault; the applicable Recommendation shall state when such exception applies. For example, the occurrence of one or some of the following faults may be acceptable: </w:t>
      </w:r>
    </w:p>
    <w:p w:rsidR="00632DC0" w:rsidRPr="002943E4"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632DC0"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2943E4">
        <w:rPr>
          <w:rFonts w:ascii="Arial" w:hAnsi="Arial"/>
          <w:spacing w:val="-3"/>
          <w:sz w:val="22"/>
        </w:rPr>
        <w:t xml:space="preserve">faults arising from simultaneous and mutually independent causes originating in </w:t>
      </w:r>
    </w:p>
    <w:p w:rsidR="00632DC0"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2943E4">
        <w:rPr>
          <w:rFonts w:ascii="Arial" w:hAnsi="Arial"/>
          <w:spacing w:val="-3"/>
          <w:sz w:val="22"/>
        </w:rPr>
        <w:t xml:space="preserve">a measuring instrument or in its checking facilities; </w:t>
      </w:r>
    </w:p>
    <w:p w:rsidR="00632DC0"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2943E4">
        <w:rPr>
          <w:rFonts w:ascii="Arial" w:hAnsi="Arial"/>
          <w:spacing w:val="-3"/>
          <w:sz w:val="22"/>
        </w:rPr>
        <w:t xml:space="preserve">faults implying the impossibility to perform any measurement; </w:t>
      </w:r>
    </w:p>
    <w:p w:rsidR="00632DC0"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2943E4">
        <w:rPr>
          <w:rFonts w:ascii="Arial" w:hAnsi="Arial"/>
          <w:spacing w:val="-3"/>
          <w:sz w:val="22"/>
        </w:rPr>
        <w:lastRenderedPageBreak/>
        <w:t xml:space="preserve">transitory faults being momentary variations in the indication, which cannot </w:t>
      </w:r>
    </w:p>
    <w:p w:rsidR="00632DC0"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2943E4">
        <w:rPr>
          <w:rFonts w:ascii="Arial" w:hAnsi="Arial"/>
          <w:spacing w:val="-3"/>
          <w:sz w:val="22"/>
        </w:rPr>
        <w:t xml:space="preserve">be interpreted, memorized or transmitted as a measurement result; </w:t>
      </w:r>
    </w:p>
    <w:p w:rsidR="00632DC0"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2943E4">
        <w:rPr>
          <w:rFonts w:ascii="Arial" w:hAnsi="Arial"/>
          <w:spacing w:val="-3"/>
          <w:sz w:val="22"/>
        </w:rPr>
        <w:t xml:space="preserve">faults giving rise to variations in the measurement result that are serious enough </w:t>
      </w:r>
    </w:p>
    <w:p w:rsidR="00C6249A" w:rsidRDefault="00632DC0" w:rsidP="00C6249A">
      <w:pPr>
        <w:pStyle w:val="ListParagraph"/>
        <w:numPr>
          <w:ilvl w:val="0"/>
          <w:numId w:val="150"/>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F3330">
        <w:rPr>
          <w:rFonts w:ascii="Arial" w:hAnsi="Arial"/>
          <w:spacing w:val="-3"/>
          <w:sz w:val="22"/>
        </w:rPr>
        <w:t xml:space="preserve">to be noticed by all those interested in the measurement result; the applicable </w:t>
      </w:r>
    </w:p>
    <w:p w:rsidR="00632DC0" w:rsidRPr="00C6249A" w:rsidRDefault="00632DC0" w:rsidP="00C6249A">
      <w:pPr>
        <w:tabs>
          <w:tab w:val="left" w:pos="0"/>
          <w:tab w:val="left" w:pos="177"/>
          <w:tab w:val="left" w:pos="355"/>
          <w:tab w:val="left" w:pos="532"/>
          <w:tab w:val="left" w:pos="888"/>
          <w:tab w:val="left" w:pos="1400"/>
          <w:tab w:val="left" w:pos="1500"/>
        </w:tabs>
        <w:suppressAutoHyphens/>
        <w:ind w:left="360"/>
        <w:jc w:val="both"/>
        <w:rPr>
          <w:rFonts w:ascii="Arial" w:hAnsi="Arial"/>
          <w:spacing w:val="-3"/>
          <w:sz w:val="22"/>
        </w:rPr>
      </w:pPr>
      <w:r w:rsidRPr="00C6249A">
        <w:rPr>
          <w:rFonts w:ascii="Arial" w:hAnsi="Arial"/>
          <w:spacing w:val="-3"/>
          <w:sz w:val="22"/>
        </w:rPr>
        <w:t xml:space="preserve">Recommendation may specify the nature of these variations. </w:t>
      </w:r>
      <w:r w:rsidRPr="00C6249A">
        <w:rPr>
          <w:rFonts w:ascii="Arial" w:hAnsi="Arial"/>
          <w:spacing w:val="-3"/>
          <w:sz w:val="22"/>
        </w:rPr>
        <w:cr/>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3.5.2.7</w:t>
      </w:r>
      <w:r>
        <w:rPr>
          <w:lang w:val="en-GB"/>
        </w:rPr>
        <w:tab/>
      </w:r>
      <w:r>
        <w:rPr>
          <w:lang w:val="en-GB"/>
        </w:rPr>
        <w:tab/>
      </w:r>
      <w:r>
        <w:rPr>
          <w:lang w:val="en-GB"/>
        </w:rPr>
        <w:tab/>
      </w:r>
      <w:proofErr w:type="gramStart"/>
      <w:r>
        <w:rPr>
          <w:lang w:val="en-GB"/>
        </w:rPr>
        <w:t>s</w:t>
      </w:r>
      <w:r w:rsidRPr="00966C41">
        <w:rPr>
          <w:lang w:val="en-GB"/>
        </w:rPr>
        <w:t>pan</w:t>
      </w:r>
      <w:proofErr w:type="gramEnd"/>
      <w:r w:rsidRPr="00966C41">
        <w:rPr>
          <w:lang w:val="en-GB"/>
        </w:rPr>
        <w:t xml:space="preserve"> stability</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cs="Arial"/>
          <w:sz w:val="22"/>
          <w:szCs w:val="22"/>
        </w:rPr>
        <w:t>c</w:t>
      </w:r>
      <w:r w:rsidRPr="006E5ADC">
        <w:rPr>
          <w:rFonts w:ascii="Arial" w:hAnsi="Arial" w:cs="Arial"/>
          <w:sz w:val="22"/>
          <w:szCs w:val="22"/>
        </w:rPr>
        <w:t>apability</w:t>
      </w:r>
      <w:proofErr w:type="gramEnd"/>
      <w:r w:rsidRPr="006E5ADC">
        <w:rPr>
          <w:rFonts w:ascii="Arial" w:hAnsi="Arial" w:cs="Arial"/>
          <w:sz w:val="22"/>
          <w:szCs w:val="22"/>
        </w:rPr>
        <w:t xml:space="preserve"> of an instrument to maintain the difference between the indication at maximum capacity and the indication at zero over a period of use within specified limits.</w:t>
      </w:r>
      <w:r>
        <w:rPr>
          <w:sz w:val="22"/>
          <w:szCs w:val="22"/>
        </w:rPr>
        <w:t xml:space="preserve"> </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3.5.3</w:t>
      </w:r>
      <w:r>
        <w:rPr>
          <w:lang w:val="en-GB"/>
        </w:rPr>
        <w:tab/>
      </w:r>
      <w:r>
        <w:rPr>
          <w:lang w:val="en-GB"/>
        </w:rPr>
        <w:tab/>
      </w:r>
      <w:r>
        <w:rPr>
          <w:lang w:val="en-GB"/>
        </w:rPr>
        <w:tab/>
      </w:r>
      <w:r>
        <w:rPr>
          <w:lang w:val="en-GB"/>
        </w:rPr>
        <w:tab/>
      </w:r>
      <w:proofErr w:type="gramStart"/>
      <w:r>
        <w:rPr>
          <w:lang w:val="en-GB"/>
        </w:rPr>
        <w:t>r</w:t>
      </w:r>
      <w:r w:rsidRPr="00966C41">
        <w:rPr>
          <w:lang w:val="en-GB"/>
        </w:rPr>
        <w:t>eference</w:t>
      </w:r>
      <w:proofErr w:type="gramEnd"/>
      <w:r w:rsidRPr="00966C41">
        <w:rPr>
          <w:lang w:val="en-GB"/>
        </w:rPr>
        <w:t xml:space="preserve"> value for accuracy class (Ref(x)</w:t>
      </w:r>
      <w:r>
        <w:rPr>
          <w:lang w:val="en-GB"/>
        </w:rPr>
        <w:t>)</w:t>
      </w:r>
    </w:p>
    <w:p w:rsidR="00632DC0" w:rsidRDefault="00632DC0" w:rsidP="00632DC0">
      <w:pPr>
        <w:tabs>
          <w:tab w:val="left" w:pos="0"/>
          <w:tab w:val="left" w:pos="888"/>
          <w:tab w:val="left" w:pos="1400"/>
          <w:tab w:val="left" w:pos="1500"/>
        </w:tabs>
        <w:jc w:val="both"/>
      </w:pPr>
    </w:p>
    <w:p w:rsidR="00632DC0" w:rsidRPr="00B739F0" w:rsidRDefault="00632DC0" w:rsidP="00632DC0">
      <w:pPr>
        <w:pStyle w:val="Heading3"/>
        <w:tabs>
          <w:tab w:val="clear" w:pos="-267"/>
          <w:tab w:val="clear" w:pos="710"/>
          <w:tab w:val="clear" w:pos="1154"/>
          <w:tab w:val="left" w:pos="1400"/>
          <w:tab w:val="left" w:pos="1500"/>
        </w:tabs>
        <w:ind w:firstLine="0"/>
        <w:rPr>
          <w:rFonts w:cs="Arial"/>
          <w:b w:val="0"/>
          <w:lang w:val="en-GB"/>
        </w:rPr>
      </w:pPr>
      <w:proofErr w:type="gramStart"/>
      <w:r w:rsidRPr="00B739F0">
        <w:rPr>
          <w:rFonts w:cs="Arial"/>
          <w:b w:val="0"/>
          <w:lang w:val="en-GB"/>
        </w:rPr>
        <w:t>value</w:t>
      </w:r>
      <w:proofErr w:type="gramEnd"/>
      <w:r w:rsidRPr="00B739F0">
        <w:rPr>
          <w:rFonts w:cs="Arial"/>
          <w:b w:val="0"/>
          <w:lang w:val="en-GB"/>
        </w:rPr>
        <w:t xml:space="preserve"> for accuracy class </w:t>
      </w:r>
      <w:r w:rsidRPr="00B739F0">
        <w:rPr>
          <w:rFonts w:cs="Arial"/>
          <w:b w:val="0"/>
          <w:lang w:val="en-US" w:eastAsia="ja-JP"/>
        </w:rPr>
        <w:t>specified by the manufacturer for the purpose of</w:t>
      </w:r>
      <w:r w:rsidRPr="00B739F0">
        <w:rPr>
          <w:rFonts w:cs="Arial"/>
          <w:b w:val="0"/>
          <w:lang w:val="en-GB"/>
        </w:rPr>
        <w:t xml:space="preserve"> static testing of the weighing module during influence quantity testing at type evaluation</w:t>
      </w:r>
      <w:r w:rsidRPr="005536B8">
        <w:rPr>
          <w:rFonts w:cs="Arial"/>
          <w:b w:val="0"/>
          <w:lang w:val="en-GB"/>
        </w:rPr>
        <w:t xml:space="preserve"> stage.  Ref(x) is equal to the best accu</w:t>
      </w:r>
      <w:r w:rsidRPr="00B739F0">
        <w:rPr>
          <w:rFonts w:cs="Arial"/>
          <w:b w:val="0"/>
          <w:lang w:val="en-GB"/>
        </w:rPr>
        <w:t>racy class for which the AGFI may be verified for operational use.</w:t>
      </w:r>
    </w:p>
    <w:p w:rsidR="00632DC0" w:rsidRDefault="00632DC0" w:rsidP="00632DC0">
      <w:pPr>
        <w:tabs>
          <w:tab w:val="left" w:pos="0"/>
          <w:tab w:val="left" w:pos="888"/>
          <w:tab w:val="left" w:pos="1400"/>
          <w:tab w:val="left" w:pos="1500"/>
        </w:tabs>
      </w:pPr>
    </w:p>
    <w:p w:rsidR="00632DC0" w:rsidRPr="00966C41" w:rsidRDefault="00632DC0" w:rsidP="00632DC0">
      <w:pPr>
        <w:pStyle w:val="Heading3"/>
        <w:tabs>
          <w:tab w:val="clear" w:pos="-267"/>
          <w:tab w:val="clear" w:pos="710"/>
          <w:tab w:val="clear" w:pos="1154"/>
          <w:tab w:val="left" w:pos="1400"/>
          <w:tab w:val="left" w:pos="1500"/>
        </w:tabs>
        <w:ind w:left="720" w:firstLine="0"/>
        <w:rPr>
          <w:b w:val="0"/>
          <w:lang w:val="en-GB"/>
        </w:rPr>
      </w:pPr>
    </w:p>
    <w:p w:rsidR="00632DC0" w:rsidRPr="00182296" w:rsidRDefault="00632DC0" w:rsidP="00632DC0">
      <w:pPr>
        <w:pStyle w:val="Heading3"/>
        <w:tabs>
          <w:tab w:val="clear" w:pos="-267"/>
          <w:tab w:val="clear" w:pos="710"/>
          <w:tab w:val="clear" w:pos="1154"/>
          <w:tab w:val="left" w:pos="1400"/>
          <w:tab w:val="left" w:pos="1500"/>
        </w:tabs>
        <w:ind w:firstLine="0"/>
        <w:rPr>
          <w:lang w:val="en-GB"/>
        </w:rPr>
      </w:pPr>
      <w:r>
        <w:rPr>
          <w:lang w:val="en-GB"/>
        </w:rPr>
        <w:t>3.6</w:t>
      </w:r>
      <w:r>
        <w:rPr>
          <w:lang w:val="en-GB"/>
        </w:rPr>
        <w:tab/>
      </w:r>
      <w:r>
        <w:rPr>
          <w:lang w:val="en-GB"/>
        </w:rPr>
        <w:tab/>
      </w:r>
      <w:r>
        <w:rPr>
          <w:lang w:val="en-GB"/>
        </w:rPr>
        <w:tab/>
      </w:r>
      <w:r>
        <w:rPr>
          <w:lang w:val="en-GB"/>
        </w:rPr>
        <w:tab/>
      </w:r>
      <w:r>
        <w:rPr>
          <w:lang w:val="en-GB"/>
        </w:rPr>
        <w:tab/>
        <w:t>i</w:t>
      </w:r>
      <w:r w:rsidRPr="00182296">
        <w:rPr>
          <w:lang w:val="en-GB"/>
        </w:rPr>
        <w:t>nfluences and reference conditions</w:t>
      </w:r>
    </w:p>
    <w:p w:rsidR="00632DC0" w:rsidRPr="00182296"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182296"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3.6</w:t>
      </w:r>
      <w:r w:rsidRPr="00182296">
        <w:rPr>
          <w:rFonts w:ascii="Arial" w:hAnsi="Arial"/>
          <w:b/>
          <w:spacing w:val="-3"/>
          <w:sz w:val="22"/>
        </w:rPr>
        <w:t>.1</w:t>
      </w:r>
      <w:r w:rsidRPr="00182296">
        <w:rPr>
          <w:rFonts w:ascii="Arial" w:hAnsi="Arial"/>
          <w:spacing w:val="-3"/>
          <w:sz w:val="22"/>
        </w:rPr>
        <w:tab/>
      </w:r>
      <w:r w:rsidRPr="00182296">
        <w:rPr>
          <w:rFonts w:ascii="Arial" w:hAnsi="Arial"/>
          <w:spacing w:val="-3"/>
          <w:sz w:val="22"/>
        </w:rPr>
        <w:tab/>
      </w:r>
      <w:r w:rsidRPr="00182296">
        <w:rPr>
          <w:rFonts w:ascii="Arial" w:hAnsi="Arial"/>
          <w:spacing w:val="-3"/>
          <w:sz w:val="22"/>
        </w:rPr>
        <w:tab/>
      </w:r>
      <w:r w:rsidRPr="00182296">
        <w:rPr>
          <w:rFonts w:ascii="Arial" w:hAnsi="Arial"/>
          <w:spacing w:val="-3"/>
          <w:sz w:val="22"/>
        </w:rPr>
        <w:tab/>
      </w:r>
      <w:proofErr w:type="gramStart"/>
      <w:r>
        <w:rPr>
          <w:rFonts w:ascii="Arial" w:hAnsi="Arial"/>
          <w:b/>
          <w:spacing w:val="-3"/>
          <w:sz w:val="22"/>
        </w:rPr>
        <w:t>i</w:t>
      </w:r>
      <w:r w:rsidRPr="00182296">
        <w:rPr>
          <w:rFonts w:ascii="Arial" w:hAnsi="Arial"/>
          <w:b/>
          <w:spacing w:val="-3"/>
          <w:sz w:val="22"/>
        </w:rPr>
        <w:t>nfluence</w:t>
      </w:r>
      <w:proofErr w:type="gramEnd"/>
      <w:r w:rsidRPr="00182296">
        <w:rPr>
          <w:rFonts w:ascii="Arial" w:hAnsi="Arial"/>
          <w:b/>
          <w:spacing w:val="-3"/>
          <w:sz w:val="22"/>
        </w:rPr>
        <w:t xml:space="preserve"> quantity</w:t>
      </w:r>
    </w:p>
    <w:p w:rsidR="00632DC0" w:rsidRPr="00182296"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sidRPr="00673FC5">
        <w:rPr>
          <w:rFonts w:ascii="Arial" w:hAnsi="Arial"/>
          <w:spacing w:val="-3"/>
          <w:sz w:val="22"/>
        </w:rPr>
        <w:t>quantity</w:t>
      </w:r>
      <w:proofErr w:type="gramEnd"/>
      <w:r w:rsidRPr="00673FC5">
        <w:rPr>
          <w:rFonts w:ascii="Arial" w:hAnsi="Arial"/>
          <w:spacing w:val="-3"/>
          <w:sz w:val="22"/>
        </w:rPr>
        <w:t xml:space="preserve"> that, in a direct measurement, does not affect the quantity that is actually measured, but affects the relation between the indication and the measurement result</w:t>
      </w:r>
      <w:r>
        <w:rPr>
          <w:rFonts w:ascii="Arial" w:hAnsi="Arial"/>
          <w:spacing w:val="-3"/>
          <w:sz w:val="22"/>
        </w:rPr>
        <w:t xml:space="preserve"> VIM 2.52 [1]</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3.6.1.1</w:t>
      </w:r>
      <w:r>
        <w:rPr>
          <w:lang w:val="en-GB"/>
        </w:rPr>
        <w:tab/>
      </w:r>
      <w:r>
        <w:rPr>
          <w:lang w:val="en-GB"/>
        </w:rPr>
        <w:tab/>
      </w:r>
      <w:r>
        <w:rPr>
          <w:lang w:val="en-GB"/>
        </w:rPr>
        <w:tab/>
      </w:r>
      <w:proofErr w:type="gramStart"/>
      <w:r>
        <w:rPr>
          <w:lang w:val="en-GB"/>
        </w:rPr>
        <w:t>i</w:t>
      </w:r>
      <w:r w:rsidRPr="00966C41">
        <w:rPr>
          <w:lang w:val="en-GB"/>
        </w:rPr>
        <w:t>nfluence</w:t>
      </w:r>
      <w:proofErr w:type="gramEnd"/>
      <w:r w:rsidRPr="00966C41">
        <w:rPr>
          <w:lang w:val="en-GB"/>
        </w:rPr>
        <w:t xml:space="preserve"> factor</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i</w:t>
      </w:r>
      <w:r w:rsidRPr="00966C41">
        <w:rPr>
          <w:rFonts w:ascii="Arial" w:hAnsi="Arial"/>
          <w:spacing w:val="-3"/>
          <w:sz w:val="22"/>
        </w:rPr>
        <w:t>nfluence</w:t>
      </w:r>
      <w:proofErr w:type="gramEnd"/>
      <w:r w:rsidRPr="00966C41">
        <w:rPr>
          <w:rFonts w:ascii="Arial" w:hAnsi="Arial"/>
          <w:spacing w:val="-3"/>
          <w:sz w:val="22"/>
        </w:rPr>
        <w:t xml:space="preserve"> quantity having a value within the rated operating conditions of </w:t>
      </w:r>
      <w:r>
        <w:rPr>
          <w:rFonts w:ascii="Arial" w:hAnsi="Arial"/>
          <w:spacing w:val="-3"/>
          <w:sz w:val="22"/>
        </w:rPr>
        <w:t>a measuring instrument specified in this recommendation. VIML, 5.15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3.6</w:t>
      </w:r>
      <w:r w:rsidRPr="00966C41">
        <w:rPr>
          <w:lang w:val="en-GB"/>
        </w:rPr>
        <w:t>.1.2</w:t>
      </w:r>
      <w:r w:rsidRPr="00966C41">
        <w:rPr>
          <w:lang w:val="en-GB"/>
        </w:rPr>
        <w:tab/>
      </w:r>
      <w:r w:rsidRPr="00966C41">
        <w:rPr>
          <w:lang w:val="en-GB"/>
        </w:rPr>
        <w:tab/>
      </w:r>
      <w:r w:rsidRPr="00966C41">
        <w:rPr>
          <w:lang w:val="en-GB"/>
        </w:rPr>
        <w:tab/>
      </w:r>
      <w:proofErr w:type="gramStart"/>
      <w:r>
        <w:rPr>
          <w:lang w:val="en-GB"/>
        </w:rPr>
        <w:t>d</w:t>
      </w:r>
      <w:r w:rsidRPr="00966C41">
        <w:rPr>
          <w:lang w:val="en-GB"/>
        </w:rPr>
        <w:t>isturbance</w:t>
      </w:r>
      <w:proofErr w:type="gramEnd"/>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i</w:t>
      </w:r>
      <w:r w:rsidRPr="00966C41">
        <w:rPr>
          <w:rFonts w:ascii="Arial" w:hAnsi="Arial"/>
          <w:spacing w:val="-3"/>
          <w:sz w:val="22"/>
        </w:rPr>
        <w:t>nfluence</w:t>
      </w:r>
      <w:proofErr w:type="gramEnd"/>
      <w:r w:rsidRPr="00966C41">
        <w:rPr>
          <w:rFonts w:ascii="Arial" w:hAnsi="Arial"/>
          <w:spacing w:val="-3"/>
          <w:sz w:val="22"/>
        </w:rPr>
        <w:t xml:space="preserve"> quantity having a value within the limits specified in this Recommendation but outside the rated operating conditions of the </w:t>
      </w:r>
      <w:r>
        <w:rPr>
          <w:rFonts w:ascii="Arial" w:hAnsi="Arial"/>
          <w:spacing w:val="-3"/>
          <w:sz w:val="22"/>
        </w:rPr>
        <w:t>measuring</w:t>
      </w:r>
      <w:r w:rsidRPr="00966C41">
        <w:rPr>
          <w:rFonts w:ascii="Arial" w:hAnsi="Arial"/>
          <w:spacing w:val="-3"/>
          <w:sz w:val="22"/>
        </w:rPr>
        <w:t xml:space="preserve"> instrument.</w:t>
      </w:r>
      <w:r>
        <w:rPr>
          <w:rFonts w:ascii="Arial" w:hAnsi="Arial"/>
          <w:spacing w:val="-3"/>
          <w:sz w:val="22"/>
        </w:rPr>
        <w:t xml:space="preserve"> VIML, 5.16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94AEC" w:rsidRDefault="00632DC0" w:rsidP="00632DC0">
      <w:pPr>
        <w:pStyle w:val="Heading3"/>
        <w:tabs>
          <w:tab w:val="clear" w:pos="-267"/>
          <w:tab w:val="clear" w:pos="710"/>
          <w:tab w:val="clear" w:pos="1154"/>
          <w:tab w:val="left" w:pos="1400"/>
          <w:tab w:val="left" w:pos="1500"/>
        </w:tabs>
        <w:ind w:firstLine="0"/>
        <w:rPr>
          <w:lang w:val="en-GB"/>
        </w:rPr>
      </w:pPr>
      <w:r>
        <w:rPr>
          <w:lang w:val="en-GB"/>
        </w:rPr>
        <w:t>3.6.2</w:t>
      </w:r>
      <w:r>
        <w:rPr>
          <w:lang w:val="en-GB"/>
        </w:rPr>
        <w:tab/>
      </w:r>
      <w:r>
        <w:rPr>
          <w:lang w:val="en-GB"/>
        </w:rPr>
        <w:tab/>
      </w:r>
      <w:r>
        <w:rPr>
          <w:lang w:val="en-GB"/>
        </w:rPr>
        <w:tab/>
      </w:r>
      <w:r>
        <w:rPr>
          <w:lang w:val="en-GB"/>
        </w:rPr>
        <w:tab/>
      </w:r>
      <w:proofErr w:type="gramStart"/>
      <w:r>
        <w:rPr>
          <w:lang w:val="en-GB"/>
        </w:rPr>
        <w:t>r</w:t>
      </w:r>
      <w:r w:rsidRPr="00B215D0">
        <w:rPr>
          <w:lang w:val="en-GB"/>
        </w:rPr>
        <w:t>ated</w:t>
      </w:r>
      <w:proofErr w:type="gramEnd"/>
      <w:r w:rsidRPr="00B215D0">
        <w:rPr>
          <w:lang w:val="en-GB"/>
        </w:rPr>
        <w:t xml:space="preserve"> operating conditions</w:t>
      </w:r>
    </w:p>
    <w:p w:rsidR="00632DC0" w:rsidRDefault="00632DC0" w:rsidP="00632DC0">
      <w:pPr>
        <w:tabs>
          <w:tab w:val="left" w:pos="0"/>
          <w:tab w:val="left" w:pos="888"/>
          <w:tab w:val="left" w:pos="1400"/>
          <w:tab w:val="left" w:pos="1500"/>
        </w:tabs>
        <w:jc w:val="both"/>
      </w:pPr>
    </w:p>
    <w:p w:rsidR="00632DC0" w:rsidRPr="00722E06" w:rsidRDefault="00632DC0" w:rsidP="00632DC0">
      <w:pPr>
        <w:tabs>
          <w:tab w:val="left" w:pos="1418"/>
        </w:tabs>
        <w:rPr>
          <w:rFonts w:ascii="Arial" w:hAnsi="Arial" w:cs="Arial"/>
          <w:sz w:val="22"/>
          <w:szCs w:val="22"/>
          <w:lang w:val="en-US"/>
        </w:rPr>
      </w:pPr>
      <w:proofErr w:type="gramStart"/>
      <w:r w:rsidRPr="00722E06">
        <w:rPr>
          <w:rFonts w:ascii="Arial" w:hAnsi="Arial" w:cs="Arial"/>
          <w:sz w:val="22"/>
          <w:szCs w:val="22"/>
          <w:lang w:val="en-US"/>
        </w:rPr>
        <w:t>operating</w:t>
      </w:r>
      <w:proofErr w:type="gramEnd"/>
      <w:r w:rsidRPr="00722E06">
        <w:rPr>
          <w:rFonts w:ascii="Arial" w:hAnsi="Arial" w:cs="Arial"/>
          <w:sz w:val="22"/>
          <w:szCs w:val="22"/>
          <w:lang w:val="en-US"/>
        </w:rPr>
        <w:t xml:space="preserve"> condition that must be fulfilled during measurement in order that a measuring instrument or measuring system perform as designed. VIM, </w:t>
      </w:r>
      <w:r>
        <w:rPr>
          <w:rFonts w:ascii="Arial" w:hAnsi="Arial" w:cs="Arial"/>
          <w:sz w:val="22"/>
          <w:szCs w:val="22"/>
          <w:lang w:val="en-US"/>
        </w:rPr>
        <w:t>4.9</w:t>
      </w:r>
      <w:r w:rsidRPr="00722E06">
        <w:rPr>
          <w:rFonts w:ascii="Arial" w:hAnsi="Arial" w:cs="Arial"/>
          <w:sz w:val="22"/>
          <w:szCs w:val="22"/>
          <w:lang w:val="en-US"/>
        </w:rPr>
        <w:t xml:space="preserve"> [1]</w:t>
      </w:r>
    </w:p>
    <w:p w:rsidR="00632DC0" w:rsidRPr="00722E06" w:rsidRDefault="00632DC0" w:rsidP="00632DC0">
      <w:pPr>
        <w:tabs>
          <w:tab w:val="left" w:pos="1418"/>
        </w:tabs>
        <w:rPr>
          <w:rFonts w:ascii="Arial" w:hAnsi="Arial" w:cs="Arial"/>
          <w:sz w:val="22"/>
          <w:szCs w:val="22"/>
          <w:lang w:val="en-US"/>
        </w:rPr>
      </w:pPr>
    </w:p>
    <w:p w:rsidR="00632DC0" w:rsidRDefault="00632DC0" w:rsidP="00632DC0">
      <w:pPr>
        <w:tabs>
          <w:tab w:val="left" w:pos="0"/>
          <w:tab w:val="left" w:pos="177"/>
          <w:tab w:val="left" w:pos="355"/>
          <w:tab w:val="left" w:pos="532"/>
          <w:tab w:val="left" w:pos="888"/>
          <w:tab w:val="left" w:pos="1400"/>
          <w:tab w:val="left" w:pos="1500"/>
        </w:tabs>
        <w:suppressAutoHyphens/>
        <w:ind w:left="885" w:hanging="885"/>
        <w:jc w:val="both"/>
        <w:rPr>
          <w:rFonts w:ascii="Arial" w:hAnsi="Arial" w:cs="Arial"/>
          <w:lang w:val="en-US"/>
        </w:rPr>
      </w:pPr>
      <w:r>
        <w:rPr>
          <w:rFonts w:ascii="Arial" w:hAnsi="Arial" w:cs="Arial"/>
          <w:iCs/>
          <w:sz w:val="22"/>
          <w:szCs w:val="22"/>
          <w:lang w:val="en-US"/>
        </w:rPr>
        <w:t>NOTE</w:t>
      </w:r>
      <w:r w:rsidRPr="00722E06">
        <w:rPr>
          <w:rFonts w:ascii="Arial" w:hAnsi="Arial" w:cs="Arial"/>
          <w:iCs/>
          <w:sz w:val="22"/>
          <w:szCs w:val="22"/>
          <w:lang w:val="en-US"/>
        </w:rPr>
        <w:t>:</w:t>
      </w:r>
      <w:r w:rsidRPr="00722E06">
        <w:rPr>
          <w:rFonts w:ascii="Arial" w:hAnsi="Arial" w:cs="Arial"/>
          <w:sz w:val="22"/>
          <w:szCs w:val="22"/>
          <w:lang w:val="en-US"/>
        </w:rPr>
        <w:t xml:space="preserve"> </w:t>
      </w:r>
      <w:r w:rsidRPr="00722E06">
        <w:rPr>
          <w:rFonts w:ascii="Arial" w:hAnsi="Arial" w:cs="Arial"/>
          <w:sz w:val="22"/>
          <w:szCs w:val="22"/>
          <w:lang w:val="en-US"/>
        </w:rPr>
        <w:tab/>
        <w:t>Rated operating conditions generally specify intervals of values for a quantity being measured and for any influence quantity</w:t>
      </w:r>
      <w:r w:rsidRPr="00B71F86">
        <w:rPr>
          <w:rFonts w:ascii="Arial" w:hAnsi="Arial" w:cs="Arial"/>
          <w:lang w:val="en-US"/>
        </w:rPr>
        <w:t>.</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632DC0" w:rsidRPr="00182296" w:rsidRDefault="00632DC0" w:rsidP="00632DC0">
      <w:pPr>
        <w:pStyle w:val="Heading3"/>
        <w:tabs>
          <w:tab w:val="clear" w:pos="-267"/>
          <w:tab w:val="clear" w:pos="710"/>
          <w:tab w:val="clear" w:pos="1154"/>
          <w:tab w:val="left" w:pos="1400"/>
          <w:tab w:val="left" w:pos="1500"/>
        </w:tabs>
        <w:ind w:firstLine="0"/>
        <w:rPr>
          <w:lang w:val="en-GB"/>
        </w:rPr>
      </w:pPr>
      <w:r>
        <w:rPr>
          <w:lang w:val="en-GB"/>
        </w:rPr>
        <w:t>3.6.3</w:t>
      </w:r>
      <w:r>
        <w:rPr>
          <w:lang w:val="en-GB"/>
        </w:rPr>
        <w:tab/>
      </w:r>
      <w:r>
        <w:rPr>
          <w:lang w:val="en-GB"/>
        </w:rPr>
        <w:tab/>
      </w:r>
      <w:r>
        <w:rPr>
          <w:lang w:val="en-GB"/>
        </w:rPr>
        <w:tab/>
      </w:r>
      <w:r>
        <w:rPr>
          <w:lang w:val="en-GB"/>
        </w:rPr>
        <w:tab/>
      </w:r>
      <w:proofErr w:type="gramStart"/>
      <w:r>
        <w:rPr>
          <w:lang w:val="en-GB"/>
        </w:rPr>
        <w:t>r</w:t>
      </w:r>
      <w:r w:rsidRPr="00182296">
        <w:rPr>
          <w:lang w:val="en-GB"/>
        </w:rPr>
        <w:t>eference</w:t>
      </w:r>
      <w:proofErr w:type="gramEnd"/>
      <w:r w:rsidRPr="00182296">
        <w:rPr>
          <w:lang w:val="en-GB"/>
        </w:rPr>
        <w:t xml:space="preserve"> conditions</w:t>
      </w:r>
    </w:p>
    <w:p w:rsidR="00632DC0" w:rsidRDefault="00632DC0" w:rsidP="00632DC0">
      <w:pPr>
        <w:tabs>
          <w:tab w:val="left" w:pos="0"/>
          <w:tab w:val="left" w:pos="888"/>
          <w:tab w:val="left" w:pos="1400"/>
          <w:tab w:val="left" w:pos="1500"/>
        </w:tabs>
        <w:jc w:val="both"/>
      </w:pPr>
    </w:p>
    <w:p w:rsidR="00632DC0" w:rsidRPr="00394148" w:rsidRDefault="00632DC0" w:rsidP="00632DC0">
      <w:pPr>
        <w:tabs>
          <w:tab w:val="left" w:pos="1418"/>
        </w:tabs>
        <w:autoSpaceDE w:val="0"/>
        <w:autoSpaceDN w:val="0"/>
        <w:adjustRightInd w:val="0"/>
        <w:rPr>
          <w:rFonts w:ascii="Arial" w:hAnsi="Arial" w:cs="Arial"/>
          <w:sz w:val="22"/>
          <w:szCs w:val="22"/>
          <w:lang w:val="en-US"/>
        </w:rPr>
      </w:pPr>
      <w:proofErr w:type="gramStart"/>
      <w:r w:rsidRPr="00500BC4">
        <w:rPr>
          <w:rFonts w:ascii="Arial" w:hAnsi="Arial" w:cs="Arial"/>
          <w:sz w:val="22"/>
          <w:szCs w:val="22"/>
          <w:lang w:val="en-US"/>
        </w:rPr>
        <w:t>operating</w:t>
      </w:r>
      <w:proofErr w:type="gramEnd"/>
      <w:r w:rsidRPr="00500BC4">
        <w:rPr>
          <w:rFonts w:ascii="Arial" w:hAnsi="Arial" w:cs="Arial"/>
          <w:sz w:val="22"/>
          <w:szCs w:val="22"/>
          <w:lang w:val="en-US"/>
        </w:rPr>
        <w:t xml:space="preserve"> condition prescribed for evaluating the performance of a measuring instrument or measuring system or for comparison of measurement results</w:t>
      </w:r>
      <w:r>
        <w:rPr>
          <w:rFonts w:ascii="Arial" w:hAnsi="Arial" w:cs="Arial"/>
          <w:sz w:val="22"/>
          <w:szCs w:val="22"/>
          <w:lang w:val="en-US"/>
        </w:rPr>
        <w:t>.</w:t>
      </w:r>
      <w:r w:rsidRPr="00500BC4">
        <w:rPr>
          <w:rFonts w:ascii="Arial" w:hAnsi="Arial" w:cs="Arial"/>
          <w:sz w:val="22"/>
          <w:szCs w:val="22"/>
          <w:lang w:val="en-US"/>
        </w:rPr>
        <w:t xml:space="preserve"> VIM </w:t>
      </w:r>
      <w:r>
        <w:rPr>
          <w:rFonts w:ascii="Arial" w:hAnsi="Arial" w:cs="Arial"/>
          <w:sz w:val="22"/>
          <w:szCs w:val="22"/>
          <w:lang w:val="en-US"/>
        </w:rPr>
        <w:t>4.11 [1]</w:t>
      </w:r>
    </w:p>
    <w:p w:rsidR="00632DC0" w:rsidRPr="00500BC4" w:rsidRDefault="00632DC0" w:rsidP="00632DC0">
      <w:pPr>
        <w:tabs>
          <w:tab w:val="left" w:pos="1418"/>
        </w:tabs>
        <w:autoSpaceDE w:val="0"/>
        <w:autoSpaceDN w:val="0"/>
        <w:adjustRightInd w:val="0"/>
        <w:rPr>
          <w:rFonts w:ascii="Arial" w:hAnsi="Arial" w:cs="Arial"/>
          <w:sz w:val="22"/>
          <w:szCs w:val="22"/>
        </w:rPr>
      </w:pPr>
      <w:r w:rsidRPr="00500BC4">
        <w:rPr>
          <w:rFonts w:ascii="Arial" w:hAnsi="Arial" w:cs="Arial"/>
          <w:sz w:val="22"/>
          <w:szCs w:val="22"/>
        </w:rPr>
        <w:t xml:space="preserve"> </w:t>
      </w:r>
    </w:p>
    <w:p w:rsidR="00632DC0" w:rsidRPr="00500BC4" w:rsidRDefault="00632DC0" w:rsidP="00632DC0">
      <w:pPr>
        <w:tabs>
          <w:tab w:val="left" w:pos="0"/>
        </w:tabs>
        <w:autoSpaceDE w:val="0"/>
        <w:autoSpaceDN w:val="0"/>
        <w:adjustRightInd w:val="0"/>
        <w:ind w:left="1134" w:hanging="1134"/>
        <w:rPr>
          <w:rFonts w:ascii="Arial" w:hAnsi="Arial" w:cs="Arial"/>
          <w:sz w:val="22"/>
          <w:szCs w:val="22"/>
        </w:rPr>
      </w:pPr>
      <w:r>
        <w:rPr>
          <w:rFonts w:ascii="Arial" w:hAnsi="Arial" w:cs="Arial"/>
          <w:sz w:val="22"/>
          <w:szCs w:val="22"/>
        </w:rPr>
        <w:t>NOTE:</w:t>
      </w:r>
      <w:r>
        <w:rPr>
          <w:rFonts w:ascii="Arial" w:hAnsi="Arial" w:cs="Arial"/>
          <w:sz w:val="22"/>
          <w:szCs w:val="22"/>
        </w:rPr>
        <w:tab/>
      </w:r>
      <w:r w:rsidRPr="00500BC4">
        <w:rPr>
          <w:rFonts w:ascii="Arial" w:hAnsi="Arial" w:cs="Arial"/>
          <w:sz w:val="22"/>
          <w:szCs w:val="22"/>
        </w:rPr>
        <w:t>Reference operating conditions specify intervals of values of the measurand and of the influence quantities.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3.7</w:t>
      </w:r>
      <w:r>
        <w:rPr>
          <w:lang w:val="en-GB"/>
        </w:rPr>
        <w:tab/>
      </w:r>
      <w:r>
        <w:rPr>
          <w:lang w:val="en-GB"/>
        </w:rPr>
        <w:tab/>
      </w:r>
      <w:r>
        <w:rPr>
          <w:lang w:val="en-GB"/>
        </w:rPr>
        <w:tab/>
      </w:r>
      <w:r>
        <w:rPr>
          <w:lang w:val="en-GB"/>
        </w:rPr>
        <w:tab/>
      </w:r>
      <w:r>
        <w:rPr>
          <w:lang w:val="en-GB"/>
        </w:rPr>
        <w:tab/>
        <w:t>t</w:t>
      </w:r>
      <w:r w:rsidRPr="00966C41">
        <w:rPr>
          <w:lang w:val="en-GB"/>
        </w:rPr>
        <w:t>ests</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3.7</w:t>
      </w:r>
      <w:r w:rsidRPr="00966C41">
        <w:rPr>
          <w:lang w:val="en-GB"/>
        </w:rPr>
        <w:t>.1</w:t>
      </w:r>
      <w:r w:rsidRPr="00966C41">
        <w:rPr>
          <w:lang w:val="en-GB"/>
        </w:rPr>
        <w:tab/>
      </w:r>
      <w:r w:rsidRPr="00966C41">
        <w:rPr>
          <w:lang w:val="en-GB"/>
        </w:rPr>
        <w:tab/>
      </w:r>
      <w:r w:rsidRPr="00966C41">
        <w:rPr>
          <w:lang w:val="en-GB"/>
        </w:rPr>
        <w:tab/>
      </w:r>
      <w:r w:rsidRPr="00966C41">
        <w:rPr>
          <w:lang w:val="en-GB"/>
        </w:rPr>
        <w:tab/>
      </w:r>
      <w:proofErr w:type="gramStart"/>
      <w:r>
        <w:rPr>
          <w:lang w:val="en-GB"/>
        </w:rPr>
        <w:t>m</w:t>
      </w:r>
      <w:r w:rsidRPr="00966C41">
        <w:rPr>
          <w:lang w:val="en-GB"/>
        </w:rPr>
        <w:t>aterial</w:t>
      </w:r>
      <w:proofErr w:type="gramEnd"/>
      <w:r w:rsidRPr="00966C41">
        <w:rPr>
          <w:lang w:val="en-GB"/>
        </w:rPr>
        <w:t xml:space="preserve"> test</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est</w:t>
      </w:r>
      <w:proofErr w:type="gramEnd"/>
      <w:r w:rsidRPr="00966C41">
        <w:rPr>
          <w:rFonts w:ascii="Arial" w:hAnsi="Arial"/>
          <w:spacing w:val="-3"/>
          <w:sz w:val="22"/>
        </w:rPr>
        <w:t xml:space="preserve"> carried out on a complete </w:t>
      </w:r>
      <w:r>
        <w:rPr>
          <w:rFonts w:ascii="Arial" w:hAnsi="Arial"/>
          <w:spacing w:val="-3"/>
          <w:sz w:val="22"/>
        </w:rPr>
        <w:t>AGFI</w:t>
      </w:r>
      <w:r w:rsidRPr="00966C41">
        <w:rPr>
          <w:rFonts w:ascii="Arial" w:hAnsi="Arial"/>
          <w:spacing w:val="-3"/>
          <w:sz w:val="22"/>
        </w:rPr>
        <w:t xml:space="preserve"> using the type of material which it is intended to weigh.</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3.7.2</w:t>
      </w:r>
      <w:r>
        <w:rPr>
          <w:lang w:val="en-GB"/>
        </w:rPr>
        <w:tab/>
      </w:r>
      <w:r>
        <w:rPr>
          <w:lang w:val="en-GB"/>
        </w:rPr>
        <w:tab/>
      </w:r>
      <w:r>
        <w:rPr>
          <w:lang w:val="en-GB"/>
        </w:rPr>
        <w:tab/>
      </w:r>
      <w:r>
        <w:rPr>
          <w:lang w:val="en-GB"/>
        </w:rPr>
        <w:tab/>
      </w:r>
      <w:proofErr w:type="gramStart"/>
      <w:r>
        <w:rPr>
          <w:lang w:val="en-GB"/>
        </w:rPr>
        <w:t>s</w:t>
      </w:r>
      <w:r w:rsidRPr="00966C41">
        <w:rPr>
          <w:lang w:val="en-GB"/>
        </w:rPr>
        <w:t>imulation</w:t>
      </w:r>
      <w:proofErr w:type="gramEnd"/>
      <w:r w:rsidRPr="00966C41">
        <w:rPr>
          <w:lang w:val="en-GB"/>
        </w:rPr>
        <w:t xml:space="preserve"> test</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est</w:t>
      </w:r>
      <w:proofErr w:type="gramEnd"/>
      <w:r w:rsidRPr="00966C41">
        <w:rPr>
          <w:rFonts w:ascii="Arial" w:hAnsi="Arial"/>
          <w:spacing w:val="-3"/>
          <w:sz w:val="22"/>
        </w:rPr>
        <w:t xml:space="preserve"> carried out on a complete </w:t>
      </w:r>
      <w:r>
        <w:rPr>
          <w:rFonts w:ascii="Arial" w:hAnsi="Arial"/>
          <w:spacing w:val="-3"/>
          <w:sz w:val="22"/>
        </w:rPr>
        <w:t>AGFI</w:t>
      </w:r>
      <w:r w:rsidRPr="00966C41">
        <w:rPr>
          <w:rFonts w:ascii="Arial" w:hAnsi="Arial"/>
          <w:spacing w:val="-3"/>
          <w:sz w:val="22"/>
        </w:rPr>
        <w:t xml:space="preserve"> or part of </w:t>
      </w:r>
      <w:r>
        <w:rPr>
          <w:rFonts w:ascii="Arial" w:hAnsi="Arial"/>
          <w:spacing w:val="-3"/>
          <w:sz w:val="22"/>
        </w:rPr>
        <w:t>the AGFI</w:t>
      </w:r>
      <w:r w:rsidRPr="00966C41">
        <w:rPr>
          <w:rFonts w:ascii="Arial" w:hAnsi="Arial"/>
          <w:spacing w:val="-3"/>
          <w:sz w:val="22"/>
        </w:rPr>
        <w:t xml:space="preserve"> in which any part of the weighing operation is simulated.</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3.7.3</w:t>
      </w:r>
      <w:r>
        <w:rPr>
          <w:lang w:val="en-GB"/>
        </w:rPr>
        <w:tab/>
      </w:r>
      <w:r>
        <w:rPr>
          <w:lang w:val="en-GB"/>
        </w:rPr>
        <w:tab/>
      </w:r>
      <w:r>
        <w:rPr>
          <w:lang w:val="en-GB"/>
        </w:rPr>
        <w:tab/>
      </w:r>
      <w:r>
        <w:rPr>
          <w:lang w:val="en-GB"/>
        </w:rPr>
        <w:tab/>
      </w:r>
      <w:proofErr w:type="gramStart"/>
      <w:r>
        <w:rPr>
          <w:lang w:val="en-GB"/>
        </w:rPr>
        <w:t>p</w:t>
      </w:r>
      <w:r w:rsidRPr="00966C41">
        <w:rPr>
          <w:lang w:val="en-GB"/>
        </w:rPr>
        <w:t>erformance</w:t>
      </w:r>
      <w:proofErr w:type="gramEnd"/>
      <w:r w:rsidRPr="00966C41">
        <w:rPr>
          <w:lang w:val="en-GB"/>
        </w:rPr>
        <w:t xml:space="preserve"> test</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est</w:t>
      </w:r>
      <w:proofErr w:type="gramEnd"/>
      <w:r w:rsidRPr="00966C41">
        <w:rPr>
          <w:rFonts w:ascii="Arial" w:hAnsi="Arial"/>
          <w:spacing w:val="-3"/>
          <w:sz w:val="22"/>
        </w:rPr>
        <w:t xml:space="preserve"> to verify whether the equipment under test (EUT) is able to accomplish its intended functions.</w:t>
      </w:r>
      <w:r>
        <w:rPr>
          <w:rFonts w:ascii="Arial" w:hAnsi="Arial"/>
          <w:spacing w:val="-3"/>
          <w:sz w:val="22"/>
        </w:rPr>
        <w:t xml:space="preserve"> VIML, 5.18 [2]</w:t>
      </w:r>
    </w:p>
    <w:p w:rsidR="00632DC0" w:rsidRPr="00966C41" w:rsidRDefault="00632DC0" w:rsidP="00632DC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32DC0" w:rsidRPr="00966C41" w:rsidRDefault="00632DC0" w:rsidP="00632DC0">
      <w:pPr>
        <w:pStyle w:val="Heading3"/>
        <w:tabs>
          <w:tab w:val="clear" w:pos="-267"/>
          <w:tab w:val="clear" w:pos="710"/>
          <w:tab w:val="clear" w:pos="1154"/>
          <w:tab w:val="left" w:pos="1400"/>
          <w:tab w:val="left" w:pos="1500"/>
        </w:tabs>
        <w:ind w:firstLine="0"/>
        <w:rPr>
          <w:lang w:val="en-GB"/>
        </w:rPr>
      </w:pPr>
      <w:r>
        <w:rPr>
          <w:lang w:val="en-GB"/>
        </w:rPr>
        <w:t>3.7.4</w:t>
      </w:r>
      <w:r>
        <w:rPr>
          <w:lang w:val="en-GB"/>
        </w:rPr>
        <w:tab/>
      </w:r>
      <w:r>
        <w:rPr>
          <w:lang w:val="en-GB"/>
        </w:rPr>
        <w:tab/>
      </w:r>
      <w:r>
        <w:rPr>
          <w:lang w:val="en-GB"/>
        </w:rPr>
        <w:tab/>
      </w:r>
      <w:r>
        <w:rPr>
          <w:lang w:val="en-GB"/>
        </w:rPr>
        <w:tab/>
      </w:r>
      <w:proofErr w:type="gramStart"/>
      <w:r>
        <w:rPr>
          <w:lang w:val="en-GB"/>
        </w:rPr>
        <w:t>s</w:t>
      </w:r>
      <w:r w:rsidRPr="00966C41">
        <w:rPr>
          <w:lang w:val="en-GB"/>
        </w:rPr>
        <w:t>pan</w:t>
      </w:r>
      <w:proofErr w:type="gramEnd"/>
      <w:r w:rsidRPr="00966C41">
        <w:rPr>
          <w:lang w:val="en-GB"/>
        </w:rPr>
        <w:t xml:space="preserve"> stability test</w:t>
      </w:r>
    </w:p>
    <w:p w:rsidR="00632DC0" w:rsidRDefault="00632DC0" w:rsidP="00632DC0">
      <w:pPr>
        <w:tabs>
          <w:tab w:val="left" w:pos="0"/>
          <w:tab w:val="left" w:pos="888"/>
          <w:tab w:val="left" w:pos="1400"/>
          <w:tab w:val="left" w:pos="1500"/>
        </w:tabs>
        <w:jc w:val="both"/>
      </w:pPr>
    </w:p>
    <w:p w:rsidR="00632DC0" w:rsidRPr="00966C41" w:rsidRDefault="00632DC0" w:rsidP="00632DC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roofErr w:type="gramStart"/>
      <w:r>
        <w:rPr>
          <w:rFonts w:ascii="Arial" w:hAnsi="Arial"/>
          <w:spacing w:val="-3"/>
          <w:sz w:val="22"/>
        </w:rPr>
        <w:t>t</w:t>
      </w:r>
      <w:r w:rsidRPr="00966C41">
        <w:rPr>
          <w:rFonts w:ascii="Arial" w:hAnsi="Arial"/>
          <w:spacing w:val="-3"/>
          <w:sz w:val="22"/>
        </w:rPr>
        <w:t>est</w:t>
      </w:r>
      <w:proofErr w:type="gramEnd"/>
      <w:r w:rsidRPr="00966C41">
        <w:rPr>
          <w:rFonts w:ascii="Arial" w:hAnsi="Arial"/>
          <w:spacing w:val="-3"/>
          <w:sz w:val="22"/>
        </w:rPr>
        <w:t xml:space="preserve"> to verify that the EUT is capable of maintaining its span stability.</w:t>
      </w:r>
    </w:p>
    <w:p w:rsidR="00632DC0" w:rsidRDefault="00632DC0" w:rsidP="00632DC0">
      <w:pPr>
        <w:tabs>
          <w:tab w:val="left" w:pos="0"/>
          <w:tab w:val="left" w:pos="888"/>
          <w:tab w:val="left" w:pos="1400"/>
          <w:tab w:val="left" w:pos="1500"/>
          <w:tab w:val="center" w:pos="4819"/>
        </w:tabs>
        <w:suppressAutoHyphens/>
        <w:ind w:firstLine="888"/>
        <w:rPr>
          <w:b/>
          <w:color w:val="000000"/>
        </w:rPr>
      </w:pPr>
    </w:p>
    <w:p w:rsidR="00632DC0" w:rsidRDefault="00632DC0" w:rsidP="00632DC0">
      <w:pPr>
        <w:autoSpaceDE w:val="0"/>
        <w:autoSpaceDN w:val="0"/>
        <w:adjustRightInd w:val="0"/>
        <w:rPr>
          <w:rFonts w:ascii="Arial" w:hAnsi="Arial" w:cs="Arial"/>
          <w:b/>
          <w:color w:val="000000"/>
          <w:sz w:val="22"/>
          <w:szCs w:val="22"/>
        </w:rPr>
      </w:pPr>
    </w:p>
    <w:p w:rsidR="00632DC0" w:rsidRPr="001077F3" w:rsidRDefault="00632DC0" w:rsidP="00632DC0">
      <w:pPr>
        <w:autoSpaceDE w:val="0"/>
        <w:autoSpaceDN w:val="0"/>
        <w:adjustRightInd w:val="0"/>
        <w:rPr>
          <w:rFonts w:ascii="Arial" w:hAnsi="Arial" w:cs="Arial"/>
          <w:b/>
          <w:bCs/>
          <w:sz w:val="22"/>
          <w:szCs w:val="22"/>
        </w:rPr>
      </w:pPr>
      <w:r>
        <w:rPr>
          <w:rFonts w:ascii="Arial" w:hAnsi="Arial" w:cs="Arial"/>
          <w:b/>
          <w:color w:val="000000"/>
          <w:sz w:val="22"/>
          <w:szCs w:val="22"/>
        </w:rPr>
        <w:t>3.8</w:t>
      </w:r>
      <w:r w:rsidRPr="001077F3">
        <w:rPr>
          <w:rFonts w:ascii="Arial" w:hAnsi="Arial" w:cs="Arial"/>
          <w:b/>
          <w:color w:val="000000"/>
          <w:sz w:val="22"/>
          <w:szCs w:val="22"/>
        </w:rPr>
        <w:tab/>
      </w:r>
      <w:r w:rsidRPr="001077F3">
        <w:rPr>
          <w:rFonts w:ascii="Arial" w:hAnsi="Arial" w:cs="Arial"/>
          <w:b/>
          <w:color w:val="000000"/>
          <w:sz w:val="22"/>
          <w:szCs w:val="22"/>
        </w:rPr>
        <w:tab/>
      </w:r>
      <w:r w:rsidR="0007271F">
        <w:rPr>
          <w:rFonts w:ascii="Arial" w:hAnsi="Arial" w:cs="Arial"/>
          <w:b/>
          <w:bCs/>
          <w:sz w:val="22"/>
          <w:szCs w:val="22"/>
        </w:rPr>
        <w:t>A</w:t>
      </w:r>
      <w:r w:rsidRPr="001077F3">
        <w:rPr>
          <w:rFonts w:ascii="Arial" w:hAnsi="Arial" w:cs="Arial"/>
          <w:b/>
          <w:bCs/>
          <w:sz w:val="22"/>
          <w:szCs w:val="22"/>
        </w:rPr>
        <w:t>bbreviations and Symbols</w:t>
      </w:r>
    </w:p>
    <w:p w:rsidR="00632DC0" w:rsidRDefault="00632DC0" w:rsidP="00632DC0">
      <w:pPr>
        <w:autoSpaceDE w:val="0"/>
        <w:autoSpaceDN w:val="0"/>
        <w:adjustRightInd w:val="0"/>
        <w:rPr>
          <w:rFonts w:ascii="ArialMT" w:hAnsi="ArialMT" w:cs="ArialMT"/>
          <w:sz w:val="18"/>
          <w:szCs w:val="18"/>
        </w:rPr>
      </w:pP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I</w:t>
      </w:r>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Indication</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I</w:t>
      </w:r>
      <w:r w:rsidRPr="001077F3">
        <w:rPr>
          <w:rFonts w:ascii="Arial" w:hAnsi="Arial" w:cs="Arial"/>
          <w:sz w:val="22"/>
          <w:szCs w:val="22"/>
        </w:rPr>
        <w:t>n</w:t>
      </w:r>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i/>
          <w:iCs/>
          <w:sz w:val="22"/>
          <w:szCs w:val="22"/>
        </w:rPr>
        <w:t>n</w:t>
      </w:r>
      <w:r w:rsidRPr="001077F3">
        <w:rPr>
          <w:rFonts w:ascii="Arial" w:hAnsi="Arial" w:cs="Arial"/>
          <w:sz w:val="22"/>
          <w:szCs w:val="22"/>
        </w:rPr>
        <w:t>th indication</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L</w:t>
      </w:r>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Load</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 xml:space="preserve">ΔL </w:t>
      </w:r>
      <w:r w:rsidRPr="001077F3">
        <w:rPr>
          <w:rFonts w:ascii="Arial" w:hAnsi="Arial" w:cs="Arial"/>
          <w:sz w:val="22"/>
          <w:szCs w:val="22"/>
        </w:rPr>
        <w:t xml:space="preserve">= </w:t>
      </w:r>
      <w:r w:rsidR="00BE0E05">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Additional load to next changeover point</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F</w:t>
      </w:r>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Mass of fill</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F</w:t>
      </w:r>
      <w:r w:rsidRPr="00F672D1">
        <w:rPr>
          <w:rFonts w:ascii="Arial" w:hAnsi="Arial" w:cs="Arial"/>
          <w:sz w:val="22"/>
          <w:szCs w:val="22"/>
          <w:vertAlign w:val="subscript"/>
        </w:rPr>
        <w:t>P</w:t>
      </w:r>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Preset value of fill</w:t>
      </w:r>
    </w:p>
    <w:p w:rsidR="00BE0E05" w:rsidRDefault="00632DC0" w:rsidP="00BE0E05">
      <w:pPr>
        <w:tabs>
          <w:tab w:val="left" w:pos="709"/>
        </w:tabs>
        <w:autoSpaceDE w:val="0"/>
        <w:autoSpaceDN w:val="0"/>
        <w:adjustRightInd w:val="0"/>
        <w:ind w:left="1440" w:hanging="1440"/>
        <w:rPr>
          <w:rFonts w:ascii="Arial" w:hAnsi="Arial" w:cs="Arial"/>
          <w:sz w:val="22"/>
          <w:szCs w:val="22"/>
        </w:rPr>
      </w:pPr>
      <w:r w:rsidRPr="001077F3">
        <w:rPr>
          <w:rFonts w:ascii="Arial" w:hAnsi="Arial" w:cs="Arial"/>
          <w:i/>
          <w:iCs/>
          <w:sz w:val="22"/>
          <w:szCs w:val="22"/>
        </w:rPr>
        <w:t>P</w:t>
      </w:r>
      <w:r w:rsidRPr="001077F3">
        <w:rPr>
          <w:rFonts w:ascii="Arial" w:hAnsi="Arial" w:cs="Arial"/>
          <w:sz w:val="22"/>
          <w:szCs w:val="22"/>
        </w:rPr>
        <w:t>i</w:t>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 xml:space="preserve">Fraction of the </w:t>
      </w:r>
      <w:proofErr w:type="gramStart"/>
      <w:r w:rsidR="002A6595">
        <w:rPr>
          <w:rFonts w:ascii="Arial" w:hAnsi="Arial" w:cs="Arial"/>
          <w:sz w:val="22"/>
          <w:szCs w:val="22"/>
        </w:rPr>
        <w:t>mpe</w:t>
      </w:r>
      <w:r>
        <w:rPr>
          <w:rFonts w:ascii="Arial" w:hAnsi="Arial" w:cs="Arial"/>
          <w:sz w:val="22"/>
          <w:szCs w:val="22"/>
        </w:rPr>
        <w:t>(</w:t>
      </w:r>
      <w:proofErr w:type="gramEnd"/>
      <w:r>
        <w:rPr>
          <w:rFonts w:ascii="Arial" w:hAnsi="Arial" w:cs="Arial"/>
          <w:sz w:val="22"/>
          <w:szCs w:val="22"/>
        </w:rPr>
        <w:t>1)</w:t>
      </w:r>
      <w:r w:rsidRPr="001077F3">
        <w:rPr>
          <w:rFonts w:ascii="Arial" w:hAnsi="Arial" w:cs="Arial"/>
          <w:sz w:val="22"/>
          <w:szCs w:val="22"/>
        </w:rPr>
        <w:t xml:space="preserve"> applicable to one </w:t>
      </w:r>
      <w:r w:rsidR="00BE0E05">
        <w:rPr>
          <w:rFonts w:ascii="Arial" w:hAnsi="Arial" w:cs="Arial"/>
          <w:sz w:val="22"/>
          <w:szCs w:val="22"/>
        </w:rPr>
        <w:t>part of the instrument which is</w:t>
      </w:r>
    </w:p>
    <w:p w:rsidR="00632DC0" w:rsidRDefault="00BE0E05" w:rsidP="00BE0E05">
      <w:pPr>
        <w:tabs>
          <w:tab w:val="left" w:pos="709"/>
        </w:tabs>
        <w:autoSpaceDE w:val="0"/>
        <w:autoSpaceDN w:val="0"/>
        <w:adjustRightInd w:val="0"/>
        <w:ind w:left="1440" w:hanging="144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632DC0" w:rsidRPr="001077F3">
        <w:rPr>
          <w:rFonts w:ascii="Arial" w:hAnsi="Arial" w:cs="Arial"/>
          <w:sz w:val="22"/>
          <w:szCs w:val="22"/>
        </w:rPr>
        <w:t>examined</w:t>
      </w:r>
      <w:proofErr w:type="gramEnd"/>
      <w:r w:rsidR="00632DC0" w:rsidRPr="001077F3">
        <w:rPr>
          <w:rFonts w:ascii="Arial" w:hAnsi="Arial" w:cs="Arial"/>
          <w:sz w:val="22"/>
          <w:szCs w:val="22"/>
        </w:rPr>
        <w:t xml:space="preserve"> separately</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sz w:val="22"/>
          <w:szCs w:val="22"/>
        </w:rPr>
        <w:t>(x)</w:t>
      </w:r>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Class designation factor</w:t>
      </w:r>
    </w:p>
    <w:p w:rsidR="00632DC0" w:rsidRDefault="002A6595" w:rsidP="00632DC0">
      <w:pPr>
        <w:tabs>
          <w:tab w:val="left" w:pos="284"/>
        </w:tabs>
        <w:autoSpaceDE w:val="0"/>
        <w:autoSpaceDN w:val="0"/>
        <w:adjustRightInd w:val="0"/>
        <w:rPr>
          <w:rFonts w:ascii="Arial" w:hAnsi="Arial" w:cs="Arial"/>
          <w:sz w:val="22"/>
          <w:szCs w:val="22"/>
        </w:rPr>
      </w:pPr>
      <w:proofErr w:type="gramStart"/>
      <w:r>
        <w:rPr>
          <w:rFonts w:ascii="Arial" w:hAnsi="Arial" w:cs="Arial"/>
          <w:sz w:val="22"/>
          <w:szCs w:val="22"/>
        </w:rPr>
        <w:t>mpe</w:t>
      </w:r>
      <w:proofErr w:type="gramEnd"/>
      <w:r w:rsidR="00632DC0">
        <w:rPr>
          <w:rFonts w:ascii="Arial" w:hAnsi="Arial" w:cs="Arial"/>
          <w:sz w:val="22"/>
          <w:szCs w:val="22"/>
        </w:rPr>
        <w:tab/>
      </w:r>
      <w:r w:rsidR="00BE0E05">
        <w:rPr>
          <w:rFonts w:ascii="Arial" w:hAnsi="Arial" w:cs="Arial"/>
          <w:sz w:val="22"/>
          <w:szCs w:val="22"/>
        </w:rPr>
        <w:tab/>
      </w:r>
      <w:r w:rsidR="00632DC0" w:rsidRPr="001077F3">
        <w:rPr>
          <w:rFonts w:ascii="Arial" w:hAnsi="Arial" w:cs="Arial"/>
          <w:sz w:val="22"/>
          <w:szCs w:val="22"/>
        </w:rPr>
        <w:t>Maximum permissible error (absolute value)</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sz w:val="22"/>
          <w:szCs w:val="22"/>
        </w:rPr>
        <w:t>EUT</w:t>
      </w:r>
      <w:r w:rsidR="00BE0E05">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Equipment under test</w:t>
      </w:r>
    </w:p>
    <w:p w:rsidR="00632DC0" w:rsidRDefault="002A6595" w:rsidP="00632DC0">
      <w:pPr>
        <w:tabs>
          <w:tab w:val="left" w:pos="284"/>
        </w:tabs>
        <w:autoSpaceDE w:val="0"/>
        <w:autoSpaceDN w:val="0"/>
        <w:adjustRightInd w:val="0"/>
        <w:rPr>
          <w:rFonts w:ascii="Arial" w:hAnsi="Arial" w:cs="Arial"/>
          <w:sz w:val="22"/>
          <w:szCs w:val="22"/>
        </w:rPr>
      </w:pPr>
      <w:proofErr w:type="gramStart"/>
      <w:r>
        <w:rPr>
          <w:rFonts w:ascii="Arial" w:hAnsi="Arial" w:cs="Arial"/>
          <w:sz w:val="22"/>
          <w:szCs w:val="22"/>
        </w:rPr>
        <w:t>mpe</w:t>
      </w:r>
      <w:r w:rsidR="00632DC0" w:rsidRPr="001077F3">
        <w:rPr>
          <w:rFonts w:ascii="Arial" w:hAnsi="Arial" w:cs="Arial"/>
          <w:sz w:val="22"/>
          <w:szCs w:val="22"/>
        </w:rPr>
        <w:t>(</w:t>
      </w:r>
      <w:proofErr w:type="gramEnd"/>
      <w:r w:rsidR="00632DC0" w:rsidRPr="001077F3">
        <w:rPr>
          <w:rFonts w:ascii="Arial" w:hAnsi="Arial" w:cs="Arial"/>
          <w:sz w:val="22"/>
          <w:szCs w:val="22"/>
        </w:rPr>
        <w:t>1)</w:t>
      </w:r>
      <w:r w:rsidR="00BE0E05">
        <w:rPr>
          <w:rFonts w:ascii="Arial" w:hAnsi="Arial" w:cs="Arial"/>
          <w:sz w:val="22"/>
          <w:szCs w:val="22"/>
        </w:rPr>
        <w:tab/>
      </w:r>
      <w:r w:rsidR="00F978B6">
        <w:rPr>
          <w:rFonts w:ascii="Arial" w:hAnsi="Arial" w:cs="Arial"/>
          <w:sz w:val="22"/>
          <w:szCs w:val="22"/>
        </w:rPr>
        <w:tab/>
      </w:r>
      <w:r w:rsidR="00632DC0" w:rsidRPr="001077F3">
        <w:rPr>
          <w:rFonts w:ascii="Arial" w:hAnsi="Arial" w:cs="Arial"/>
          <w:sz w:val="22"/>
          <w:szCs w:val="22"/>
        </w:rPr>
        <w:t>Maximum permissible error for influence factor tests for class X(1)</w:t>
      </w:r>
    </w:p>
    <w:p w:rsidR="00632DC0" w:rsidRDefault="00632DC0" w:rsidP="00632DC0">
      <w:pPr>
        <w:tabs>
          <w:tab w:val="left" w:pos="284"/>
        </w:tabs>
        <w:autoSpaceDE w:val="0"/>
        <w:autoSpaceDN w:val="0"/>
        <w:adjustRightInd w:val="0"/>
        <w:rPr>
          <w:rFonts w:ascii="Arial" w:hAnsi="Arial" w:cs="Arial"/>
          <w:sz w:val="22"/>
          <w:szCs w:val="22"/>
        </w:rPr>
      </w:pPr>
      <w:proofErr w:type="gramStart"/>
      <w:r w:rsidRPr="001077F3">
        <w:rPr>
          <w:rFonts w:ascii="Arial" w:hAnsi="Arial" w:cs="Arial"/>
          <w:sz w:val="22"/>
          <w:szCs w:val="22"/>
        </w:rPr>
        <w:t>se</w:t>
      </w:r>
      <w:proofErr w:type="gramEnd"/>
      <w:r>
        <w:rPr>
          <w:rFonts w:ascii="Arial" w:hAnsi="Arial" w:cs="Arial"/>
          <w:sz w:val="22"/>
          <w:szCs w:val="22"/>
        </w:rPr>
        <w:tab/>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Preset value error (setting error)</w:t>
      </w:r>
    </w:p>
    <w:p w:rsidR="00632DC0" w:rsidRDefault="00993D17" w:rsidP="00632DC0">
      <w:pPr>
        <w:tabs>
          <w:tab w:val="left" w:pos="284"/>
        </w:tabs>
        <w:autoSpaceDE w:val="0"/>
        <w:autoSpaceDN w:val="0"/>
        <w:adjustRightInd w:val="0"/>
        <w:rPr>
          <w:rFonts w:ascii="Arial" w:hAnsi="Arial" w:cs="Arial"/>
          <w:sz w:val="22"/>
          <w:szCs w:val="22"/>
        </w:rPr>
      </w:pPr>
      <w:proofErr w:type="gramStart"/>
      <w:r>
        <w:rPr>
          <w:rFonts w:ascii="Arial" w:hAnsi="Arial" w:cs="Arial"/>
          <w:sz w:val="22"/>
          <w:szCs w:val="22"/>
        </w:rPr>
        <w:t>mpse</w:t>
      </w:r>
      <w:r w:rsidR="00632DC0" w:rsidRPr="001077F3">
        <w:rPr>
          <w:rFonts w:ascii="Arial" w:hAnsi="Arial" w:cs="Arial"/>
          <w:sz w:val="22"/>
          <w:szCs w:val="22"/>
        </w:rPr>
        <w:t>(</w:t>
      </w:r>
      <w:proofErr w:type="gramEnd"/>
      <w:r w:rsidR="00632DC0" w:rsidRPr="001077F3">
        <w:rPr>
          <w:rFonts w:ascii="Arial" w:hAnsi="Arial" w:cs="Arial"/>
          <w:sz w:val="22"/>
          <w:szCs w:val="22"/>
        </w:rPr>
        <w:t>1)</w:t>
      </w:r>
      <w:r w:rsidR="00632DC0">
        <w:rPr>
          <w:rFonts w:ascii="Arial" w:hAnsi="Arial" w:cs="Arial"/>
          <w:sz w:val="22"/>
          <w:szCs w:val="22"/>
        </w:rPr>
        <w:tab/>
      </w:r>
      <w:r w:rsidR="00632DC0" w:rsidRPr="001077F3">
        <w:rPr>
          <w:rFonts w:ascii="Arial" w:hAnsi="Arial" w:cs="Arial"/>
          <w:sz w:val="22"/>
          <w:szCs w:val="22"/>
        </w:rPr>
        <w:t>Maximum permissible preset value error for class X(1)</w:t>
      </w:r>
    </w:p>
    <w:p w:rsidR="00632DC0" w:rsidRDefault="00632DC0" w:rsidP="00632DC0">
      <w:pPr>
        <w:tabs>
          <w:tab w:val="left" w:pos="284"/>
        </w:tabs>
        <w:autoSpaceDE w:val="0"/>
        <w:autoSpaceDN w:val="0"/>
        <w:adjustRightInd w:val="0"/>
        <w:rPr>
          <w:rFonts w:ascii="Arial" w:hAnsi="Arial" w:cs="Arial"/>
          <w:sz w:val="22"/>
          <w:szCs w:val="22"/>
        </w:rPr>
      </w:pPr>
      <w:proofErr w:type="gramStart"/>
      <w:r w:rsidRPr="001077F3">
        <w:rPr>
          <w:rFonts w:ascii="Arial" w:hAnsi="Arial" w:cs="Arial"/>
          <w:i/>
          <w:iCs/>
          <w:sz w:val="22"/>
          <w:szCs w:val="22"/>
        </w:rPr>
        <w:t>md</w:t>
      </w:r>
      <w:r w:rsidRPr="001077F3">
        <w:rPr>
          <w:rFonts w:ascii="Arial" w:hAnsi="Arial" w:cs="Arial"/>
          <w:sz w:val="22"/>
          <w:szCs w:val="22"/>
        </w:rPr>
        <w:t>max</w:t>
      </w:r>
      <w:proofErr w:type="gramEnd"/>
      <w:r>
        <w:rPr>
          <w:rFonts w:ascii="Arial" w:hAnsi="Arial" w:cs="Arial"/>
          <w:sz w:val="22"/>
          <w:szCs w:val="22"/>
        </w:rPr>
        <w:tab/>
      </w:r>
      <w:r w:rsidRPr="001077F3">
        <w:rPr>
          <w:rFonts w:ascii="Arial" w:hAnsi="Arial" w:cs="Arial"/>
          <w:sz w:val="22"/>
          <w:szCs w:val="22"/>
        </w:rPr>
        <w:t>Maximum of the actual deviations of each fill from the average of all fills</w:t>
      </w:r>
    </w:p>
    <w:p w:rsidR="00632DC0" w:rsidRDefault="00993D17" w:rsidP="00632DC0">
      <w:pPr>
        <w:tabs>
          <w:tab w:val="left" w:pos="284"/>
        </w:tabs>
        <w:autoSpaceDE w:val="0"/>
        <w:autoSpaceDN w:val="0"/>
        <w:adjustRightInd w:val="0"/>
        <w:ind w:left="1440" w:hanging="1440"/>
        <w:rPr>
          <w:rFonts w:ascii="Arial" w:hAnsi="Arial" w:cs="Arial"/>
          <w:sz w:val="22"/>
          <w:szCs w:val="22"/>
        </w:rPr>
      </w:pPr>
      <w:proofErr w:type="gramStart"/>
      <w:r>
        <w:rPr>
          <w:rFonts w:ascii="Arial" w:hAnsi="Arial" w:cs="Arial"/>
          <w:sz w:val="22"/>
          <w:szCs w:val="22"/>
        </w:rPr>
        <w:t>mpd</w:t>
      </w:r>
      <w:r w:rsidR="00632DC0" w:rsidRPr="001077F3">
        <w:rPr>
          <w:rFonts w:ascii="Arial" w:hAnsi="Arial" w:cs="Arial"/>
          <w:sz w:val="22"/>
          <w:szCs w:val="22"/>
        </w:rPr>
        <w:t>(</w:t>
      </w:r>
      <w:proofErr w:type="gramEnd"/>
      <w:r w:rsidR="00632DC0" w:rsidRPr="001077F3">
        <w:rPr>
          <w:rFonts w:ascii="Arial" w:hAnsi="Arial" w:cs="Arial"/>
          <w:sz w:val="22"/>
          <w:szCs w:val="22"/>
        </w:rPr>
        <w:t>1)</w:t>
      </w:r>
      <w:r w:rsidR="00632DC0">
        <w:rPr>
          <w:rFonts w:ascii="Arial" w:hAnsi="Arial" w:cs="Arial"/>
          <w:sz w:val="22"/>
          <w:szCs w:val="22"/>
        </w:rPr>
        <w:tab/>
      </w:r>
      <w:r w:rsidR="00632DC0" w:rsidRPr="001077F3">
        <w:rPr>
          <w:rFonts w:ascii="Arial" w:hAnsi="Arial" w:cs="Arial"/>
          <w:sz w:val="22"/>
          <w:szCs w:val="22"/>
        </w:rPr>
        <w:t>Maximum permissible deviation of each fill from the average for class X(1)</w:t>
      </w:r>
    </w:p>
    <w:p w:rsidR="00632DC0" w:rsidRPr="00F014E2" w:rsidRDefault="00632DC0" w:rsidP="00BE0E05">
      <w:pPr>
        <w:tabs>
          <w:tab w:val="left" w:pos="0"/>
          <w:tab w:val="left" w:pos="284"/>
          <w:tab w:val="left" w:pos="709"/>
          <w:tab w:val="left" w:pos="888"/>
          <w:tab w:val="left" w:pos="1418"/>
          <w:tab w:val="center" w:pos="4819"/>
        </w:tabs>
        <w:suppressAutoHyphens/>
        <w:rPr>
          <w:rFonts w:ascii="Arial" w:hAnsi="Arial" w:cs="Arial"/>
          <w:b/>
          <w:color w:val="000000"/>
          <w:sz w:val="22"/>
          <w:szCs w:val="22"/>
        </w:rPr>
      </w:pPr>
      <w:proofErr w:type="gramStart"/>
      <w:r w:rsidRPr="001077F3">
        <w:rPr>
          <w:rFonts w:ascii="Arial" w:hAnsi="Arial" w:cs="Arial"/>
          <w:i/>
          <w:iCs/>
          <w:sz w:val="22"/>
          <w:szCs w:val="22"/>
        </w:rPr>
        <w:t>mpΔz</w:t>
      </w:r>
      <w:r w:rsidRPr="001077F3">
        <w:rPr>
          <w:rFonts w:ascii="Arial" w:hAnsi="Arial" w:cs="Arial"/>
          <w:sz w:val="22"/>
          <w:szCs w:val="22"/>
        </w:rPr>
        <w:t>(</w:t>
      </w:r>
      <w:proofErr w:type="gramEnd"/>
      <w:r w:rsidRPr="001077F3">
        <w:rPr>
          <w:rFonts w:ascii="Arial" w:hAnsi="Arial" w:cs="Arial"/>
          <w:sz w:val="22"/>
          <w:szCs w:val="22"/>
        </w:rPr>
        <w:t>1)</w:t>
      </w:r>
      <w:r>
        <w:rPr>
          <w:rFonts w:ascii="Arial" w:hAnsi="Arial" w:cs="Arial"/>
          <w:sz w:val="22"/>
          <w:szCs w:val="22"/>
        </w:rPr>
        <w:tab/>
      </w:r>
      <w:r w:rsidR="00BE0E05">
        <w:rPr>
          <w:rFonts w:ascii="Arial" w:hAnsi="Arial" w:cs="Arial"/>
          <w:sz w:val="22"/>
          <w:szCs w:val="22"/>
        </w:rPr>
        <w:tab/>
      </w:r>
      <w:r w:rsidRPr="001077F3">
        <w:rPr>
          <w:rFonts w:ascii="Arial" w:hAnsi="Arial" w:cs="Arial"/>
          <w:sz w:val="22"/>
          <w:szCs w:val="22"/>
        </w:rPr>
        <w:t xml:space="preserve">Maximum permissible zero change per 5 </w:t>
      </w:r>
      <w:r w:rsidRPr="001077F3">
        <w:rPr>
          <w:rFonts w:ascii="Arial" w:eastAsia="SymbolMT" w:hAnsi="Arial" w:cs="Arial"/>
          <w:sz w:val="22"/>
          <w:szCs w:val="22"/>
        </w:rPr>
        <w:t>°</w:t>
      </w:r>
      <w:r w:rsidRPr="001077F3">
        <w:rPr>
          <w:rFonts w:ascii="Arial" w:hAnsi="Arial" w:cs="Arial"/>
          <w:sz w:val="22"/>
          <w:szCs w:val="22"/>
        </w:rPr>
        <w:t>C for class X(1)</w:t>
      </w:r>
    </w:p>
    <w:p w:rsidR="00632DC0" w:rsidRPr="00F014E2" w:rsidRDefault="00632DC0" w:rsidP="00BE0E05">
      <w:pPr>
        <w:tabs>
          <w:tab w:val="left" w:pos="0"/>
          <w:tab w:val="left" w:pos="284"/>
          <w:tab w:val="left" w:pos="709"/>
          <w:tab w:val="left" w:pos="888"/>
          <w:tab w:val="left" w:pos="1418"/>
          <w:tab w:val="center" w:pos="4819"/>
        </w:tabs>
        <w:suppressAutoHyphens/>
        <w:rPr>
          <w:rFonts w:ascii="Arial" w:hAnsi="Arial" w:cs="Arial"/>
          <w:color w:val="000000"/>
          <w:sz w:val="22"/>
          <w:szCs w:val="22"/>
        </w:rPr>
      </w:pPr>
      <w:r w:rsidRPr="00184BB1">
        <w:rPr>
          <w:rFonts w:ascii="Arial" w:hAnsi="Arial" w:cs="Arial"/>
          <w:bCs/>
          <w:sz w:val="22"/>
          <w:szCs w:val="22"/>
        </w:rPr>
        <w:t xml:space="preserve">AGFI </w:t>
      </w:r>
      <w:r>
        <w:rPr>
          <w:rFonts w:ascii="Arial" w:hAnsi="Arial" w:cs="Arial"/>
          <w:bCs/>
          <w:sz w:val="22"/>
          <w:szCs w:val="22"/>
        </w:rPr>
        <w:tab/>
      </w:r>
      <w:r>
        <w:rPr>
          <w:rFonts w:ascii="Arial" w:hAnsi="Arial" w:cs="Arial"/>
          <w:bCs/>
          <w:sz w:val="22"/>
          <w:szCs w:val="22"/>
        </w:rPr>
        <w:tab/>
      </w:r>
      <w:r w:rsidR="00BE0E05">
        <w:rPr>
          <w:rFonts w:ascii="Arial" w:hAnsi="Arial" w:cs="Arial"/>
          <w:bCs/>
          <w:sz w:val="22"/>
          <w:szCs w:val="22"/>
        </w:rPr>
        <w:tab/>
      </w:r>
      <w:r w:rsidRPr="00184BB1">
        <w:rPr>
          <w:rFonts w:ascii="Arial" w:hAnsi="Arial" w:cs="Arial"/>
          <w:bCs/>
          <w:sz w:val="22"/>
          <w:szCs w:val="22"/>
        </w:rPr>
        <w:t>Automatic gravimetric filling</w:t>
      </w:r>
      <w:r w:rsidRPr="00F014E2">
        <w:rPr>
          <w:rFonts w:ascii="Arial" w:hAnsi="Arial" w:cs="Arial"/>
          <w:bCs/>
          <w:color w:val="008080"/>
          <w:sz w:val="22"/>
          <w:szCs w:val="22"/>
        </w:rPr>
        <w:t xml:space="preserve"> </w:t>
      </w:r>
      <w:r>
        <w:rPr>
          <w:rFonts w:ascii="Arial" w:hAnsi="Arial" w:cs="Arial"/>
          <w:sz w:val="22"/>
          <w:szCs w:val="22"/>
        </w:rPr>
        <w:t>instrument</w:t>
      </w:r>
    </w:p>
    <w:p w:rsidR="00632DC0" w:rsidRDefault="00632DC0" w:rsidP="00632DC0">
      <w:pPr>
        <w:tabs>
          <w:tab w:val="left" w:pos="0"/>
          <w:tab w:val="left" w:pos="888"/>
          <w:tab w:val="left" w:pos="1400"/>
          <w:tab w:val="left" w:pos="1500"/>
          <w:tab w:val="center" w:pos="4819"/>
        </w:tabs>
        <w:suppressAutoHyphens/>
        <w:ind w:firstLine="888"/>
        <w:jc w:val="center"/>
        <w:rPr>
          <w:b/>
          <w:color w:val="000000"/>
        </w:rPr>
      </w:pPr>
    </w:p>
    <w:p w:rsidR="00632DC0" w:rsidRPr="00ED2BF8" w:rsidRDefault="00632DC0" w:rsidP="00632DC0">
      <w:pPr>
        <w:tabs>
          <w:tab w:val="left" w:pos="0"/>
          <w:tab w:val="left" w:pos="888"/>
          <w:tab w:val="left" w:pos="1400"/>
          <w:tab w:val="left" w:pos="1500"/>
          <w:tab w:val="center" w:pos="4819"/>
        </w:tabs>
        <w:suppressAutoHyphens/>
        <w:rPr>
          <w:rFonts w:ascii="Arial" w:hAnsi="Arial" w:cs="Arial"/>
          <w:b/>
          <w:color w:val="000000"/>
          <w:sz w:val="22"/>
          <w:szCs w:val="22"/>
        </w:rPr>
      </w:pPr>
      <w:r>
        <w:rPr>
          <w:rFonts w:ascii="Arial" w:hAnsi="Arial" w:cs="Arial"/>
          <w:b/>
          <w:sz w:val="22"/>
          <w:szCs w:val="22"/>
          <w:lang w:val="en-US" w:eastAsia="ja-JP"/>
        </w:rPr>
        <w:t>3.9</w:t>
      </w:r>
      <w:r>
        <w:rPr>
          <w:rFonts w:ascii="Arial" w:hAnsi="Arial" w:cs="Arial"/>
          <w:b/>
          <w:sz w:val="22"/>
          <w:szCs w:val="22"/>
          <w:lang w:val="en-US" w:eastAsia="ja-JP"/>
        </w:rPr>
        <w:tab/>
      </w:r>
      <w:r w:rsidRPr="00ED2BF8">
        <w:rPr>
          <w:rFonts w:ascii="Arial" w:hAnsi="Arial" w:cs="Arial"/>
          <w:b/>
          <w:sz w:val="22"/>
          <w:szCs w:val="22"/>
          <w:lang w:val="en-US" w:eastAsia="ja-JP"/>
        </w:rPr>
        <w:t>Equations</w:t>
      </w:r>
    </w:p>
    <w:p w:rsidR="00632DC0" w:rsidRDefault="00632DC0" w:rsidP="00632DC0">
      <w:pPr>
        <w:tabs>
          <w:tab w:val="left" w:pos="0"/>
          <w:tab w:val="left" w:pos="888"/>
          <w:tab w:val="left" w:pos="1400"/>
          <w:tab w:val="left" w:pos="1500"/>
          <w:tab w:val="center" w:pos="4819"/>
        </w:tabs>
        <w:suppressAutoHyphens/>
        <w:rPr>
          <w:b/>
          <w:color w:val="000000"/>
        </w:rPr>
      </w:pP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 xml:space="preserve">P </w:t>
      </w:r>
      <w:r w:rsidRPr="001077F3">
        <w:rPr>
          <w:rFonts w:ascii="Arial" w:hAnsi="Arial" w:cs="Arial"/>
          <w:sz w:val="22"/>
          <w:szCs w:val="22"/>
        </w:rPr>
        <w:t xml:space="preserve">= </w:t>
      </w:r>
      <w:r w:rsidRPr="001077F3">
        <w:rPr>
          <w:rFonts w:ascii="Arial" w:hAnsi="Arial" w:cs="Arial"/>
          <w:i/>
          <w:iCs/>
          <w:sz w:val="22"/>
          <w:szCs w:val="22"/>
        </w:rPr>
        <w:t xml:space="preserve">I </w:t>
      </w:r>
      <w:r w:rsidRPr="001077F3">
        <w:rPr>
          <w:rFonts w:ascii="Arial" w:hAnsi="Arial" w:cs="Arial"/>
          <w:sz w:val="22"/>
          <w:szCs w:val="22"/>
        </w:rPr>
        <w:t xml:space="preserve">+ ½ </w:t>
      </w:r>
      <w:r w:rsidRPr="001077F3">
        <w:rPr>
          <w:rFonts w:ascii="Arial" w:hAnsi="Arial" w:cs="Arial"/>
          <w:i/>
          <w:iCs/>
          <w:sz w:val="22"/>
          <w:szCs w:val="22"/>
        </w:rPr>
        <w:t xml:space="preserve">d </w:t>
      </w:r>
      <w:r w:rsidRPr="001077F3">
        <w:rPr>
          <w:rFonts w:ascii="Arial" w:hAnsi="Arial" w:cs="Arial"/>
          <w:sz w:val="22"/>
          <w:szCs w:val="22"/>
        </w:rPr>
        <w:t xml:space="preserve">– </w:t>
      </w:r>
      <w:r w:rsidRPr="001077F3">
        <w:rPr>
          <w:rFonts w:ascii="Arial" w:hAnsi="Arial" w:cs="Arial"/>
          <w:i/>
          <w:iCs/>
          <w:sz w:val="22"/>
          <w:szCs w:val="22"/>
        </w:rPr>
        <w:t xml:space="preserve">ΔL </w:t>
      </w:r>
      <w:r w:rsidRPr="001077F3">
        <w:rPr>
          <w:rFonts w:ascii="Arial" w:hAnsi="Arial" w:cs="Arial"/>
          <w:sz w:val="22"/>
          <w:szCs w:val="22"/>
        </w:rPr>
        <w:t>= Indication prior to rounding (digital indication)</w:t>
      </w:r>
    </w:p>
    <w:p w:rsidR="00632DC0" w:rsidRDefault="00632DC0" w:rsidP="00632DC0">
      <w:pPr>
        <w:tabs>
          <w:tab w:val="left" w:pos="284"/>
        </w:tabs>
        <w:autoSpaceDE w:val="0"/>
        <w:autoSpaceDN w:val="0"/>
        <w:adjustRightInd w:val="0"/>
        <w:rPr>
          <w:rFonts w:ascii="Arial" w:hAnsi="Arial" w:cs="Arial"/>
          <w:sz w:val="22"/>
          <w:szCs w:val="22"/>
        </w:rPr>
      </w:pPr>
      <w:r w:rsidRPr="001077F3">
        <w:rPr>
          <w:rFonts w:ascii="Arial" w:hAnsi="Arial" w:cs="Arial"/>
          <w:i/>
          <w:iCs/>
          <w:sz w:val="22"/>
          <w:szCs w:val="22"/>
        </w:rPr>
        <w:t xml:space="preserve">E </w:t>
      </w:r>
      <w:r w:rsidRPr="001077F3">
        <w:rPr>
          <w:rFonts w:ascii="Arial" w:hAnsi="Arial" w:cs="Arial"/>
          <w:sz w:val="22"/>
          <w:szCs w:val="22"/>
        </w:rPr>
        <w:t xml:space="preserve">= </w:t>
      </w:r>
      <w:r w:rsidRPr="001077F3">
        <w:rPr>
          <w:rFonts w:ascii="Arial" w:hAnsi="Arial" w:cs="Arial"/>
          <w:i/>
          <w:iCs/>
          <w:sz w:val="22"/>
          <w:szCs w:val="22"/>
        </w:rPr>
        <w:t xml:space="preserve">I </w:t>
      </w:r>
      <w:r w:rsidRPr="001077F3">
        <w:rPr>
          <w:rFonts w:ascii="Arial" w:hAnsi="Arial" w:cs="Arial"/>
          <w:sz w:val="22"/>
          <w:szCs w:val="22"/>
        </w:rPr>
        <w:t xml:space="preserve">– </w:t>
      </w:r>
      <w:r w:rsidRPr="001077F3">
        <w:rPr>
          <w:rFonts w:ascii="Arial" w:hAnsi="Arial" w:cs="Arial"/>
          <w:i/>
          <w:iCs/>
          <w:sz w:val="22"/>
          <w:szCs w:val="22"/>
        </w:rPr>
        <w:t xml:space="preserve">L </w:t>
      </w:r>
      <w:r w:rsidRPr="001077F3">
        <w:rPr>
          <w:rFonts w:ascii="Arial" w:hAnsi="Arial" w:cs="Arial"/>
          <w:sz w:val="22"/>
          <w:szCs w:val="22"/>
        </w:rPr>
        <w:t xml:space="preserve">or </w:t>
      </w:r>
      <w:r w:rsidRPr="001077F3">
        <w:rPr>
          <w:rFonts w:ascii="Arial" w:hAnsi="Arial" w:cs="Arial"/>
          <w:i/>
          <w:iCs/>
          <w:sz w:val="22"/>
          <w:szCs w:val="22"/>
        </w:rPr>
        <w:t xml:space="preserve">P </w:t>
      </w:r>
      <w:r w:rsidRPr="001077F3">
        <w:rPr>
          <w:rFonts w:ascii="Arial" w:hAnsi="Arial" w:cs="Arial"/>
          <w:sz w:val="22"/>
          <w:szCs w:val="22"/>
        </w:rPr>
        <w:t xml:space="preserve">– </w:t>
      </w:r>
      <w:r w:rsidRPr="001077F3">
        <w:rPr>
          <w:rFonts w:ascii="Arial" w:hAnsi="Arial" w:cs="Arial"/>
          <w:i/>
          <w:iCs/>
          <w:sz w:val="22"/>
          <w:szCs w:val="22"/>
        </w:rPr>
        <w:t xml:space="preserve">L </w:t>
      </w:r>
      <w:r w:rsidRPr="001077F3">
        <w:rPr>
          <w:rFonts w:ascii="Arial" w:hAnsi="Arial" w:cs="Arial"/>
          <w:sz w:val="22"/>
          <w:szCs w:val="22"/>
        </w:rPr>
        <w:t>= Error</w:t>
      </w:r>
    </w:p>
    <w:p w:rsidR="00632DC0" w:rsidRDefault="00632DC0" w:rsidP="00632DC0">
      <w:pPr>
        <w:tabs>
          <w:tab w:val="left" w:pos="0"/>
          <w:tab w:val="left" w:pos="888"/>
          <w:tab w:val="left" w:pos="1400"/>
          <w:tab w:val="left" w:pos="1500"/>
          <w:tab w:val="center" w:pos="4819"/>
        </w:tabs>
        <w:suppressAutoHyphens/>
        <w:rPr>
          <w:b/>
          <w:color w:val="000000"/>
        </w:rPr>
      </w:pPr>
    </w:p>
    <w:p w:rsidR="00ED5581" w:rsidRDefault="00ED558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DE0777" w:rsidRDefault="00DE077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935367" w:rsidRPr="00966C41" w:rsidRDefault="00935367" w:rsidP="00935367">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4</w:t>
      </w:r>
      <w:r w:rsidRPr="00966C41">
        <w:rPr>
          <w:rFonts w:ascii="Arial" w:hAnsi="Arial"/>
          <w:spacing w:val="-3"/>
          <w:sz w:val="22"/>
        </w:rPr>
        <w:t xml:space="preserve">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Pr>
          <w:rFonts w:ascii="Arial" w:hAnsi="Arial"/>
          <w:b/>
          <w:spacing w:val="-3"/>
          <w:sz w:val="22"/>
        </w:rPr>
        <w:t>M</w:t>
      </w:r>
      <w:r w:rsidRPr="00966C41">
        <w:rPr>
          <w:rFonts w:ascii="Arial" w:hAnsi="Arial"/>
          <w:b/>
          <w:spacing w:val="-3"/>
          <w:sz w:val="22"/>
        </w:rPr>
        <w:t>etrological requirements</w:t>
      </w:r>
    </w:p>
    <w:p w:rsidR="00DE0777" w:rsidRDefault="00DE077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DE0777" w:rsidRDefault="00DE077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ED5581" w:rsidRPr="00966C41" w:rsidRDefault="0093536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lastRenderedPageBreak/>
        <w:t>4.1</w:t>
      </w:r>
      <w:r w:rsidR="00ED5581">
        <w:rPr>
          <w:rFonts w:ascii="Arial" w:hAnsi="Arial"/>
          <w:b/>
          <w:spacing w:val="-3"/>
          <w:sz w:val="22"/>
        </w:rPr>
        <w:tab/>
      </w:r>
      <w:r w:rsidR="00ED5581">
        <w:rPr>
          <w:rFonts w:ascii="Arial" w:hAnsi="Arial"/>
          <w:b/>
          <w:spacing w:val="-3"/>
          <w:sz w:val="22"/>
        </w:rPr>
        <w:tab/>
      </w:r>
      <w:r w:rsidR="00ED5581">
        <w:rPr>
          <w:rFonts w:ascii="Arial" w:hAnsi="Arial"/>
          <w:b/>
          <w:spacing w:val="-3"/>
          <w:sz w:val="22"/>
        </w:rPr>
        <w:tab/>
      </w:r>
      <w:r w:rsidR="00ED5581">
        <w:rPr>
          <w:rFonts w:ascii="Arial" w:hAnsi="Arial"/>
          <w:b/>
          <w:spacing w:val="-3"/>
          <w:sz w:val="22"/>
        </w:rPr>
        <w:tab/>
      </w:r>
      <w:r w:rsidR="00ED5581">
        <w:rPr>
          <w:rFonts w:ascii="Arial" w:hAnsi="Arial"/>
          <w:b/>
          <w:spacing w:val="-3"/>
          <w:sz w:val="22"/>
        </w:rPr>
        <w:tab/>
      </w:r>
      <w:r w:rsidR="00C808C7">
        <w:rPr>
          <w:rFonts w:ascii="Arial" w:hAnsi="Arial"/>
          <w:b/>
          <w:spacing w:val="-3"/>
          <w:sz w:val="22"/>
        </w:rPr>
        <w:tab/>
      </w:r>
      <w:r w:rsidR="00ED5581" w:rsidRPr="00966C41">
        <w:rPr>
          <w:rFonts w:ascii="Arial" w:hAnsi="Arial"/>
          <w:b/>
          <w:spacing w:val="-3"/>
          <w:sz w:val="22"/>
        </w:rPr>
        <w:t>Units of measurement</w:t>
      </w:r>
    </w:p>
    <w:p w:rsidR="00ED5581" w:rsidRPr="00966C41" w:rsidRDefault="00ED558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ED5581" w:rsidRPr="00966C41" w:rsidRDefault="00ED558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units of mass </w:t>
      </w:r>
      <w:r w:rsidR="0088238B">
        <w:rPr>
          <w:rFonts w:ascii="Arial" w:hAnsi="Arial"/>
          <w:spacing w:val="-3"/>
          <w:sz w:val="22"/>
        </w:rPr>
        <w:t>include</w:t>
      </w:r>
      <w:r w:rsidRPr="00966C41">
        <w:rPr>
          <w:rFonts w:ascii="Arial" w:hAnsi="Arial"/>
          <w:spacing w:val="-3"/>
          <w:sz w:val="22"/>
        </w:rPr>
        <w:t xml:space="preserve">: </w:t>
      </w:r>
    </w:p>
    <w:p w:rsidR="00ED5581" w:rsidRPr="00966C41" w:rsidRDefault="00ED558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D775C" w:rsidRDefault="0043135D">
      <w:pPr>
        <w:numPr>
          <w:ilvl w:val="0"/>
          <w:numId w:val="68"/>
        </w:numPr>
        <w:tabs>
          <w:tab w:val="left" w:pos="0"/>
          <w:tab w:val="left" w:pos="177"/>
          <w:tab w:val="left" w:pos="888"/>
          <w:tab w:val="left" w:pos="1400"/>
          <w:tab w:val="left" w:pos="1440"/>
          <w:tab w:val="left" w:pos="1500"/>
        </w:tabs>
        <w:suppressAutoHyphens/>
        <w:jc w:val="both"/>
        <w:rPr>
          <w:rFonts w:ascii="Arial" w:hAnsi="Arial"/>
          <w:spacing w:val="-3"/>
          <w:sz w:val="22"/>
        </w:rPr>
      </w:pPr>
      <w:r>
        <w:rPr>
          <w:rFonts w:ascii="Arial" w:hAnsi="Arial"/>
          <w:spacing w:val="-3"/>
          <w:sz w:val="22"/>
        </w:rPr>
        <w:t>m</w:t>
      </w:r>
      <w:r w:rsidRPr="00ED5581">
        <w:rPr>
          <w:rFonts w:ascii="Arial" w:hAnsi="Arial"/>
          <w:spacing w:val="-3"/>
          <w:sz w:val="22"/>
        </w:rPr>
        <w:t xml:space="preserve">illigram </w:t>
      </w:r>
      <w:r w:rsidR="00ED5581" w:rsidRPr="00ED5581">
        <w:rPr>
          <w:rFonts w:ascii="Arial" w:hAnsi="Arial"/>
          <w:spacing w:val="-3"/>
          <w:sz w:val="22"/>
        </w:rPr>
        <w:t xml:space="preserve">(mg), </w:t>
      </w:r>
    </w:p>
    <w:p w:rsidR="000D775C" w:rsidRDefault="0043135D">
      <w:pPr>
        <w:numPr>
          <w:ilvl w:val="0"/>
          <w:numId w:val="68"/>
        </w:numPr>
        <w:tabs>
          <w:tab w:val="left" w:pos="0"/>
          <w:tab w:val="left" w:pos="177"/>
          <w:tab w:val="left" w:pos="888"/>
          <w:tab w:val="left" w:pos="1400"/>
          <w:tab w:val="left" w:pos="1440"/>
          <w:tab w:val="left" w:pos="1500"/>
        </w:tabs>
        <w:suppressAutoHyphens/>
        <w:jc w:val="both"/>
        <w:rPr>
          <w:rFonts w:ascii="Arial" w:hAnsi="Arial"/>
          <w:spacing w:val="-3"/>
          <w:sz w:val="22"/>
        </w:rPr>
      </w:pPr>
      <w:r>
        <w:rPr>
          <w:rFonts w:ascii="Arial" w:hAnsi="Arial"/>
          <w:spacing w:val="-3"/>
          <w:sz w:val="22"/>
        </w:rPr>
        <w:t>g</w:t>
      </w:r>
      <w:r w:rsidRPr="00ED5581">
        <w:rPr>
          <w:rFonts w:ascii="Arial" w:hAnsi="Arial"/>
          <w:spacing w:val="-3"/>
          <w:sz w:val="22"/>
        </w:rPr>
        <w:t xml:space="preserve">ram </w:t>
      </w:r>
      <w:r w:rsidR="00ED5581" w:rsidRPr="00ED5581">
        <w:rPr>
          <w:rFonts w:ascii="Arial" w:hAnsi="Arial"/>
          <w:spacing w:val="-3"/>
          <w:sz w:val="22"/>
        </w:rPr>
        <w:t xml:space="preserve">(g), </w:t>
      </w:r>
    </w:p>
    <w:p w:rsidR="000D775C" w:rsidRDefault="0043135D">
      <w:pPr>
        <w:numPr>
          <w:ilvl w:val="0"/>
          <w:numId w:val="68"/>
        </w:numPr>
        <w:tabs>
          <w:tab w:val="left" w:pos="0"/>
          <w:tab w:val="left" w:pos="177"/>
          <w:tab w:val="left" w:pos="888"/>
          <w:tab w:val="left" w:pos="1400"/>
          <w:tab w:val="left" w:pos="1440"/>
          <w:tab w:val="left" w:pos="1500"/>
        </w:tabs>
        <w:suppressAutoHyphens/>
        <w:jc w:val="both"/>
        <w:rPr>
          <w:rFonts w:ascii="Arial" w:hAnsi="Arial"/>
          <w:spacing w:val="-3"/>
          <w:sz w:val="22"/>
        </w:rPr>
      </w:pPr>
      <w:r>
        <w:rPr>
          <w:rFonts w:ascii="Arial" w:hAnsi="Arial"/>
          <w:spacing w:val="-3"/>
          <w:sz w:val="22"/>
        </w:rPr>
        <w:t>k</w:t>
      </w:r>
      <w:r w:rsidRPr="00ED5581">
        <w:rPr>
          <w:rFonts w:ascii="Arial" w:hAnsi="Arial"/>
          <w:spacing w:val="-3"/>
          <w:sz w:val="22"/>
        </w:rPr>
        <w:t xml:space="preserve">ilogram </w:t>
      </w:r>
      <w:r w:rsidR="00ED5581" w:rsidRPr="00ED5581">
        <w:rPr>
          <w:rFonts w:ascii="Arial" w:hAnsi="Arial"/>
          <w:spacing w:val="-3"/>
          <w:sz w:val="22"/>
        </w:rPr>
        <w:t xml:space="preserve">(kg), and  </w:t>
      </w:r>
    </w:p>
    <w:p w:rsidR="000D775C" w:rsidRDefault="0043135D">
      <w:pPr>
        <w:numPr>
          <w:ilvl w:val="0"/>
          <w:numId w:val="68"/>
        </w:numPr>
        <w:tabs>
          <w:tab w:val="left" w:pos="0"/>
          <w:tab w:val="left" w:pos="177"/>
          <w:tab w:val="left" w:pos="888"/>
          <w:tab w:val="left" w:pos="1400"/>
          <w:tab w:val="left" w:pos="1440"/>
          <w:tab w:val="left" w:pos="1500"/>
        </w:tabs>
        <w:suppressAutoHyphens/>
        <w:jc w:val="both"/>
        <w:rPr>
          <w:rFonts w:ascii="Arial" w:hAnsi="Arial"/>
          <w:spacing w:val="-3"/>
          <w:sz w:val="22"/>
        </w:rPr>
      </w:pPr>
      <w:proofErr w:type="gramStart"/>
      <w:r>
        <w:rPr>
          <w:rFonts w:ascii="Arial" w:hAnsi="Arial"/>
          <w:spacing w:val="-3"/>
          <w:sz w:val="22"/>
        </w:rPr>
        <w:t>t</w:t>
      </w:r>
      <w:r w:rsidRPr="00ED5581">
        <w:rPr>
          <w:rFonts w:ascii="Arial" w:hAnsi="Arial"/>
          <w:spacing w:val="-3"/>
          <w:sz w:val="22"/>
        </w:rPr>
        <w:t>onne</w:t>
      </w:r>
      <w:proofErr w:type="gramEnd"/>
      <w:r w:rsidRPr="00ED5581">
        <w:rPr>
          <w:rFonts w:ascii="Arial" w:hAnsi="Arial"/>
          <w:spacing w:val="-3"/>
          <w:sz w:val="22"/>
        </w:rPr>
        <w:t xml:space="preserve"> </w:t>
      </w:r>
      <w:r w:rsidR="00ED5581" w:rsidRPr="00ED5581">
        <w:rPr>
          <w:rFonts w:ascii="Arial" w:hAnsi="Arial"/>
          <w:spacing w:val="-3"/>
          <w:sz w:val="22"/>
        </w:rPr>
        <w:t>(t).</w:t>
      </w:r>
    </w:p>
    <w:p w:rsidR="00ED5581" w:rsidRDefault="00ED558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883AF8" w:rsidRDefault="00883AF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ED5581" w:rsidRDefault="00ED558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93536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4.2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Accuracy classes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w:t>
      </w:r>
      <w:r w:rsidR="00EF7A1C">
        <w:rPr>
          <w:rFonts w:ascii="Arial" w:hAnsi="Arial"/>
          <w:spacing w:val="-3"/>
          <w:sz w:val="22"/>
        </w:rPr>
        <w:t xml:space="preserve">manufactuerer shall specify the </w:t>
      </w:r>
      <w:r w:rsidRPr="00966C41">
        <w:rPr>
          <w:rFonts w:ascii="Arial" w:hAnsi="Arial"/>
          <w:spacing w:val="-3"/>
          <w:sz w:val="22"/>
        </w:rPr>
        <w:t xml:space="preserve">accuracy class, X(x) and reference value for accuracy class, Ref(x) in accordance with the </w:t>
      </w:r>
      <w:r w:rsidR="00EF7A1C">
        <w:rPr>
          <w:rFonts w:ascii="Arial" w:hAnsi="Arial"/>
          <w:spacing w:val="-3"/>
          <w:sz w:val="22"/>
        </w:rPr>
        <w:t>error limitation</w:t>
      </w:r>
      <w:r w:rsidRPr="00966C41">
        <w:rPr>
          <w:rFonts w:ascii="Arial" w:hAnsi="Arial"/>
          <w:spacing w:val="-3"/>
          <w:sz w:val="22"/>
        </w:rPr>
        <w:t xml:space="preserve"> given </w:t>
      </w:r>
      <w:r w:rsidR="008C5830" w:rsidRPr="00966C41">
        <w:rPr>
          <w:rFonts w:ascii="Arial" w:hAnsi="Arial"/>
          <w:spacing w:val="-3"/>
          <w:sz w:val="22"/>
        </w:rPr>
        <w:t xml:space="preserve">in </w:t>
      </w:r>
      <w:r w:rsidR="00935367">
        <w:rPr>
          <w:rFonts w:ascii="Arial" w:hAnsi="Arial"/>
          <w:spacing w:val="-3"/>
          <w:sz w:val="22"/>
        </w:rPr>
        <w:t>4.3</w:t>
      </w:r>
      <w:r w:rsidR="00AC6375">
        <w:rPr>
          <w:rFonts w:ascii="Arial" w:hAnsi="Arial"/>
          <w:spacing w:val="-3"/>
          <w:sz w:val="22"/>
        </w:rPr>
        <w:t xml:space="preserve"> </w:t>
      </w:r>
      <w:r w:rsidRPr="00966C41">
        <w:rPr>
          <w:rFonts w:ascii="Arial" w:hAnsi="Arial"/>
          <w:spacing w:val="-3"/>
          <w:sz w:val="22"/>
        </w:rPr>
        <w:t xml:space="preserve">and marked on the </w:t>
      </w:r>
      <w:r w:rsidR="00785941">
        <w:rPr>
          <w:rFonts w:ascii="Arial" w:hAnsi="Arial"/>
          <w:spacing w:val="-3"/>
          <w:sz w:val="22"/>
        </w:rPr>
        <w:t>AGFI</w:t>
      </w:r>
      <w:r w:rsidRPr="00966C41">
        <w:rPr>
          <w:rFonts w:ascii="Arial" w:hAnsi="Arial"/>
          <w:spacing w:val="-3"/>
          <w:sz w:val="22"/>
        </w:rPr>
        <w:t xml:space="preserve"> in accordance with the descriptive markings given in </w:t>
      </w:r>
      <w:r w:rsidR="00D301E1">
        <w:rPr>
          <w:rFonts w:ascii="Arial" w:hAnsi="Arial"/>
          <w:spacing w:val="-3"/>
          <w:sz w:val="22"/>
        </w:rPr>
        <w:t>5.12</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Accuracy classes for </w:t>
      </w:r>
      <w:r w:rsidR="00785941">
        <w:rPr>
          <w:rFonts w:ascii="Arial" w:hAnsi="Arial"/>
          <w:spacing w:val="-3"/>
          <w:sz w:val="22"/>
        </w:rPr>
        <w:t>AGFI</w:t>
      </w:r>
      <w:r w:rsidRPr="00966C41">
        <w:rPr>
          <w:rFonts w:ascii="Arial" w:hAnsi="Arial"/>
          <w:spacing w:val="-3"/>
          <w:sz w:val="22"/>
        </w:rPr>
        <w:t>s shall be specified for intended usage, i.e. nature of the product(s) to be weighed, type of installation and operating environment, value of the fill</w:t>
      </w:r>
      <w:r w:rsidR="00330060">
        <w:rPr>
          <w:rFonts w:ascii="Arial" w:hAnsi="Arial"/>
          <w:spacing w:val="-3"/>
          <w:sz w:val="22"/>
        </w:rPr>
        <w:t xml:space="preserve"> (9.2.1)</w:t>
      </w:r>
      <w:r w:rsidRPr="00966C41">
        <w:rPr>
          <w:rFonts w:ascii="Arial" w:hAnsi="Arial"/>
          <w:spacing w:val="-3"/>
          <w:sz w:val="22"/>
        </w:rPr>
        <w:t xml:space="preserve">, and operating rate </w:t>
      </w:r>
      <w:r w:rsidR="00330060">
        <w:rPr>
          <w:rFonts w:ascii="Arial" w:hAnsi="Arial"/>
          <w:spacing w:val="-3"/>
          <w:sz w:val="22"/>
        </w:rPr>
        <w:t>(9.2.3)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F2277" w:rsidP="00A75265">
      <w:pPr>
        <w:tabs>
          <w:tab w:val="left" w:pos="0"/>
          <w:tab w:val="left" w:pos="177"/>
          <w:tab w:val="left" w:pos="355"/>
          <w:tab w:val="left" w:pos="532"/>
          <w:tab w:val="left" w:pos="888"/>
          <w:tab w:val="left" w:pos="1400"/>
          <w:tab w:val="left" w:pos="1440"/>
          <w:tab w:val="left" w:pos="1500"/>
        </w:tabs>
        <w:suppressAutoHyphens/>
        <w:ind w:left="885" w:hanging="885"/>
        <w:jc w:val="both"/>
        <w:rPr>
          <w:rFonts w:ascii="Arial" w:hAnsi="Arial"/>
          <w:spacing w:val="-3"/>
          <w:sz w:val="22"/>
        </w:rPr>
      </w:pPr>
      <w:r>
        <w:rPr>
          <w:rFonts w:ascii="Arial" w:hAnsi="Arial"/>
          <w:spacing w:val="-3"/>
          <w:sz w:val="22"/>
        </w:rPr>
        <w:t>NOTE</w:t>
      </w:r>
      <w:r w:rsidR="004B40A8" w:rsidRPr="00966C41">
        <w:rPr>
          <w:rFonts w:ascii="Arial" w:hAnsi="Arial"/>
          <w:spacing w:val="-3"/>
          <w:sz w:val="22"/>
        </w:rPr>
        <w:t>:</w:t>
      </w:r>
      <w:r w:rsidR="004B40A8" w:rsidRPr="00966C41">
        <w:rPr>
          <w:rFonts w:ascii="Arial" w:hAnsi="Arial"/>
          <w:spacing w:val="-3"/>
          <w:sz w:val="22"/>
        </w:rPr>
        <w:tab/>
      </w:r>
      <w:r w:rsidR="004B40A8" w:rsidRPr="00966C41">
        <w:rPr>
          <w:rFonts w:ascii="Arial" w:hAnsi="Arial"/>
          <w:spacing w:val="-3"/>
          <w:sz w:val="22"/>
        </w:rPr>
        <w:tab/>
        <w:t>The use of accuracy classes for certain applications may be determined by national prescription.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93536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4.3</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EF7A1C">
        <w:rPr>
          <w:rFonts w:ascii="Arial" w:hAnsi="Arial"/>
          <w:b/>
          <w:spacing w:val="-3"/>
          <w:sz w:val="22"/>
        </w:rPr>
        <w:t xml:space="preserve">Error </w:t>
      </w:r>
      <w:r w:rsidR="00B542E4">
        <w:rPr>
          <w:rFonts w:ascii="Arial" w:hAnsi="Arial"/>
          <w:b/>
          <w:spacing w:val="-3"/>
          <w:sz w:val="22"/>
        </w:rPr>
        <w:t>limits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883AF8" w:rsidP="008F1028">
      <w:pPr>
        <w:tabs>
          <w:tab w:val="left" w:pos="0"/>
          <w:tab w:val="left" w:pos="177"/>
          <w:tab w:val="left" w:pos="355"/>
          <w:tab w:val="left" w:pos="532"/>
          <w:tab w:val="left" w:pos="888"/>
          <w:tab w:val="left" w:pos="1400"/>
          <w:tab w:val="left" w:pos="1500"/>
        </w:tabs>
        <w:suppressAutoHyphens/>
        <w:ind w:left="-532"/>
        <w:jc w:val="both"/>
        <w:rPr>
          <w:rFonts w:ascii="Arial" w:hAnsi="Arial"/>
          <w:spacing w:val="-3"/>
          <w:sz w:val="22"/>
        </w:rPr>
      </w:pPr>
      <w:r>
        <w:rPr>
          <w:rFonts w:ascii="Arial" w:hAnsi="Arial"/>
          <w:b/>
          <w:spacing w:val="-3"/>
          <w:sz w:val="22"/>
        </w:rPr>
        <w:tab/>
      </w:r>
      <w:r w:rsidR="00935367">
        <w:rPr>
          <w:rFonts w:ascii="Arial" w:hAnsi="Arial"/>
          <w:b/>
          <w:spacing w:val="-3"/>
          <w:sz w:val="22"/>
        </w:rPr>
        <w:t>4.3</w:t>
      </w:r>
      <w:r w:rsidR="00075300">
        <w:rPr>
          <w:rFonts w:ascii="Arial" w:hAnsi="Arial"/>
          <w:b/>
          <w:spacing w:val="-3"/>
          <w:sz w:val="22"/>
        </w:rPr>
        <w:t>.1</w:t>
      </w:r>
      <w:r w:rsidR="00372BCE" w:rsidRPr="00372BCE">
        <w:rPr>
          <w:rFonts w:ascii="Arial" w:hAnsi="Arial"/>
          <w:b/>
          <w:spacing w:val="-3"/>
          <w:sz w:val="22"/>
        </w:rPr>
        <w:tab/>
      </w:r>
      <w:r w:rsidR="00372BCE">
        <w:rPr>
          <w:rFonts w:ascii="Arial" w:hAnsi="Arial"/>
          <w:spacing w:val="-3"/>
          <w:sz w:val="22"/>
        </w:rPr>
        <w:tab/>
      </w:r>
      <w:r>
        <w:rPr>
          <w:rFonts w:ascii="Arial" w:hAnsi="Arial"/>
          <w:spacing w:val="-3"/>
          <w:sz w:val="22"/>
        </w:rPr>
        <w:tab/>
      </w:r>
      <w:r w:rsidR="00EB605E">
        <w:rPr>
          <w:rFonts w:ascii="Arial" w:hAnsi="Arial"/>
          <w:spacing w:val="-3"/>
          <w:sz w:val="22"/>
        </w:rPr>
        <w:tab/>
      </w:r>
      <w:r w:rsidR="004B40A8" w:rsidRPr="00966C41">
        <w:rPr>
          <w:rFonts w:ascii="Arial" w:hAnsi="Arial"/>
          <w:spacing w:val="-3"/>
          <w:sz w:val="22"/>
        </w:rPr>
        <w:t>Maximum permissible deviation (</w:t>
      </w:r>
      <w:r w:rsidR="00993D17">
        <w:rPr>
          <w:rFonts w:ascii="Arial" w:hAnsi="Arial"/>
          <w:spacing w:val="-3"/>
          <w:sz w:val="22"/>
        </w:rPr>
        <w:t>mpd</w:t>
      </w:r>
      <w:r w:rsidR="004B40A8" w:rsidRPr="00966C41">
        <w:rPr>
          <w:rFonts w:ascii="Arial" w:hAnsi="Arial"/>
          <w:spacing w:val="-3"/>
          <w:sz w:val="22"/>
        </w:rPr>
        <w:t xml:space="preserve">) of each </w:t>
      </w:r>
      <w:proofErr w:type="gramStart"/>
      <w:r w:rsidR="004B40A8" w:rsidRPr="00966C41">
        <w:rPr>
          <w:rFonts w:ascii="Arial" w:hAnsi="Arial"/>
          <w:spacing w:val="-3"/>
          <w:sz w:val="22"/>
        </w:rPr>
        <w:t>fill</w:t>
      </w:r>
      <w:proofErr w:type="gramEnd"/>
      <w:r w:rsidR="004B40A8" w:rsidRPr="00966C41">
        <w:rPr>
          <w:rFonts w:ascii="Arial" w:hAnsi="Arial"/>
          <w:spacing w:val="-3"/>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p>
    <w:p w:rsidR="004B40A8" w:rsidRPr="00966C41" w:rsidRDefault="00606814" w:rsidP="008F1028">
      <w:pPr>
        <w:pStyle w:val="BodyText2"/>
        <w:tabs>
          <w:tab w:val="clear" w:pos="-267"/>
          <w:tab w:val="clear" w:pos="710"/>
          <w:tab w:val="clear" w:pos="1154"/>
          <w:tab w:val="left" w:pos="1400"/>
          <w:tab w:val="left" w:pos="1500"/>
        </w:tabs>
        <w:rPr>
          <w:lang w:val="en-GB"/>
        </w:rPr>
      </w:pPr>
      <w:r w:rsidRPr="00606814">
        <w:rPr>
          <w:rFonts w:cs="Arial"/>
        </w:rPr>
        <w:t xml:space="preserve">At initial verification the </w:t>
      </w:r>
      <w:r w:rsidR="00785941">
        <w:rPr>
          <w:rFonts w:cs="Arial"/>
        </w:rPr>
        <w:t>AGFI</w:t>
      </w:r>
      <w:r w:rsidRPr="00606814">
        <w:rPr>
          <w:rFonts w:cs="Arial"/>
        </w:rPr>
        <w:t xml:space="preserve"> shall comply with accuracy class X(x) specified by the manufacturer</w:t>
      </w:r>
      <w:r w:rsidR="004B40A8" w:rsidRPr="00966C41">
        <w:rPr>
          <w:lang w:val="en-GB"/>
        </w:rPr>
        <w:t xml:space="preserve">, for which the </w:t>
      </w:r>
      <w:r w:rsidR="00993D17">
        <w:rPr>
          <w:lang w:val="en-GB"/>
        </w:rPr>
        <w:t>mpd</w:t>
      </w:r>
      <w:r w:rsidR="004B40A8" w:rsidRPr="00966C41">
        <w:rPr>
          <w:lang w:val="en-GB"/>
        </w:rPr>
        <w:t xml:space="preserve"> of each fill from the average of all fills in a test  shall be equal to the limits specified in Table 1, multiplied by the class designation factor (x). </w:t>
      </w:r>
    </w:p>
    <w:p w:rsidR="004B40A8" w:rsidRPr="00966C41" w:rsidRDefault="004B40A8" w:rsidP="008F1028">
      <w:pPr>
        <w:pStyle w:val="BodyText2"/>
        <w:tabs>
          <w:tab w:val="clear" w:pos="-267"/>
          <w:tab w:val="clear" w:pos="710"/>
          <w:tab w:val="clear" w:pos="1154"/>
          <w:tab w:val="left" w:pos="1400"/>
          <w:tab w:val="left" w:pos="1500"/>
        </w:tabs>
        <w:rPr>
          <w:lang w:val="en-GB"/>
        </w:rPr>
      </w:pPr>
    </w:p>
    <w:p w:rsidR="004B40A8" w:rsidRPr="00966C41" w:rsidRDefault="00EB056A" w:rsidP="008F1028">
      <w:pPr>
        <w:pStyle w:val="BodyText2"/>
        <w:tabs>
          <w:tab w:val="clear" w:pos="-267"/>
          <w:tab w:val="clear" w:pos="710"/>
          <w:tab w:val="clear" w:pos="1154"/>
          <w:tab w:val="left" w:pos="1400"/>
          <w:tab w:val="left" w:pos="1500"/>
        </w:tabs>
        <w:rPr>
          <w:lang w:val="en-GB"/>
        </w:rPr>
      </w:pPr>
      <w:r w:rsidRPr="00EB056A">
        <w:rPr>
          <w:rFonts w:cs="Arial"/>
          <w:lang w:val="en-GB"/>
        </w:rPr>
        <w:t>The class designation factor (x) shall be ≤</w:t>
      </w:r>
      <w:r w:rsidR="00387610">
        <w:rPr>
          <w:rFonts w:cs="Arial"/>
          <w:lang w:val="en-GB"/>
        </w:rPr>
        <w:t xml:space="preserve"> </w:t>
      </w:r>
      <w:r w:rsidRPr="00EB056A">
        <w:rPr>
          <w:rFonts w:cs="Arial"/>
          <w:lang w:val="en-GB"/>
        </w:rPr>
        <w:t>2 and in the form</w:t>
      </w:r>
      <w:r w:rsidR="0028444A">
        <w:rPr>
          <w:lang w:val="en-GB"/>
        </w:rPr>
        <w:t xml:space="preserve"> </w:t>
      </w:r>
      <w:r w:rsidR="004B40A8" w:rsidRPr="00966C41">
        <w:rPr>
          <w:lang w:val="en-GB"/>
        </w:rPr>
        <w:t>1</w:t>
      </w:r>
      <w:r w:rsidR="004B40A8">
        <w:sym w:font="Symbol" w:char="F0B4"/>
      </w:r>
      <w:r w:rsidR="004B40A8" w:rsidRPr="00966C41">
        <w:rPr>
          <w:lang w:val="en-GB"/>
        </w:rPr>
        <w:t>10</w:t>
      </w:r>
      <w:r w:rsidR="004B40A8" w:rsidRPr="00966C41">
        <w:rPr>
          <w:vertAlign w:val="superscript"/>
          <w:lang w:val="en-GB"/>
        </w:rPr>
        <w:t>k</w:t>
      </w:r>
      <w:r w:rsidR="004B40A8" w:rsidRPr="00966C41">
        <w:rPr>
          <w:lang w:val="en-GB"/>
        </w:rPr>
        <w:t>, 2</w:t>
      </w:r>
      <w:r w:rsidR="004B40A8">
        <w:sym w:font="Symbol" w:char="F0B4"/>
      </w:r>
      <w:r w:rsidR="004B40A8" w:rsidRPr="00966C41">
        <w:rPr>
          <w:lang w:val="en-GB"/>
        </w:rPr>
        <w:t>10</w:t>
      </w:r>
      <w:r w:rsidR="004B40A8" w:rsidRPr="00966C41">
        <w:rPr>
          <w:vertAlign w:val="superscript"/>
          <w:lang w:val="en-GB"/>
        </w:rPr>
        <w:t>k</w:t>
      </w:r>
      <w:r w:rsidR="004B40A8" w:rsidRPr="00966C41">
        <w:rPr>
          <w:lang w:val="en-GB"/>
        </w:rPr>
        <w:t>, 5</w:t>
      </w:r>
      <w:r w:rsidR="004B40A8">
        <w:sym w:font="Symbol" w:char="F0B4"/>
      </w:r>
      <w:r w:rsidR="004B40A8" w:rsidRPr="00966C41">
        <w:rPr>
          <w:lang w:val="en-GB"/>
        </w:rPr>
        <w:t>10</w:t>
      </w:r>
      <w:r w:rsidR="004B40A8" w:rsidRPr="00966C41">
        <w:rPr>
          <w:vertAlign w:val="superscript"/>
          <w:lang w:val="en-GB"/>
        </w:rPr>
        <w:t>k</w:t>
      </w:r>
      <w:r w:rsidR="004B40A8" w:rsidRPr="00966C41">
        <w:rPr>
          <w:lang w:val="en-GB"/>
        </w:rPr>
        <w:t>, k being a positive or negative whole number or zero.</w:t>
      </w:r>
    </w:p>
    <w:p w:rsidR="004B40A8" w:rsidRPr="00966C41" w:rsidRDefault="004B40A8" w:rsidP="008F1028">
      <w:pPr>
        <w:pStyle w:val="BodyText2"/>
        <w:tabs>
          <w:tab w:val="clear" w:pos="-267"/>
          <w:tab w:val="clear" w:pos="710"/>
          <w:tab w:val="clear" w:pos="1154"/>
          <w:tab w:val="left" w:pos="1400"/>
          <w:tab w:val="left" w:pos="1500"/>
        </w:tabs>
        <w:rPr>
          <w:lang w:val="en-GB"/>
        </w:rPr>
      </w:pPr>
    </w:p>
    <w:tbl>
      <w:tblPr>
        <w:tblW w:w="8826" w:type="dxa"/>
        <w:jc w:val="center"/>
        <w:tblLayout w:type="fixed"/>
        <w:tblCellMar>
          <w:left w:w="56" w:type="dxa"/>
          <w:right w:w="56" w:type="dxa"/>
        </w:tblCellMar>
        <w:tblLook w:val="0000"/>
      </w:tblPr>
      <w:tblGrid>
        <w:gridCol w:w="1359"/>
        <w:gridCol w:w="567"/>
        <w:gridCol w:w="1843"/>
        <w:gridCol w:w="2406"/>
        <w:gridCol w:w="2651"/>
      </w:tblGrid>
      <w:tr w:rsidR="00082109" w:rsidRPr="00966C41" w:rsidTr="00F06410">
        <w:trPr>
          <w:jc w:val="center"/>
        </w:trPr>
        <w:tc>
          <w:tcPr>
            <w:tcW w:w="8826" w:type="dxa"/>
            <w:gridSpan w:val="5"/>
          </w:tcPr>
          <w:p w:rsidR="00082109" w:rsidRPr="00966C41" w:rsidRDefault="00514A7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lang w:val="fr-FR"/>
              </w:rPr>
              <w:fldChar w:fldCharType="begin"/>
            </w:r>
            <w:r w:rsidR="00082109" w:rsidRPr="00966C41">
              <w:rPr>
                <w:rFonts w:ascii="Arial" w:hAnsi="Arial"/>
                <w:spacing w:val="-3"/>
                <w:sz w:val="22"/>
              </w:rPr>
              <w:instrText xml:space="preserve">PRIVATE </w:instrText>
            </w:r>
            <w:r>
              <w:rPr>
                <w:rFonts w:ascii="Arial" w:hAnsi="Arial"/>
                <w:spacing w:val="-3"/>
                <w:sz w:val="22"/>
                <w:lang w:val="fr-FR"/>
              </w:rPr>
              <w:fldChar w:fldCharType="end"/>
            </w:r>
          </w:p>
          <w:p w:rsidR="00082109" w:rsidRPr="00966C41" w:rsidRDefault="00082109"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rPr>
            </w:pPr>
            <w:r w:rsidRPr="00966C41">
              <w:rPr>
                <w:rFonts w:ascii="Arial" w:hAnsi="Arial"/>
                <w:spacing w:val="-3"/>
                <w:sz w:val="22"/>
              </w:rPr>
              <w:t>Table 1- Maximum permissible deviation (</w:t>
            </w:r>
            <w:r w:rsidR="00993D17">
              <w:rPr>
                <w:rFonts w:ascii="Arial" w:hAnsi="Arial"/>
                <w:spacing w:val="-3"/>
                <w:sz w:val="22"/>
              </w:rPr>
              <w:t>mpd</w:t>
            </w:r>
            <w:r w:rsidRPr="00966C41">
              <w:rPr>
                <w:rFonts w:ascii="Arial" w:hAnsi="Arial"/>
                <w:spacing w:val="-3"/>
                <w:sz w:val="22"/>
              </w:rPr>
              <w:t>) of each fill</w:t>
            </w:r>
          </w:p>
        </w:tc>
      </w:tr>
      <w:tr w:rsidR="009A5495" w:rsidRPr="00966C41" w:rsidTr="000F2F08">
        <w:trPr>
          <w:trHeight w:val="528"/>
          <w:jc w:val="center"/>
        </w:trPr>
        <w:tc>
          <w:tcPr>
            <w:tcW w:w="3769" w:type="dxa"/>
            <w:gridSpan w:val="3"/>
            <w:tcBorders>
              <w:top w:val="double" w:sz="7" w:space="0" w:color="auto"/>
              <w:left w:val="double" w:sz="7" w:space="0" w:color="auto"/>
            </w:tcBorders>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rPr>
            </w:pPr>
            <w:r w:rsidRPr="00966C41">
              <w:rPr>
                <w:rFonts w:ascii="Arial" w:hAnsi="Arial"/>
                <w:spacing w:val="-3"/>
                <w:sz w:val="22"/>
              </w:rPr>
              <w:t xml:space="preserve">Value of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rPr>
            </w:pPr>
            <w:r w:rsidRPr="00966C41">
              <w:rPr>
                <w:rFonts w:ascii="Arial" w:hAnsi="Arial"/>
                <w:spacing w:val="-3"/>
                <w:sz w:val="22"/>
              </w:rPr>
              <w:t xml:space="preserve">the mass of the fills  F </w:t>
            </w:r>
          </w:p>
        </w:tc>
        <w:tc>
          <w:tcPr>
            <w:tcW w:w="5057" w:type="dxa"/>
            <w:gridSpan w:val="2"/>
            <w:tcBorders>
              <w:top w:val="double" w:sz="7" w:space="0" w:color="auto"/>
              <w:left w:val="single" w:sz="7" w:space="0" w:color="auto"/>
              <w:right w:val="double" w:sz="7" w:space="0" w:color="auto"/>
            </w:tcBorders>
          </w:tcPr>
          <w:p w:rsidR="004B40A8" w:rsidRPr="00966C41" w:rsidRDefault="00993D17"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rPr>
            </w:pPr>
            <w:r>
              <w:rPr>
                <w:rFonts w:ascii="Arial" w:hAnsi="Arial"/>
                <w:spacing w:val="-3"/>
                <w:sz w:val="22"/>
              </w:rPr>
              <w:t>mpd</w:t>
            </w:r>
            <w:r w:rsidR="004B40A8" w:rsidRPr="00966C41">
              <w:rPr>
                <w:rFonts w:ascii="Arial" w:hAnsi="Arial"/>
                <w:spacing w:val="-3"/>
                <w:sz w:val="22"/>
              </w:rPr>
              <w:t xml:space="preserve"> of each fill from the average of the fills for class X(1)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rPr>
            </w:pPr>
            <w:r w:rsidRPr="00966C41">
              <w:rPr>
                <w:rFonts w:ascii="Arial" w:hAnsi="Arial"/>
                <w:spacing w:val="-3"/>
                <w:sz w:val="22"/>
              </w:rPr>
              <w:t>(as percentage of F or in grams)</w:t>
            </w:r>
          </w:p>
        </w:tc>
      </w:tr>
      <w:tr w:rsidR="009A5495" w:rsidTr="000F2F08">
        <w:trPr>
          <w:jc w:val="center"/>
        </w:trPr>
        <w:tc>
          <w:tcPr>
            <w:tcW w:w="3769" w:type="dxa"/>
            <w:gridSpan w:val="3"/>
            <w:tcBorders>
              <w:left w:val="doub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(g)</w:t>
            </w:r>
          </w:p>
        </w:tc>
        <w:tc>
          <w:tcPr>
            <w:tcW w:w="2406" w:type="dxa"/>
            <w:tcBorders>
              <w:top w:val="single" w:sz="7" w:space="0" w:color="auto"/>
              <w:left w:val="sing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Initial verification</w:t>
            </w:r>
          </w:p>
        </w:tc>
        <w:tc>
          <w:tcPr>
            <w:tcW w:w="2651" w:type="dxa"/>
            <w:tcBorders>
              <w:top w:val="single" w:sz="7" w:space="0" w:color="auto"/>
              <w:left w:val="single" w:sz="7" w:space="0" w:color="auto"/>
              <w:right w:val="doub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 xml:space="preserve">In-service </w:t>
            </w:r>
          </w:p>
        </w:tc>
      </w:tr>
      <w:tr w:rsidR="004B40A8" w:rsidTr="000F2F08">
        <w:trPr>
          <w:trHeight w:val="2322"/>
          <w:jc w:val="center"/>
        </w:trPr>
        <w:tc>
          <w:tcPr>
            <w:tcW w:w="1359" w:type="dxa"/>
            <w:tcBorders>
              <w:top w:val="single" w:sz="7" w:space="0" w:color="auto"/>
              <w:left w:val="double" w:sz="7" w:space="0" w:color="auto"/>
              <w:bottom w:val="doub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50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100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200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300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500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1000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10000  &lt;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15000  &lt;</w:t>
            </w:r>
          </w:p>
        </w:tc>
        <w:tc>
          <w:tcPr>
            <w:tcW w:w="567" w:type="dxa"/>
            <w:tcBorders>
              <w:top w:val="single" w:sz="4" w:space="0" w:color="auto"/>
              <w:bottom w:val="double" w:sz="4"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F</w:t>
            </w:r>
          </w:p>
        </w:tc>
        <w:tc>
          <w:tcPr>
            <w:tcW w:w="1843" w:type="dxa"/>
            <w:tcBorders>
              <w:top w:val="single" w:sz="7" w:space="0" w:color="auto"/>
              <w:left w:val="nil"/>
              <w:bottom w:val="doub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lang w:val="fr-FR"/>
              </w:rPr>
            </w:pPr>
            <w:r>
              <w:rPr>
                <w:rFonts w:ascii="Arial" w:hAnsi="Arial"/>
                <w:spacing w:val="-3"/>
                <w:sz w:val="22"/>
                <w:lang w:val="fr-FR"/>
              </w:rPr>
              <w:t xml:space="preserve">        </w:t>
            </w:r>
            <w:r>
              <w:rPr>
                <w:rFonts w:ascii="Arial" w:hAnsi="Arial"/>
                <w:spacing w:val="-3"/>
                <w:sz w:val="22"/>
                <w:lang w:val="fr-FR"/>
              </w:rPr>
              <w:sym w:font="Symbol" w:char="F0A3"/>
            </w:r>
            <w:r>
              <w:rPr>
                <w:rFonts w:ascii="Arial" w:hAnsi="Arial"/>
                <w:spacing w:val="-3"/>
                <w:sz w:val="22"/>
                <w:lang w:val="fr-FR"/>
              </w:rPr>
              <w:t xml:space="preserve">      50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100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200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300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500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1000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10000</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15000</w:t>
            </w:r>
          </w:p>
        </w:tc>
        <w:tc>
          <w:tcPr>
            <w:tcW w:w="2406" w:type="dxa"/>
            <w:tcBorders>
              <w:top w:val="single" w:sz="7" w:space="0" w:color="auto"/>
              <w:left w:val="single" w:sz="7" w:space="0" w:color="auto"/>
              <w:bottom w:val="doub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7.2 %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3.6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3.6 %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7.2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2.4 %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12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1.2 %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120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 xml:space="preserve">0.8 % </w:t>
            </w:r>
          </w:p>
        </w:tc>
        <w:tc>
          <w:tcPr>
            <w:tcW w:w="2651" w:type="dxa"/>
            <w:tcBorders>
              <w:top w:val="single" w:sz="7" w:space="0" w:color="auto"/>
              <w:left w:val="single" w:sz="7" w:space="0" w:color="auto"/>
              <w:bottom w:val="double" w:sz="7" w:space="0" w:color="auto"/>
              <w:right w:val="doub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9 %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4.5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4.5 %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9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3 %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15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1.5 %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150 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1 %</w:t>
            </w:r>
          </w:p>
        </w:tc>
      </w:tr>
    </w:tbl>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(See </w:t>
      </w:r>
      <w:r w:rsidR="00C97001">
        <w:rPr>
          <w:rFonts w:ascii="Arial" w:hAnsi="Arial"/>
          <w:spacing w:val="-3"/>
          <w:sz w:val="22"/>
        </w:rPr>
        <w:t>9.3</w:t>
      </w:r>
      <w:r w:rsidRPr="00966C41">
        <w:rPr>
          <w:rFonts w:ascii="Arial" w:hAnsi="Arial"/>
          <w:spacing w:val="-3"/>
          <w:sz w:val="22"/>
        </w:rPr>
        <w:t xml:space="preserve"> for the number of fills required to </w:t>
      </w:r>
      <w:r w:rsidR="00665911" w:rsidRPr="00665911">
        <w:rPr>
          <w:rFonts w:ascii="Arial" w:hAnsi="Arial" w:cs="Arial"/>
          <w:sz w:val="22"/>
          <w:szCs w:val="22"/>
        </w:rPr>
        <w:t>determine</w:t>
      </w:r>
      <w:r w:rsidRPr="00966C41">
        <w:rPr>
          <w:rFonts w:ascii="Arial" w:hAnsi="Arial"/>
          <w:spacing w:val="-3"/>
          <w:sz w:val="22"/>
        </w:rPr>
        <w:t xml:space="preserve"> the average value).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75300" w:rsidRPr="00966C41" w:rsidRDefault="00935367" w:rsidP="0007530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4.3</w:t>
      </w:r>
      <w:r w:rsidR="00075300">
        <w:rPr>
          <w:rFonts w:ascii="Arial" w:hAnsi="Arial"/>
          <w:b/>
          <w:spacing w:val="-3"/>
          <w:sz w:val="22"/>
        </w:rPr>
        <w:t>.2</w:t>
      </w:r>
      <w:r w:rsidR="00075300">
        <w:rPr>
          <w:rFonts w:ascii="Arial" w:hAnsi="Arial"/>
          <w:b/>
          <w:spacing w:val="-3"/>
          <w:sz w:val="22"/>
        </w:rPr>
        <w:tab/>
      </w:r>
      <w:r w:rsidR="00075300">
        <w:rPr>
          <w:rFonts w:ascii="Arial" w:hAnsi="Arial"/>
          <w:b/>
          <w:spacing w:val="-3"/>
          <w:sz w:val="22"/>
        </w:rPr>
        <w:tab/>
      </w:r>
      <w:r w:rsidR="00075300">
        <w:rPr>
          <w:rFonts w:ascii="Arial" w:hAnsi="Arial"/>
          <w:b/>
          <w:spacing w:val="-3"/>
          <w:sz w:val="22"/>
        </w:rPr>
        <w:tab/>
      </w:r>
      <w:r w:rsidR="00075300" w:rsidRPr="00966C41">
        <w:rPr>
          <w:rFonts w:ascii="Arial" w:hAnsi="Arial"/>
          <w:spacing w:val="-3"/>
          <w:sz w:val="22"/>
        </w:rPr>
        <w:t>Maximum permissible error (</w:t>
      </w:r>
      <w:r w:rsidR="002A6595">
        <w:rPr>
          <w:rFonts w:ascii="Arial" w:hAnsi="Arial"/>
          <w:spacing w:val="-3"/>
          <w:sz w:val="22"/>
        </w:rPr>
        <w:t>mpe</w:t>
      </w:r>
      <w:r w:rsidR="00075300" w:rsidRPr="00966C41">
        <w:rPr>
          <w:rFonts w:ascii="Arial" w:hAnsi="Arial"/>
          <w:spacing w:val="-3"/>
          <w:sz w:val="22"/>
        </w:rPr>
        <w:t xml:space="preserve">) </w:t>
      </w:r>
      <w:r w:rsidR="00932612">
        <w:rPr>
          <w:rFonts w:ascii="Arial" w:hAnsi="Arial"/>
          <w:spacing w:val="-3"/>
          <w:sz w:val="22"/>
        </w:rPr>
        <w:t>of</w:t>
      </w:r>
      <w:r w:rsidR="00932612" w:rsidRPr="00966C41">
        <w:rPr>
          <w:rFonts w:ascii="Arial" w:hAnsi="Arial"/>
          <w:spacing w:val="-3"/>
          <w:sz w:val="22"/>
        </w:rPr>
        <w:t xml:space="preserve"> </w:t>
      </w:r>
      <w:r w:rsidR="00075300" w:rsidRPr="00966C41">
        <w:rPr>
          <w:rFonts w:ascii="Arial" w:hAnsi="Arial"/>
          <w:spacing w:val="-3"/>
          <w:sz w:val="22"/>
        </w:rPr>
        <w:t xml:space="preserve">static </w:t>
      </w:r>
      <w:r w:rsidR="00075300">
        <w:rPr>
          <w:rFonts w:ascii="Arial" w:hAnsi="Arial"/>
          <w:spacing w:val="-3"/>
          <w:sz w:val="22"/>
        </w:rPr>
        <w:t>loads</w:t>
      </w:r>
      <w:r w:rsidR="00932612" w:rsidRPr="00932612">
        <w:rPr>
          <w:rFonts w:ascii="Arial" w:hAnsi="Arial" w:cs="Arial"/>
          <w:sz w:val="22"/>
          <w:szCs w:val="22"/>
          <w:lang w:eastAsia="ja-JP"/>
        </w:rPr>
        <w:t xml:space="preserve"> for</w:t>
      </w:r>
      <w:r w:rsidR="00932612" w:rsidRPr="00932612">
        <w:rPr>
          <w:rFonts w:ascii="Arial" w:hAnsi="Arial" w:cs="Arial"/>
          <w:sz w:val="22"/>
          <w:szCs w:val="22"/>
        </w:rPr>
        <w:t xml:space="preserve"> influence factor</w:t>
      </w:r>
      <w:r w:rsidR="00932612" w:rsidRPr="00932612">
        <w:rPr>
          <w:rFonts w:ascii="Arial" w:hAnsi="Arial" w:cs="Arial"/>
          <w:sz w:val="22"/>
          <w:szCs w:val="22"/>
          <w:lang w:eastAsia="ja-JP"/>
        </w:rPr>
        <w:t xml:space="preserve"> test</w:t>
      </w:r>
      <w:r w:rsidR="00932612" w:rsidRPr="00932612">
        <w:rPr>
          <w:rFonts w:ascii="Arial" w:hAnsi="Arial" w:cs="Arial"/>
          <w:sz w:val="22"/>
          <w:szCs w:val="22"/>
        </w:rPr>
        <w:t>s</w:t>
      </w:r>
    </w:p>
    <w:p w:rsidR="00075300" w:rsidRPr="00966C41" w:rsidRDefault="00075300" w:rsidP="0007530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75300" w:rsidRPr="00966C41" w:rsidRDefault="00075300" w:rsidP="00075300">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w:t>
      </w:r>
      <w:r w:rsidR="00785941">
        <w:rPr>
          <w:rFonts w:ascii="Arial" w:hAnsi="Arial"/>
          <w:spacing w:val="-3"/>
          <w:sz w:val="22"/>
        </w:rPr>
        <w:t>AGFI</w:t>
      </w:r>
      <w:r w:rsidRPr="00966C41">
        <w:rPr>
          <w:rFonts w:ascii="Arial" w:hAnsi="Arial"/>
          <w:spacing w:val="-3"/>
          <w:sz w:val="22"/>
        </w:rPr>
        <w:t xml:space="preserve"> shall have a reference value for accuracy class, Ref(x), applicable for static testing at </w:t>
      </w:r>
      <w:r>
        <w:rPr>
          <w:rFonts w:ascii="Arial" w:hAnsi="Arial"/>
          <w:spacing w:val="-3"/>
          <w:sz w:val="22"/>
        </w:rPr>
        <w:t>type evaluation</w:t>
      </w:r>
      <w:r w:rsidRPr="00966C41">
        <w:rPr>
          <w:rFonts w:ascii="Arial" w:hAnsi="Arial"/>
          <w:spacing w:val="-3"/>
          <w:sz w:val="22"/>
        </w:rPr>
        <w:t xml:space="preserve"> stage, for which the </w:t>
      </w:r>
      <w:r w:rsidR="002A6595">
        <w:rPr>
          <w:rFonts w:ascii="Arial" w:hAnsi="Arial"/>
          <w:spacing w:val="-3"/>
          <w:sz w:val="22"/>
        </w:rPr>
        <w:t>mpe</w:t>
      </w:r>
      <w:r w:rsidRPr="00966C41">
        <w:rPr>
          <w:rFonts w:ascii="Arial" w:hAnsi="Arial"/>
          <w:spacing w:val="-3"/>
          <w:sz w:val="22"/>
        </w:rPr>
        <w:t xml:space="preserve"> for influence factor tests shall </w:t>
      </w:r>
      <w:r>
        <w:rPr>
          <w:rFonts w:ascii="Arial" w:hAnsi="Arial"/>
          <w:spacing w:val="-3"/>
          <w:sz w:val="22"/>
        </w:rPr>
        <w:t xml:space="preserve">be </w:t>
      </w:r>
      <w:r w:rsidRPr="00966C41">
        <w:rPr>
          <w:rFonts w:ascii="Arial" w:hAnsi="Arial"/>
          <w:spacing w:val="-3"/>
          <w:sz w:val="22"/>
        </w:rPr>
        <w:t xml:space="preserve">0.25 </w:t>
      </w:r>
      <w:r w:rsidR="00993D17">
        <w:rPr>
          <w:rFonts w:ascii="Arial" w:hAnsi="Arial"/>
          <w:spacing w:val="-3"/>
          <w:sz w:val="22"/>
        </w:rPr>
        <w:t>mpd</w:t>
      </w:r>
      <w:r w:rsidRPr="00966C41">
        <w:rPr>
          <w:rFonts w:ascii="Arial" w:hAnsi="Arial"/>
          <w:spacing w:val="-3"/>
          <w:sz w:val="22"/>
        </w:rPr>
        <w:t xml:space="preserve"> in-service for a fill equal to the static test load. </w:t>
      </w:r>
    </w:p>
    <w:p w:rsidR="00075300" w:rsidRDefault="00075300"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075300" w:rsidRPr="00966C41" w:rsidRDefault="00075300" w:rsidP="00F53C5A">
      <w:pPr>
        <w:tabs>
          <w:tab w:val="left" w:pos="0"/>
          <w:tab w:val="left" w:pos="177"/>
          <w:tab w:val="left" w:pos="355"/>
          <w:tab w:val="left" w:pos="532"/>
          <w:tab w:val="left" w:pos="709"/>
        </w:tabs>
        <w:suppressAutoHyphens/>
        <w:ind w:hanging="139"/>
        <w:jc w:val="both"/>
        <w:rPr>
          <w:rFonts w:ascii="Arial" w:hAnsi="Arial"/>
          <w:spacing w:val="-3"/>
          <w:sz w:val="22"/>
        </w:rPr>
      </w:pPr>
      <w:r w:rsidRPr="00966C41">
        <w:rPr>
          <w:rFonts w:ascii="Arial" w:hAnsi="Arial"/>
          <w:spacing w:val="-3"/>
          <w:sz w:val="22"/>
        </w:rPr>
        <w:t xml:space="preserve">For </w:t>
      </w:r>
      <w:r w:rsidR="00785941">
        <w:rPr>
          <w:rFonts w:ascii="Arial" w:hAnsi="Arial"/>
          <w:spacing w:val="-3"/>
          <w:sz w:val="22"/>
        </w:rPr>
        <w:t>AGFI</w:t>
      </w:r>
      <w:r w:rsidRPr="00966C41">
        <w:rPr>
          <w:rFonts w:ascii="Arial" w:hAnsi="Arial"/>
          <w:spacing w:val="-3"/>
          <w:sz w:val="22"/>
        </w:rPr>
        <w:t xml:space="preserve">s where the fill may not be equal to one load, the </w:t>
      </w:r>
      <w:r w:rsidR="002A6595">
        <w:rPr>
          <w:rFonts w:ascii="Arial" w:hAnsi="Arial"/>
          <w:spacing w:val="-3"/>
          <w:sz w:val="22"/>
        </w:rPr>
        <w:t>mpe</w:t>
      </w:r>
      <w:r w:rsidRPr="00966C41">
        <w:rPr>
          <w:rFonts w:ascii="Arial" w:hAnsi="Arial"/>
          <w:spacing w:val="-3"/>
          <w:sz w:val="22"/>
        </w:rPr>
        <w:t xml:space="preserve"> applicable for a test on </w:t>
      </w:r>
      <w:r>
        <w:rPr>
          <w:rFonts w:ascii="Arial" w:hAnsi="Arial"/>
          <w:spacing w:val="-3"/>
          <w:sz w:val="22"/>
        </w:rPr>
        <w:t>a static</w:t>
      </w:r>
      <w:r w:rsidRPr="00966C41">
        <w:rPr>
          <w:rFonts w:ascii="Arial" w:hAnsi="Arial"/>
          <w:spacing w:val="-3"/>
          <w:sz w:val="22"/>
        </w:rPr>
        <w:t xml:space="preserve"> load shall be calculated in accordance with the test procedures in </w:t>
      </w:r>
      <w:r w:rsidR="00CE43D4">
        <w:rPr>
          <w:rFonts w:ascii="Arial" w:hAnsi="Arial"/>
          <w:spacing w:val="-3"/>
          <w:sz w:val="22"/>
        </w:rPr>
        <w:t>Annex</w:t>
      </w:r>
      <w:r w:rsidR="00F53C5A">
        <w:rPr>
          <w:rFonts w:ascii="Arial" w:hAnsi="Arial"/>
          <w:spacing w:val="-3"/>
          <w:sz w:val="22"/>
        </w:rPr>
        <w:t xml:space="preserve"> </w:t>
      </w:r>
      <w:r w:rsidR="00802660">
        <w:rPr>
          <w:rFonts w:ascii="Arial" w:hAnsi="Arial"/>
          <w:spacing w:val="-3"/>
          <w:sz w:val="22"/>
        </w:rPr>
        <w:t>C</w:t>
      </w:r>
      <w:r w:rsidR="00F53C5A">
        <w:rPr>
          <w:rFonts w:ascii="Arial" w:hAnsi="Arial"/>
          <w:spacing w:val="-3"/>
          <w:sz w:val="22"/>
        </w:rPr>
        <w:t>.2</w:t>
      </w:r>
      <w:r w:rsidRPr="00966C41">
        <w:rPr>
          <w:rFonts w:ascii="Arial" w:hAnsi="Arial"/>
          <w:spacing w:val="-3"/>
          <w:sz w:val="22"/>
        </w:rPr>
        <w:t>.</w:t>
      </w:r>
    </w:p>
    <w:p w:rsidR="00075300" w:rsidRDefault="00075300"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7D4B9C" w:rsidRPr="007D4B9C" w:rsidRDefault="00935367" w:rsidP="007D4B9C">
      <w:pPr>
        <w:tabs>
          <w:tab w:val="left" w:pos="0"/>
        </w:tabs>
        <w:suppressAutoHyphens/>
        <w:rPr>
          <w:rFonts w:ascii="Arial" w:hAnsi="Arial"/>
          <w:b/>
          <w:spacing w:val="-3"/>
          <w:sz w:val="22"/>
        </w:rPr>
      </w:pPr>
      <w:r>
        <w:rPr>
          <w:rFonts w:ascii="Arial" w:hAnsi="Arial"/>
          <w:b/>
          <w:spacing w:val="-3"/>
          <w:sz w:val="22"/>
        </w:rPr>
        <w:t>4.3</w:t>
      </w:r>
      <w:r w:rsidR="007D4B9C" w:rsidRPr="007D4B9C">
        <w:rPr>
          <w:rFonts w:ascii="Arial" w:hAnsi="Arial"/>
          <w:b/>
          <w:spacing w:val="-3"/>
          <w:sz w:val="22"/>
        </w:rPr>
        <w:t>.3</w:t>
      </w:r>
      <w:r w:rsidR="007D4B9C" w:rsidRPr="007D4B9C">
        <w:rPr>
          <w:rFonts w:ascii="Arial" w:hAnsi="Arial"/>
          <w:b/>
          <w:spacing w:val="-3"/>
          <w:sz w:val="22"/>
        </w:rPr>
        <w:tab/>
        <w:t>Maximum permissible preset value error (</w:t>
      </w:r>
      <w:r w:rsidR="00993D17">
        <w:rPr>
          <w:rFonts w:ascii="Arial" w:hAnsi="Arial"/>
          <w:b/>
          <w:spacing w:val="-3"/>
          <w:sz w:val="22"/>
        </w:rPr>
        <w:t>mpse</w:t>
      </w:r>
      <w:r w:rsidR="007D4B9C" w:rsidRPr="007D4B9C">
        <w:rPr>
          <w:rFonts w:ascii="Arial" w:hAnsi="Arial"/>
          <w:b/>
          <w:spacing w:val="-3"/>
          <w:sz w:val="22"/>
        </w:rPr>
        <w:t>)</w:t>
      </w:r>
    </w:p>
    <w:p w:rsidR="007D4B9C" w:rsidRPr="007D4B9C" w:rsidRDefault="007D4B9C" w:rsidP="007D4B9C">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7D4B9C" w:rsidRPr="00E5749E" w:rsidRDefault="007D4B9C" w:rsidP="007D4B9C">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E5749E">
        <w:rPr>
          <w:rFonts w:ascii="Arial" w:hAnsi="Arial" w:cs="Arial"/>
          <w:spacing w:val="-3"/>
          <w:sz w:val="22"/>
          <w:szCs w:val="22"/>
        </w:rPr>
        <w:t xml:space="preserve">For AGFIs where it is possible to </w:t>
      </w:r>
      <w:r w:rsidR="00E5749E" w:rsidRPr="00E5749E">
        <w:rPr>
          <w:rFonts w:ascii="Arial" w:hAnsi="Arial" w:cs="Arial"/>
          <w:sz w:val="22"/>
          <w:szCs w:val="22"/>
        </w:rPr>
        <w:t xml:space="preserve">have a </w:t>
      </w:r>
      <w:r w:rsidRPr="00E5749E">
        <w:rPr>
          <w:rFonts w:ascii="Arial" w:hAnsi="Arial" w:cs="Arial"/>
          <w:spacing w:val="-3"/>
          <w:sz w:val="22"/>
          <w:szCs w:val="22"/>
        </w:rPr>
        <w:t xml:space="preserve">preset </w:t>
      </w:r>
      <w:r w:rsidR="00E5749E" w:rsidRPr="00E5749E">
        <w:rPr>
          <w:rFonts w:ascii="Arial" w:hAnsi="Arial" w:cs="Arial"/>
          <w:sz w:val="22"/>
          <w:szCs w:val="22"/>
        </w:rPr>
        <w:t>value</w:t>
      </w:r>
      <w:r w:rsidR="00E5749E" w:rsidRPr="00E5749E">
        <w:rPr>
          <w:rFonts w:ascii="Arial" w:hAnsi="Arial" w:cs="Arial"/>
          <w:spacing w:val="-3"/>
          <w:sz w:val="22"/>
          <w:szCs w:val="22"/>
        </w:rPr>
        <w:t xml:space="preserve"> </w:t>
      </w:r>
      <w:r w:rsidRPr="00E5749E">
        <w:rPr>
          <w:rFonts w:ascii="Arial" w:hAnsi="Arial" w:cs="Arial"/>
          <w:spacing w:val="-3"/>
          <w:sz w:val="22"/>
          <w:szCs w:val="22"/>
        </w:rPr>
        <w:t>the maximum difference between the preset value (</w:t>
      </w:r>
      <w:r w:rsidR="0058087A">
        <w:rPr>
          <w:rFonts w:ascii="Arial" w:hAnsi="Arial" w:cs="Arial"/>
          <w:spacing w:val="-3"/>
          <w:sz w:val="22"/>
          <w:szCs w:val="22"/>
        </w:rPr>
        <w:t xml:space="preserve">see </w:t>
      </w:r>
      <w:r w:rsidR="00AC4CA2">
        <w:rPr>
          <w:rFonts w:ascii="Arial" w:hAnsi="Arial" w:cs="Arial"/>
          <w:spacing w:val="-3"/>
          <w:sz w:val="22"/>
          <w:szCs w:val="22"/>
        </w:rPr>
        <w:t>9.6</w:t>
      </w:r>
      <w:r w:rsidR="005B5296" w:rsidRPr="005B5296">
        <w:rPr>
          <w:rFonts w:ascii="Arial" w:hAnsi="Arial" w:cs="Arial"/>
          <w:spacing w:val="-3"/>
          <w:sz w:val="22"/>
          <w:szCs w:val="22"/>
        </w:rPr>
        <w:t>) and the average mass of all the fills in a test sequence (</w:t>
      </w:r>
      <w:r w:rsidR="0058087A">
        <w:rPr>
          <w:rFonts w:ascii="Arial" w:hAnsi="Arial" w:cs="Arial"/>
          <w:spacing w:val="-3"/>
          <w:sz w:val="22"/>
          <w:szCs w:val="22"/>
        </w:rPr>
        <w:t>see</w:t>
      </w:r>
      <w:r w:rsidR="005B5296" w:rsidRPr="005B5296">
        <w:rPr>
          <w:rFonts w:ascii="Arial" w:hAnsi="Arial" w:cs="Arial"/>
          <w:spacing w:val="-3"/>
          <w:sz w:val="22"/>
          <w:szCs w:val="22"/>
        </w:rPr>
        <w:t xml:space="preserve"> 9.7) </w:t>
      </w:r>
      <w:r w:rsidR="0058087A" w:rsidRPr="0058087A">
        <w:rPr>
          <w:rFonts w:ascii="Arial" w:hAnsi="Arial" w:cs="Arial"/>
          <w:sz w:val="22"/>
          <w:szCs w:val="22"/>
        </w:rPr>
        <w:t>the maximum difference</w:t>
      </w:r>
      <w:r w:rsidR="0058087A" w:rsidRPr="005B5296">
        <w:rPr>
          <w:rFonts w:ascii="Arial" w:hAnsi="Arial" w:cs="Arial"/>
          <w:spacing w:val="-3"/>
          <w:sz w:val="22"/>
          <w:szCs w:val="22"/>
        </w:rPr>
        <w:t xml:space="preserve"> </w:t>
      </w:r>
      <w:r w:rsidR="005B5296" w:rsidRPr="005B5296">
        <w:rPr>
          <w:rFonts w:ascii="Arial" w:hAnsi="Arial" w:cs="Arial"/>
          <w:spacing w:val="-3"/>
          <w:sz w:val="22"/>
          <w:szCs w:val="22"/>
        </w:rPr>
        <w:t xml:space="preserve">shall not exceed 0.25 </w:t>
      </w:r>
      <w:r w:rsidR="00993D17">
        <w:rPr>
          <w:rFonts w:ascii="Arial" w:hAnsi="Arial" w:cs="Arial"/>
          <w:spacing w:val="-3"/>
          <w:sz w:val="22"/>
          <w:szCs w:val="22"/>
        </w:rPr>
        <w:t>mpd</w:t>
      </w:r>
      <w:r w:rsidR="005B5296" w:rsidRPr="005B5296">
        <w:rPr>
          <w:rFonts w:ascii="Arial" w:hAnsi="Arial" w:cs="Arial"/>
          <w:spacing w:val="-3"/>
          <w:sz w:val="22"/>
          <w:szCs w:val="22"/>
        </w:rPr>
        <w:t xml:space="preserve"> </w:t>
      </w:r>
      <w:r w:rsidR="00494F91">
        <w:rPr>
          <w:rFonts w:ascii="Arial" w:hAnsi="Arial" w:cs="Arial"/>
          <w:spacing w:val="-3"/>
          <w:sz w:val="22"/>
          <w:szCs w:val="22"/>
        </w:rPr>
        <w:t xml:space="preserve">in-service </w:t>
      </w:r>
      <w:r w:rsidR="005B5296" w:rsidRPr="005B5296">
        <w:rPr>
          <w:rFonts w:ascii="Arial" w:hAnsi="Arial" w:cs="Arial"/>
          <w:spacing w:val="-3"/>
          <w:sz w:val="22"/>
          <w:szCs w:val="22"/>
        </w:rPr>
        <w:t xml:space="preserve">of each fill from the average of the fills </w:t>
      </w:r>
      <w:r w:rsidR="00494F91">
        <w:rPr>
          <w:rFonts w:ascii="Arial" w:hAnsi="Arial" w:cs="Arial"/>
          <w:spacing w:val="-3"/>
          <w:sz w:val="22"/>
          <w:szCs w:val="22"/>
        </w:rPr>
        <w:t>(see</w:t>
      </w:r>
      <w:r w:rsidR="005B5296" w:rsidRPr="005B5296">
        <w:rPr>
          <w:rFonts w:ascii="Arial" w:hAnsi="Arial" w:cs="Arial"/>
          <w:spacing w:val="-3"/>
          <w:sz w:val="22"/>
          <w:szCs w:val="22"/>
        </w:rPr>
        <w:t xml:space="preserve"> </w:t>
      </w:r>
      <w:r w:rsidR="00935367">
        <w:rPr>
          <w:rFonts w:ascii="Arial" w:hAnsi="Arial" w:cs="Arial"/>
          <w:spacing w:val="-3"/>
          <w:sz w:val="22"/>
          <w:szCs w:val="22"/>
        </w:rPr>
        <w:t>4.3</w:t>
      </w:r>
      <w:r w:rsidR="005B5296" w:rsidRPr="005B5296">
        <w:rPr>
          <w:rFonts w:ascii="Arial" w:hAnsi="Arial" w:cs="Arial"/>
          <w:spacing w:val="-3"/>
          <w:sz w:val="22"/>
          <w:szCs w:val="22"/>
        </w:rPr>
        <w:t>.1</w:t>
      </w:r>
      <w:r w:rsidR="00494F91">
        <w:rPr>
          <w:rFonts w:ascii="Arial" w:hAnsi="Arial" w:cs="Arial"/>
          <w:spacing w:val="-3"/>
          <w:sz w:val="22"/>
          <w:szCs w:val="22"/>
        </w:rPr>
        <w:t>)</w:t>
      </w:r>
      <w:r w:rsidR="005B5296" w:rsidRPr="005B5296">
        <w:rPr>
          <w:rFonts w:ascii="Arial" w:hAnsi="Arial" w:cs="Arial"/>
          <w:spacing w:val="-3"/>
          <w:sz w:val="22"/>
          <w:szCs w:val="22"/>
        </w:rPr>
        <w:t>.   These limits will apply for Initial verification and in-service.</w:t>
      </w:r>
    </w:p>
    <w:p w:rsidR="007D4B9C" w:rsidRDefault="007D4B9C"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7D4B9C" w:rsidRDefault="007D4B9C"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4B40A8" w:rsidRPr="009A6756" w:rsidRDefault="00075300"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r>
        <w:rPr>
          <w:rFonts w:ascii="Arial" w:hAnsi="Arial"/>
          <w:b/>
          <w:spacing w:val="-3"/>
          <w:sz w:val="22"/>
        </w:rPr>
        <w:tab/>
      </w:r>
      <w:r w:rsidR="00935367">
        <w:rPr>
          <w:rFonts w:ascii="Arial" w:hAnsi="Arial"/>
          <w:b/>
          <w:spacing w:val="-3"/>
          <w:sz w:val="22"/>
        </w:rPr>
        <w:t>4.4</w:t>
      </w:r>
      <w:r w:rsidR="004B40A8" w:rsidRPr="00966C41">
        <w:rPr>
          <w:rFonts w:ascii="Arial" w:hAnsi="Arial"/>
          <w:b/>
          <w:spacing w:val="-3"/>
          <w:sz w:val="22"/>
        </w:rPr>
        <w:t xml:space="preserve">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D627B8">
        <w:rPr>
          <w:rFonts w:ascii="Arial" w:hAnsi="Arial" w:cs="Arial"/>
          <w:b/>
          <w:spacing w:val="-3"/>
          <w:sz w:val="22"/>
          <w:szCs w:val="22"/>
        </w:rPr>
        <w:t>Reference mass</w:t>
      </w:r>
      <w:r w:rsidR="004B40A8" w:rsidRPr="009A6756">
        <w:rPr>
          <w:rFonts w:ascii="Arial" w:hAnsi="Arial"/>
          <w:b/>
          <w:spacing w:val="-3"/>
          <w:sz w:val="22"/>
        </w:rPr>
        <w:t xml:space="preserve"> correction (see </w:t>
      </w:r>
      <w:r w:rsidR="00632DC0">
        <w:rPr>
          <w:rFonts w:ascii="Arial" w:hAnsi="Arial"/>
          <w:b/>
          <w:spacing w:val="-3"/>
          <w:sz w:val="22"/>
        </w:rPr>
        <w:t>3.4</w:t>
      </w:r>
      <w:r w:rsidR="004B40A8" w:rsidRPr="009A6756">
        <w:rPr>
          <w:rFonts w:ascii="Arial" w:hAnsi="Arial"/>
          <w:b/>
          <w:spacing w:val="-3"/>
          <w:sz w:val="22"/>
        </w:rPr>
        <w:t>.2)</w:t>
      </w:r>
    </w:p>
    <w:p w:rsidR="004B40A8" w:rsidRPr="009A6756"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material tests, when the </w:t>
      </w:r>
      <w:r w:rsidR="00D627B8">
        <w:rPr>
          <w:rFonts w:ascii="Arial" w:hAnsi="Arial"/>
          <w:spacing w:val="-3"/>
          <w:sz w:val="22"/>
        </w:rPr>
        <w:t>reference mass</w:t>
      </w:r>
      <w:r w:rsidRPr="00966C41">
        <w:rPr>
          <w:rFonts w:ascii="Arial" w:hAnsi="Arial"/>
          <w:spacing w:val="-3"/>
          <w:sz w:val="22"/>
        </w:rPr>
        <w:t xml:space="preserve"> exceeds 0.1 of the maximum </w:t>
      </w:r>
      <w:r w:rsidR="00993D17">
        <w:rPr>
          <w:rFonts w:ascii="Arial" w:hAnsi="Arial"/>
          <w:spacing w:val="-3"/>
          <w:sz w:val="22"/>
        </w:rPr>
        <w:t>mpd</w:t>
      </w:r>
      <w:r w:rsidR="00CE0F16">
        <w:rPr>
          <w:rFonts w:ascii="Arial" w:hAnsi="Arial"/>
          <w:spacing w:val="-3"/>
          <w:sz w:val="22"/>
        </w:rPr>
        <w:t xml:space="preserve"> in-service</w:t>
      </w:r>
      <w:r w:rsidRPr="00966C41">
        <w:rPr>
          <w:rFonts w:ascii="Arial" w:hAnsi="Arial"/>
          <w:spacing w:val="-3"/>
          <w:sz w:val="22"/>
        </w:rPr>
        <w:t xml:space="preserve">, the values derived from Table 1 shall be increased by 1.5 times the value of the </w:t>
      </w:r>
      <w:r w:rsidR="00D627B8">
        <w:rPr>
          <w:rFonts w:ascii="Arial" w:hAnsi="Arial"/>
          <w:spacing w:val="-3"/>
          <w:sz w:val="22"/>
        </w:rPr>
        <w:t>reference mass</w:t>
      </w:r>
      <w:r w:rsidRPr="00966C41">
        <w:rPr>
          <w:rFonts w:ascii="Arial" w:hAnsi="Arial"/>
          <w:spacing w:val="-3"/>
          <w:sz w:val="22"/>
        </w:rPr>
        <w:t xml:space="preserve">.  However, the maximum value of the </w:t>
      </w:r>
      <w:r w:rsidR="00993D17">
        <w:rPr>
          <w:rFonts w:ascii="Arial" w:hAnsi="Arial"/>
          <w:spacing w:val="-3"/>
          <w:sz w:val="22"/>
        </w:rPr>
        <w:t>mpd</w:t>
      </w:r>
      <w:r w:rsidRPr="00966C41">
        <w:rPr>
          <w:rFonts w:ascii="Arial" w:hAnsi="Arial"/>
          <w:spacing w:val="-3"/>
          <w:sz w:val="22"/>
        </w:rPr>
        <w:t xml:space="preserve"> shall not exceed the value </w:t>
      </w:r>
      <w:r w:rsidR="004B1ABA" w:rsidRPr="00184BB1">
        <w:rPr>
          <w:rFonts w:ascii="Arial" w:hAnsi="Arial" w:cs="Arial"/>
          <w:bCs/>
          <w:sz w:val="22"/>
          <w:szCs w:val="22"/>
        </w:rPr>
        <w:t>derived</w:t>
      </w:r>
      <w:r w:rsidR="004B1ABA" w:rsidRPr="00184BB1">
        <w:rPr>
          <w:rFonts w:ascii="Arial" w:hAnsi="Arial"/>
          <w:spacing w:val="-3"/>
          <w:sz w:val="22"/>
        </w:rPr>
        <w:t xml:space="preserve"> </w:t>
      </w:r>
      <w:r w:rsidRPr="00184BB1">
        <w:rPr>
          <w:rFonts w:ascii="Arial" w:hAnsi="Arial"/>
          <w:spacing w:val="-3"/>
          <w:sz w:val="22"/>
        </w:rPr>
        <w:t xml:space="preserve">from </w:t>
      </w:r>
      <w:r w:rsidR="001C08BD" w:rsidRPr="00184BB1">
        <w:rPr>
          <w:rFonts w:ascii="Arial" w:hAnsi="Arial" w:cs="Arial"/>
          <w:bCs/>
          <w:sz w:val="22"/>
          <w:szCs w:val="22"/>
        </w:rPr>
        <w:t>Table 1 multiplied</w:t>
      </w:r>
      <w:r w:rsidRPr="00966C41">
        <w:rPr>
          <w:rFonts w:ascii="Arial" w:hAnsi="Arial"/>
          <w:spacing w:val="-3"/>
          <w:sz w:val="22"/>
        </w:rPr>
        <w:t xml:space="preserve"> by 9 %.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F2277" w:rsidP="00DB050F">
      <w:pPr>
        <w:tabs>
          <w:tab w:val="left" w:pos="532"/>
          <w:tab w:val="left" w:pos="888"/>
          <w:tab w:val="left" w:pos="993"/>
          <w:tab w:val="left" w:pos="1400"/>
          <w:tab w:val="left" w:pos="1440"/>
          <w:tab w:val="left" w:pos="1500"/>
        </w:tabs>
        <w:suppressAutoHyphens/>
        <w:ind w:left="993" w:hanging="993"/>
        <w:jc w:val="both"/>
        <w:rPr>
          <w:rFonts w:ascii="Arial" w:hAnsi="Arial"/>
          <w:spacing w:val="-3"/>
          <w:sz w:val="22"/>
        </w:rPr>
      </w:pPr>
      <w:r>
        <w:rPr>
          <w:rFonts w:ascii="Arial" w:hAnsi="Arial"/>
          <w:spacing w:val="-3"/>
          <w:sz w:val="22"/>
        </w:rPr>
        <w:t>NOTE</w:t>
      </w:r>
      <w:r w:rsidR="004B40A8" w:rsidRPr="00E42FED">
        <w:rPr>
          <w:rFonts w:ascii="Arial" w:hAnsi="Arial"/>
          <w:spacing w:val="-3"/>
          <w:sz w:val="22"/>
        </w:rPr>
        <w:t>:</w:t>
      </w:r>
      <w:r w:rsidR="00E42FED">
        <w:rPr>
          <w:rFonts w:ascii="Arial" w:hAnsi="Arial"/>
          <w:spacing w:val="-3"/>
          <w:sz w:val="22"/>
        </w:rPr>
        <w:tab/>
      </w:r>
      <w:r w:rsidR="00E42FED">
        <w:rPr>
          <w:rFonts w:ascii="Arial" w:hAnsi="Arial"/>
          <w:spacing w:val="-3"/>
          <w:sz w:val="22"/>
        </w:rPr>
        <w:tab/>
      </w:r>
      <w:r w:rsidR="00D627B8">
        <w:rPr>
          <w:rFonts w:ascii="Arial" w:hAnsi="Arial"/>
          <w:spacing w:val="-3"/>
          <w:sz w:val="22"/>
        </w:rPr>
        <w:t>Reference mass</w:t>
      </w:r>
      <w:r w:rsidR="004B40A8" w:rsidRPr="00966C41">
        <w:rPr>
          <w:rFonts w:ascii="Arial" w:hAnsi="Arial"/>
          <w:spacing w:val="-3"/>
          <w:sz w:val="22"/>
        </w:rPr>
        <w:t xml:space="preserve"> correction is not applicable to limits which are derived from Table 1, e.g. influence quantity tests, zero setting etc.</w:t>
      </w:r>
    </w:p>
    <w:p w:rsidR="004B40A8" w:rsidRDefault="004B40A8" w:rsidP="00DB050F">
      <w:pPr>
        <w:tabs>
          <w:tab w:val="left" w:pos="300"/>
          <w:tab w:val="left" w:pos="500"/>
          <w:tab w:val="left" w:pos="888"/>
          <w:tab w:val="left" w:pos="993"/>
          <w:tab w:val="left" w:pos="1400"/>
          <w:tab w:val="left" w:pos="1500"/>
        </w:tabs>
        <w:ind w:left="993" w:hanging="993"/>
        <w:jc w:val="both"/>
        <w:rPr>
          <w:rFonts w:ascii="Arial" w:hAnsi="Arial"/>
          <w:i/>
          <w:sz w:val="22"/>
        </w:rPr>
      </w:pPr>
      <w:r>
        <w:rPr>
          <w:rFonts w:ascii="Arial" w:hAnsi="Arial"/>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397618" w:rsidRDefault="00935367" w:rsidP="007D4B9C">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4.5</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397618">
        <w:rPr>
          <w:rFonts w:ascii="Arial" w:hAnsi="Arial"/>
          <w:spacing w:val="-3"/>
          <w:sz w:val="22"/>
        </w:rPr>
        <w:t>Error limits for mutli-load AGFIs</w:t>
      </w:r>
    </w:p>
    <w:p w:rsidR="00397618" w:rsidRDefault="00397618" w:rsidP="007D4B9C">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397618" w:rsidRDefault="00397618" w:rsidP="007D4B9C">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The effect on the fill shall</w:t>
      </w:r>
      <w:r w:rsidRPr="00966C41">
        <w:rPr>
          <w:rFonts w:ascii="Arial" w:hAnsi="Arial"/>
          <w:spacing w:val="-3"/>
          <w:sz w:val="22"/>
        </w:rPr>
        <w:t xml:space="preserve"> not </w:t>
      </w:r>
      <w:r>
        <w:rPr>
          <w:rFonts w:ascii="Arial" w:hAnsi="Arial"/>
          <w:spacing w:val="-3"/>
          <w:sz w:val="22"/>
        </w:rPr>
        <w:t xml:space="preserve">be </w:t>
      </w:r>
      <w:r w:rsidRPr="00966C41">
        <w:rPr>
          <w:rFonts w:ascii="Arial" w:hAnsi="Arial"/>
          <w:spacing w:val="-3"/>
          <w:sz w:val="22"/>
        </w:rPr>
        <w:t xml:space="preserve">greater than the </w:t>
      </w:r>
      <w:r w:rsidR="00E97E9B">
        <w:rPr>
          <w:rFonts w:ascii="Arial" w:hAnsi="Arial"/>
          <w:spacing w:val="-3"/>
          <w:sz w:val="22"/>
        </w:rPr>
        <w:t>fault limit</w:t>
      </w:r>
      <w:r w:rsidRPr="00966C41">
        <w:rPr>
          <w:rFonts w:ascii="Arial" w:hAnsi="Arial"/>
          <w:spacing w:val="-3"/>
          <w:sz w:val="22"/>
        </w:rPr>
        <w:t xml:space="preserve"> value in </w:t>
      </w:r>
      <w:r w:rsidR="00E97E9B">
        <w:rPr>
          <w:rFonts w:ascii="Arial" w:hAnsi="Arial"/>
          <w:spacing w:val="-3"/>
          <w:sz w:val="22"/>
        </w:rPr>
        <w:t>4.7.4</w:t>
      </w:r>
      <w:r w:rsidRPr="00966C41">
        <w:rPr>
          <w:rFonts w:ascii="Arial" w:hAnsi="Arial"/>
          <w:spacing w:val="-3"/>
          <w:sz w:val="22"/>
        </w:rPr>
        <w:t xml:space="preserve"> and the </w:t>
      </w:r>
      <w:r w:rsidR="002A6595">
        <w:rPr>
          <w:rFonts w:ascii="Arial" w:hAnsi="Arial"/>
          <w:spacing w:val="-3"/>
          <w:sz w:val="22"/>
        </w:rPr>
        <w:t>mpe</w:t>
      </w:r>
      <w:r w:rsidRPr="00966C41">
        <w:rPr>
          <w:rFonts w:ascii="Arial" w:hAnsi="Arial"/>
          <w:spacing w:val="-3"/>
          <w:sz w:val="22"/>
        </w:rPr>
        <w:t xml:space="preserve"> specified in </w:t>
      </w:r>
      <w:r w:rsidR="00935367">
        <w:rPr>
          <w:rFonts w:ascii="Arial" w:hAnsi="Arial"/>
          <w:spacing w:val="-3"/>
          <w:sz w:val="22"/>
        </w:rPr>
        <w:t>4.3</w:t>
      </w:r>
      <w:r>
        <w:rPr>
          <w:rFonts w:ascii="Arial" w:hAnsi="Arial"/>
          <w:spacing w:val="-3"/>
          <w:sz w:val="22"/>
        </w:rPr>
        <w:t>.2.</w:t>
      </w:r>
    </w:p>
    <w:p w:rsidR="00397618" w:rsidRDefault="00397618" w:rsidP="007D4B9C">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935367" w:rsidP="00356D11">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4.6</w:t>
      </w:r>
      <w:r w:rsidR="004B40A8" w:rsidRPr="00966C41">
        <w:rPr>
          <w:rFonts w:ascii="Arial" w:hAnsi="Arial"/>
          <w:b/>
          <w:spacing w:val="-3"/>
          <w:sz w:val="22"/>
        </w:rPr>
        <w:t xml:space="preserve">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t>Minimum capacity (Min)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Min is the smallest load value specified by the manufacturer which can be automatically weighed on a load receptor within the error limits and requirements for </w:t>
      </w:r>
      <w:r w:rsidR="00785941">
        <w:rPr>
          <w:rFonts w:ascii="Arial" w:hAnsi="Arial"/>
          <w:spacing w:val="-3"/>
          <w:sz w:val="22"/>
        </w:rPr>
        <w:t>AGFI</w:t>
      </w:r>
      <w:r w:rsidRPr="00966C41">
        <w:rPr>
          <w:rFonts w:ascii="Arial" w:hAnsi="Arial"/>
          <w:spacing w:val="-3"/>
          <w:sz w:val="22"/>
        </w:rPr>
        <w:t>s given in this Recommedation.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tabs>
          <w:tab w:val="clear" w:pos="-267"/>
          <w:tab w:val="clear" w:pos="355"/>
          <w:tab w:val="clear" w:pos="710"/>
          <w:tab w:val="clear" w:pos="1154"/>
          <w:tab w:val="left" w:pos="1400"/>
          <w:tab w:val="left" w:pos="1500"/>
        </w:tabs>
        <w:rPr>
          <w:lang w:val="en-GB"/>
        </w:rPr>
      </w:pPr>
      <w:r w:rsidRPr="00966C41">
        <w:rPr>
          <w:lang w:val="en-GB"/>
        </w:rPr>
        <w:t xml:space="preserve">The Min shall be marked on the </w:t>
      </w:r>
      <w:r w:rsidR="00785941">
        <w:rPr>
          <w:lang w:val="en-GB"/>
        </w:rPr>
        <w:t>AGFI</w:t>
      </w:r>
      <w:r w:rsidRPr="00966C41">
        <w:rPr>
          <w:lang w:val="en-GB"/>
        </w:rPr>
        <w:t xml:space="preserve"> in accordance with the descriptive markings in </w:t>
      </w:r>
      <w:r w:rsidR="00D301E1">
        <w:rPr>
          <w:lang w:val="en-GB"/>
        </w:rPr>
        <w:t>5.12</w:t>
      </w:r>
      <w:r w:rsidRPr="00966C41">
        <w:rPr>
          <w:lang w:val="en-GB"/>
        </w:rPr>
        <w:t xml:space="preserve">. </w:t>
      </w:r>
    </w:p>
    <w:p w:rsidR="004B40A8" w:rsidRPr="00966C41" w:rsidRDefault="004B40A8" w:rsidP="008F1028">
      <w:pPr>
        <w:pStyle w:val="BodyText2"/>
        <w:widowControl/>
        <w:tabs>
          <w:tab w:val="clear" w:pos="-267"/>
          <w:tab w:val="clear" w:pos="355"/>
          <w:tab w:val="clear" w:pos="710"/>
          <w:tab w:val="clear" w:pos="1154"/>
          <w:tab w:val="left" w:pos="1400"/>
          <w:tab w:val="left" w:pos="1500"/>
        </w:tabs>
        <w:ind w:left="705"/>
        <w:rPr>
          <w:snapToGrid/>
          <w:lang w:val="en-GB"/>
        </w:rPr>
      </w:pPr>
    </w:p>
    <w:p w:rsidR="004B40A8" w:rsidRPr="00966C41" w:rsidRDefault="00DF2277" w:rsidP="00883AF8">
      <w:pPr>
        <w:pStyle w:val="BodyText2"/>
        <w:widowControl/>
        <w:tabs>
          <w:tab w:val="clear" w:pos="-267"/>
          <w:tab w:val="clear" w:pos="355"/>
          <w:tab w:val="clear" w:pos="710"/>
          <w:tab w:val="clear" w:pos="1154"/>
          <w:tab w:val="left" w:pos="1400"/>
          <w:tab w:val="left" w:pos="1500"/>
        </w:tabs>
        <w:ind w:left="720" w:hanging="720"/>
        <w:rPr>
          <w:lang w:val="en-GB"/>
        </w:rPr>
      </w:pPr>
      <w:r>
        <w:rPr>
          <w:snapToGrid/>
          <w:lang w:val="en-GB"/>
        </w:rPr>
        <w:t>NOTE</w:t>
      </w:r>
      <w:r w:rsidR="00D11DBA">
        <w:rPr>
          <w:snapToGrid/>
          <w:lang w:val="en-GB"/>
        </w:rPr>
        <w:t>:</w:t>
      </w:r>
      <w:r w:rsidR="004B40A8" w:rsidRPr="00966C41">
        <w:rPr>
          <w:snapToGrid/>
          <w:lang w:val="en-GB"/>
        </w:rPr>
        <w:t xml:space="preserve"> </w:t>
      </w:r>
      <w:r w:rsidR="004B40A8" w:rsidRPr="00966C41">
        <w:rPr>
          <w:snapToGrid/>
          <w:lang w:val="en-GB"/>
        </w:rPr>
        <w:tab/>
        <w:t xml:space="preserve">For </w:t>
      </w:r>
      <w:r w:rsidR="00785941">
        <w:rPr>
          <w:snapToGrid/>
          <w:lang w:val="en-GB"/>
        </w:rPr>
        <w:t>AGFI</w:t>
      </w:r>
      <w:r w:rsidR="004B40A8" w:rsidRPr="00966C41">
        <w:rPr>
          <w:snapToGrid/>
          <w:lang w:val="en-GB"/>
        </w:rPr>
        <w:t xml:space="preserve">s which </w:t>
      </w:r>
      <w:proofErr w:type="gramStart"/>
      <w:r w:rsidR="004B40A8" w:rsidRPr="00966C41">
        <w:rPr>
          <w:snapToGrid/>
          <w:lang w:val="en-GB"/>
        </w:rPr>
        <w:t>effect</w:t>
      </w:r>
      <w:proofErr w:type="gramEnd"/>
      <w:r w:rsidR="004B40A8" w:rsidRPr="00966C41">
        <w:rPr>
          <w:snapToGrid/>
          <w:lang w:val="en-GB"/>
        </w:rPr>
        <w:t xml:space="preserve"> the fill by one weighing cycle Min is equal to the Minfill.</w:t>
      </w:r>
    </w:p>
    <w:p w:rsidR="004B40A8" w:rsidRPr="00966C41" w:rsidRDefault="004B40A8" w:rsidP="008F1028">
      <w:pPr>
        <w:pStyle w:val="BodyText2"/>
        <w:tabs>
          <w:tab w:val="clear" w:pos="-267"/>
          <w:tab w:val="clear" w:pos="355"/>
          <w:tab w:val="clear" w:pos="710"/>
          <w:tab w:val="clear" w:pos="1154"/>
          <w:tab w:val="left" w:pos="1400"/>
          <w:tab w:val="left" w:pos="1500"/>
        </w:tabs>
        <w:rPr>
          <w:lang w:val="en-GB"/>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r>
        <w:rPr>
          <w:rFonts w:ascii="Arial" w:hAnsi="Arial"/>
          <w:b/>
          <w:spacing w:val="-3"/>
          <w:sz w:val="22"/>
        </w:rPr>
        <w:tab/>
      </w:r>
      <w:r w:rsidR="00935367">
        <w:rPr>
          <w:rFonts w:ascii="Arial" w:hAnsi="Arial"/>
          <w:b/>
          <w:spacing w:val="-3"/>
          <w:sz w:val="22"/>
        </w:rPr>
        <w:t>4.7</w:t>
      </w:r>
      <w:r w:rsidR="004B40A8" w:rsidRPr="00966C41">
        <w:rPr>
          <w:rFonts w:ascii="Arial" w:hAnsi="Arial"/>
          <w:b/>
          <w:spacing w:val="-3"/>
          <w:sz w:val="22"/>
        </w:rPr>
        <w:t xml:space="preserve">      </w:t>
      </w:r>
      <w:r w:rsidR="004B40A8" w:rsidRPr="00966C41">
        <w:rPr>
          <w:rFonts w:ascii="Arial" w:hAnsi="Arial"/>
          <w:b/>
          <w:spacing w:val="-3"/>
          <w:sz w:val="22"/>
        </w:rPr>
        <w:tab/>
      </w:r>
      <w:r>
        <w:rPr>
          <w:rFonts w:ascii="Arial" w:hAnsi="Arial"/>
          <w:b/>
          <w:spacing w:val="-3"/>
          <w:sz w:val="22"/>
        </w:rPr>
        <w:tab/>
      </w:r>
      <w:r w:rsidR="004B40A8" w:rsidRPr="00966C41">
        <w:rPr>
          <w:rFonts w:ascii="Arial" w:hAnsi="Arial"/>
          <w:b/>
          <w:spacing w:val="-3"/>
          <w:sz w:val="22"/>
        </w:rPr>
        <w:t>Rated Minimum Fill (Minfill)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B652E7" w:rsidRDefault="00B652E7" w:rsidP="00B652E7">
      <w:pPr>
        <w:suppressAutoHyphens/>
        <w:rPr>
          <w:rFonts w:ascii="Arial" w:hAnsi="Arial" w:cs="Arial"/>
          <w:sz w:val="22"/>
          <w:szCs w:val="22"/>
        </w:rPr>
      </w:pPr>
      <w:r w:rsidRPr="00B652E7">
        <w:rPr>
          <w:rFonts w:ascii="Arial" w:hAnsi="Arial" w:cs="Arial"/>
          <w:sz w:val="22"/>
          <w:szCs w:val="22"/>
        </w:rPr>
        <w:t>The Minfill shall b</w:t>
      </w:r>
      <w:r>
        <w:rPr>
          <w:rFonts w:ascii="Arial" w:hAnsi="Arial" w:cs="Arial"/>
          <w:sz w:val="22"/>
          <w:szCs w:val="22"/>
        </w:rPr>
        <w:t xml:space="preserve">e specified by the manufacturer. </w:t>
      </w:r>
    </w:p>
    <w:p w:rsidR="00B652E7" w:rsidRPr="00B652E7" w:rsidRDefault="00B652E7" w:rsidP="00B652E7">
      <w:pPr>
        <w:suppressAutoHyphens/>
        <w:rPr>
          <w:rFonts w:ascii="Arial" w:hAnsi="Arial" w:cs="Arial"/>
          <w:sz w:val="22"/>
          <w:szCs w:val="22"/>
        </w:rPr>
      </w:pPr>
    </w:p>
    <w:p w:rsidR="00B652E7" w:rsidRPr="00B652E7" w:rsidRDefault="00B652E7" w:rsidP="00B652E7">
      <w:pPr>
        <w:suppressAutoHyphens/>
        <w:rPr>
          <w:rFonts w:ascii="Arial" w:hAnsi="Arial" w:cs="Arial"/>
          <w:sz w:val="22"/>
          <w:szCs w:val="22"/>
        </w:rPr>
      </w:pPr>
      <w:r w:rsidRPr="00B652E7">
        <w:rPr>
          <w:rFonts w:ascii="Arial" w:hAnsi="Arial" w:cs="Arial"/>
          <w:sz w:val="22"/>
          <w:szCs w:val="22"/>
        </w:rPr>
        <w:t xml:space="preserve">The </w:t>
      </w:r>
      <w:r w:rsidR="002A6595">
        <w:rPr>
          <w:rFonts w:ascii="Arial" w:hAnsi="Arial" w:cs="Arial"/>
          <w:sz w:val="22"/>
          <w:szCs w:val="22"/>
        </w:rPr>
        <w:t>mpe</w:t>
      </w:r>
      <w:r w:rsidRPr="00B652E7">
        <w:rPr>
          <w:rFonts w:ascii="Arial" w:hAnsi="Arial" w:cs="Arial"/>
          <w:sz w:val="22"/>
          <w:szCs w:val="22"/>
        </w:rPr>
        <w:t xml:space="preserve"> is applicable to each fill &gt;= Minfill</w:t>
      </w:r>
    </w:p>
    <w:p w:rsidR="00B652E7" w:rsidRPr="00B652E7" w:rsidRDefault="00B652E7" w:rsidP="00B652E7">
      <w:pPr>
        <w:suppressAutoHyphens/>
        <w:rPr>
          <w:rFonts w:ascii="Arial" w:hAnsi="Arial" w:cs="Arial"/>
          <w:sz w:val="22"/>
          <w:szCs w:val="22"/>
        </w:rPr>
      </w:pPr>
    </w:p>
    <w:p w:rsidR="00B652E7" w:rsidRDefault="006D097A" w:rsidP="00B652E7">
      <w:pPr>
        <w:suppressAutoHyphens/>
        <w:rPr>
          <w:rFonts w:ascii="Arial" w:hAnsi="Arial" w:cs="Arial"/>
          <w:sz w:val="22"/>
          <w:szCs w:val="22"/>
        </w:rPr>
      </w:pPr>
      <w:r w:rsidRPr="00B652E7">
        <w:rPr>
          <w:rFonts w:ascii="Arial" w:hAnsi="Arial" w:cs="Arial"/>
          <w:sz w:val="22"/>
          <w:szCs w:val="22"/>
        </w:rPr>
        <w:t>NOTE</w:t>
      </w:r>
      <w:r w:rsidR="00B652E7" w:rsidRPr="00B652E7">
        <w:rPr>
          <w:rFonts w:ascii="Arial" w:hAnsi="Arial" w:cs="Arial"/>
          <w:sz w:val="22"/>
          <w:szCs w:val="22"/>
        </w:rPr>
        <w:t>: At least the following parameters are of influence to the value of the Minfill</w:t>
      </w:r>
    </w:p>
    <w:p w:rsidR="00B652E7" w:rsidRPr="00B652E7" w:rsidRDefault="00B652E7" w:rsidP="00B652E7">
      <w:pPr>
        <w:suppressAutoHyphens/>
        <w:rPr>
          <w:rFonts w:ascii="Arial" w:hAnsi="Arial" w:cs="Arial"/>
          <w:sz w:val="22"/>
          <w:szCs w:val="22"/>
        </w:rPr>
      </w:pPr>
    </w:p>
    <w:p w:rsidR="00BA75AE" w:rsidRDefault="00B652E7" w:rsidP="00510E1F">
      <w:pPr>
        <w:numPr>
          <w:ilvl w:val="0"/>
          <w:numId w:val="151"/>
        </w:numPr>
        <w:suppressAutoHyphens/>
        <w:rPr>
          <w:rFonts w:ascii="Arial" w:hAnsi="Arial" w:cs="Arial"/>
          <w:sz w:val="22"/>
          <w:szCs w:val="22"/>
        </w:rPr>
      </w:pPr>
      <w:r w:rsidRPr="00B652E7">
        <w:rPr>
          <w:rFonts w:ascii="Arial" w:hAnsi="Arial" w:cs="Arial"/>
          <w:sz w:val="22"/>
          <w:szCs w:val="22"/>
        </w:rPr>
        <w:t>Temperature effect on no load indication</w:t>
      </w:r>
      <w:r>
        <w:rPr>
          <w:rFonts w:ascii="Arial" w:hAnsi="Arial" w:cs="Arial"/>
          <w:sz w:val="22"/>
          <w:szCs w:val="22"/>
        </w:rPr>
        <w:t xml:space="preserve"> </w:t>
      </w:r>
    </w:p>
    <w:p w:rsidR="00BA75AE" w:rsidRDefault="00B652E7" w:rsidP="00510E1F">
      <w:pPr>
        <w:numPr>
          <w:ilvl w:val="0"/>
          <w:numId w:val="151"/>
        </w:numPr>
        <w:suppressAutoHyphens/>
        <w:rPr>
          <w:rFonts w:ascii="Arial" w:hAnsi="Arial" w:cs="Arial"/>
          <w:sz w:val="22"/>
          <w:szCs w:val="22"/>
        </w:rPr>
      </w:pPr>
      <w:r w:rsidRPr="00B652E7">
        <w:rPr>
          <w:rFonts w:ascii="Arial" w:hAnsi="Arial" w:cs="Arial"/>
          <w:sz w:val="22"/>
          <w:szCs w:val="22"/>
        </w:rPr>
        <w:t>Zero-setting accuracy</w:t>
      </w:r>
    </w:p>
    <w:p w:rsidR="00BA75AE" w:rsidRDefault="00B652E7" w:rsidP="00510E1F">
      <w:pPr>
        <w:numPr>
          <w:ilvl w:val="0"/>
          <w:numId w:val="151"/>
        </w:numPr>
        <w:suppressAutoHyphens/>
        <w:rPr>
          <w:rFonts w:ascii="Arial" w:hAnsi="Arial" w:cs="Arial"/>
          <w:sz w:val="22"/>
          <w:szCs w:val="22"/>
        </w:rPr>
      </w:pPr>
      <w:r w:rsidRPr="00B652E7">
        <w:rPr>
          <w:rFonts w:ascii="Arial" w:hAnsi="Arial" w:cs="Arial"/>
          <w:sz w:val="22"/>
          <w:szCs w:val="22"/>
        </w:rPr>
        <w:lastRenderedPageBreak/>
        <w:t xml:space="preserve">Disturbances </w:t>
      </w:r>
    </w:p>
    <w:p w:rsidR="00BA75AE" w:rsidRDefault="00B652E7" w:rsidP="00510E1F">
      <w:pPr>
        <w:numPr>
          <w:ilvl w:val="0"/>
          <w:numId w:val="151"/>
        </w:numPr>
        <w:suppressAutoHyphens/>
        <w:rPr>
          <w:rFonts w:ascii="Arial" w:hAnsi="Arial" w:cs="Arial"/>
          <w:sz w:val="22"/>
          <w:szCs w:val="22"/>
        </w:rPr>
      </w:pPr>
      <w:r w:rsidRPr="00B652E7">
        <w:rPr>
          <w:rFonts w:ascii="Arial" w:hAnsi="Arial" w:cs="Arial"/>
          <w:sz w:val="22"/>
          <w:szCs w:val="22"/>
        </w:rPr>
        <w:t xml:space="preserve">Warm-up time </w:t>
      </w:r>
    </w:p>
    <w:p w:rsidR="00BA75AE" w:rsidRDefault="00586F3D" w:rsidP="00510E1F">
      <w:pPr>
        <w:numPr>
          <w:ilvl w:val="0"/>
          <w:numId w:val="151"/>
        </w:numPr>
        <w:suppressAutoHyphens/>
        <w:rPr>
          <w:rFonts w:ascii="Arial" w:hAnsi="Arial" w:cs="Arial"/>
          <w:sz w:val="22"/>
          <w:szCs w:val="22"/>
        </w:rPr>
      </w:pPr>
      <w:r w:rsidRPr="00586F3D">
        <w:rPr>
          <w:rFonts w:ascii="Arial" w:hAnsi="Arial" w:cs="Arial"/>
          <w:sz w:val="22"/>
          <w:szCs w:val="22"/>
        </w:rPr>
        <w:t>Product</w:t>
      </w:r>
    </w:p>
    <w:p w:rsidR="00BA75AE" w:rsidRDefault="00BC7469" w:rsidP="00510E1F">
      <w:pPr>
        <w:numPr>
          <w:ilvl w:val="0"/>
          <w:numId w:val="151"/>
        </w:numPr>
        <w:suppressAutoHyphens/>
        <w:rPr>
          <w:rFonts w:ascii="Arial" w:hAnsi="Arial" w:cs="Arial"/>
          <w:sz w:val="22"/>
          <w:szCs w:val="22"/>
        </w:rPr>
      </w:pPr>
      <w:r>
        <w:rPr>
          <w:rFonts w:ascii="Arial" w:hAnsi="Arial" w:cs="Arial"/>
          <w:sz w:val="22"/>
          <w:szCs w:val="22"/>
        </w:rPr>
        <w:t>Scale Interval</w:t>
      </w:r>
    </w:p>
    <w:p w:rsidR="007D784E" w:rsidRDefault="007D784E" w:rsidP="008F1028">
      <w:pPr>
        <w:tabs>
          <w:tab w:val="left" w:pos="0"/>
          <w:tab w:val="left" w:pos="177"/>
          <w:tab w:val="left" w:pos="532"/>
          <w:tab w:val="left" w:pos="888"/>
          <w:tab w:val="left" w:pos="1400"/>
          <w:tab w:val="left" w:pos="1440"/>
          <w:tab w:val="left" w:pos="1500"/>
        </w:tabs>
        <w:suppressAutoHyphens/>
        <w:jc w:val="both"/>
        <w:rPr>
          <w:rFonts w:ascii="Arial" w:hAnsi="Arial"/>
          <w:b/>
          <w:spacing w:val="-3"/>
          <w:sz w:val="22"/>
        </w:rPr>
      </w:pPr>
    </w:p>
    <w:p w:rsidR="007D784E" w:rsidRPr="007D784E" w:rsidRDefault="007D784E" w:rsidP="007D784E">
      <w:pPr>
        <w:pStyle w:val="FootnoteText"/>
        <w:jc w:val="both"/>
        <w:rPr>
          <w:rFonts w:ascii="Arial" w:hAnsi="Arial" w:cs="Arial"/>
          <w:sz w:val="22"/>
          <w:szCs w:val="22"/>
        </w:rPr>
      </w:pPr>
    </w:p>
    <w:p w:rsidR="007D784E" w:rsidRPr="007D784E" w:rsidRDefault="007D784E" w:rsidP="009300BB">
      <w:pPr>
        <w:pStyle w:val="FootnoteText"/>
        <w:ind w:left="1395"/>
        <w:jc w:val="both"/>
        <w:rPr>
          <w:rFonts w:ascii="Arial" w:hAnsi="Arial" w:cs="Arial"/>
          <w:sz w:val="22"/>
          <w:szCs w:val="22"/>
        </w:rPr>
      </w:pPr>
      <w:r w:rsidRPr="007D784E">
        <w:rPr>
          <w:rFonts w:ascii="Arial" w:hAnsi="Arial" w:cs="Arial"/>
          <w:sz w:val="22"/>
          <w:szCs w:val="22"/>
        </w:rPr>
        <w:t xml:space="preserve">For class X(x) </w:t>
      </w:r>
      <w:r w:rsidR="00785941">
        <w:rPr>
          <w:rFonts w:ascii="Arial" w:hAnsi="Arial" w:cs="Arial"/>
          <w:sz w:val="22"/>
          <w:szCs w:val="22"/>
        </w:rPr>
        <w:t>AGFI</w:t>
      </w:r>
      <w:r w:rsidRPr="007D784E">
        <w:rPr>
          <w:rFonts w:ascii="Arial" w:hAnsi="Arial" w:cs="Arial"/>
          <w:sz w:val="22"/>
          <w:szCs w:val="22"/>
        </w:rPr>
        <w:t>s the minimum permissible values of Minfil</w:t>
      </w:r>
      <w:r w:rsidR="00F6606C">
        <w:rPr>
          <w:rFonts w:ascii="Arial" w:hAnsi="Arial" w:cs="Arial"/>
          <w:sz w:val="22"/>
          <w:szCs w:val="22"/>
        </w:rPr>
        <w:t xml:space="preserve">l for d values are </w:t>
      </w:r>
      <w:r w:rsidR="00781F1C">
        <w:rPr>
          <w:rFonts w:ascii="Arial" w:hAnsi="Arial" w:cs="Arial"/>
          <w:sz w:val="22"/>
          <w:szCs w:val="22"/>
        </w:rPr>
        <w:t xml:space="preserve">given in Table 2 </w:t>
      </w:r>
      <w:r w:rsidR="00F6606C">
        <w:rPr>
          <w:rFonts w:ascii="Arial" w:hAnsi="Arial" w:cs="Arial"/>
          <w:sz w:val="22"/>
          <w:szCs w:val="22"/>
        </w:rPr>
        <w:t>below</w:t>
      </w:r>
      <w:r w:rsidRPr="007D784E">
        <w:rPr>
          <w:rFonts w:ascii="Arial" w:hAnsi="Arial" w:cs="Arial"/>
          <w:sz w:val="22"/>
          <w:szCs w:val="22"/>
        </w:rPr>
        <w:t xml:space="preserve">: </w:t>
      </w:r>
    </w:p>
    <w:p w:rsidR="007D784E" w:rsidRPr="007D784E" w:rsidRDefault="007D784E" w:rsidP="00B65AC5">
      <w:pPr>
        <w:pStyle w:val="FootnoteText"/>
        <w:spacing w:line="120" w:lineRule="auto"/>
        <w:ind w:left="426"/>
        <w:jc w:val="both"/>
        <w:rPr>
          <w:rFonts w:ascii="Arial" w:hAnsi="Arial" w:cs="Arial"/>
          <w:sz w:val="22"/>
          <w:szCs w:val="22"/>
        </w:rPr>
      </w:pPr>
    </w:p>
    <w:tbl>
      <w:tblPr>
        <w:tblW w:w="0" w:type="auto"/>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3"/>
        <w:gridCol w:w="1630"/>
        <w:gridCol w:w="1701"/>
        <w:gridCol w:w="1559"/>
        <w:gridCol w:w="1701"/>
      </w:tblGrid>
      <w:tr w:rsidR="00AE7E64" w:rsidRPr="007D784E" w:rsidTr="00B65AC5">
        <w:trPr>
          <w:trHeight w:val="193"/>
        </w:trPr>
        <w:tc>
          <w:tcPr>
            <w:tcW w:w="1063" w:type="dxa"/>
            <w:tcBorders>
              <w:top w:val="nil"/>
              <w:left w:val="nil"/>
              <w:right w:val="nil"/>
            </w:tcBorders>
          </w:tcPr>
          <w:p w:rsidR="00AE7E64" w:rsidRPr="007D784E" w:rsidRDefault="00AE7E64" w:rsidP="00F6606C">
            <w:pPr>
              <w:pStyle w:val="FootnoteText"/>
              <w:jc w:val="center"/>
              <w:rPr>
                <w:rFonts w:ascii="Arial" w:hAnsi="Arial" w:cs="Arial"/>
                <w:sz w:val="22"/>
                <w:szCs w:val="22"/>
              </w:rPr>
            </w:pPr>
          </w:p>
        </w:tc>
        <w:tc>
          <w:tcPr>
            <w:tcW w:w="6591" w:type="dxa"/>
            <w:gridSpan w:val="4"/>
            <w:tcBorders>
              <w:top w:val="nil"/>
              <w:left w:val="nil"/>
              <w:right w:val="nil"/>
            </w:tcBorders>
            <w:vAlign w:val="center"/>
          </w:tcPr>
          <w:p w:rsidR="00AE7E64" w:rsidRPr="007D784E" w:rsidRDefault="00FE644F" w:rsidP="00F6606C">
            <w:pPr>
              <w:pStyle w:val="FootnoteText"/>
              <w:jc w:val="center"/>
              <w:rPr>
                <w:rFonts w:ascii="Arial" w:hAnsi="Arial" w:cs="Arial"/>
                <w:sz w:val="22"/>
                <w:szCs w:val="22"/>
              </w:rPr>
            </w:pPr>
            <w:r>
              <w:rPr>
                <w:rFonts w:ascii="Arial" w:hAnsi="Arial" w:cs="Arial"/>
                <w:sz w:val="22"/>
                <w:szCs w:val="22"/>
              </w:rPr>
              <w:t xml:space="preserve">Table 2 </w:t>
            </w:r>
            <w:r w:rsidR="00AE7E64" w:rsidRPr="007D784E">
              <w:rPr>
                <w:rFonts w:ascii="Arial" w:hAnsi="Arial" w:cs="Arial"/>
                <w:sz w:val="22"/>
                <w:szCs w:val="22"/>
              </w:rPr>
              <w:t>Minimum permissible value of Minfill (g)</w:t>
            </w:r>
          </w:p>
        </w:tc>
      </w:tr>
      <w:tr w:rsidR="00AE7E64" w:rsidRPr="007D784E" w:rsidTr="00B65AC5">
        <w:trPr>
          <w:trHeight w:val="536"/>
        </w:trPr>
        <w:tc>
          <w:tcPr>
            <w:tcW w:w="1063" w:type="dxa"/>
            <w:tcBorders>
              <w:top w:val="double" w:sz="4" w:space="0" w:color="auto"/>
              <w:left w:val="double" w:sz="4" w:space="0" w:color="auto"/>
            </w:tcBorders>
          </w:tcPr>
          <w:p w:rsidR="00AE7E64" w:rsidRPr="007D784E" w:rsidRDefault="00AE7E64" w:rsidP="00F6606C">
            <w:pPr>
              <w:pStyle w:val="FootnoteText"/>
              <w:jc w:val="center"/>
              <w:rPr>
                <w:rFonts w:ascii="Arial" w:hAnsi="Arial" w:cs="Arial"/>
                <w:sz w:val="22"/>
                <w:szCs w:val="22"/>
              </w:rPr>
            </w:pPr>
            <w:r w:rsidRPr="007D784E">
              <w:rPr>
                <w:rFonts w:ascii="Arial" w:hAnsi="Arial" w:cs="Arial"/>
                <w:sz w:val="22"/>
                <w:szCs w:val="22"/>
              </w:rPr>
              <w:t>d</w:t>
            </w:r>
            <w:r>
              <w:rPr>
                <w:rFonts w:ascii="Arial" w:hAnsi="Arial" w:cs="Arial"/>
                <w:sz w:val="22"/>
                <w:szCs w:val="22"/>
              </w:rPr>
              <w:t xml:space="preserve"> </w:t>
            </w:r>
            <w:r w:rsidRPr="007D784E">
              <w:rPr>
                <w:rFonts w:ascii="Arial" w:hAnsi="Arial" w:cs="Arial"/>
                <w:sz w:val="22"/>
                <w:szCs w:val="22"/>
              </w:rPr>
              <w:t>(g)</w:t>
            </w:r>
          </w:p>
          <w:p w:rsidR="00AE7E64" w:rsidRPr="007D784E" w:rsidRDefault="00AE7E64" w:rsidP="00F6606C">
            <w:pPr>
              <w:pStyle w:val="FootnoteText"/>
              <w:jc w:val="center"/>
              <w:rPr>
                <w:rFonts w:ascii="Arial" w:hAnsi="Arial" w:cs="Arial"/>
                <w:sz w:val="22"/>
                <w:szCs w:val="22"/>
              </w:rPr>
            </w:pPr>
          </w:p>
        </w:tc>
        <w:tc>
          <w:tcPr>
            <w:tcW w:w="1630" w:type="dxa"/>
            <w:tcBorders>
              <w:top w:val="double" w:sz="4" w:space="0" w:color="auto"/>
            </w:tcBorders>
            <w:vAlign w:val="center"/>
          </w:tcPr>
          <w:p w:rsidR="00AE7E64" w:rsidRPr="007D784E" w:rsidRDefault="00AE7E64" w:rsidP="00F6606C">
            <w:pPr>
              <w:pStyle w:val="FootnoteText"/>
              <w:jc w:val="center"/>
              <w:rPr>
                <w:rFonts w:ascii="Arial" w:hAnsi="Arial" w:cs="Arial"/>
                <w:sz w:val="22"/>
                <w:szCs w:val="22"/>
              </w:rPr>
            </w:pPr>
            <w:r w:rsidRPr="007D784E">
              <w:rPr>
                <w:rFonts w:ascii="Arial" w:hAnsi="Arial" w:cs="Arial"/>
                <w:sz w:val="22"/>
                <w:szCs w:val="22"/>
              </w:rPr>
              <w:t>X(0.2)</w:t>
            </w:r>
          </w:p>
        </w:tc>
        <w:tc>
          <w:tcPr>
            <w:tcW w:w="1701" w:type="dxa"/>
            <w:tcBorders>
              <w:top w:val="double" w:sz="4" w:space="0" w:color="auto"/>
            </w:tcBorders>
            <w:vAlign w:val="center"/>
          </w:tcPr>
          <w:p w:rsidR="00AE7E64" w:rsidRPr="007D784E" w:rsidRDefault="00AE7E64" w:rsidP="00F6606C">
            <w:pPr>
              <w:pStyle w:val="FootnoteText"/>
              <w:jc w:val="center"/>
              <w:rPr>
                <w:rFonts w:ascii="Arial" w:hAnsi="Arial" w:cs="Arial"/>
                <w:sz w:val="22"/>
                <w:szCs w:val="22"/>
              </w:rPr>
            </w:pPr>
            <w:r w:rsidRPr="007D784E">
              <w:rPr>
                <w:rFonts w:ascii="Arial" w:hAnsi="Arial" w:cs="Arial"/>
                <w:sz w:val="22"/>
                <w:szCs w:val="22"/>
              </w:rPr>
              <w:t>X(0.5)</w:t>
            </w:r>
          </w:p>
        </w:tc>
        <w:tc>
          <w:tcPr>
            <w:tcW w:w="1559" w:type="dxa"/>
            <w:tcBorders>
              <w:top w:val="double" w:sz="4" w:space="0" w:color="auto"/>
            </w:tcBorders>
            <w:vAlign w:val="center"/>
          </w:tcPr>
          <w:p w:rsidR="00AE7E64" w:rsidRPr="007D784E" w:rsidRDefault="00AE7E64" w:rsidP="00F6606C">
            <w:pPr>
              <w:pStyle w:val="FootnoteText"/>
              <w:jc w:val="center"/>
              <w:rPr>
                <w:rFonts w:ascii="Arial" w:hAnsi="Arial" w:cs="Arial"/>
                <w:sz w:val="22"/>
                <w:szCs w:val="22"/>
              </w:rPr>
            </w:pPr>
            <w:r w:rsidRPr="007D784E">
              <w:rPr>
                <w:rFonts w:ascii="Arial" w:hAnsi="Arial" w:cs="Arial"/>
                <w:sz w:val="22"/>
                <w:szCs w:val="22"/>
              </w:rPr>
              <w:t xml:space="preserve"> X(1)</w:t>
            </w:r>
          </w:p>
        </w:tc>
        <w:tc>
          <w:tcPr>
            <w:tcW w:w="1701" w:type="dxa"/>
            <w:tcBorders>
              <w:top w:val="double" w:sz="4" w:space="0" w:color="auto"/>
              <w:right w:val="double" w:sz="4" w:space="0" w:color="auto"/>
            </w:tcBorders>
            <w:vAlign w:val="center"/>
          </w:tcPr>
          <w:p w:rsidR="00AE7E64" w:rsidRPr="007D784E" w:rsidRDefault="00AE7E64" w:rsidP="00F6606C">
            <w:pPr>
              <w:pStyle w:val="FootnoteText"/>
              <w:jc w:val="center"/>
              <w:rPr>
                <w:rFonts w:ascii="Arial" w:hAnsi="Arial" w:cs="Arial"/>
                <w:sz w:val="22"/>
                <w:szCs w:val="22"/>
              </w:rPr>
            </w:pPr>
            <w:r w:rsidRPr="007D784E">
              <w:rPr>
                <w:rFonts w:ascii="Arial" w:hAnsi="Arial" w:cs="Arial"/>
                <w:sz w:val="22"/>
                <w:szCs w:val="22"/>
              </w:rPr>
              <w:t>X(2)</w:t>
            </w:r>
          </w:p>
        </w:tc>
      </w:tr>
      <w:tr w:rsidR="00C82318" w:rsidRPr="007D784E" w:rsidTr="00B65AC5">
        <w:trPr>
          <w:trHeight w:val="193"/>
        </w:trPr>
        <w:tc>
          <w:tcPr>
            <w:tcW w:w="1063" w:type="dxa"/>
            <w:tcBorders>
              <w:top w:val="double" w:sz="4" w:space="0" w:color="auto"/>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0.5</w:t>
            </w:r>
          </w:p>
        </w:tc>
        <w:tc>
          <w:tcPr>
            <w:tcW w:w="1630" w:type="dxa"/>
            <w:tcBorders>
              <w:top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28</w:t>
            </w:r>
            <w:r w:rsidR="00A6202A">
              <w:rPr>
                <w:rFonts w:ascii="Arial" w:hAnsi="Arial" w:cs="Arial"/>
                <w:sz w:val="22"/>
                <w:szCs w:val="22"/>
              </w:rPr>
              <w:t>.0</w:t>
            </w:r>
          </w:p>
        </w:tc>
        <w:tc>
          <w:tcPr>
            <w:tcW w:w="1701" w:type="dxa"/>
            <w:tcBorders>
              <w:top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11</w:t>
            </w:r>
            <w:r w:rsidR="00A6202A">
              <w:rPr>
                <w:rFonts w:ascii="Arial" w:hAnsi="Arial" w:cs="Arial"/>
                <w:sz w:val="22"/>
                <w:szCs w:val="22"/>
              </w:rPr>
              <w:t>.0</w:t>
            </w:r>
          </w:p>
        </w:tc>
        <w:tc>
          <w:tcPr>
            <w:tcW w:w="1559" w:type="dxa"/>
            <w:tcBorders>
              <w:top w:val="double" w:sz="4" w:space="0" w:color="auto"/>
            </w:tcBorders>
            <w:vAlign w:val="center"/>
          </w:tcPr>
          <w:p w:rsidR="00C82318" w:rsidRPr="007D784E" w:rsidRDefault="00A6202A" w:rsidP="00F6606C">
            <w:pPr>
              <w:pStyle w:val="FootnoteText"/>
              <w:jc w:val="center"/>
              <w:rPr>
                <w:rFonts w:ascii="Arial" w:hAnsi="Arial" w:cs="Arial"/>
                <w:sz w:val="22"/>
                <w:szCs w:val="22"/>
              </w:rPr>
            </w:pPr>
            <w:r>
              <w:rPr>
                <w:rFonts w:ascii="Arial" w:hAnsi="Arial" w:cs="Arial"/>
                <w:sz w:val="22"/>
                <w:szCs w:val="22"/>
              </w:rPr>
              <w:t>5.5</w:t>
            </w:r>
          </w:p>
        </w:tc>
        <w:tc>
          <w:tcPr>
            <w:tcW w:w="1701" w:type="dxa"/>
            <w:tcBorders>
              <w:top w:val="double" w:sz="4" w:space="0" w:color="auto"/>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w:t>
            </w:r>
            <w:r w:rsidR="00A6202A">
              <w:rPr>
                <w:rFonts w:ascii="Arial" w:hAnsi="Arial" w:cs="Arial"/>
                <w:sz w:val="22"/>
                <w:szCs w:val="22"/>
              </w:rPr>
              <w:t>.0</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111</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22</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11</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6</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334</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44</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22</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12</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5</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1665</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335</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110</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30</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10</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3330</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1330</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330</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110</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20</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6660</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2660</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1340</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340</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50</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25000</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6650</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3350</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1650</w:t>
            </w:r>
          </w:p>
        </w:tc>
      </w:tr>
      <w:tr w:rsidR="00C82318" w:rsidRPr="007D784E" w:rsidTr="00B65AC5">
        <w:trPr>
          <w:trHeight w:val="193"/>
        </w:trPr>
        <w:tc>
          <w:tcPr>
            <w:tcW w:w="1063" w:type="dxa"/>
            <w:tcBorders>
              <w:left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100</w:t>
            </w:r>
          </w:p>
        </w:tc>
        <w:tc>
          <w:tcPr>
            <w:tcW w:w="1630"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50000</w:t>
            </w:r>
          </w:p>
        </w:tc>
        <w:tc>
          <w:tcPr>
            <w:tcW w:w="1701"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20000</w:t>
            </w:r>
          </w:p>
        </w:tc>
        <w:tc>
          <w:tcPr>
            <w:tcW w:w="1559" w:type="dxa"/>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6700</w:t>
            </w:r>
          </w:p>
        </w:tc>
        <w:tc>
          <w:tcPr>
            <w:tcW w:w="1701" w:type="dxa"/>
            <w:tcBorders>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3300</w:t>
            </w:r>
          </w:p>
        </w:tc>
      </w:tr>
      <w:tr w:rsidR="00C82318" w:rsidRPr="007D784E" w:rsidTr="00B65AC5">
        <w:trPr>
          <w:trHeight w:val="193"/>
        </w:trPr>
        <w:tc>
          <w:tcPr>
            <w:tcW w:w="1063" w:type="dxa"/>
            <w:tcBorders>
              <w:left w:val="double" w:sz="4" w:space="0" w:color="auto"/>
              <w:bottom w:val="nil"/>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200</w:t>
            </w:r>
          </w:p>
        </w:tc>
        <w:tc>
          <w:tcPr>
            <w:tcW w:w="1630" w:type="dxa"/>
            <w:tcBorders>
              <w:bottom w:val="nil"/>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100000</w:t>
            </w:r>
          </w:p>
        </w:tc>
        <w:tc>
          <w:tcPr>
            <w:tcW w:w="1701" w:type="dxa"/>
            <w:tcBorders>
              <w:bottom w:val="nil"/>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40000</w:t>
            </w:r>
          </w:p>
        </w:tc>
        <w:tc>
          <w:tcPr>
            <w:tcW w:w="1559" w:type="dxa"/>
            <w:tcBorders>
              <w:bottom w:val="nil"/>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20000</w:t>
            </w:r>
          </w:p>
        </w:tc>
        <w:tc>
          <w:tcPr>
            <w:tcW w:w="1701" w:type="dxa"/>
            <w:tcBorders>
              <w:bottom w:val="nil"/>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6600</w:t>
            </w:r>
          </w:p>
        </w:tc>
      </w:tr>
      <w:tr w:rsidR="00C82318" w:rsidRPr="007D784E" w:rsidTr="00C867D5">
        <w:trPr>
          <w:trHeight w:val="193"/>
        </w:trPr>
        <w:tc>
          <w:tcPr>
            <w:tcW w:w="1063" w:type="dxa"/>
            <w:tcBorders>
              <w:top w:val="double" w:sz="4" w:space="0" w:color="auto"/>
              <w:left w:val="double" w:sz="4" w:space="0" w:color="auto"/>
              <w:bottom w:val="double" w:sz="4" w:space="0" w:color="auto"/>
            </w:tcBorders>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sym w:font="Symbol" w:char="F0B3"/>
            </w:r>
            <w:r w:rsidRPr="007D784E">
              <w:rPr>
                <w:rFonts w:ascii="Arial" w:hAnsi="Arial" w:cs="Arial"/>
                <w:sz w:val="22"/>
                <w:szCs w:val="22"/>
              </w:rPr>
              <w:t>500</w:t>
            </w:r>
          </w:p>
        </w:tc>
        <w:tc>
          <w:tcPr>
            <w:tcW w:w="1630" w:type="dxa"/>
            <w:tcBorders>
              <w:top w:val="double" w:sz="4" w:space="0" w:color="auto"/>
              <w:bottom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500 d</w:t>
            </w:r>
          </w:p>
        </w:tc>
        <w:tc>
          <w:tcPr>
            <w:tcW w:w="1701" w:type="dxa"/>
            <w:tcBorders>
              <w:top w:val="double" w:sz="4" w:space="0" w:color="auto"/>
              <w:bottom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200 d</w:t>
            </w:r>
          </w:p>
        </w:tc>
        <w:tc>
          <w:tcPr>
            <w:tcW w:w="1559" w:type="dxa"/>
            <w:tcBorders>
              <w:top w:val="double" w:sz="4" w:space="0" w:color="auto"/>
              <w:bottom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100d</w:t>
            </w:r>
          </w:p>
        </w:tc>
        <w:tc>
          <w:tcPr>
            <w:tcW w:w="1701" w:type="dxa"/>
            <w:tcBorders>
              <w:top w:val="double" w:sz="4" w:space="0" w:color="auto"/>
              <w:bottom w:val="double" w:sz="4" w:space="0" w:color="auto"/>
              <w:right w:val="double" w:sz="4" w:space="0" w:color="auto"/>
            </w:tcBorders>
            <w:vAlign w:val="center"/>
          </w:tcPr>
          <w:p w:rsidR="00C82318" w:rsidRPr="007D784E" w:rsidRDefault="00C82318" w:rsidP="00F6606C">
            <w:pPr>
              <w:pStyle w:val="FootnoteText"/>
              <w:jc w:val="center"/>
              <w:rPr>
                <w:rFonts w:ascii="Arial" w:hAnsi="Arial" w:cs="Arial"/>
                <w:sz w:val="22"/>
                <w:szCs w:val="22"/>
              </w:rPr>
            </w:pPr>
            <w:r w:rsidRPr="007D784E">
              <w:rPr>
                <w:rFonts w:ascii="Arial" w:hAnsi="Arial" w:cs="Arial"/>
                <w:sz w:val="22"/>
                <w:szCs w:val="22"/>
              </w:rPr>
              <w:t>50 d</w:t>
            </w:r>
          </w:p>
        </w:tc>
      </w:tr>
      <w:tr w:rsidR="002F21F1" w:rsidRPr="007D784E" w:rsidTr="00C867D5">
        <w:trPr>
          <w:trHeight w:val="193"/>
        </w:trPr>
        <w:tc>
          <w:tcPr>
            <w:tcW w:w="1063" w:type="dxa"/>
            <w:tcBorders>
              <w:top w:val="double" w:sz="4" w:space="0" w:color="auto"/>
              <w:left w:val="double" w:sz="4" w:space="0" w:color="auto"/>
              <w:bottom w:val="double" w:sz="4" w:space="0" w:color="auto"/>
              <w:right w:val="nil"/>
            </w:tcBorders>
            <w:vAlign w:val="center"/>
          </w:tcPr>
          <w:p w:rsidR="002F21F1" w:rsidRPr="007D784E" w:rsidRDefault="006D097A" w:rsidP="002F21F1">
            <w:pPr>
              <w:pStyle w:val="FootnoteText"/>
              <w:jc w:val="center"/>
              <w:rPr>
                <w:rFonts w:ascii="Arial" w:hAnsi="Arial" w:cs="Arial"/>
                <w:sz w:val="22"/>
                <w:szCs w:val="22"/>
              </w:rPr>
            </w:pPr>
            <w:r>
              <w:rPr>
                <w:rFonts w:ascii="Arial" w:hAnsi="Arial" w:cs="Arial"/>
                <w:sz w:val="22"/>
                <w:szCs w:val="22"/>
              </w:rPr>
              <w:t>NOTES</w:t>
            </w:r>
            <w:r w:rsidR="002F21F1">
              <w:rPr>
                <w:rFonts w:ascii="Arial" w:hAnsi="Arial" w:cs="Arial"/>
                <w:sz w:val="22"/>
                <w:szCs w:val="22"/>
              </w:rPr>
              <w:t>:</w:t>
            </w:r>
          </w:p>
        </w:tc>
        <w:tc>
          <w:tcPr>
            <w:tcW w:w="6591" w:type="dxa"/>
            <w:gridSpan w:val="4"/>
            <w:tcBorders>
              <w:top w:val="double" w:sz="4" w:space="0" w:color="auto"/>
              <w:left w:val="nil"/>
              <w:bottom w:val="double" w:sz="4" w:space="0" w:color="auto"/>
              <w:right w:val="double" w:sz="4" w:space="0" w:color="auto"/>
            </w:tcBorders>
            <w:vAlign w:val="center"/>
          </w:tcPr>
          <w:p w:rsidR="00881102" w:rsidRPr="00881102" w:rsidRDefault="002F21F1" w:rsidP="00881102">
            <w:pPr>
              <w:numPr>
                <w:ilvl w:val="0"/>
                <w:numId w:val="149"/>
              </w:numPr>
              <w:tabs>
                <w:tab w:val="left" w:pos="245"/>
                <w:tab w:val="left" w:pos="387"/>
                <w:tab w:val="left" w:pos="671"/>
              </w:tabs>
              <w:suppressAutoHyphens/>
              <w:jc w:val="both"/>
              <w:rPr>
                <w:rFonts w:ascii="Arial" w:hAnsi="Arial" w:cs="Arial"/>
                <w:color w:val="000000"/>
                <w:sz w:val="22"/>
                <w:szCs w:val="22"/>
              </w:rPr>
            </w:pPr>
            <w:r w:rsidRPr="007D784E">
              <w:rPr>
                <w:rFonts w:ascii="Arial" w:hAnsi="Arial" w:cs="Arial"/>
                <w:sz w:val="22"/>
                <w:szCs w:val="22"/>
              </w:rPr>
              <w:t>These values are depend</w:t>
            </w:r>
            <w:r>
              <w:rPr>
                <w:rFonts w:ascii="Arial" w:hAnsi="Arial" w:cs="Arial"/>
                <w:sz w:val="22"/>
                <w:szCs w:val="22"/>
              </w:rPr>
              <w:t xml:space="preserve">ent </w:t>
            </w:r>
            <w:r w:rsidRPr="007D784E">
              <w:rPr>
                <w:rFonts w:ascii="Arial" w:hAnsi="Arial" w:cs="Arial"/>
                <w:sz w:val="22"/>
                <w:szCs w:val="22"/>
              </w:rPr>
              <w:t>on the products</w:t>
            </w:r>
            <w:r>
              <w:rPr>
                <w:rFonts w:ascii="Arial" w:hAnsi="Arial" w:cs="Arial"/>
                <w:sz w:val="22"/>
                <w:szCs w:val="22"/>
              </w:rPr>
              <w:t xml:space="preserve">, </w:t>
            </w:r>
            <w:r w:rsidRPr="007D784E">
              <w:rPr>
                <w:rFonts w:ascii="Arial" w:hAnsi="Arial" w:cs="Arial"/>
                <w:sz w:val="22"/>
                <w:szCs w:val="22"/>
              </w:rPr>
              <w:t>conditions of use</w:t>
            </w:r>
            <w:r>
              <w:rPr>
                <w:rFonts w:ascii="Arial" w:hAnsi="Arial" w:cs="Arial"/>
                <w:sz w:val="22"/>
                <w:szCs w:val="22"/>
              </w:rPr>
              <w:t xml:space="preserve"> and</w:t>
            </w:r>
            <w:r w:rsidRPr="007D784E">
              <w:rPr>
                <w:rFonts w:ascii="Arial" w:hAnsi="Arial" w:cs="Arial"/>
                <w:sz w:val="22"/>
                <w:szCs w:val="22"/>
              </w:rPr>
              <w:t xml:space="preserve"> </w:t>
            </w:r>
            <w:r>
              <w:rPr>
                <w:rFonts w:ascii="Arial" w:hAnsi="Arial" w:cs="Arial"/>
                <w:sz w:val="22"/>
                <w:szCs w:val="22"/>
              </w:rPr>
              <w:t>whether</w:t>
            </w:r>
            <w:r w:rsidRPr="007D784E">
              <w:rPr>
                <w:rFonts w:ascii="Arial" w:hAnsi="Arial" w:cs="Arial"/>
                <w:sz w:val="22"/>
                <w:szCs w:val="22"/>
              </w:rPr>
              <w:t xml:space="preserve"> operational tests have demonstrated that the tolerances have been met for this value</w:t>
            </w:r>
          </w:p>
          <w:p w:rsidR="00881102" w:rsidRPr="00881102" w:rsidRDefault="002F21F1" w:rsidP="00881102">
            <w:pPr>
              <w:numPr>
                <w:ilvl w:val="0"/>
                <w:numId w:val="149"/>
              </w:numPr>
              <w:tabs>
                <w:tab w:val="left" w:pos="245"/>
                <w:tab w:val="left" w:pos="387"/>
                <w:tab w:val="left" w:pos="671"/>
              </w:tabs>
              <w:suppressAutoHyphens/>
              <w:jc w:val="both"/>
              <w:rPr>
                <w:rFonts w:ascii="Arial" w:hAnsi="Arial" w:cs="Arial"/>
                <w:color w:val="000000"/>
                <w:sz w:val="22"/>
                <w:szCs w:val="22"/>
              </w:rPr>
            </w:pPr>
            <w:r w:rsidRPr="00881102">
              <w:rPr>
                <w:rFonts w:ascii="Arial" w:hAnsi="Arial" w:cs="Arial"/>
                <w:sz w:val="22"/>
                <w:szCs w:val="22"/>
              </w:rPr>
              <w:t>The gra</w:t>
            </w:r>
            <w:r w:rsidR="004E076F" w:rsidRPr="00881102">
              <w:rPr>
                <w:rFonts w:ascii="Arial" w:hAnsi="Arial" w:cs="Arial"/>
                <w:sz w:val="22"/>
                <w:szCs w:val="22"/>
              </w:rPr>
              <w:t xml:space="preserve">mme values are rounded to the d </w:t>
            </w:r>
            <w:r w:rsidRPr="00881102">
              <w:rPr>
                <w:rFonts w:ascii="Arial" w:hAnsi="Arial" w:cs="Arial"/>
                <w:sz w:val="22"/>
                <w:szCs w:val="22"/>
              </w:rPr>
              <w:t>values which can be indicated</w:t>
            </w:r>
          </w:p>
          <w:p w:rsidR="00881102" w:rsidRPr="00881102" w:rsidRDefault="00881102" w:rsidP="00881102">
            <w:pPr>
              <w:numPr>
                <w:ilvl w:val="0"/>
                <w:numId w:val="149"/>
              </w:numPr>
              <w:tabs>
                <w:tab w:val="left" w:pos="245"/>
                <w:tab w:val="left" w:pos="387"/>
                <w:tab w:val="left" w:pos="671"/>
              </w:tabs>
              <w:suppressAutoHyphens/>
              <w:jc w:val="both"/>
              <w:rPr>
                <w:rFonts w:ascii="Arial" w:hAnsi="Arial" w:cs="Arial"/>
                <w:b/>
                <w:spacing w:val="-3"/>
                <w:sz w:val="22"/>
                <w:szCs w:val="22"/>
              </w:rPr>
            </w:pPr>
            <w:r w:rsidRPr="00881102">
              <w:rPr>
                <w:rFonts w:ascii="Arial" w:hAnsi="Arial" w:cs="Arial"/>
                <w:color w:val="000000"/>
                <w:sz w:val="22"/>
                <w:szCs w:val="22"/>
              </w:rPr>
              <w:t xml:space="preserve">Provided that product test results are inside the </w:t>
            </w:r>
            <w:r w:rsidR="002A6595">
              <w:rPr>
                <w:rFonts w:ascii="Arial" w:hAnsi="Arial" w:cs="Arial"/>
                <w:color w:val="000000"/>
                <w:sz w:val="22"/>
                <w:szCs w:val="22"/>
              </w:rPr>
              <w:t>mpe</w:t>
            </w:r>
            <w:r w:rsidRPr="00881102">
              <w:rPr>
                <w:rFonts w:ascii="Arial" w:hAnsi="Arial" w:cs="Arial"/>
                <w:color w:val="000000"/>
                <w:sz w:val="22"/>
                <w:szCs w:val="22"/>
              </w:rPr>
              <w:t>s, smaller values of MinFills may be</w:t>
            </w:r>
            <w:r>
              <w:rPr>
                <w:rFonts w:ascii="Arial" w:hAnsi="Arial" w:cs="Arial"/>
                <w:color w:val="000000"/>
                <w:sz w:val="22"/>
                <w:szCs w:val="22"/>
              </w:rPr>
              <w:t xml:space="preserve"> marked on an instrument”.</w:t>
            </w:r>
            <w:r w:rsidRPr="00881102">
              <w:rPr>
                <w:rFonts w:ascii="Arial" w:hAnsi="Arial" w:cs="Arial"/>
                <w:color w:val="000000"/>
                <w:sz w:val="22"/>
                <w:szCs w:val="22"/>
              </w:rPr>
              <w:t xml:space="preserve"> e.g</w:t>
            </w:r>
            <w:r>
              <w:rPr>
                <w:rFonts w:ascii="Arial" w:hAnsi="Arial" w:cs="Arial"/>
                <w:color w:val="000000"/>
                <w:sz w:val="22"/>
                <w:szCs w:val="22"/>
              </w:rPr>
              <w:t>.,</w:t>
            </w:r>
            <w:r w:rsidRPr="00881102">
              <w:rPr>
                <w:rFonts w:ascii="Arial" w:hAnsi="Arial" w:cs="Arial"/>
                <w:color w:val="000000"/>
                <w:sz w:val="22"/>
                <w:szCs w:val="22"/>
              </w:rPr>
              <w:t xml:space="preserve"> class </w:t>
            </w:r>
            <w:proofErr w:type="gramStart"/>
            <w:r w:rsidRPr="00881102">
              <w:rPr>
                <w:rFonts w:ascii="Arial" w:hAnsi="Arial" w:cs="Arial"/>
                <w:color w:val="000000"/>
                <w:sz w:val="22"/>
                <w:szCs w:val="22"/>
              </w:rPr>
              <w:t>X(</w:t>
            </w:r>
            <w:proofErr w:type="gramEnd"/>
            <w:r w:rsidRPr="00881102">
              <w:rPr>
                <w:rFonts w:ascii="Arial" w:hAnsi="Arial" w:cs="Arial"/>
                <w:color w:val="000000"/>
                <w:sz w:val="22"/>
                <w:szCs w:val="22"/>
              </w:rPr>
              <w:t>0,5) with d=100 g, product results were good with 12 kg. This value is less than the “20000 g” given in Table 2.</w:t>
            </w:r>
          </w:p>
        </w:tc>
      </w:tr>
    </w:tbl>
    <w:p w:rsidR="007D784E" w:rsidRPr="007D784E" w:rsidRDefault="007D784E" w:rsidP="00B65AC5">
      <w:pPr>
        <w:pStyle w:val="FootnoteText"/>
        <w:ind w:left="426"/>
        <w:jc w:val="both"/>
        <w:rPr>
          <w:rFonts w:ascii="Arial" w:hAnsi="Arial" w:cs="Arial"/>
          <w:sz w:val="22"/>
          <w:szCs w:val="22"/>
        </w:rPr>
      </w:pPr>
    </w:p>
    <w:p w:rsidR="002F21F1" w:rsidRPr="002F21F1" w:rsidRDefault="002F21F1" w:rsidP="002F21F1">
      <w:pPr>
        <w:pStyle w:val="FootnoteText"/>
        <w:tabs>
          <w:tab w:val="left" w:pos="0"/>
        </w:tabs>
        <w:jc w:val="both"/>
        <w:rPr>
          <w:rFonts w:ascii="Arial" w:hAnsi="Arial" w:cs="Arial"/>
          <w:sz w:val="22"/>
          <w:szCs w:val="22"/>
        </w:rPr>
      </w:pPr>
      <w:r w:rsidRPr="002F21F1">
        <w:rPr>
          <w:rFonts w:ascii="Arial" w:hAnsi="Arial" w:cs="Arial"/>
          <w:sz w:val="22"/>
          <w:szCs w:val="22"/>
        </w:rPr>
        <w:t xml:space="preserve">With a resolution in scale interval (d) and the equilibrium device the </w:t>
      </w:r>
      <w:r w:rsidR="00785941">
        <w:rPr>
          <w:rFonts w:ascii="Arial" w:hAnsi="Arial" w:cs="Arial"/>
          <w:sz w:val="22"/>
          <w:szCs w:val="22"/>
        </w:rPr>
        <w:t>AGFI</w:t>
      </w:r>
      <w:r w:rsidRPr="002F21F1">
        <w:rPr>
          <w:rFonts w:ascii="Arial" w:hAnsi="Arial" w:cs="Arial"/>
          <w:sz w:val="22"/>
          <w:szCs w:val="22"/>
        </w:rPr>
        <w:t xml:space="preserve"> is able to meet the requirement of 5.8.2 with an error E = 0.25d, only if the test results show that the scale interval (d) is the largest contribution to the calculation of the Minfill the table is as presented. Since 5.8.2 </w:t>
      </w:r>
      <w:proofErr w:type="gramStart"/>
      <w:r w:rsidRPr="002F21F1">
        <w:rPr>
          <w:rFonts w:ascii="Arial" w:hAnsi="Arial" w:cs="Arial"/>
          <w:sz w:val="22"/>
          <w:szCs w:val="22"/>
        </w:rPr>
        <w:t>require</w:t>
      </w:r>
      <w:proofErr w:type="gramEnd"/>
      <w:r w:rsidRPr="002F21F1">
        <w:rPr>
          <w:rFonts w:ascii="Arial" w:hAnsi="Arial" w:cs="Arial"/>
          <w:sz w:val="22"/>
          <w:szCs w:val="22"/>
        </w:rPr>
        <w:t xml:space="preserve"> that 0.25</w:t>
      </w:r>
      <w:r w:rsidR="00993D17">
        <w:rPr>
          <w:rFonts w:ascii="Arial" w:hAnsi="Arial" w:cs="Arial"/>
          <w:sz w:val="22"/>
          <w:szCs w:val="22"/>
        </w:rPr>
        <w:t xml:space="preserve"> </w:t>
      </w:r>
      <w:r w:rsidR="00E07A4C">
        <w:rPr>
          <w:rFonts w:ascii="Arial" w:hAnsi="Arial" w:cs="Arial"/>
          <w:sz w:val="22"/>
          <w:szCs w:val="22"/>
        </w:rPr>
        <w:t>mp</w:t>
      </w:r>
      <w:r w:rsidRPr="002F21F1">
        <w:rPr>
          <w:rFonts w:ascii="Arial" w:hAnsi="Arial" w:cs="Arial"/>
          <w:sz w:val="22"/>
          <w:szCs w:val="22"/>
        </w:rPr>
        <w:t xml:space="preserve">d </w:t>
      </w:r>
      <w:r w:rsidRPr="002F21F1">
        <w:rPr>
          <w:rFonts w:ascii="Arial" w:hAnsi="Arial" w:cs="Arial"/>
          <w:sz w:val="22"/>
          <w:szCs w:val="22"/>
        </w:rPr>
        <w:sym w:font="Symbol" w:char="F0A3"/>
      </w:r>
      <w:r w:rsidRPr="002F21F1">
        <w:rPr>
          <w:rFonts w:ascii="Arial" w:hAnsi="Arial" w:cs="Arial"/>
          <w:sz w:val="22"/>
          <w:szCs w:val="22"/>
        </w:rPr>
        <w:t xml:space="preserve"> 0.25 </w:t>
      </w:r>
      <w:r w:rsidR="00993D17">
        <w:rPr>
          <w:rFonts w:ascii="Arial" w:hAnsi="Arial" w:cs="Arial"/>
          <w:sz w:val="22"/>
          <w:szCs w:val="22"/>
        </w:rPr>
        <w:t>mpd</w:t>
      </w:r>
      <w:r w:rsidRPr="002F21F1">
        <w:rPr>
          <w:rFonts w:ascii="Arial" w:hAnsi="Arial" w:cs="Arial"/>
          <w:sz w:val="22"/>
          <w:szCs w:val="22"/>
        </w:rPr>
        <w:t xml:space="preserve"> in-service </w:t>
      </w:r>
      <w:r w:rsidR="00E07A4C">
        <w:rPr>
          <w:rFonts w:ascii="Arial" w:hAnsi="Arial" w:cs="Arial"/>
          <w:sz w:val="22"/>
          <w:szCs w:val="22"/>
          <w:vertAlign w:val="subscript"/>
        </w:rPr>
        <w:t>x</w:t>
      </w:r>
      <w:r w:rsidRPr="002F21F1">
        <w:rPr>
          <w:rFonts w:ascii="Arial" w:hAnsi="Arial" w:cs="Arial"/>
          <w:sz w:val="22"/>
          <w:szCs w:val="22"/>
          <w:vertAlign w:val="subscript"/>
        </w:rPr>
        <w:t xml:space="preserve"> </w:t>
      </w:r>
      <w:r w:rsidRPr="002F21F1">
        <w:rPr>
          <w:rFonts w:ascii="Arial" w:hAnsi="Arial" w:cs="Arial"/>
          <w:sz w:val="22"/>
          <w:szCs w:val="22"/>
        </w:rPr>
        <w:t xml:space="preserve">Minfill, then you have the condition: Minfill </w:t>
      </w:r>
      <w:r w:rsidRPr="002F21F1">
        <w:rPr>
          <w:rFonts w:ascii="Arial" w:hAnsi="Arial" w:cs="Arial"/>
          <w:sz w:val="22"/>
          <w:szCs w:val="22"/>
        </w:rPr>
        <w:sym w:font="Symbol" w:char="F0B3"/>
      </w:r>
      <w:r w:rsidRPr="002F21F1">
        <w:rPr>
          <w:rFonts w:ascii="Arial" w:hAnsi="Arial" w:cs="Arial"/>
          <w:sz w:val="22"/>
          <w:szCs w:val="22"/>
        </w:rPr>
        <w:t xml:space="preserve"> d / </w:t>
      </w:r>
      <w:r w:rsidR="00993D17">
        <w:rPr>
          <w:rFonts w:ascii="Arial" w:hAnsi="Arial" w:cs="Arial"/>
          <w:sz w:val="22"/>
          <w:szCs w:val="22"/>
        </w:rPr>
        <w:t>mpd</w:t>
      </w:r>
      <w:r w:rsidRPr="002F21F1">
        <w:rPr>
          <w:rFonts w:ascii="Arial" w:hAnsi="Arial" w:cs="Arial"/>
          <w:sz w:val="22"/>
          <w:szCs w:val="22"/>
        </w:rPr>
        <w:t xml:space="preserve"> in-service (with </w:t>
      </w:r>
      <w:r w:rsidR="00993D17">
        <w:rPr>
          <w:rFonts w:ascii="Arial" w:hAnsi="Arial" w:cs="Arial"/>
          <w:sz w:val="22"/>
          <w:szCs w:val="22"/>
        </w:rPr>
        <w:t>mpd</w:t>
      </w:r>
      <w:r w:rsidRPr="002F21F1">
        <w:rPr>
          <w:rFonts w:ascii="Arial" w:hAnsi="Arial" w:cs="Arial"/>
          <w:sz w:val="22"/>
          <w:szCs w:val="22"/>
        </w:rPr>
        <w:t xml:space="preserve"> as relative value). </w:t>
      </w:r>
    </w:p>
    <w:p w:rsidR="002F21F1" w:rsidRDefault="002F21F1" w:rsidP="009300BB">
      <w:pPr>
        <w:pStyle w:val="FootnoteText"/>
        <w:ind w:left="720"/>
        <w:jc w:val="both"/>
        <w:rPr>
          <w:rFonts w:ascii="Arial" w:hAnsi="Arial" w:cs="Arial"/>
          <w:sz w:val="22"/>
          <w:szCs w:val="22"/>
        </w:rPr>
      </w:pPr>
    </w:p>
    <w:p w:rsidR="007D784E" w:rsidRPr="007D784E" w:rsidRDefault="007D784E" w:rsidP="0063200E">
      <w:pPr>
        <w:pStyle w:val="FootnoteText"/>
        <w:rPr>
          <w:rFonts w:ascii="Arial" w:hAnsi="Arial" w:cs="Arial"/>
          <w:sz w:val="22"/>
          <w:szCs w:val="22"/>
        </w:rPr>
      </w:pPr>
      <w:r w:rsidRPr="007D784E">
        <w:rPr>
          <w:rFonts w:ascii="Arial" w:hAnsi="Arial" w:cs="Arial"/>
          <w:sz w:val="22"/>
          <w:szCs w:val="22"/>
        </w:rPr>
        <w:t xml:space="preserve">For calculating the Minfill value for class X(x) </w:t>
      </w:r>
      <w:r w:rsidR="00785941">
        <w:rPr>
          <w:rFonts w:ascii="Arial" w:hAnsi="Arial" w:cs="Arial"/>
          <w:sz w:val="22"/>
          <w:szCs w:val="22"/>
        </w:rPr>
        <w:t>AGFI</w:t>
      </w:r>
      <w:r w:rsidRPr="007D784E">
        <w:rPr>
          <w:rFonts w:ascii="Arial" w:hAnsi="Arial" w:cs="Arial"/>
          <w:sz w:val="22"/>
          <w:szCs w:val="22"/>
        </w:rPr>
        <w:t xml:space="preserve">s the </w:t>
      </w:r>
      <w:r w:rsidR="00993D17">
        <w:rPr>
          <w:rFonts w:ascii="Arial" w:hAnsi="Arial" w:cs="Arial"/>
          <w:sz w:val="22"/>
          <w:szCs w:val="22"/>
        </w:rPr>
        <w:t>mpd</w:t>
      </w:r>
      <w:r w:rsidRPr="007D784E">
        <w:rPr>
          <w:rFonts w:ascii="Arial" w:hAnsi="Arial" w:cs="Arial"/>
          <w:sz w:val="22"/>
          <w:szCs w:val="22"/>
        </w:rPr>
        <w:t xml:space="preserve"> and F </w:t>
      </w:r>
      <w:r w:rsidR="00F47594" w:rsidRPr="007D784E">
        <w:rPr>
          <w:rFonts w:ascii="Arial" w:hAnsi="Arial" w:cs="Arial"/>
          <w:sz w:val="22"/>
          <w:szCs w:val="22"/>
        </w:rPr>
        <w:t>values</w:t>
      </w:r>
      <w:r w:rsidR="00F47594">
        <w:rPr>
          <w:rFonts w:ascii="Arial" w:hAnsi="Arial" w:cs="Arial"/>
          <w:sz w:val="22"/>
          <w:szCs w:val="22"/>
        </w:rPr>
        <w:t xml:space="preserve"> (value of the mass of the fills) </w:t>
      </w:r>
      <w:r w:rsidRPr="007D784E">
        <w:rPr>
          <w:rFonts w:ascii="Arial" w:hAnsi="Arial" w:cs="Arial"/>
          <w:sz w:val="22"/>
          <w:szCs w:val="22"/>
        </w:rPr>
        <w:t>in Table 1</w:t>
      </w:r>
      <w:r w:rsidR="004154A2">
        <w:rPr>
          <w:rFonts w:ascii="Arial" w:hAnsi="Arial" w:cs="Arial"/>
          <w:sz w:val="22"/>
          <w:szCs w:val="22"/>
        </w:rPr>
        <w:t xml:space="preserve"> </w:t>
      </w:r>
      <w:r w:rsidRPr="007D784E">
        <w:rPr>
          <w:rFonts w:ascii="Arial" w:hAnsi="Arial" w:cs="Arial"/>
          <w:sz w:val="22"/>
          <w:szCs w:val="22"/>
        </w:rPr>
        <w:t xml:space="preserve">are used.  </w:t>
      </w:r>
      <w:r w:rsidR="00B652E7">
        <w:rPr>
          <w:rFonts w:ascii="Arial" w:hAnsi="Arial" w:cs="Arial"/>
          <w:sz w:val="22"/>
          <w:szCs w:val="22"/>
        </w:rPr>
        <w:t xml:space="preserve">See Annex E for </w:t>
      </w:r>
      <w:r w:rsidR="0064362B">
        <w:rPr>
          <w:rFonts w:ascii="Arial" w:hAnsi="Arial" w:cs="Arial"/>
          <w:sz w:val="22"/>
          <w:szCs w:val="22"/>
        </w:rPr>
        <w:t>examples</w:t>
      </w:r>
      <w:r w:rsidR="00B652E7">
        <w:rPr>
          <w:rFonts w:ascii="Arial" w:hAnsi="Arial" w:cs="Arial"/>
          <w:sz w:val="22"/>
          <w:szCs w:val="22"/>
        </w:rPr>
        <w:t>.</w:t>
      </w:r>
    </w:p>
    <w:p w:rsidR="007D784E" w:rsidRPr="007D784E" w:rsidRDefault="007D784E" w:rsidP="00B65AC5">
      <w:pPr>
        <w:pStyle w:val="FootnoteText"/>
        <w:ind w:left="426"/>
        <w:jc w:val="both"/>
        <w:rPr>
          <w:rFonts w:ascii="Arial" w:hAnsi="Arial" w:cs="Arial"/>
          <w:sz w:val="22"/>
          <w:szCs w:val="22"/>
        </w:rPr>
      </w:pPr>
    </w:p>
    <w:p w:rsidR="007D784E" w:rsidRPr="00FD2F14" w:rsidRDefault="00FD2F14" w:rsidP="008F1028">
      <w:pPr>
        <w:tabs>
          <w:tab w:val="left" w:pos="0"/>
          <w:tab w:val="left" w:pos="177"/>
          <w:tab w:val="left" w:pos="532"/>
          <w:tab w:val="left" w:pos="888"/>
          <w:tab w:val="left" w:pos="1400"/>
          <w:tab w:val="left" w:pos="1440"/>
          <w:tab w:val="left" w:pos="1500"/>
        </w:tabs>
        <w:suppressAutoHyphens/>
        <w:jc w:val="both"/>
        <w:rPr>
          <w:rFonts w:ascii="Arial" w:hAnsi="Arial" w:cs="Arial"/>
          <w:b/>
          <w:spacing w:val="-3"/>
          <w:sz w:val="22"/>
          <w:szCs w:val="22"/>
        </w:rPr>
      </w:pPr>
      <w:r w:rsidRPr="00FD2F14">
        <w:rPr>
          <w:rFonts w:ascii="Arial" w:hAnsi="Arial" w:cs="Arial"/>
          <w:color w:val="000000"/>
          <w:sz w:val="22"/>
          <w:szCs w:val="22"/>
        </w:rPr>
        <w:t xml:space="preserve">Provided that product test results are inside the </w:t>
      </w:r>
      <w:r w:rsidR="002A6595">
        <w:rPr>
          <w:rFonts w:ascii="Arial" w:hAnsi="Arial" w:cs="Arial"/>
          <w:color w:val="000000"/>
          <w:sz w:val="22"/>
          <w:szCs w:val="22"/>
        </w:rPr>
        <w:t>mpe</w:t>
      </w:r>
      <w:r w:rsidRPr="00FD2F14">
        <w:rPr>
          <w:rFonts w:ascii="Arial" w:hAnsi="Arial" w:cs="Arial"/>
          <w:color w:val="000000"/>
          <w:sz w:val="22"/>
          <w:szCs w:val="22"/>
        </w:rPr>
        <w:t>s, smaller values of MinFills may be marked on an instrument</w:t>
      </w:r>
      <w:r>
        <w:rPr>
          <w:rFonts w:ascii="Arial" w:hAnsi="Arial" w:cs="Arial"/>
          <w:color w:val="000000"/>
          <w:sz w:val="22"/>
          <w:szCs w:val="22"/>
        </w:rPr>
        <w:t>.</w:t>
      </w:r>
    </w:p>
    <w:p w:rsidR="007D784E" w:rsidRPr="00966C41" w:rsidRDefault="007D784E" w:rsidP="008F1028">
      <w:pPr>
        <w:tabs>
          <w:tab w:val="left" w:pos="0"/>
          <w:tab w:val="left" w:pos="177"/>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7A7D7E" w:rsidP="008F1028">
      <w:pPr>
        <w:tabs>
          <w:tab w:val="left" w:pos="0"/>
          <w:tab w:val="left" w:pos="888"/>
          <w:tab w:val="left" w:pos="1400"/>
          <w:tab w:val="left" w:pos="1500"/>
        </w:tabs>
        <w:suppressAutoHyphens/>
        <w:ind w:left="-266"/>
        <w:jc w:val="both"/>
        <w:rPr>
          <w:rFonts w:ascii="Arial" w:hAnsi="Arial"/>
          <w:b/>
          <w:spacing w:val="-3"/>
          <w:sz w:val="22"/>
        </w:rPr>
      </w:pPr>
      <w:r>
        <w:rPr>
          <w:rFonts w:ascii="Arial" w:hAnsi="Arial"/>
          <w:b/>
          <w:spacing w:val="-3"/>
          <w:sz w:val="22"/>
        </w:rPr>
        <w:tab/>
      </w:r>
      <w:r w:rsidR="00935367">
        <w:rPr>
          <w:rFonts w:ascii="Arial" w:hAnsi="Arial"/>
          <w:b/>
          <w:spacing w:val="-3"/>
          <w:sz w:val="22"/>
        </w:rPr>
        <w:t>4.8</w:t>
      </w:r>
      <w:r w:rsidR="004B40A8" w:rsidRPr="00966C41">
        <w:rPr>
          <w:rFonts w:ascii="Arial" w:hAnsi="Arial"/>
          <w:b/>
          <w:spacing w:val="-3"/>
          <w:sz w:val="22"/>
        </w:rPr>
        <w:tab/>
      </w:r>
      <w:r>
        <w:rPr>
          <w:rFonts w:ascii="Arial" w:hAnsi="Arial"/>
          <w:b/>
          <w:spacing w:val="-3"/>
          <w:sz w:val="22"/>
        </w:rPr>
        <w:tab/>
      </w:r>
      <w:r w:rsidR="00EB605E">
        <w:rPr>
          <w:rFonts w:ascii="Arial" w:hAnsi="Arial"/>
          <w:b/>
          <w:spacing w:val="-3"/>
          <w:sz w:val="22"/>
        </w:rPr>
        <w:tab/>
      </w:r>
      <w:r w:rsidR="004B40A8" w:rsidRPr="00966C41">
        <w:rPr>
          <w:rFonts w:ascii="Arial" w:hAnsi="Arial"/>
          <w:b/>
          <w:spacing w:val="-3"/>
          <w:sz w:val="22"/>
        </w:rPr>
        <w:t>Influence factors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67"/>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permissible effects of influence factors on </w:t>
      </w:r>
      <w:r w:rsidR="00785941">
        <w:rPr>
          <w:rFonts w:ascii="Arial" w:hAnsi="Arial"/>
          <w:spacing w:val="-3"/>
          <w:sz w:val="22"/>
        </w:rPr>
        <w:t>AGFI</w:t>
      </w:r>
      <w:r w:rsidRPr="00966C41">
        <w:rPr>
          <w:rFonts w:ascii="Arial" w:hAnsi="Arial"/>
          <w:spacing w:val="-3"/>
          <w:sz w:val="22"/>
        </w:rPr>
        <w:t xml:space="preserve">s under simulated conditions are specified for each case below.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Refer to Annex A for test conditions.</w:t>
      </w:r>
    </w:p>
    <w:p w:rsidR="00E50C34" w:rsidRDefault="00E50C34"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E50C34" w:rsidRPr="00BB0810" w:rsidRDefault="00785941" w:rsidP="00E50C34">
      <w:pPr>
        <w:rPr>
          <w:rFonts w:ascii="Arial" w:hAnsi="Arial" w:cs="Arial"/>
          <w:sz w:val="22"/>
          <w:szCs w:val="22"/>
        </w:rPr>
      </w:pPr>
      <w:r>
        <w:rPr>
          <w:rFonts w:ascii="Arial" w:hAnsi="Arial" w:cs="Arial"/>
          <w:sz w:val="22"/>
          <w:szCs w:val="22"/>
        </w:rPr>
        <w:t>AGFI</w:t>
      </w:r>
      <w:r w:rsidR="003F0F71" w:rsidRPr="00BB0810">
        <w:rPr>
          <w:rFonts w:ascii="Arial" w:hAnsi="Arial" w:cs="Arial"/>
          <w:sz w:val="22"/>
          <w:szCs w:val="22"/>
        </w:rPr>
        <w:t>s</w:t>
      </w:r>
      <w:r w:rsidR="00E50C34" w:rsidRPr="00BB0810">
        <w:rPr>
          <w:rFonts w:ascii="Arial" w:hAnsi="Arial" w:cs="Arial"/>
          <w:sz w:val="22"/>
          <w:szCs w:val="22"/>
        </w:rPr>
        <w:t xml:space="preserve"> </w:t>
      </w:r>
      <w:bookmarkStart w:id="5" w:name="OLE_LINK12"/>
      <w:bookmarkStart w:id="6" w:name="OLE_LINK19"/>
      <w:r w:rsidR="00E50C34" w:rsidRPr="00BB0810">
        <w:rPr>
          <w:rFonts w:ascii="Arial" w:hAnsi="Arial" w:cs="Arial"/>
          <w:sz w:val="22"/>
          <w:szCs w:val="22"/>
        </w:rPr>
        <w:t xml:space="preserve">shall </w:t>
      </w:r>
      <w:bookmarkEnd w:id="5"/>
      <w:bookmarkEnd w:id="6"/>
      <w:r w:rsidR="00E50C34" w:rsidRPr="00BB0810">
        <w:rPr>
          <w:rFonts w:ascii="Arial" w:hAnsi="Arial" w:cs="Arial"/>
          <w:sz w:val="22"/>
          <w:szCs w:val="22"/>
        </w:rPr>
        <w:t>maintain their metrological and technical characteristics at a relative humidity of either 85 % (</w:t>
      </w:r>
      <w:proofErr w:type="gramStart"/>
      <w:r w:rsidR="00E50C34" w:rsidRPr="00BB0810">
        <w:rPr>
          <w:rFonts w:ascii="Arial" w:hAnsi="Arial" w:cs="Arial"/>
          <w:sz w:val="22"/>
          <w:szCs w:val="22"/>
        </w:rPr>
        <w:t>non</w:t>
      </w:r>
      <w:proofErr w:type="gramEnd"/>
      <w:r w:rsidR="00E50C34" w:rsidRPr="00BB0810">
        <w:rPr>
          <w:rFonts w:ascii="Arial" w:hAnsi="Arial" w:cs="Arial"/>
          <w:sz w:val="22"/>
          <w:szCs w:val="22"/>
        </w:rPr>
        <w:t xml:space="preserve"> condensing) or </w:t>
      </w:r>
      <w:r w:rsidR="00E50C34" w:rsidRPr="00BB0810">
        <w:rPr>
          <w:rFonts w:ascii="Arial" w:hAnsi="Arial" w:cs="Arial"/>
          <w:sz w:val="22"/>
          <w:szCs w:val="22"/>
          <w:lang w:val="en-US"/>
        </w:rPr>
        <w:t>93 % (condensing) (</w:t>
      </w:r>
      <w:r w:rsidR="00E50C34" w:rsidRPr="00BB0810">
        <w:rPr>
          <w:rFonts w:ascii="Arial" w:hAnsi="Arial" w:cs="Arial"/>
          <w:sz w:val="22"/>
          <w:szCs w:val="22"/>
        </w:rPr>
        <w:t xml:space="preserve">see </w:t>
      </w:r>
      <w:r w:rsidR="00272B31">
        <w:rPr>
          <w:rFonts w:ascii="Arial" w:hAnsi="Arial" w:cs="Arial"/>
          <w:sz w:val="22"/>
          <w:szCs w:val="22"/>
        </w:rPr>
        <w:t>A.6.2.4</w:t>
      </w:r>
      <w:r w:rsidR="00E50C34" w:rsidRPr="00BB0810">
        <w:rPr>
          <w:rFonts w:ascii="Arial" w:hAnsi="Arial" w:cs="Arial"/>
          <w:sz w:val="22"/>
          <w:szCs w:val="22"/>
          <w:lang w:val="en-US"/>
        </w:rPr>
        <w:t xml:space="preserve">) </w:t>
      </w:r>
      <w:r w:rsidR="00E50C34" w:rsidRPr="00BB0810">
        <w:rPr>
          <w:rFonts w:ascii="Arial" w:hAnsi="Arial" w:cs="Arial"/>
          <w:sz w:val="22"/>
          <w:szCs w:val="22"/>
        </w:rPr>
        <w:t xml:space="preserve">at the upper limit of the temperature range of the </w:t>
      </w:r>
      <w:r w:rsidR="00F91061">
        <w:rPr>
          <w:rFonts w:ascii="Arial" w:hAnsi="Arial" w:cs="Arial"/>
          <w:sz w:val="22"/>
          <w:szCs w:val="22"/>
        </w:rPr>
        <w:t>AGFI</w:t>
      </w:r>
      <w:r w:rsidR="00E50C34" w:rsidRPr="00BB0810">
        <w:rPr>
          <w:rFonts w:ascii="Arial" w:hAnsi="Arial" w:cs="Arial"/>
          <w:sz w:val="22"/>
          <w:szCs w:val="22"/>
        </w:rPr>
        <w:t>.</w:t>
      </w:r>
    </w:p>
    <w:p w:rsidR="00E50C34" w:rsidRPr="00966C41" w:rsidRDefault="00E50C34"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935367">
        <w:rPr>
          <w:rFonts w:ascii="Arial" w:hAnsi="Arial"/>
          <w:b/>
          <w:spacing w:val="-3"/>
          <w:sz w:val="22"/>
        </w:rPr>
        <w:t>4.8</w:t>
      </w:r>
      <w:r w:rsidR="004B40A8" w:rsidRPr="00966C41">
        <w:rPr>
          <w:rFonts w:ascii="Arial" w:hAnsi="Arial"/>
          <w:b/>
          <w:spacing w:val="-3"/>
          <w:sz w:val="22"/>
        </w:rPr>
        <w:t>.1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Temperature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935367">
        <w:rPr>
          <w:rFonts w:ascii="Arial" w:hAnsi="Arial"/>
          <w:b/>
          <w:spacing w:val="-3"/>
          <w:sz w:val="22"/>
        </w:rPr>
        <w:t>4.8</w:t>
      </w:r>
      <w:r w:rsidR="004B40A8" w:rsidRPr="00966C41">
        <w:rPr>
          <w:rFonts w:ascii="Arial" w:hAnsi="Arial"/>
          <w:b/>
          <w:spacing w:val="-3"/>
          <w:sz w:val="22"/>
        </w:rPr>
        <w:t>.1.1</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Prescribed temperature limits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If no particular working temperature is stated in the descriptive markings of </w:t>
      </w:r>
      <w:r w:rsidR="005E71BB">
        <w:rPr>
          <w:rFonts w:ascii="Arial" w:hAnsi="Arial"/>
          <w:spacing w:val="-3"/>
          <w:sz w:val="22"/>
        </w:rPr>
        <w:t xml:space="preserve">the </w:t>
      </w:r>
      <w:r w:rsidR="00785941">
        <w:rPr>
          <w:rFonts w:ascii="Arial" w:hAnsi="Arial"/>
          <w:spacing w:val="-3"/>
          <w:sz w:val="22"/>
        </w:rPr>
        <w:t>AGFI</w:t>
      </w:r>
      <w:r w:rsidRPr="00966C41">
        <w:rPr>
          <w:rFonts w:ascii="Arial" w:hAnsi="Arial"/>
          <w:spacing w:val="-3"/>
          <w:sz w:val="22"/>
        </w:rPr>
        <w:t xml:space="preserve">, then the </w:t>
      </w:r>
      <w:r w:rsidR="00785941">
        <w:rPr>
          <w:rFonts w:ascii="Arial" w:hAnsi="Arial"/>
          <w:spacing w:val="-3"/>
          <w:sz w:val="22"/>
        </w:rPr>
        <w:t>AGFI</w:t>
      </w:r>
      <w:r w:rsidRPr="00966C41">
        <w:rPr>
          <w:rFonts w:ascii="Arial" w:hAnsi="Arial"/>
          <w:spacing w:val="-3"/>
          <w:sz w:val="22"/>
        </w:rPr>
        <w:t xml:space="preserve"> shall comply with the appropriate metrological and technical requirements at temperatures from:</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 -10 </w:t>
      </w:r>
      <w:r>
        <w:rPr>
          <w:rFonts w:ascii="Arial" w:hAnsi="Arial"/>
          <w:spacing w:val="-3"/>
          <w:sz w:val="22"/>
          <w:lang w:val="fr-FR"/>
        </w:rPr>
        <w:sym w:font="Symbol" w:char="F0B0"/>
      </w:r>
      <w:r w:rsidRPr="00966C41">
        <w:rPr>
          <w:rFonts w:ascii="Arial" w:hAnsi="Arial"/>
          <w:spacing w:val="-3"/>
          <w:sz w:val="22"/>
        </w:rPr>
        <w:t>C to +</w:t>
      </w:r>
      <w:r w:rsidR="00E42FED">
        <w:rPr>
          <w:rFonts w:ascii="Arial" w:hAnsi="Arial"/>
          <w:spacing w:val="-3"/>
          <w:sz w:val="22"/>
        </w:rPr>
        <w:t xml:space="preserve"> </w:t>
      </w:r>
      <w:r w:rsidRPr="00966C41">
        <w:rPr>
          <w:rFonts w:ascii="Arial" w:hAnsi="Arial"/>
          <w:spacing w:val="-3"/>
          <w:sz w:val="22"/>
        </w:rPr>
        <w:t xml:space="preserve">40 </w:t>
      </w:r>
      <w:r>
        <w:rPr>
          <w:rFonts w:ascii="Arial" w:hAnsi="Arial"/>
          <w:spacing w:val="-3"/>
          <w:sz w:val="22"/>
          <w:lang w:val="fr-FR"/>
        </w:rPr>
        <w:sym w:font="Symbol" w:char="F0B0"/>
      </w:r>
      <w:r w:rsidRPr="00966C41">
        <w:rPr>
          <w:rFonts w:ascii="Arial" w:hAnsi="Arial"/>
          <w:spacing w:val="-3"/>
          <w:sz w:val="22"/>
        </w:rPr>
        <w:t xml:space="preserve">C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tabs>
          <w:tab w:val="clear" w:pos="-267"/>
          <w:tab w:val="clear" w:pos="355"/>
          <w:tab w:val="clear" w:pos="710"/>
          <w:tab w:val="clear" w:pos="1154"/>
          <w:tab w:val="left" w:pos="1400"/>
          <w:tab w:val="left" w:pos="1500"/>
        </w:tabs>
        <w:rPr>
          <w:lang w:val="en-GB"/>
        </w:rPr>
      </w:pPr>
      <w:r w:rsidRPr="00966C41">
        <w:rPr>
          <w:lang w:val="en-GB"/>
        </w:rPr>
        <w:t xml:space="preserve">The temperature limits shall be marked on the </w:t>
      </w:r>
      <w:r w:rsidR="00785941">
        <w:rPr>
          <w:lang w:val="en-GB"/>
        </w:rPr>
        <w:t>AGFI</w:t>
      </w:r>
      <w:r w:rsidRPr="00966C41">
        <w:rPr>
          <w:lang w:val="en-GB"/>
        </w:rPr>
        <w:t xml:space="preserve"> in accordance with the descriptive markings in </w:t>
      </w:r>
      <w:r w:rsidR="00D301E1">
        <w:rPr>
          <w:lang w:val="en-GB"/>
        </w:rPr>
        <w:t>5.12</w:t>
      </w:r>
      <w:r w:rsidRPr="00966C41">
        <w:rPr>
          <w:lang w:val="en-GB"/>
        </w:rPr>
        <w:t xml:space="preserve">. </w:t>
      </w:r>
    </w:p>
    <w:p w:rsidR="004B40A8" w:rsidRPr="00966C41" w:rsidRDefault="004B40A8" w:rsidP="008F1028">
      <w:pPr>
        <w:pStyle w:val="BodyText2"/>
        <w:tabs>
          <w:tab w:val="clear" w:pos="-267"/>
          <w:tab w:val="clear" w:pos="355"/>
          <w:tab w:val="clear" w:pos="710"/>
          <w:tab w:val="clear" w:pos="1154"/>
          <w:tab w:val="left" w:pos="1400"/>
          <w:tab w:val="left" w:pos="1500"/>
        </w:tabs>
        <w:rPr>
          <w:lang w:val="en-GB"/>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935367">
        <w:rPr>
          <w:rFonts w:ascii="Arial" w:hAnsi="Arial"/>
          <w:b/>
          <w:spacing w:val="-3"/>
          <w:sz w:val="22"/>
        </w:rPr>
        <w:t>4.8</w:t>
      </w:r>
      <w:r w:rsidR="004B40A8" w:rsidRPr="00966C41">
        <w:rPr>
          <w:rFonts w:ascii="Arial" w:hAnsi="Arial"/>
          <w:b/>
          <w:spacing w:val="-3"/>
          <w:sz w:val="22"/>
        </w:rPr>
        <w:t>.1.2</w:t>
      </w:r>
      <w:r w:rsidR="004B40A8" w:rsidRPr="00966C41">
        <w:rPr>
          <w:rFonts w:ascii="Arial" w:hAnsi="Arial"/>
          <w:spacing w:val="-3"/>
          <w:sz w:val="22"/>
        </w:rPr>
        <w:t xml:space="preserve">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Special temperature limits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special applications the limits of the temperature range may differ from those given above but such a range shall not be less than 30 </w:t>
      </w:r>
      <w:r>
        <w:rPr>
          <w:rFonts w:ascii="Arial" w:hAnsi="Arial"/>
          <w:spacing w:val="-3"/>
          <w:sz w:val="22"/>
          <w:lang w:val="fr-FR"/>
        </w:rPr>
        <w:sym w:font="Symbol" w:char="F0B0"/>
      </w:r>
      <w:r w:rsidRPr="00966C41">
        <w:rPr>
          <w:rFonts w:ascii="Arial" w:hAnsi="Arial"/>
          <w:spacing w:val="-3"/>
          <w:sz w:val="22"/>
        </w:rPr>
        <w:t>C and shall be specified in the descriptive markings.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935367">
        <w:rPr>
          <w:rFonts w:ascii="Arial" w:hAnsi="Arial"/>
          <w:b/>
          <w:spacing w:val="-3"/>
          <w:sz w:val="22"/>
        </w:rPr>
        <w:t>4.8</w:t>
      </w:r>
      <w:r w:rsidR="004B40A8" w:rsidRPr="00966C41">
        <w:rPr>
          <w:rFonts w:ascii="Arial" w:hAnsi="Arial"/>
          <w:b/>
          <w:spacing w:val="-3"/>
          <w:sz w:val="22"/>
        </w:rPr>
        <w:t>.1.3</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Temperature effect on no load indication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sidRPr="00966C41">
        <w:rPr>
          <w:rFonts w:ascii="Arial" w:hAnsi="Arial"/>
          <w:spacing w:val="-3"/>
          <w:sz w:val="22"/>
        </w:rPr>
        <w:tab/>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sidRPr="00966C41">
        <w:rPr>
          <w:rFonts w:ascii="Arial" w:hAnsi="Arial"/>
          <w:spacing w:val="-3"/>
          <w:sz w:val="22"/>
        </w:rPr>
        <w:t xml:space="preserve">At specified temperatures the indication at zero shall not vary by more than the </w:t>
      </w:r>
      <w:r w:rsidR="002A6595">
        <w:rPr>
          <w:rFonts w:ascii="Arial" w:hAnsi="Arial"/>
          <w:spacing w:val="-3"/>
          <w:sz w:val="22"/>
        </w:rPr>
        <w:t>mpe</w:t>
      </w:r>
      <w:r w:rsidRPr="00966C41">
        <w:rPr>
          <w:rFonts w:ascii="Arial" w:hAnsi="Arial"/>
          <w:spacing w:val="-3"/>
          <w:sz w:val="22"/>
        </w:rPr>
        <w:t xml:space="preserve"> for influence factor tests specified in </w:t>
      </w:r>
      <w:r w:rsidR="00935367">
        <w:rPr>
          <w:rFonts w:ascii="Arial" w:hAnsi="Arial"/>
          <w:spacing w:val="-3"/>
          <w:sz w:val="22"/>
        </w:rPr>
        <w:t>4.3</w:t>
      </w:r>
      <w:r w:rsidR="003F0F71">
        <w:rPr>
          <w:rFonts w:ascii="Arial" w:hAnsi="Arial"/>
          <w:spacing w:val="-3"/>
          <w:sz w:val="22"/>
        </w:rPr>
        <w:t>.2</w:t>
      </w:r>
      <w:r w:rsidRPr="00966C41">
        <w:rPr>
          <w:rFonts w:ascii="Arial" w:hAnsi="Arial"/>
          <w:spacing w:val="-3"/>
          <w:sz w:val="22"/>
        </w:rPr>
        <w:t xml:space="preserve"> for a load equal to the Minfill for a difference in ambient temperature of 5 </w:t>
      </w:r>
      <w:r>
        <w:rPr>
          <w:rFonts w:ascii="Arial" w:hAnsi="Arial"/>
          <w:spacing w:val="-3"/>
          <w:sz w:val="22"/>
          <w:lang w:val="fr-FR"/>
        </w:rPr>
        <w:sym w:font="Symbol" w:char="F0B0"/>
      </w:r>
      <w:r w:rsidRPr="00966C41">
        <w:rPr>
          <w:rFonts w:ascii="Arial" w:hAnsi="Arial"/>
          <w:spacing w:val="-3"/>
          <w:sz w:val="22"/>
        </w:rPr>
        <w:t xml:space="preserve">C. </w:t>
      </w:r>
    </w:p>
    <w:p w:rsidR="005F4D8D" w:rsidRPr="005F4D8D" w:rsidRDefault="007A7D7E" w:rsidP="008F1028">
      <w:pPr>
        <w:tabs>
          <w:tab w:val="left" w:pos="0"/>
          <w:tab w:val="left" w:pos="888"/>
          <w:tab w:val="left" w:pos="1400"/>
          <w:tab w:val="left" w:pos="1500"/>
        </w:tabs>
        <w:autoSpaceDE w:val="0"/>
        <w:autoSpaceDN w:val="0"/>
        <w:adjustRightInd w:val="0"/>
        <w:spacing w:before="240"/>
        <w:ind w:left="-284"/>
        <w:rPr>
          <w:rFonts w:ascii="Arial" w:hAnsi="Arial" w:cs="Arial"/>
          <w:b/>
          <w:sz w:val="22"/>
          <w:szCs w:val="22"/>
        </w:rPr>
      </w:pPr>
      <w:r>
        <w:rPr>
          <w:rFonts w:ascii="Arial" w:hAnsi="Arial" w:cs="Arial"/>
          <w:b/>
          <w:sz w:val="22"/>
          <w:szCs w:val="22"/>
        </w:rPr>
        <w:tab/>
      </w:r>
      <w:r w:rsidR="00935367">
        <w:rPr>
          <w:rFonts w:ascii="Arial" w:hAnsi="Arial" w:cs="Arial"/>
          <w:b/>
          <w:sz w:val="22"/>
          <w:szCs w:val="22"/>
        </w:rPr>
        <w:t>4.8</w:t>
      </w:r>
      <w:r w:rsidR="005F4D8D" w:rsidRPr="005F4D8D">
        <w:rPr>
          <w:rFonts w:ascii="Arial" w:hAnsi="Arial" w:cs="Arial"/>
          <w:b/>
          <w:sz w:val="22"/>
          <w:szCs w:val="22"/>
        </w:rPr>
        <w:t>.2</w:t>
      </w:r>
      <w:r w:rsidR="005F4D8D" w:rsidRPr="005F4D8D">
        <w:rPr>
          <w:rFonts w:ascii="Arial" w:hAnsi="Arial" w:cs="Arial"/>
          <w:b/>
          <w:sz w:val="22"/>
          <w:szCs w:val="22"/>
        </w:rPr>
        <w:tab/>
      </w:r>
      <w:r>
        <w:rPr>
          <w:rFonts w:ascii="Arial" w:hAnsi="Arial" w:cs="Arial"/>
          <w:b/>
          <w:sz w:val="22"/>
          <w:szCs w:val="22"/>
        </w:rPr>
        <w:tab/>
      </w:r>
      <w:r w:rsidR="00EB605E">
        <w:rPr>
          <w:rFonts w:ascii="Arial" w:hAnsi="Arial" w:cs="Arial"/>
          <w:b/>
          <w:sz w:val="22"/>
          <w:szCs w:val="22"/>
        </w:rPr>
        <w:tab/>
      </w:r>
      <w:r w:rsidR="005F4D8D" w:rsidRPr="005F4D8D">
        <w:rPr>
          <w:rFonts w:ascii="Arial" w:hAnsi="Arial" w:cs="Arial"/>
          <w:b/>
          <w:sz w:val="22"/>
          <w:szCs w:val="22"/>
        </w:rPr>
        <w:t>Supply voltage</w:t>
      </w:r>
    </w:p>
    <w:p w:rsidR="005F4D8D" w:rsidRDefault="005F4D8D"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5F4D8D">
        <w:rPr>
          <w:rFonts w:ascii="Arial" w:hAnsi="Arial" w:cs="Arial"/>
          <w:sz w:val="22"/>
          <w:szCs w:val="22"/>
        </w:rPr>
        <w:t xml:space="preserve">An </w:t>
      </w:r>
      <w:r w:rsidR="00DC530D">
        <w:rPr>
          <w:rFonts w:ascii="Arial" w:hAnsi="Arial" w:cs="Arial"/>
          <w:sz w:val="22"/>
          <w:szCs w:val="22"/>
        </w:rPr>
        <w:t>electronic measuring instrument</w:t>
      </w:r>
      <w:r w:rsidRPr="005F4D8D">
        <w:rPr>
          <w:rFonts w:ascii="Arial" w:hAnsi="Arial" w:cs="Arial"/>
          <w:sz w:val="22"/>
          <w:szCs w:val="22"/>
        </w:rPr>
        <w:t xml:space="preserve"> shall comply with the appropriate metrological and technical requirements, if the supply voltage varies from the nominal voltage, </w:t>
      </w:r>
      <w:r w:rsidRPr="005F4D8D">
        <w:rPr>
          <w:rFonts w:ascii="Arial" w:hAnsi="Arial" w:cs="Arial"/>
          <w:i/>
          <w:sz w:val="22"/>
          <w:szCs w:val="22"/>
        </w:rPr>
        <w:t>U</w:t>
      </w:r>
      <w:r w:rsidRPr="005F4D8D">
        <w:rPr>
          <w:rFonts w:ascii="Arial" w:hAnsi="Arial" w:cs="Arial"/>
          <w:sz w:val="22"/>
          <w:szCs w:val="22"/>
          <w:vertAlign w:val="subscript"/>
        </w:rPr>
        <w:t>nom</w:t>
      </w:r>
      <w:r w:rsidRPr="005F4D8D">
        <w:rPr>
          <w:rFonts w:ascii="Arial" w:hAnsi="Arial" w:cs="Arial"/>
          <w:sz w:val="22"/>
          <w:szCs w:val="22"/>
        </w:rPr>
        <w:t xml:space="preserve"> (if only one voltage is marked on the </w:t>
      </w:r>
      <w:r w:rsidR="00785941">
        <w:rPr>
          <w:rFonts w:ascii="Arial" w:hAnsi="Arial" w:cs="Arial"/>
          <w:sz w:val="22"/>
          <w:szCs w:val="22"/>
        </w:rPr>
        <w:t>AGFI</w:t>
      </w:r>
      <w:r w:rsidRPr="005F4D8D">
        <w:rPr>
          <w:rFonts w:ascii="Arial" w:hAnsi="Arial" w:cs="Arial"/>
          <w:sz w:val="22"/>
          <w:szCs w:val="22"/>
        </w:rPr>
        <w:t xml:space="preserve">), or from the voltage range, </w:t>
      </w:r>
      <w:r w:rsidRPr="005F4D8D">
        <w:rPr>
          <w:rFonts w:ascii="Arial" w:hAnsi="Arial" w:cs="Arial"/>
          <w:i/>
          <w:sz w:val="22"/>
          <w:szCs w:val="22"/>
        </w:rPr>
        <w:t>U</w:t>
      </w:r>
      <w:r w:rsidRPr="005F4D8D">
        <w:rPr>
          <w:rFonts w:ascii="Arial" w:hAnsi="Arial" w:cs="Arial"/>
          <w:sz w:val="22"/>
          <w:szCs w:val="22"/>
          <w:vertAlign w:val="subscript"/>
        </w:rPr>
        <w:t>min</w:t>
      </w:r>
      <w:r w:rsidR="0001672A">
        <w:rPr>
          <w:rFonts w:ascii="Arial" w:hAnsi="Arial" w:cs="Arial"/>
          <w:sz w:val="22"/>
          <w:szCs w:val="22"/>
          <w:vertAlign w:val="subscript"/>
        </w:rPr>
        <w:t xml:space="preserve"> </w:t>
      </w:r>
      <w:r w:rsidR="0001672A">
        <w:rPr>
          <w:rFonts w:ascii="Arial" w:hAnsi="Arial" w:cs="Arial"/>
          <w:sz w:val="22"/>
          <w:szCs w:val="22"/>
        </w:rPr>
        <w:t>(lowest value)</w:t>
      </w:r>
      <w:r w:rsidRPr="005F4D8D">
        <w:rPr>
          <w:rFonts w:ascii="Arial" w:hAnsi="Arial" w:cs="Arial"/>
          <w:sz w:val="22"/>
          <w:szCs w:val="22"/>
        </w:rPr>
        <w:t xml:space="preserve">, </w:t>
      </w:r>
      <w:r w:rsidRPr="005F4D8D">
        <w:rPr>
          <w:rFonts w:ascii="Arial" w:hAnsi="Arial" w:cs="Arial"/>
          <w:i/>
          <w:sz w:val="22"/>
          <w:szCs w:val="22"/>
        </w:rPr>
        <w:t>U</w:t>
      </w:r>
      <w:r w:rsidRPr="005F4D8D">
        <w:rPr>
          <w:rFonts w:ascii="Arial" w:hAnsi="Arial" w:cs="Arial"/>
          <w:sz w:val="22"/>
          <w:szCs w:val="22"/>
          <w:vertAlign w:val="subscript"/>
        </w:rPr>
        <w:t>max</w:t>
      </w:r>
      <w:r w:rsidR="0001672A">
        <w:rPr>
          <w:rFonts w:ascii="Arial" w:hAnsi="Arial" w:cs="Arial"/>
          <w:sz w:val="22"/>
          <w:szCs w:val="22"/>
          <w:vertAlign w:val="subscript"/>
        </w:rPr>
        <w:t xml:space="preserve"> </w:t>
      </w:r>
      <w:r w:rsidR="0001672A">
        <w:rPr>
          <w:rFonts w:ascii="Arial" w:hAnsi="Arial" w:cs="Arial"/>
          <w:sz w:val="22"/>
          <w:szCs w:val="22"/>
        </w:rPr>
        <w:t>(highest value)</w:t>
      </w:r>
      <w:r w:rsidRPr="005F4D8D">
        <w:rPr>
          <w:rFonts w:ascii="Arial" w:hAnsi="Arial" w:cs="Arial"/>
          <w:sz w:val="22"/>
          <w:szCs w:val="22"/>
        </w:rPr>
        <w:t xml:space="preserve">, marked on the </w:t>
      </w:r>
      <w:r w:rsidR="00785941">
        <w:rPr>
          <w:rFonts w:ascii="Arial" w:hAnsi="Arial" w:cs="Arial"/>
          <w:sz w:val="22"/>
          <w:szCs w:val="22"/>
        </w:rPr>
        <w:t>AGFI</w:t>
      </w:r>
      <w:r w:rsidRPr="005F4D8D">
        <w:rPr>
          <w:rFonts w:ascii="Arial" w:hAnsi="Arial" w:cs="Arial"/>
          <w:sz w:val="22"/>
          <w:szCs w:val="22"/>
        </w:rPr>
        <w:t xml:space="preserve"> at:</w:t>
      </w:r>
    </w:p>
    <w:p w:rsidR="00A46F6B" w:rsidRPr="005F4D8D" w:rsidRDefault="00A46F6B"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BA75AE" w:rsidRDefault="005A3645">
      <w:pPr>
        <w:numPr>
          <w:ilvl w:val="0"/>
          <w:numId w:val="69"/>
        </w:numPr>
        <w:tabs>
          <w:tab w:val="left" w:pos="0"/>
          <w:tab w:val="left" w:pos="426"/>
          <w:tab w:val="left" w:pos="1400"/>
          <w:tab w:val="left" w:pos="1500"/>
        </w:tabs>
        <w:autoSpaceDE w:val="0"/>
        <w:autoSpaceDN w:val="0"/>
        <w:adjustRightInd w:val="0"/>
        <w:spacing w:before="60"/>
        <w:ind w:left="426" w:hanging="426"/>
        <w:jc w:val="both"/>
        <w:rPr>
          <w:rFonts w:ascii="Arial" w:hAnsi="Arial" w:cs="Arial"/>
          <w:sz w:val="22"/>
          <w:szCs w:val="22"/>
        </w:rPr>
      </w:pPr>
      <w:r w:rsidRPr="00755A37">
        <w:rPr>
          <w:rFonts w:ascii="Arial" w:hAnsi="Arial" w:cs="Arial"/>
          <w:sz w:val="22"/>
          <w:szCs w:val="22"/>
        </w:rPr>
        <w:t xml:space="preserve">AC mains </w:t>
      </w:r>
      <w:r w:rsidR="00124CE0">
        <w:rPr>
          <w:rFonts w:ascii="Arial" w:hAnsi="Arial" w:cs="Arial"/>
          <w:sz w:val="22"/>
          <w:szCs w:val="22"/>
        </w:rPr>
        <w:t>voltage variation</w:t>
      </w:r>
      <w:r w:rsidRPr="00755A37">
        <w:rPr>
          <w:rFonts w:ascii="Arial" w:hAnsi="Arial" w:cs="Arial"/>
          <w:sz w:val="22"/>
          <w:szCs w:val="22"/>
        </w:rPr>
        <w:t>:</w:t>
      </w:r>
    </w:p>
    <w:p w:rsidR="00BA75AE" w:rsidRDefault="005A3645">
      <w:pPr>
        <w:pStyle w:val="Rpara"/>
        <w:numPr>
          <w:ilvl w:val="1"/>
          <w:numId w:val="70"/>
        </w:numPr>
        <w:tabs>
          <w:tab w:val="left" w:pos="0"/>
          <w:tab w:val="left" w:pos="888"/>
          <w:tab w:val="left" w:pos="993"/>
          <w:tab w:val="left" w:pos="1500"/>
          <w:tab w:val="left" w:pos="1843"/>
        </w:tabs>
        <w:ind w:hanging="731"/>
        <w:jc w:val="both"/>
        <w:rPr>
          <w:rFonts w:ascii="Arial" w:hAnsi="Arial" w:cs="Arial"/>
          <w:color w:val="000000"/>
          <w:sz w:val="22"/>
          <w:szCs w:val="22"/>
        </w:rPr>
      </w:pPr>
      <w:r w:rsidRPr="00755A37">
        <w:rPr>
          <w:rFonts w:ascii="Arial" w:hAnsi="Arial" w:cs="Arial"/>
          <w:color w:val="000000"/>
          <w:sz w:val="22"/>
          <w:szCs w:val="22"/>
        </w:rPr>
        <w:t xml:space="preserve">lower limit = 0.85 </w:t>
      </w:r>
      <w:r w:rsidRPr="00755A37">
        <w:rPr>
          <w:rFonts w:ascii="Arial" w:hAnsi="Arial" w:cs="Arial"/>
          <w:i/>
          <w:iCs/>
          <w:color w:val="000000"/>
          <w:sz w:val="22"/>
          <w:szCs w:val="22"/>
        </w:rPr>
        <w:t>U</w:t>
      </w:r>
      <w:r w:rsidRPr="00755A37">
        <w:rPr>
          <w:rFonts w:ascii="Arial" w:hAnsi="Arial" w:cs="Arial"/>
          <w:color w:val="000000"/>
          <w:sz w:val="22"/>
          <w:szCs w:val="22"/>
          <w:vertAlign w:val="subscript"/>
        </w:rPr>
        <w:t>nom</w:t>
      </w:r>
      <w:r w:rsidRPr="00755A37">
        <w:rPr>
          <w:rFonts w:ascii="Arial" w:hAnsi="Arial" w:cs="Arial"/>
          <w:color w:val="000000"/>
          <w:sz w:val="22"/>
          <w:szCs w:val="22"/>
        </w:rPr>
        <w:t xml:space="preserve"> or 0.85 </w:t>
      </w:r>
      <w:r w:rsidRPr="00755A37">
        <w:rPr>
          <w:rFonts w:ascii="Arial" w:hAnsi="Arial" w:cs="Arial"/>
          <w:i/>
          <w:iCs/>
          <w:color w:val="000000"/>
          <w:sz w:val="22"/>
          <w:szCs w:val="22"/>
        </w:rPr>
        <w:t>U</w:t>
      </w:r>
      <w:r w:rsidRPr="00755A37">
        <w:rPr>
          <w:rFonts w:ascii="Arial" w:hAnsi="Arial" w:cs="Arial"/>
          <w:color w:val="000000"/>
          <w:sz w:val="22"/>
          <w:szCs w:val="22"/>
          <w:vertAlign w:val="subscript"/>
        </w:rPr>
        <w:t>min</w:t>
      </w:r>
      <w:r w:rsidRPr="00755A37">
        <w:rPr>
          <w:rFonts w:ascii="Arial" w:hAnsi="Arial" w:cs="Arial"/>
          <w:color w:val="000000"/>
          <w:sz w:val="22"/>
          <w:szCs w:val="22"/>
        </w:rPr>
        <w:t xml:space="preserve"> </w:t>
      </w:r>
    </w:p>
    <w:p w:rsidR="00BA75AE" w:rsidRDefault="005A3645">
      <w:pPr>
        <w:pStyle w:val="Rpara"/>
        <w:numPr>
          <w:ilvl w:val="1"/>
          <w:numId w:val="70"/>
        </w:numPr>
        <w:tabs>
          <w:tab w:val="left" w:pos="0"/>
          <w:tab w:val="left" w:pos="888"/>
          <w:tab w:val="left" w:pos="993"/>
          <w:tab w:val="left" w:pos="1500"/>
          <w:tab w:val="left" w:pos="1843"/>
        </w:tabs>
        <w:spacing w:after="120"/>
        <w:ind w:hanging="731"/>
        <w:jc w:val="both"/>
        <w:rPr>
          <w:rFonts w:ascii="Arial" w:hAnsi="Arial" w:cs="Arial"/>
          <w:color w:val="000000"/>
          <w:sz w:val="22"/>
          <w:szCs w:val="22"/>
        </w:rPr>
      </w:pPr>
      <w:r w:rsidRPr="00755A37">
        <w:rPr>
          <w:rFonts w:ascii="Arial" w:hAnsi="Arial" w:cs="Arial"/>
          <w:color w:val="000000"/>
          <w:sz w:val="22"/>
          <w:szCs w:val="22"/>
        </w:rPr>
        <w:t xml:space="preserve">upper limit = 1.10 </w:t>
      </w:r>
      <w:r w:rsidRPr="00755A37">
        <w:rPr>
          <w:rFonts w:ascii="Arial" w:hAnsi="Arial" w:cs="Arial"/>
          <w:i/>
          <w:iCs/>
          <w:color w:val="000000"/>
          <w:sz w:val="22"/>
          <w:szCs w:val="22"/>
        </w:rPr>
        <w:t>U</w:t>
      </w:r>
      <w:r w:rsidRPr="00755A37">
        <w:rPr>
          <w:rFonts w:ascii="Arial" w:hAnsi="Arial" w:cs="Arial"/>
          <w:color w:val="000000"/>
          <w:sz w:val="22"/>
          <w:szCs w:val="22"/>
          <w:vertAlign w:val="subscript"/>
        </w:rPr>
        <w:t>nom</w:t>
      </w:r>
      <w:r w:rsidRPr="00755A37">
        <w:rPr>
          <w:rFonts w:ascii="Arial" w:hAnsi="Arial" w:cs="Arial"/>
          <w:color w:val="000000"/>
          <w:sz w:val="22"/>
          <w:szCs w:val="22"/>
        </w:rPr>
        <w:t xml:space="preserve"> or 1.10 </w:t>
      </w:r>
      <w:r w:rsidRPr="00755A37">
        <w:rPr>
          <w:rFonts w:ascii="Arial" w:hAnsi="Arial" w:cs="Arial"/>
          <w:i/>
          <w:iCs/>
          <w:color w:val="000000"/>
          <w:sz w:val="22"/>
          <w:szCs w:val="22"/>
        </w:rPr>
        <w:t>U</w:t>
      </w:r>
      <w:r w:rsidRPr="00755A37">
        <w:rPr>
          <w:rFonts w:ascii="Arial" w:hAnsi="Arial" w:cs="Arial"/>
          <w:color w:val="000000"/>
          <w:sz w:val="22"/>
          <w:szCs w:val="22"/>
          <w:vertAlign w:val="subscript"/>
        </w:rPr>
        <w:t>max</w:t>
      </w:r>
      <w:r w:rsidRPr="00755A37">
        <w:rPr>
          <w:rFonts w:ascii="Arial" w:hAnsi="Arial" w:cs="Arial"/>
          <w:color w:val="000000"/>
          <w:sz w:val="22"/>
          <w:szCs w:val="22"/>
        </w:rPr>
        <w:t xml:space="preserve"> </w:t>
      </w:r>
    </w:p>
    <w:p w:rsidR="00BA75AE" w:rsidRDefault="005A3645">
      <w:pPr>
        <w:widowControl w:val="0"/>
        <w:numPr>
          <w:ilvl w:val="0"/>
          <w:numId w:val="69"/>
        </w:numPr>
        <w:ind w:left="426" w:hanging="426"/>
        <w:rPr>
          <w:rFonts w:ascii="Arial" w:hAnsi="Arial" w:cs="Arial"/>
          <w:sz w:val="22"/>
          <w:szCs w:val="22"/>
          <w:vertAlign w:val="subscript"/>
        </w:rPr>
      </w:pPr>
      <w:r w:rsidRPr="00755A37">
        <w:rPr>
          <w:rFonts w:ascii="Arial" w:hAnsi="Arial" w:cs="Arial"/>
          <w:sz w:val="22"/>
          <w:szCs w:val="22"/>
        </w:rPr>
        <w:t xml:space="preserve">DC mains </w:t>
      </w:r>
      <w:r w:rsidR="00124CE0">
        <w:rPr>
          <w:rFonts w:ascii="Arial" w:hAnsi="Arial" w:cs="Arial"/>
          <w:sz w:val="22"/>
          <w:szCs w:val="22"/>
        </w:rPr>
        <w:t>voltage variation</w:t>
      </w:r>
      <w:r w:rsidRPr="00755A37">
        <w:rPr>
          <w:rFonts w:ascii="Arial" w:hAnsi="Arial" w:cs="Arial"/>
          <w:sz w:val="22"/>
          <w:szCs w:val="22"/>
        </w:rPr>
        <w:t xml:space="preserve">: </w:t>
      </w:r>
    </w:p>
    <w:p w:rsidR="00BA75AE" w:rsidRDefault="005A3645">
      <w:pPr>
        <w:numPr>
          <w:ilvl w:val="1"/>
          <w:numId w:val="69"/>
        </w:numPr>
        <w:autoSpaceDE w:val="0"/>
        <w:autoSpaceDN w:val="0"/>
        <w:adjustRightInd w:val="0"/>
        <w:ind w:left="993" w:hanging="284"/>
        <w:rPr>
          <w:rFonts w:ascii="Arial" w:hAnsi="Arial" w:cs="Arial"/>
          <w:sz w:val="22"/>
          <w:szCs w:val="22"/>
        </w:rPr>
      </w:pPr>
      <w:r w:rsidRPr="00755A37">
        <w:rPr>
          <w:rFonts w:ascii="Arial" w:hAnsi="Arial" w:cs="Arial"/>
          <w:sz w:val="22"/>
          <w:szCs w:val="22"/>
        </w:rPr>
        <w:t>The upper voltage limit is the DC level at which the EUT has been manufactured to automatically detect high-level conditions.</w:t>
      </w:r>
    </w:p>
    <w:p w:rsidR="00BA75AE" w:rsidRDefault="005A3645">
      <w:pPr>
        <w:numPr>
          <w:ilvl w:val="1"/>
          <w:numId w:val="69"/>
        </w:numPr>
        <w:autoSpaceDE w:val="0"/>
        <w:autoSpaceDN w:val="0"/>
        <w:adjustRightInd w:val="0"/>
        <w:ind w:left="993" w:hanging="284"/>
        <w:rPr>
          <w:rFonts w:ascii="Arial" w:hAnsi="Arial" w:cs="Arial"/>
          <w:sz w:val="22"/>
          <w:szCs w:val="22"/>
        </w:rPr>
      </w:pPr>
      <w:r w:rsidRPr="00755A37">
        <w:rPr>
          <w:rFonts w:ascii="Arial" w:hAnsi="Arial" w:cs="Arial"/>
          <w:sz w:val="22"/>
          <w:szCs w:val="22"/>
        </w:rPr>
        <w:t>The lower limit will be the DC level at which the EUT has been manufactured to automatically detect low-level conditions.</w:t>
      </w:r>
    </w:p>
    <w:p w:rsidR="00BA75AE" w:rsidRDefault="005A3645">
      <w:pPr>
        <w:pStyle w:val="ListParagraph"/>
        <w:numPr>
          <w:ilvl w:val="0"/>
          <w:numId w:val="69"/>
        </w:numPr>
        <w:ind w:left="426" w:hanging="426"/>
        <w:contextualSpacing/>
        <w:rPr>
          <w:rFonts w:ascii="Arial" w:hAnsi="Arial" w:cs="Arial"/>
          <w:bCs/>
          <w:sz w:val="22"/>
          <w:szCs w:val="22"/>
        </w:rPr>
      </w:pPr>
      <w:r w:rsidRPr="00755A37">
        <w:rPr>
          <w:rFonts w:ascii="Arial" w:hAnsi="Arial" w:cs="Arial"/>
          <w:bCs/>
          <w:sz w:val="22"/>
          <w:szCs w:val="22"/>
        </w:rPr>
        <w:t>Low voltage of internal battery (not connected to the mains power)</w:t>
      </w:r>
    </w:p>
    <w:p w:rsidR="005A3645" w:rsidRPr="00755A37" w:rsidRDefault="005A3645" w:rsidP="0021775F">
      <w:pPr>
        <w:ind w:left="426"/>
        <w:rPr>
          <w:rFonts w:ascii="Arial" w:hAnsi="Arial" w:cs="Arial"/>
          <w:sz w:val="22"/>
          <w:szCs w:val="22"/>
        </w:rPr>
      </w:pPr>
      <w:r w:rsidRPr="00755A37">
        <w:rPr>
          <w:rFonts w:ascii="Arial" w:hAnsi="Arial" w:cs="Arial"/>
          <w:sz w:val="22"/>
          <w:szCs w:val="22"/>
        </w:rPr>
        <w:t>The lower limit will be the minimum operating voltage specified by the manufacturer</w:t>
      </w:r>
    </w:p>
    <w:p w:rsidR="00BA75AE" w:rsidRDefault="002C25E4">
      <w:pPr>
        <w:numPr>
          <w:ilvl w:val="0"/>
          <w:numId w:val="69"/>
        </w:numPr>
        <w:tabs>
          <w:tab w:val="left" w:pos="0"/>
          <w:tab w:val="left" w:pos="426"/>
          <w:tab w:val="left" w:pos="1400"/>
          <w:tab w:val="left" w:pos="1500"/>
        </w:tabs>
        <w:autoSpaceDE w:val="0"/>
        <w:autoSpaceDN w:val="0"/>
        <w:adjustRightInd w:val="0"/>
        <w:spacing w:before="60"/>
        <w:ind w:left="426" w:hanging="426"/>
        <w:jc w:val="both"/>
        <w:rPr>
          <w:rFonts w:ascii="Arial" w:hAnsi="Arial" w:cs="Arial"/>
          <w:sz w:val="22"/>
          <w:szCs w:val="22"/>
        </w:rPr>
      </w:pPr>
      <w:r w:rsidRPr="00755A37">
        <w:rPr>
          <w:rFonts w:ascii="Arial" w:hAnsi="Arial" w:cs="Arial"/>
          <w:bCs/>
          <w:sz w:val="22"/>
          <w:szCs w:val="22"/>
        </w:rPr>
        <w:t>Power from external 12V and 24 V road vehicle batteries</w:t>
      </w:r>
    </w:p>
    <w:p w:rsidR="002C25E4" w:rsidRPr="00755A37" w:rsidRDefault="00755A37" w:rsidP="0021775F">
      <w:pPr>
        <w:autoSpaceDE w:val="0"/>
        <w:autoSpaceDN w:val="0"/>
        <w:adjustRightInd w:val="0"/>
        <w:ind w:left="426"/>
        <w:rPr>
          <w:rFonts w:ascii="Arial" w:hAnsi="Arial" w:cs="Arial"/>
          <w:sz w:val="22"/>
          <w:szCs w:val="22"/>
        </w:rPr>
      </w:pPr>
      <w:r w:rsidRPr="00755A37">
        <w:rPr>
          <w:rFonts w:ascii="Arial" w:hAnsi="Arial" w:cs="Arial"/>
          <w:sz w:val="22"/>
          <w:szCs w:val="22"/>
        </w:rPr>
        <w:t>The upper and lowe</w:t>
      </w:r>
      <w:r>
        <w:rPr>
          <w:rFonts w:ascii="Arial" w:hAnsi="Arial" w:cs="Arial"/>
          <w:sz w:val="22"/>
          <w:szCs w:val="22"/>
        </w:rPr>
        <w:t>r</w:t>
      </w:r>
      <w:r w:rsidRPr="00755A37">
        <w:rPr>
          <w:rFonts w:ascii="Arial" w:hAnsi="Arial" w:cs="Arial"/>
          <w:sz w:val="22"/>
          <w:szCs w:val="22"/>
        </w:rPr>
        <w:t xml:space="preserve"> </w:t>
      </w:r>
      <w:proofErr w:type="gramStart"/>
      <w:r w:rsidR="008C5B19">
        <w:rPr>
          <w:rFonts w:ascii="Arial" w:hAnsi="Arial" w:cs="Arial"/>
          <w:sz w:val="22"/>
          <w:szCs w:val="22"/>
        </w:rPr>
        <w:t>limit are</w:t>
      </w:r>
      <w:proofErr w:type="gramEnd"/>
      <w:r w:rsidRPr="00755A37">
        <w:rPr>
          <w:rFonts w:ascii="Arial" w:hAnsi="Arial" w:cs="Arial"/>
          <w:sz w:val="22"/>
          <w:szCs w:val="22"/>
        </w:rPr>
        <w:t xml:space="preserve"> the specified maximum and minimum power supply </w:t>
      </w:r>
      <w:r w:rsidR="008C5B19">
        <w:rPr>
          <w:rFonts w:ascii="Arial" w:hAnsi="Arial" w:cs="Arial"/>
          <w:sz w:val="22"/>
          <w:szCs w:val="22"/>
        </w:rPr>
        <w:t>voltage.</w:t>
      </w:r>
    </w:p>
    <w:p w:rsidR="002C25E4" w:rsidRPr="002C25E4" w:rsidRDefault="002C25E4" w:rsidP="002C25E4">
      <w:pPr>
        <w:tabs>
          <w:tab w:val="left" w:pos="0"/>
          <w:tab w:val="left" w:pos="888"/>
          <w:tab w:val="left" w:pos="1400"/>
          <w:tab w:val="left" w:pos="1500"/>
        </w:tabs>
        <w:autoSpaceDE w:val="0"/>
        <w:autoSpaceDN w:val="0"/>
        <w:adjustRightInd w:val="0"/>
        <w:spacing w:before="60"/>
        <w:ind w:left="360"/>
        <w:jc w:val="both"/>
        <w:rPr>
          <w:rFonts w:ascii="Arial" w:hAnsi="Arial" w:cs="Arial"/>
          <w:sz w:val="22"/>
          <w:szCs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93536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4.8</w:t>
      </w:r>
      <w:r w:rsidR="004B40A8" w:rsidRPr="00966C41">
        <w:rPr>
          <w:rFonts w:ascii="Arial" w:hAnsi="Arial"/>
          <w:b/>
          <w:spacing w:val="-3"/>
          <w:sz w:val="22"/>
        </w:rPr>
        <w:t>.</w:t>
      </w:r>
      <w:r w:rsidR="00B36823">
        <w:rPr>
          <w:rFonts w:ascii="Arial" w:hAnsi="Arial"/>
          <w:b/>
          <w:spacing w:val="-3"/>
          <w:sz w:val="22"/>
        </w:rPr>
        <w:t>3</w:t>
      </w:r>
      <w:r w:rsidR="00B36823"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Tilting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B25A9A"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0E22BB">
        <w:rPr>
          <w:rFonts w:ascii="Arial" w:hAnsi="Arial" w:cs="Arial"/>
          <w:color w:val="000000"/>
          <w:sz w:val="22"/>
          <w:szCs w:val="22"/>
        </w:rPr>
        <w:lastRenderedPageBreak/>
        <w:t xml:space="preserve"> </w:t>
      </w:r>
      <w:r w:rsidR="00785941">
        <w:rPr>
          <w:rFonts w:ascii="Arial" w:hAnsi="Arial" w:cs="Arial"/>
          <w:color w:val="000000"/>
          <w:sz w:val="22"/>
          <w:szCs w:val="22"/>
        </w:rPr>
        <w:t>AGFI</w:t>
      </w:r>
      <w:r w:rsidRPr="000E22BB">
        <w:rPr>
          <w:rFonts w:ascii="Arial" w:hAnsi="Arial" w:cs="Arial"/>
          <w:color w:val="000000"/>
          <w:sz w:val="22"/>
          <w:szCs w:val="22"/>
        </w:rPr>
        <w:t xml:space="preserve">s intended to be used outside in open locations </w:t>
      </w:r>
      <w:r w:rsidR="00237860" w:rsidRPr="000E22BB">
        <w:rPr>
          <w:rFonts w:ascii="Arial" w:hAnsi="Arial" w:cs="Arial"/>
          <w:color w:val="000000"/>
          <w:sz w:val="22"/>
          <w:szCs w:val="22"/>
        </w:rPr>
        <w:t xml:space="preserve">(e.g. on roads) </w:t>
      </w:r>
      <w:r>
        <w:rPr>
          <w:rFonts w:ascii="Arial" w:hAnsi="Arial" w:cs="Arial"/>
          <w:color w:val="000000"/>
          <w:sz w:val="22"/>
          <w:szCs w:val="22"/>
        </w:rPr>
        <w:t xml:space="preserve">or </w:t>
      </w:r>
      <w:r w:rsidR="00785941">
        <w:rPr>
          <w:rFonts w:ascii="Arial" w:hAnsi="Arial"/>
          <w:spacing w:val="-3"/>
          <w:sz w:val="22"/>
        </w:rPr>
        <w:t>AGFI</w:t>
      </w:r>
      <w:r>
        <w:rPr>
          <w:rFonts w:ascii="Arial" w:hAnsi="Arial"/>
          <w:spacing w:val="-3"/>
          <w:sz w:val="22"/>
        </w:rPr>
        <w:t>s</w:t>
      </w:r>
      <w:r w:rsidR="00E05C06" w:rsidRPr="00E05C06">
        <w:rPr>
          <w:rFonts w:ascii="Arial" w:hAnsi="Arial"/>
          <w:spacing w:val="-3"/>
          <w:sz w:val="22"/>
        </w:rPr>
        <w:t xml:space="preserve"> </w:t>
      </w:r>
      <w:r w:rsidR="00E05C06">
        <w:rPr>
          <w:rFonts w:ascii="Arial" w:hAnsi="Arial"/>
          <w:spacing w:val="-3"/>
          <w:sz w:val="22"/>
        </w:rPr>
        <w:t xml:space="preserve">without </w:t>
      </w:r>
      <w:r w:rsidR="00E05C06" w:rsidRPr="00966C41">
        <w:rPr>
          <w:rFonts w:ascii="Arial" w:hAnsi="Arial"/>
          <w:spacing w:val="-3"/>
          <w:sz w:val="22"/>
        </w:rPr>
        <w:t>a level indicator</w:t>
      </w:r>
      <w:r w:rsidR="001440FD">
        <w:rPr>
          <w:sz w:val="22"/>
          <w:szCs w:val="22"/>
        </w:rPr>
        <w:t xml:space="preserve"> </w:t>
      </w:r>
      <w:r w:rsidR="004B40A8" w:rsidRPr="00966C41">
        <w:rPr>
          <w:rFonts w:ascii="Arial" w:hAnsi="Arial"/>
          <w:spacing w:val="-3"/>
          <w:sz w:val="22"/>
        </w:rPr>
        <w:t>shall comply with the appropriate metrological and technical requirements when tilted (longitudinally and transversely) by up to 5 %.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BA75AE" w:rsidRDefault="004B40A8">
      <w:pPr>
        <w:pStyle w:val="BodyText2"/>
        <w:numPr>
          <w:ilvl w:val="0"/>
          <w:numId w:val="54"/>
        </w:numPr>
        <w:tabs>
          <w:tab w:val="clear" w:pos="-267"/>
          <w:tab w:val="clear" w:pos="710"/>
          <w:tab w:val="clear" w:pos="888"/>
          <w:tab w:val="clear" w:pos="1154"/>
          <w:tab w:val="left" w:pos="709"/>
          <w:tab w:val="left" w:pos="1400"/>
          <w:tab w:val="left" w:pos="1500"/>
        </w:tabs>
        <w:rPr>
          <w:rFonts w:cs="Arial"/>
          <w:lang w:val="en-GB"/>
        </w:rPr>
      </w:pPr>
      <w:r w:rsidRPr="00053A19">
        <w:rPr>
          <w:rFonts w:cs="Arial"/>
          <w:lang w:val="en-GB"/>
        </w:rPr>
        <w:t xml:space="preserve">Where a </w:t>
      </w:r>
      <w:r w:rsidR="00053A19" w:rsidRPr="00053A19">
        <w:rPr>
          <w:rFonts w:cs="Arial"/>
          <w:lang w:val="en-GB"/>
        </w:rPr>
        <w:t>levelling device and a level</w:t>
      </w:r>
      <w:r w:rsidRPr="00053A19">
        <w:rPr>
          <w:rFonts w:cs="Arial"/>
          <w:lang w:val="en-GB"/>
        </w:rPr>
        <w:t xml:space="preserve"> indicator </w:t>
      </w:r>
      <w:r w:rsidR="00E544AC">
        <w:rPr>
          <w:rFonts w:cs="Arial"/>
          <w:lang w:val="en-GB"/>
        </w:rPr>
        <w:t>are</w:t>
      </w:r>
      <w:r w:rsidR="00E544AC" w:rsidRPr="00053A19">
        <w:rPr>
          <w:rFonts w:cs="Arial"/>
          <w:lang w:val="en-GB"/>
        </w:rPr>
        <w:t xml:space="preserve"> </w:t>
      </w:r>
      <w:r w:rsidRPr="00053A19">
        <w:rPr>
          <w:rFonts w:cs="Arial"/>
          <w:lang w:val="en-GB"/>
        </w:rPr>
        <w:t xml:space="preserve">present </w:t>
      </w:r>
      <w:r w:rsidR="00053A19" w:rsidRPr="00053A19">
        <w:rPr>
          <w:rFonts w:cs="Arial"/>
          <w:color w:val="000000"/>
          <w:szCs w:val="22"/>
          <w:lang w:val="en-GB"/>
        </w:rPr>
        <w:t xml:space="preserve">the limiting value of tilting shall be defined by a marking </w:t>
      </w:r>
      <w:r w:rsidR="00244905" w:rsidRPr="00AF5890">
        <w:rPr>
          <w:rFonts w:cs="Arial"/>
          <w:lang w:val="en-GB"/>
        </w:rPr>
        <w:t xml:space="preserve">(e.g. </w:t>
      </w:r>
      <w:r w:rsidR="00244905" w:rsidRPr="004A314B">
        <w:rPr>
          <w:rFonts w:cs="Arial"/>
          <w:lang w:val="en-GB"/>
        </w:rPr>
        <w:t>for an air bubble level indicator:</w:t>
      </w:r>
      <w:r w:rsidR="00244905">
        <w:rPr>
          <w:rFonts w:cs="Arial"/>
          <w:color w:val="000000"/>
          <w:szCs w:val="22"/>
          <w:lang w:val="en-GB"/>
        </w:rPr>
        <w:t xml:space="preserve"> a </w:t>
      </w:r>
      <w:proofErr w:type="gramStart"/>
      <w:r w:rsidR="00244905">
        <w:rPr>
          <w:rFonts w:cs="Arial"/>
          <w:color w:val="000000"/>
          <w:szCs w:val="22"/>
          <w:lang w:val="en-GB"/>
        </w:rPr>
        <w:t xml:space="preserve">ring </w:t>
      </w:r>
      <w:r w:rsidR="00053A19" w:rsidRPr="00053A19">
        <w:rPr>
          <w:rFonts w:cs="Arial"/>
          <w:color w:val="000000"/>
          <w:szCs w:val="22"/>
          <w:lang w:val="en-GB"/>
        </w:rPr>
        <w:t xml:space="preserve"> on</w:t>
      </w:r>
      <w:proofErr w:type="gramEnd"/>
      <w:r w:rsidR="00053A19" w:rsidRPr="00053A19">
        <w:rPr>
          <w:rFonts w:cs="Arial"/>
          <w:color w:val="000000"/>
          <w:szCs w:val="22"/>
          <w:lang w:val="en-GB"/>
        </w:rPr>
        <w:t xml:space="preserve"> the level indicator which shows that the maximum permissible tilt has been exceeded when the bubble is displaced from a central position and the edge touches the marking</w:t>
      </w:r>
      <w:r w:rsidR="00244905">
        <w:rPr>
          <w:rFonts w:cs="Arial"/>
          <w:color w:val="000000"/>
          <w:szCs w:val="22"/>
          <w:lang w:val="en-GB"/>
        </w:rPr>
        <w:t>)</w:t>
      </w:r>
      <w:r w:rsidR="00053A19" w:rsidRPr="00053A19">
        <w:rPr>
          <w:rFonts w:cs="Arial"/>
          <w:color w:val="000000"/>
          <w:szCs w:val="22"/>
          <w:lang w:val="en-GB"/>
        </w:rPr>
        <w:t xml:space="preserve">. The limiting value of the level indicator shall be obvious, so that tilting is easily noticed. The level indicator shall be fixed firmly on the </w:t>
      </w:r>
      <w:r w:rsidR="00785941">
        <w:rPr>
          <w:rFonts w:cs="Arial"/>
          <w:color w:val="000000"/>
          <w:szCs w:val="22"/>
          <w:lang w:val="en-GB"/>
        </w:rPr>
        <w:t>AGFI</w:t>
      </w:r>
      <w:r w:rsidR="00053A19" w:rsidRPr="00053A19">
        <w:rPr>
          <w:rFonts w:cs="Arial"/>
          <w:color w:val="000000"/>
          <w:szCs w:val="22"/>
          <w:lang w:val="en-GB"/>
        </w:rPr>
        <w:t xml:space="preserve"> in a place clearly visible to the user and representative for the tilt sensitive part.</w:t>
      </w:r>
    </w:p>
    <w:p w:rsidR="00BA75AE" w:rsidRDefault="00053A19">
      <w:pPr>
        <w:numPr>
          <w:ilvl w:val="0"/>
          <w:numId w:val="54"/>
        </w:numPr>
        <w:tabs>
          <w:tab w:val="left" w:pos="0"/>
          <w:tab w:val="left" w:pos="177"/>
          <w:tab w:val="left" w:pos="355"/>
          <w:tab w:val="left" w:pos="532"/>
          <w:tab w:val="left" w:pos="709"/>
          <w:tab w:val="left" w:pos="1400"/>
          <w:tab w:val="left" w:pos="1440"/>
          <w:tab w:val="left" w:pos="1500"/>
        </w:tabs>
        <w:suppressAutoHyphens/>
        <w:jc w:val="both"/>
        <w:rPr>
          <w:rFonts w:ascii="Arial" w:hAnsi="Arial" w:cs="Arial"/>
          <w:spacing w:val="-3"/>
          <w:sz w:val="22"/>
        </w:rPr>
      </w:pPr>
      <w:r w:rsidRPr="00053A19">
        <w:rPr>
          <w:rFonts w:ascii="Arial" w:hAnsi="Arial" w:cs="Arial"/>
          <w:color w:val="000000"/>
          <w:sz w:val="22"/>
          <w:szCs w:val="22"/>
        </w:rPr>
        <w:t xml:space="preserve">If the </w:t>
      </w:r>
      <w:r w:rsidR="00785941">
        <w:rPr>
          <w:rFonts w:ascii="Arial" w:hAnsi="Arial" w:cs="Arial"/>
          <w:color w:val="000000"/>
          <w:sz w:val="22"/>
          <w:szCs w:val="22"/>
        </w:rPr>
        <w:t>AGFI</w:t>
      </w:r>
      <w:r w:rsidRPr="00053A19">
        <w:rPr>
          <w:rFonts w:ascii="Arial" w:hAnsi="Arial" w:cs="Arial"/>
          <w:color w:val="000000"/>
          <w:sz w:val="22"/>
          <w:szCs w:val="22"/>
        </w:rPr>
        <w:t xml:space="preserve"> is fitted with an automatic tilt sensor the limiting value of tilting is defined by the manufacturer. The tilt sensor shall release a display switch-off or other</w:t>
      </w:r>
      <w:r>
        <w:rPr>
          <w:rFonts w:ascii="Arial" w:hAnsi="Arial" w:cs="Arial"/>
          <w:color w:val="000000"/>
          <w:sz w:val="22"/>
          <w:szCs w:val="22"/>
        </w:rPr>
        <w:t xml:space="preserve"> appropriate alarm signal (e.g. </w:t>
      </w:r>
      <w:r w:rsidRPr="00053A19">
        <w:rPr>
          <w:rFonts w:ascii="Arial" w:hAnsi="Arial" w:cs="Arial"/>
          <w:color w:val="000000"/>
          <w:sz w:val="22"/>
          <w:szCs w:val="22"/>
        </w:rPr>
        <w:t xml:space="preserve">error signal) and shall inhibit the printout and data transmission if the limiting value of tilting has been exceeded </w:t>
      </w:r>
    </w:p>
    <w:p w:rsidR="00BA75AE" w:rsidRDefault="00B14E1F">
      <w:pPr>
        <w:numPr>
          <w:ilvl w:val="0"/>
          <w:numId w:val="54"/>
        </w:numPr>
        <w:tabs>
          <w:tab w:val="left" w:pos="0"/>
          <w:tab w:val="left" w:pos="177"/>
          <w:tab w:val="left" w:pos="355"/>
          <w:tab w:val="left" w:pos="532"/>
          <w:tab w:val="left" w:pos="709"/>
          <w:tab w:val="left" w:pos="1400"/>
          <w:tab w:val="left" w:pos="1440"/>
          <w:tab w:val="left" w:pos="1500"/>
        </w:tabs>
        <w:suppressAutoHyphens/>
        <w:jc w:val="both"/>
        <w:rPr>
          <w:rFonts w:ascii="Arial" w:hAnsi="Arial" w:cs="Arial"/>
          <w:spacing w:val="-3"/>
          <w:sz w:val="22"/>
        </w:rPr>
      </w:pPr>
      <w:r w:rsidRPr="00B14E1F">
        <w:rPr>
          <w:rFonts w:ascii="Arial" w:hAnsi="Arial" w:cs="Arial"/>
          <w:sz w:val="22"/>
          <w:szCs w:val="22"/>
        </w:rPr>
        <w:t xml:space="preserve">Where an automatic tilt sensor is also used to compensate the effect of tilting by adding a correction to the weighing result, this sensor is regarded as an essential part of the </w:t>
      </w:r>
      <w:r w:rsidR="007B2EB2">
        <w:rPr>
          <w:rFonts w:ascii="Arial" w:hAnsi="Arial" w:cs="Arial"/>
          <w:color w:val="000000"/>
          <w:sz w:val="22"/>
          <w:szCs w:val="22"/>
        </w:rPr>
        <w:t>AGFI</w:t>
      </w:r>
      <w:r w:rsidRPr="00B14E1F">
        <w:rPr>
          <w:rFonts w:ascii="Arial" w:hAnsi="Arial" w:cs="Arial"/>
          <w:sz w:val="22"/>
          <w:szCs w:val="22"/>
        </w:rPr>
        <w:t xml:space="preserve"> that shall be submitted to influence factors and disturbance tests during the type </w:t>
      </w:r>
      <w:r w:rsidR="00841F6C">
        <w:rPr>
          <w:rFonts w:ascii="Arial" w:hAnsi="Arial" w:cs="Arial"/>
          <w:sz w:val="22"/>
          <w:szCs w:val="22"/>
        </w:rPr>
        <w:t>evaluation</w:t>
      </w:r>
      <w:r w:rsidR="00841F6C" w:rsidRPr="00B14E1F">
        <w:rPr>
          <w:rFonts w:ascii="Arial" w:hAnsi="Arial" w:cs="Arial"/>
          <w:sz w:val="22"/>
          <w:szCs w:val="22"/>
        </w:rPr>
        <w:t xml:space="preserve"> </w:t>
      </w:r>
      <w:r w:rsidRPr="00B14E1F">
        <w:rPr>
          <w:rFonts w:ascii="Arial" w:hAnsi="Arial" w:cs="Arial"/>
          <w:sz w:val="22"/>
          <w:szCs w:val="22"/>
        </w:rPr>
        <w:t>procedure.</w:t>
      </w:r>
    </w:p>
    <w:p w:rsidR="000E22BB" w:rsidRDefault="000E22BB" w:rsidP="000E22BB">
      <w:pPr>
        <w:pStyle w:val="ListParagraph"/>
        <w:rPr>
          <w:rFonts w:ascii="Arial" w:hAnsi="Arial" w:cs="Arial"/>
          <w:spacing w:val="-3"/>
          <w:sz w:val="22"/>
        </w:rPr>
      </w:pPr>
    </w:p>
    <w:p w:rsidR="004B40A8" w:rsidRPr="00916D93" w:rsidRDefault="0093536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4.8</w:t>
      </w:r>
      <w:r w:rsidR="00916D93" w:rsidRPr="00916D93">
        <w:rPr>
          <w:rFonts w:ascii="Arial" w:hAnsi="Arial"/>
          <w:b/>
          <w:spacing w:val="-3"/>
          <w:sz w:val="22"/>
        </w:rPr>
        <w:t>.4</w:t>
      </w:r>
      <w:r w:rsidR="00916D93" w:rsidRPr="00916D93">
        <w:rPr>
          <w:rFonts w:ascii="Arial" w:hAnsi="Arial"/>
          <w:b/>
          <w:spacing w:val="-3"/>
          <w:sz w:val="22"/>
        </w:rPr>
        <w:tab/>
      </w:r>
      <w:r w:rsidR="00916D93" w:rsidRPr="00916D93">
        <w:rPr>
          <w:rFonts w:ascii="Arial" w:hAnsi="Arial"/>
          <w:b/>
          <w:spacing w:val="-3"/>
          <w:sz w:val="22"/>
        </w:rPr>
        <w:tab/>
      </w:r>
      <w:r w:rsidR="00916D93" w:rsidRPr="00916D93">
        <w:rPr>
          <w:rFonts w:ascii="Arial" w:hAnsi="Arial"/>
          <w:b/>
          <w:spacing w:val="-3"/>
          <w:sz w:val="22"/>
        </w:rPr>
        <w:tab/>
        <w:t>Fault limit value</w:t>
      </w:r>
    </w:p>
    <w:p w:rsidR="00147478" w:rsidRDefault="0014747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A6756" w:rsidRDefault="0017411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 xml:space="preserve">For each fill, the value of </w:t>
      </w:r>
      <w:r w:rsidR="004564B4">
        <w:rPr>
          <w:rFonts w:ascii="Arial" w:hAnsi="Arial"/>
          <w:spacing w:val="-3"/>
          <w:sz w:val="22"/>
        </w:rPr>
        <w:t xml:space="preserve">fault greater than </w:t>
      </w:r>
      <w:r w:rsidR="00494F91" w:rsidRPr="00966C41">
        <w:rPr>
          <w:rFonts w:ascii="Arial" w:hAnsi="Arial"/>
          <w:spacing w:val="-3"/>
          <w:sz w:val="22"/>
        </w:rPr>
        <w:t xml:space="preserve">0.25 </w:t>
      </w:r>
      <w:r w:rsidR="00993D17">
        <w:rPr>
          <w:rFonts w:ascii="Arial" w:hAnsi="Arial"/>
          <w:spacing w:val="-3"/>
          <w:sz w:val="22"/>
        </w:rPr>
        <w:t>mpd</w:t>
      </w:r>
      <w:r w:rsidR="00494F91" w:rsidRPr="00966C41">
        <w:rPr>
          <w:rFonts w:ascii="Arial" w:hAnsi="Arial"/>
          <w:spacing w:val="-3"/>
          <w:sz w:val="22"/>
        </w:rPr>
        <w:t xml:space="preserve"> </w:t>
      </w:r>
      <w:r w:rsidR="00494F91">
        <w:rPr>
          <w:rFonts w:ascii="Arial" w:hAnsi="Arial"/>
          <w:spacing w:val="-3"/>
          <w:sz w:val="22"/>
        </w:rPr>
        <w:t>in-service</w:t>
      </w:r>
      <w:r>
        <w:rPr>
          <w:rFonts w:ascii="Arial" w:hAnsi="Arial"/>
          <w:spacing w:val="-3"/>
          <w:sz w:val="22"/>
        </w:rPr>
        <w:t xml:space="preserve"> is that appropriate to </w:t>
      </w:r>
      <w:r w:rsidRPr="00966C41">
        <w:rPr>
          <w:rFonts w:ascii="Arial" w:hAnsi="Arial"/>
          <w:spacing w:val="-3"/>
          <w:sz w:val="22"/>
        </w:rPr>
        <w:t xml:space="preserve">each fill </w:t>
      </w:r>
      <w:r>
        <w:rPr>
          <w:rFonts w:ascii="Arial" w:hAnsi="Arial"/>
          <w:spacing w:val="-3"/>
          <w:sz w:val="22"/>
        </w:rPr>
        <w:t xml:space="preserve">(see </w:t>
      </w:r>
      <w:r w:rsidR="00935367">
        <w:rPr>
          <w:rFonts w:ascii="Arial" w:hAnsi="Arial" w:cs="Arial"/>
          <w:sz w:val="22"/>
          <w:szCs w:val="22"/>
        </w:rPr>
        <w:t>4.3</w:t>
      </w:r>
      <w:r>
        <w:rPr>
          <w:rFonts w:ascii="Arial" w:hAnsi="Arial" w:cs="Arial"/>
          <w:sz w:val="22"/>
          <w:szCs w:val="22"/>
        </w:rPr>
        <w:t>.1)</w:t>
      </w:r>
      <w:r w:rsidRPr="00966C41">
        <w:rPr>
          <w:rFonts w:ascii="Arial" w:hAnsi="Arial"/>
          <w:spacing w:val="-3"/>
          <w:sz w:val="22"/>
        </w:rPr>
        <w:t xml:space="preserve">, equal to the </w:t>
      </w:r>
      <w:r>
        <w:rPr>
          <w:rFonts w:ascii="Arial" w:hAnsi="Arial"/>
          <w:spacing w:val="-3"/>
          <w:sz w:val="22"/>
        </w:rPr>
        <w:t>m</w:t>
      </w:r>
      <w:r w:rsidRPr="00966C41">
        <w:rPr>
          <w:rFonts w:ascii="Arial" w:hAnsi="Arial"/>
          <w:spacing w:val="-3"/>
          <w:sz w:val="22"/>
        </w:rPr>
        <w:t>inimum capacity or rated minimum fill.</w:t>
      </w:r>
    </w:p>
    <w:p w:rsidR="00915C6D" w:rsidRDefault="00915C6D"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915C6D" w:rsidRDefault="00915C6D"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915C6D" w:rsidRDefault="00915C6D"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5E71BB"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w:t>
      </w:r>
      <w:r w:rsidRPr="005E71BB">
        <w:rPr>
          <w:rFonts w:ascii="Arial" w:hAnsi="Arial"/>
          <w:b/>
          <w:spacing w:val="-3"/>
          <w:sz w:val="22"/>
        </w:rPr>
        <w:t> </w:t>
      </w:r>
      <w:r w:rsidRPr="005E71BB">
        <w:rPr>
          <w:rFonts w:ascii="Arial" w:hAnsi="Arial"/>
          <w:spacing w:val="-3"/>
          <w:sz w:val="22"/>
        </w:rPr>
        <w:t> </w:t>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spacing w:val="-3"/>
          <w:sz w:val="22"/>
        </w:rPr>
        <w:tab/>
      </w:r>
      <w:r w:rsidR="00366248">
        <w:rPr>
          <w:rFonts w:ascii="Arial" w:hAnsi="Arial"/>
          <w:b/>
          <w:spacing w:val="-3"/>
          <w:sz w:val="22"/>
        </w:rPr>
        <w:t>T</w:t>
      </w:r>
      <w:r w:rsidR="00366248" w:rsidRPr="005E71BB">
        <w:rPr>
          <w:rFonts w:ascii="Arial" w:hAnsi="Arial"/>
          <w:b/>
          <w:spacing w:val="-3"/>
          <w:sz w:val="22"/>
        </w:rPr>
        <w:t>echnical requirements</w:t>
      </w:r>
    </w:p>
    <w:p w:rsidR="004B40A8" w:rsidRPr="005E71BB"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5E71BB"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5.1</w:t>
      </w:r>
      <w:r w:rsidR="004B40A8" w:rsidRPr="005E71BB">
        <w:rPr>
          <w:rFonts w:ascii="Arial" w:hAnsi="Arial"/>
          <w:spacing w:val="-3"/>
          <w:sz w:val="22"/>
        </w:rPr>
        <w:t>  </w:t>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b/>
          <w:spacing w:val="-3"/>
          <w:sz w:val="22"/>
        </w:rPr>
        <w:t>Suitability for use</w:t>
      </w:r>
    </w:p>
    <w:p w:rsidR="004B40A8" w:rsidRPr="005E71BB"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8594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AGFI</w:t>
      </w:r>
      <w:r w:rsidR="00D0001D">
        <w:rPr>
          <w:rFonts w:ascii="Arial" w:hAnsi="Arial"/>
          <w:spacing w:val="-3"/>
          <w:sz w:val="22"/>
        </w:rPr>
        <w:t>s</w:t>
      </w:r>
      <w:r w:rsidR="004B40A8" w:rsidRPr="00966C41">
        <w:rPr>
          <w:rFonts w:ascii="Arial" w:hAnsi="Arial"/>
          <w:spacing w:val="-3"/>
          <w:sz w:val="22"/>
        </w:rPr>
        <w:t xml:space="preserve"> shall be designed to suit the method of operation and the products for which </w:t>
      </w:r>
      <w:r w:rsidR="00E42FED">
        <w:rPr>
          <w:rFonts w:ascii="Arial" w:hAnsi="Arial"/>
          <w:spacing w:val="-3"/>
          <w:sz w:val="22"/>
        </w:rPr>
        <w:t xml:space="preserve">it is </w:t>
      </w:r>
      <w:r w:rsidR="004B40A8" w:rsidRPr="00966C41">
        <w:rPr>
          <w:rFonts w:ascii="Arial" w:hAnsi="Arial"/>
          <w:spacing w:val="-3"/>
          <w:sz w:val="22"/>
        </w:rPr>
        <w:t xml:space="preserve">intended. </w:t>
      </w:r>
      <w:r w:rsidR="00E42FED">
        <w:rPr>
          <w:rFonts w:ascii="Arial" w:hAnsi="Arial"/>
          <w:spacing w:val="-3"/>
          <w:sz w:val="22"/>
        </w:rPr>
        <w:t>It</w:t>
      </w:r>
      <w:r w:rsidR="004B40A8" w:rsidRPr="00966C41">
        <w:rPr>
          <w:rFonts w:ascii="Arial" w:hAnsi="Arial"/>
          <w:spacing w:val="-3"/>
          <w:sz w:val="22"/>
        </w:rPr>
        <w:t xml:space="preserve"> shall be of adequately robust construction so that </w:t>
      </w:r>
      <w:r w:rsidR="00E42FED">
        <w:rPr>
          <w:rFonts w:ascii="Arial" w:hAnsi="Arial"/>
          <w:spacing w:val="-3"/>
          <w:sz w:val="22"/>
        </w:rPr>
        <w:t>it</w:t>
      </w:r>
      <w:r w:rsidR="004B40A8" w:rsidRPr="00966C41">
        <w:rPr>
          <w:rFonts w:ascii="Arial" w:hAnsi="Arial"/>
          <w:spacing w:val="-3"/>
          <w:sz w:val="22"/>
        </w:rPr>
        <w:t xml:space="preserve"> maintain </w:t>
      </w:r>
      <w:r w:rsidR="00E42FED">
        <w:rPr>
          <w:rFonts w:ascii="Arial" w:hAnsi="Arial"/>
          <w:spacing w:val="-3"/>
          <w:sz w:val="22"/>
        </w:rPr>
        <w:t>it</w:t>
      </w:r>
      <w:r w:rsidR="004B40A8" w:rsidRPr="00966C41">
        <w:rPr>
          <w:rFonts w:ascii="Arial" w:hAnsi="Arial"/>
          <w:spacing w:val="-3"/>
          <w:sz w:val="22"/>
        </w:rPr>
        <w:t xml:space="preserve"> metrological characteristics when properly installed and used in an environment for which </w:t>
      </w:r>
      <w:r w:rsidR="00E42FED">
        <w:rPr>
          <w:rFonts w:ascii="Arial" w:hAnsi="Arial"/>
          <w:spacing w:val="-3"/>
          <w:sz w:val="22"/>
        </w:rPr>
        <w:t>it is</w:t>
      </w:r>
      <w:r w:rsidR="004B40A8" w:rsidRPr="00966C41">
        <w:rPr>
          <w:rFonts w:ascii="Arial" w:hAnsi="Arial"/>
          <w:spacing w:val="-3"/>
          <w:sz w:val="22"/>
        </w:rPr>
        <w:t xml:space="preserve"> intended.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A6756"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Pr>
          <w:rFonts w:ascii="Arial" w:hAnsi="Arial"/>
          <w:b/>
          <w:spacing w:val="-3"/>
          <w:sz w:val="22"/>
        </w:rPr>
        <w:t>5.2</w:t>
      </w:r>
      <w:r w:rsidR="004B40A8" w:rsidRPr="00966C41">
        <w:rPr>
          <w:rFonts w:ascii="Arial" w:hAnsi="Arial"/>
          <w:b/>
          <w:spacing w:val="-3"/>
          <w:sz w:val="22"/>
        </w:rPr>
        <w:t xml:space="preserve">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A6756">
        <w:rPr>
          <w:rFonts w:ascii="Arial" w:hAnsi="Arial"/>
          <w:b/>
          <w:spacing w:val="-3"/>
          <w:sz w:val="22"/>
        </w:rPr>
        <w:t>Security of operation</w:t>
      </w:r>
    </w:p>
    <w:p w:rsidR="004B40A8" w:rsidRPr="009A6756"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A6756"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D301E1">
        <w:rPr>
          <w:rFonts w:ascii="Arial" w:hAnsi="Arial"/>
          <w:b/>
          <w:spacing w:val="-3"/>
          <w:sz w:val="22"/>
        </w:rPr>
        <w:t>5.2</w:t>
      </w:r>
      <w:r w:rsidR="004B40A8" w:rsidRPr="009A6756">
        <w:rPr>
          <w:rFonts w:ascii="Arial" w:hAnsi="Arial"/>
          <w:b/>
          <w:spacing w:val="-3"/>
          <w:sz w:val="22"/>
        </w:rPr>
        <w:t>.1</w:t>
      </w:r>
      <w:r w:rsidR="004B40A8" w:rsidRPr="009A6756">
        <w:rPr>
          <w:rFonts w:ascii="Arial" w:hAnsi="Arial"/>
          <w:b/>
          <w:spacing w:val="-3"/>
          <w:sz w:val="22"/>
        </w:rPr>
        <w:tab/>
      </w:r>
      <w:r w:rsidR="004B40A8" w:rsidRPr="009A6756">
        <w:rPr>
          <w:rFonts w:ascii="Arial" w:hAnsi="Arial"/>
          <w:b/>
          <w:spacing w:val="-3"/>
          <w:sz w:val="22"/>
        </w:rPr>
        <w:tab/>
      </w:r>
      <w:r w:rsidR="004B40A8" w:rsidRPr="009A6756">
        <w:rPr>
          <w:rFonts w:ascii="Arial" w:hAnsi="Arial"/>
          <w:b/>
          <w:spacing w:val="-3"/>
          <w:sz w:val="22"/>
        </w:rPr>
        <w:tab/>
      </w:r>
      <w:r w:rsidR="00EB605E">
        <w:rPr>
          <w:rFonts w:ascii="Arial" w:hAnsi="Arial"/>
          <w:b/>
          <w:spacing w:val="-3"/>
          <w:sz w:val="22"/>
        </w:rPr>
        <w:tab/>
      </w:r>
      <w:r w:rsidR="004B40A8" w:rsidRPr="009A6756">
        <w:rPr>
          <w:rFonts w:ascii="Arial" w:hAnsi="Arial"/>
          <w:spacing w:val="-3"/>
          <w:sz w:val="22"/>
        </w:rPr>
        <w:t>Fraudulent use</w:t>
      </w:r>
    </w:p>
    <w:p w:rsidR="004B40A8" w:rsidRPr="009A6756"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4B40A8" w:rsidRPr="00966C41" w:rsidRDefault="00785941" w:rsidP="008F1028">
      <w:pPr>
        <w:pStyle w:val="BodyText2"/>
        <w:tabs>
          <w:tab w:val="clear" w:pos="-267"/>
          <w:tab w:val="clear" w:pos="710"/>
          <w:tab w:val="clear" w:pos="1154"/>
          <w:tab w:val="left" w:pos="1400"/>
          <w:tab w:val="left" w:pos="1500"/>
        </w:tabs>
        <w:rPr>
          <w:lang w:val="en-GB"/>
        </w:rPr>
      </w:pPr>
      <w:r>
        <w:rPr>
          <w:lang w:val="en-GB"/>
        </w:rPr>
        <w:t>AGFI</w:t>
      </w:r>
      <w:r w:rsidR="00D0001D">
        <w:rPr>
          <w:lang w:val="en-GB"/>
        </w:rPr>
        <w:t>s</w:t>
      </w:r>
      <w:r w:rsidR="004B40A8" w:rsidRPr="00966C41">
        <w:rPr>
          <w:lang w:val="en-GB"/>
        </w:rPr>
        <w:t xml:space="preserve"> shall have no characteristics likely to facilitate </w:t>
      </w:r>
      <w:r w:rsidR="00E42FED">
        <w:rPr>
          <w:lang w:val="en-GB"/>
        </w:rPr>
        <w:t>its</w:t>
      </w:r>
      <w:r w:rsidR="004B40A8" w:rsidRPr="00966C41">
        <w:rPr>
          <w:lang w:val="en-GB"/>
        </w:rPr>
        <w:t xml:space="preserve"> fraudulent use.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5.2</w:t>
      </w:r>
      <w:r w:rsidR="004B40A8" w:rsidRPr="00966C41">
        <w:rPr>
          <w:rFonts w:ascii="Arial" w:hAnsi="Arial"/>
          <w:b/>
          <w:spacing w:val="-3"/>
          <w:sz w:val="22"/>
        </w:rPr>
        <w:t>.2  </w:t>
      </w:r>
      <w:r w:rsidR="004B40A8" w:rsidRPr="00966C41">
        <w:rPr>
          <w:rFonts w:ascii="Arial" w:hAnsi="Arial"/>
          <w:b/>
          <w:spacing w:val="-3"/>
          <w:sz w:val="22"/>
        </w:rPr>
        <w:tab/>
      </w:r>
      <w:r w:rsidR="004B40A8" w:rsidRPr="00966C41">
        <w:rPr>
          <w:rFonts w:ascii="Arial" w:hAnsi="Arial"/>
          <w:spacing w:val="-3"/>
          <w:sz w:val="22"/>
        </w:rPr>
        <w:tab/>
      </w:r>
      <w:r w:rsidR="004B40A8" w:rsidRPr="00966C41">
        <w:rPr>
          <w:rFonts w:ascii="Arial" w:hAnsi="Arial"/>
          <w:spacing w:val="-3"/>
          <w:sz w:val="22"/>
        </w:rPr>
        <w:tab/>
        <w:t>Accidental maladjustment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8594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AGFI</w:t>
      </w:r>
      <w:r w:rsidR="00D0001D">
        <w:rPr>
          <w:rFonts w:ascii="Arial" w:hAnsi="Arial"/>
          <w:spacing w:val="-3"/>
          <w:sz w:val="22"/>
        </w:rPr>
        <w:t>s</w:t>
      </w:r>
      <w:r w:rsidR="004B40A8" w:rsidRPr="00966C41">
        <w:rPr>
          <w:rFonts w:ascii="Arial" w:hAnsi="Arial"/>
          <w:spacing w:val="-3"/>
          <w:sz w:val="22"/>
        </w:rPr>
        <w:t xml:space="preserve"> shall be so constructed that an accidental breakdown or </w:t>
      </w:r>
      <w:proofErr w:type="gramStart"/>
      <w:r w:rsidR="004B40A8" w:rsidRPr="00966C41">
        <w:rPr>
          <w:rFonts w:ascii="Arial" w:hAnsi="Arial"/>
          <w:spacing w:val="-3"/>
          <w:sz w:val="22"/>
        </w:rPr>
        <w:t>a maladjustment</w:t>
      </w:r>
      <w:proofErr w:type="gramEnd"/>
      <w:r w:rsidR="004B40A8" w:rsidRPr="00966C41">
        <w:rPr>
          <w:rFonts w:ascii="Arial" w:hAnsi="Arial"/>
          <w:spacing w:val="-3"/>
          <w:sz w:val="22"/>
        </w:rPr>
        <w:t xml:space="preserve"> of control elements likely to disturb </w:t>
      </w:r>
      <w:r w:rsidR="00E42FED">
        <w:rPr>
          <w:rFonts w:ascii="Arial" w:hAnsi="Arial"/>
          <w:spacing w:val="-3"/>
          <w:sz w:val="22"/>
        </w:rPr>
        <w:t>its</w:t>
      </w:r>
      <w:r w:rsidR="004B40A8" w:rsidRPr="00966C41">
        <w:rPr>
          <w:rFonts w:ascii="Arial" w:hAnsi="Arial"/>
          <w:spacing w:val="-3"/>
          <w:sz w:val="22"/>
        </w:rPr>
        <w:t xml:space="preserve"> correct functioning cannot take place without its effect being evident.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r>
        <w:rPr>
          <w:rFonts w:ascii="Arial" w:hAnsi="Arial"/>
          <w:b/>
          <w:spacing w:val="-3"/>
          <w:sz w:val="22"/>
        </w:rPr>
        <w:tab/>
      </w:r>
      <w:r w:rsidR="00D301E1">
        <w:rPr>
          <w:rFonts w:ascii="Arial" w:hAnsi="Arial"/>
          <w:b/>
          <w:spacing w:val="-3"/>
          <w:sz w:val="22"/>
        </w:rPr>
        <w:t>5.2</w:t>
      </w:r>
      <w:r w:rsidR="004B40A8" w:rsidRPr="00966C41">
        <w:rPr>
          <w:rFonts w:ascii="Arial" w:hAnsi="Arial"/>
          <w:b/>
          <w:spacing w:val="-3"/>
          <w:sz w:val="22"/>
        </w:rPr>
        <w:t>.3</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Security</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Means shall be provided for securing components, interfaces, software devices and pre-set controls of </w:t>
      </w:r>
      <w:r w:rsidR="00392F95">
        <w:rPr>
          <w:rFonts w:ascii="Arial" w:hAnsi="Arial"/>
          <w:spacing w:val="-3"/>
          <w:sz w:val="22"/>
        </w:rPr>
        <w:t xml:space="preserve">the </w:t>
      </w:r>
      <w:r w:rsidR="00785941">
        <w:rPr>
          <w:rFonts w:ascii="Arial" w:hAnsi="Arial"/>
          <w:spacing w:val="-3"/>
          <w:sz w:val="22"/>
        </w:rPr>
        <w:t>AGFI</w:t>
      </w:r>
      <w:r w:rsidRPr="00966C41">
        <w:rPr>
          <w:rFonts w:ascii="Arial" w:hAnsi="Arial"/>
          <w:spacing w:val="-3"/>
          <w:sz w:val="22"/>
        </w:rPr>
        <w:t xml:space="preserve">, to which unauthorised access is prohibited or is detected and made evident by an audit trail or similair.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National prescription may specify the security or sealing that is required.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96388B" w:rsidRDefault="007A7D7E" w:rsidP="0096388B">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366248"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5.3</w:t>
      </w:r>
      <w:r w:rsidR="004B40A8" w:rsidRPr="00366248">
        <w:rPr>
          <w:rFonts w:ascii="Arial" w:hAnsi="Arial"/>
          <w:b/>
          <w:spacing w:val="-3"/>
          <w:sz w:val="22"/>
        </w:rPr>
        <w:t>  </w:t>
      </w:r>
      <w:r w:rsidR="004B40A8" w:rsidRPr="00366248">
        <w:rPr>
          <w:rFonts w:ascii="Arial" w:hAnsi="Arial"/>
          <w:b/>
          <w:spacing w:val="-3"/>
          <w:sz w:val="22"/>
        </w:rPr>
        <w:tab/>
      </w:r>
      <w:r w:rsidR="004B40A8" w:rsidRPr="00366248">
        <w:rPr>
          <w:rFonts w:ascii="Arial" w:hAnsi="Arial"/>
          <w:b/>
          <w:spacing w:val="-3"/>
          <w:sz w:val="22"/>
        </w:rPr>
        <w:tab/>
        <w:t>Indication of weighing results</w:t>
      </w:r>
    </w:p>
    <w:p w:rsidR="004B40A8" w:rsidRPr="0036624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sidRPr="00366248">
        <w:rPr>
          <w:rFonts w:ascii="Arial" w:hAnsi="Arial"/>
          <w:spacing w:val="-3"/>
          <w:sz w:val="22"/>
        </w:rPr>
        <w:t xml:space="preserve"> </w:t>
      </w:r>
    </w:p>
    <w:p w:rsidR="004B40A8" w:rsidRPr="00366248" w:rsidRDefault="007A7D7E" w:rsidP="008F1028">
      <w:pPr>
        <w:tabs>
          <w:tab w:val="left" w:pos="0"/>
          <w:tab w:val="left" w:pos="177"/>
          <w:tab w:val="left" w:pos="355"/>
          <w:tab w:val="left" w:pos="532"/>
          <w:tab w:val="left" w:pos="888"/>
          <w:tab w:val="left" w:pos="1400"/>
          <w:tab w:val="left" w:pos="1500"/>
        </w:tabs>
        <w:suppressAutoHyphens/>
        <w:ind w:left="-266"/>
        <w:jc w:val="both"/>
        <w:rPr>
          <w:rFonts w:ascii="Arial" w:hAnsi="Arial"/>
          <w:spacing w:val="-3"/>
          <w:sz w:val="22"/>
        </w:rPr>
      </w:pPr>
      <w:r>
        <w:rPr>
          <w:rFonts w:ascii="Arial" w:hAnsi="Arial"/>
          <w:b/>
          <w:spacing w:val="-3"/>
          <w:sz w:val="22"/>
        </w:rPr>
        <w:tab/>
      </w:r>
      <w:r w:rsidR="00D301E1">
        <w:rPr>
          <w:rFonts w:ascii="Arial" w:hAnsi="Arial"/>
          <w:b/>
          <w:spacing w:val="-3"/>
          <w:sz w:val="22"/>
        </w:rPr>
        <w:t>5.3</w:t>
      </w:r>
      <w:r w:rsidR="00366248" w:rsidRPr="00366248">
        <w:rPr>
          <w:rFonts w:ascii="Arial" w:hAnsi="Arial"/>
          <w:b/>
          <w:spacing w:val="-3"/>
          <w:sz w:val="22"/>
        </w:rPr>
        <w:t>.1</w:t>
      </w:r>
      <w:r w:rsidR="004B40A8" w:rsidRPr="00366248">
        <w:rPr>
          <w:rFonts w:ascii="Arial" w:hAnsi="Arial"/>
          <w:spacing w:val="-3"/>
          <w:sz w:val="22"/>
        </w:rPr>
        <w:t xml:space="preserve"> </w:t>
      </w:r>
      <w:r w:rsidR="004B40A8" w:rsidRPr="00366248">
        <w:rPr>
          <w:rFonts w:ascii="Arial" w:hAnsi="Arial"/>
          <w:spacing w:val="-3"/>
          <w:sz w:val="22"/>
        </w:rPr>
        <w:tab/>
      </w:r>
      <w:r w:rsidR="004B40A8" w:rsidRPr="00366248">
        <w:rPr>
          <w:rFonts w:ascii="Arial" w:hAnsi="Arial"/>
          <w:spacing w:val="-3"/>
          <w:sz w:val="22"/>
        </w:rPr>
        <w:tab/>
        <w:t>Quality of reading</w:t>
      </w:r>
    </w:p>
    <w:p w:rsidR="004B40A8" w:rsidRPr="0036624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Reading of the results shall be reliable, bright and easy under conditions of normal use.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pStyle w:val="BodyText3"/>
        <w:tabs>
          <w:tab w:val="left" w:pos="0"/>
          <w:tab w:val="left" w:pos="888"/>
          <w:tab w:val="left" w:pos="1400"/>
          <w:tab w:val="left" w:pos="1500"/>
        </w:tabs>
        <w:jc w:val="both"/>
      </w:pPr>
      <w:r>
        <w:t>The scales, numbering and printing shall permit the figures that form the results to be read by simple juxtaposition.</w:t>
      </w:r>
    </w:p>
    <w:p w:rsidR="004B40A8" w:rsidRDefault="004B40A8" w:rsidP="008F1028">
      <w:pPr>
        <w:tabs>
          <w:tab w:val="left" w:pos="0"/>
          <w:tab w:val="left" w:pos="888"/>
          <w:tab w:val="left" w:pos="1400"/>
          <w:tab w:val="left" w:pos="1500"/>
        </w:tabs>
        <w:jc w:val="both"/>
        <w:rPr>
          <w:rFonts w:ascii="Arial" w:hAnsi="Arial"/>
          <w:sz w:val="22"/>
        </w:rPr>
      </w:pPr>
    </w:p>
    <w:p w:rsidR="00B37A54" w:rsidRDefault="007A7D7E" w:rsidP="008F1028">
      <w:pPr>
        <w:tabs>
          <w:tab w:val="left" w:pos="0"/>
          <w:tab w:val="left" w:pos="888"/>
          <w:tab w:val="left" w:pos="1400"/>
          <w:tab w:val="left" w:pos="1500"/>
        </w:tabs>
        <w:spacing w:before="120"/>
        <w:ind w:left="-266"/>
        <w:jc w:val="both"/>
        <w:rPr>
          <w:rFonts w:ascii="Arial" w:hAnsi="Arial"/>
          <w:sz w:val="22"/>
        </w:rPr>
      </w:pPr>
      <w:r>
        <w:rPr>
          <w:rFonts w:ascii="Arial" w:hAnsi="Arial"/>
          <w:b/>
          <w:sz w:val="22"/>
        </w:rPr>
        <w:tab/>
      </w:r>
      <w:r w:rsidR="00D301E1">
        <w:rPr>
          <w:rFonts w:ascii="Arial" w:hAnsi="Arial"/>
          <w:b/>
          <w:sz w:val="22"/>
        </w:rPr>
        <w:t>5.3</w:t>
      </w:r>
      <w:r w:rsidR="00366248" w:rsidRPr="00366248">
        <w:rPr>
          <w:rFonts w:ascii="Arial" w:hAnsi="Arial"/>
          <w:b/>
          <w:sz w:val="22"/>
        </w:rPr>
        <w:t>.2</w:t>
      </w:r>
      <w:r w:rsidR="004B40A8">
        <w:rPr>
          <w:rFonts w:ascii="Arial" w:hAnsi="Arial"/>
          <w:sz w:val="22"/>
        </w:rPr>
        <w:t xml:space="preserve"> </w:t>
      </w:r>
      <w:r w:rsidR="001F4DFC">
        <w:rPr>
          <w:rFonts w:ascii="Arial" w:hAnsi="Arial"/>
          <w:sz w:val="22"/>
        </w:rPr>
        <w:tab/>
      </w:r>
      <w:r>
        <w:rPr>
          <w:rFonts w:ascii="Arial" w:hAnsi="Arial"/>
          <w:sz w:val="22"/>
        </w:rPr>
        <w:tab/>
      </w:r>
      <w:r w:rsidR="004B40A8">
        <w:rPr>
          <w:rFonts w:ascii="Arial" w:hAnsi="Arial"/>
          <w:sz w:val="22"/>
        </w:rPr>
        <w:t>Form of the indication</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Weighing results shall contain the names or symbols of the units of mass in which they are expressed.</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For any one indication of weight, only one unit of mass may be used.</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 xml:space="preserve">All indicating, printing and tare weighing devices of </w:t>
      </w:r>
      <w:r w:rsidR="00785941">
        <w:rPr>
          <w:rFonts w:ascii="Arial" w:hAnsi="Arial"/>
          <w:sz w:val="22"/>
        </w:rPr>
        <w:t>AGFI</w:t>
      </w:r>
      <w:r>
        <w:rPr>
          <w:rFonts w:ascii="Arial" w:hAnsi="Arial"/>
          <w:sz w:val="22"/>
        </w:rPr>
        <w:t>s shall, within any one weighing range, have the same scale interval for any given load.</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Digital indication shall display at least one figure beginning at the extreme right.</w:t>
      </w:r>
    </w:p>
    <w:p w:rsidR="004B40A8" w:rsidRDefault="004B40A8" w:rsidP="008F1028">
      <w:pPr>
        <w:tabs>
          <w:tab w:val="left" w:pos="0"/>
          <w:tab w:val="left" w:pos="888"/>
          <w:tab w:val="left" w:pos="1400"/>
          <w:tab w:val="left" w:pos="1500"/>
        </w:tabs>
        <w:jc w:val="both"/>
        <w:rPr>
          <w:rFonts w:ascii="Arial" w:hAnsi="Arial"/>
          <w:sz w:val="22"/>
        </w:rPr>
      </w:pPr>
    </w:p>
    <w:p w:rsidR="00B37A54" w:rsidRDefault="007A7D7E" w:rsidP="008F1028">
      <w:pPr>
        <w:tabs>
          <w:tab w:val="left" w:pos="0"/>
          <w:tab w:val="left" w:pos="177"/>
          <w:tab w:val="left" w:pos="355"/>
          <w:tab w:val="left" w:pos="532"/>
          <w:tab w:val="left" w:pos="888"/>
          <w:tab w:val="left" w:pos="1400"/>
          <w:tab w:val="left" w:pos="1500"/>
        </w:tabs>
        <w:suppressAutoHyphens/>
        <w:ind w:left="-266"/>
        <w:jc w:val="both"/>
        <w:outlineLvl w:val="2"/>
        <w:rPr>
          <w:rFonts w:ascii="Arial" w:hAnsi="Arial"/>
          <w:spacing w:val="-3"/>
          <w:sz w:val="22"/>
        </w:rPr>
      </w:pPr>
      <w:r>
        <w:rPr>
          <w:rFonts w:ascii="Arial" w:hAnsi="Arial"/>
          <w:b/>
          <w:spacing w:val="-3"/>
          <w:sz w:val="22"/>
        </w:rPr>
        <w:tab/>
      </w:r>
      <w:r w:rsidR="00D301E1">
        <w:rPr>
          <w:rFonts w:ascii="Arial" w:hAnsi="Arial"/>
          <w:b/>
          <w:spacing w:val="-3"/>
          <w:sz w:val="22"/>
        </w:rPr>
        <w:t>5.3</w:t>
      </w:r>
      <w:r w:rsidR="00366248" w:rsidRPr="00366248">
        <w:rPr>
          <w:rFonts w:ascii="Arial" w:hAnsi="Arial"/>
          <w:b/>
          <w:spacing w:val="-3"/>
          <w:sz w:val="22"/>
        </w:rPr>
        <w:t>.3</w:t>
      </w:r>
      <w:r w:rsidR="004B40A8" w:rsidRPr="00366248">
        <w:rPr>
          <w:rFonts w:ascii="Arial" w:hAnsi="Arial"/>
          <w:b/>
          <w:spacing w:val="-3"/>
          <w:sz w:val="22"/>
        </w:rPr>
        <w:t xml:space="preserve"> </w:t>
      </w:r>
      <w:r w:rsidR="004B40A8" w:rsidRPr="00366248">
        <w:rPr>
          <w:rFonts w:ascii="Arial" w:hAnsi="Arial"/>
          <w:b/>
          <w:spacing w:val="-3"/>
          <w:sz w:val="22"/>
        </w:rPr>
        <w:tab/>
      </w:r>
      <w:r w:rsidR="004B40A8" w:rsidRPr="00966C41">
        <w:rPr>
          <w:rFonts w:ascii="Arial" w:hAnsi="Arial"/>
          <w:spacing w:val="-3"/>
          <w:sz w:val="22"/>
        </w:rPr>
        <w:tab/>
      </w:r>
      <w:r w:rsidR="004B40A8" w:rsidRPr="00366248">
        <w:rPr>
          <w:rFonts w:ascii="Arial" w:hAnsi="Arial"/>
          <w:spacing w:val="-3"/>
          <w:sz w:val="22"/>
        </w:rPr>
        <w:t>Use of a printer</w:t>
      </w:r>
    </w:p>
    <w:p w:rsidR="004B40A8" w:rsidRPr="00366248"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outlineLvl w:val="2"/>
        <w:rPr>
          <w:rFonts w:ascii="Arial" w:hAnsi="Arial"/>
          <w:spacing w:val="-3"/>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Printing shall be clear and permanent for the intended use. Printed figures shall be at least 2 mm high.</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If printing takes place, the name or the symbol of the unit of measurement shall be either to the right of the value or above a column of values.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5.3</w:t>
      </w:r>
      <w:r w:rsidR="004B40A8" w:rsidRPr="00966C41">
        <w:rPr>
          <w:rFonts w:ascii="Arial" w:hAnsi="Arial"/>
          <w:b/>
          <w:spacing w:val="-3"/>
          <w:sz w:val="22"/>
        </w:rPr>
        <w:t>.4</w:t>
      </w:r>
      <w:r w:rsidR="004B40A8" w:rsidRPr="00966C41">
        <w:rPr>
          <w:rFonts w:ascii="Arial" w:hAnsi="Arial"/>
          <w:spacing w:val="-3"/>
          <w:sz w:val="22"/>
        </w:rPr>
        <w:t> </w:t>
      </w:r>
      <w:r w:rsidR="004B40A8" w:rsidRPr="00966C41">
        <w:rPr>
          <w:rFonts w:ascii="Arial" w:hAnsi="Arial"/>
          <w:b/>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Scale interval (d)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Scale intervals of all indicating devices associated with a weighing </w:t>
      </w:r>
      <w:r w:rsidR="00FE141E">
        <w:rPr>
          <w:rFonts w:ascii="Arial" w:hAnsi="Arial"/>
          <w:spacing w:val="-3"/>
          <w:sz w:val="22"/>
        </w:rPr>
        <w:t>module</w:t>
      </w:r>
      <w:r w:rsidR="00FE141E" w:rsidRPr="00966C41">
        <w:rPr>
          <w:rFonts w:ascii="Arial" w:hAnsi="Arial"/>
          <w:spacing w:val="-3"/>
          <w:sz w:val="22"/>
        </w:rPr>
        <w:t xml:space="preserve"> </w:t>
      </w:r>
      <w:r w:rsidRPr="00966C41">
        <w:rPr>
          <w:rFonts w:ascii="Arial" w:hAnsi="Arial"/>
          <w:spacing w:val="-3"/>
          <w:sz w:val="22"/>
        </w:rPr>
        <w:t>shall be the same.</w:t>
      </w:r>
    </w:p>
    <w:p w:rsidR="00CF320B" w:rsidRDefault="00CF320B"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CF320B" w:rsidRPr="00CF320B" w:rsidRDefault="00CF320B" w:rsidP="00CF320B">
      <w:pPr>
        <w:autoSpaceDE w:val="0"/>
        <w:autoSpaceDN w:val="0"/>
        <w:adjustRightInd w:val="0"/>
        <w:rPr>
          <w:rFonts w:ascii="Arial" w:hAnsi="Arial" w:cs="Arial"/>
          <w:spacing w:val="-3"/>
          <w:sz w:val="22"/>
          <w:szCs w:val="22"/>
        </w:rPr>
      </w:pPr>
      <w:r w:rsidRPr="00CF320B">
        <w:rPr>
          <w:rFonts w:ascii="Arial" w:hAnsi="Arial" w:cs="Arial"/>
          <w:sz w:val="22"/>
          <w:szCs w:val="22"/>
        </w:rPr>
        <w:t>The scale interval for a measured value shall be in the form 1x10</w:t>
      </w:r>
      <w:r w:rsidRPr="00CF320B">
        <w:rPr>
          <w:rFonts w:ascii="Arial" w:hAnsi="Arial" w:cs="Arial"/>
          <w:sz w:val="22"/>
          <w:szCs w:val="22"/>
          <w:vertAlign w:val="superscript"/>
        </w:rPr>
        <w:t>n</w:t>
      </w:r>
      <w:r w:rsidRPr="00CF320B">
        <w:rPr>
          <w:rFonts w:ascii="Arial" w:hAnsi="Arial" w:cs="Arial"/>
          <w:sz w:val="22"/>
          <w:szCs w:val="22"/>
        </w:rPr>
        <w:t>, 2x10</w:t>
      </w:r>
      <w:r w:rsidRPr="00CF320B">
        <w:rPr>
          <w:rFonts w:ascii="Arial" w:hAnsi="Arial" w:cs="Arial"/>
          <w:sz w:val="22"/>
          <w:szCs w:val="22"/>
          <w:vertAlign w:val="superscript"/>
        </w:rPr>
        <w:t>n</w:t>
      </w:r>
      <w:r w:rsidRPr="00CF320B">
        <w:rPr>
          <w:rFonts w:ascii="Arial" w:hAnsi="Arial" w:cs="Arial"/>
          <w:sz w:val="22"/>
          <w:szCs w:val="22"/>
        </w:rPr>
        <w:t>, or 5x10</w:t>
      </w:r>
      <w:r w:rsidRPr="00CF320B">
        <w:rPr>
          <w:rFonts w:ascii="Arial" w:hAnsi="Arial" w:cs="Arial"/>
          <w:sz w:val="22"/>
          <w:szCs w:val="22"/>
          <w:vertAlign w:val="superscript"/>
        </w:rPr>
        <w:t>n</w:t>
      </w:r>
      <w:r w:rsidRPr="00CF320B">
        <w:rPr>
          <w:rFonts w:ascii="Arial" w:hAnsi="Arial" w:cs="Arial"/>
          <w:sz w:val="22"/>
          <w:szCs w:val="22"/>
        </w:rPr>
        <w:t>, where n is any integer or zero.</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Fill setting device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If fill setting is by means of a scale, it shall be graduated in units of mass.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If fill setting is by means of weights, they shall be either weights in accordance with </w:t>
      </w:r>
      <w:r w:rsidR="008B2DC9">
        <w:rPr>
          <w:rFonts w:ascii="Arial" w:hAnsi="Arial"/>
          <w:spacing w:val="-3"/>
          <w:sz w:val="22"/>
        </w:rPr>
        <w:t xml:space="preserve">the </w:t>
      </w:r>
      <w:r w:rsidR="008B2DC9" w:rsidRPr="00966C41">
        <w:rPr>
          <w:rFonts w:ascii="Arial" w:hAnsi="Arial"/>
          <w:spacing w:val="-3"/>
          <w:sz w:val="22"/>
        </w:rPr>
        <w:t xml:space="preserve">requirements </w:t>
      </w:r>
      <w:r w:rsidR="008B2DC9">
        <w:rPr>
          <w:rFonts w:ascii="Arial" w:hAnsi="Arial"/>
          <w:spacing w:val="-3"/>
          <w:sz w:val="22"/>
        </w:rPr>
        <w:t xml:space="preserve">of </w:t>
      </w:r>
      <w:r w:rsidRPr="00966C41">
        <w:rPr>
          <w:rFonts w:ascii="Arial" w:hAnsi="Arial"/>
          <w:spacing w:val="-3"/>
          <w:sz w:val="22"/>
        </w:rPr>
        <w:t xml:space="preserve">OIML </w:t>
      </w:r>
      <w:r w:rsidR="00B84F65">
        <w:rPr>
          <w:rFonts w:ascii="Arial" w:hAnsi="Arial"/>
          <w:spacing w:val="-3"/>
          <w:sz w:val="22"/>
        </w:rPr>
        <w:t xml:space="preserve">R 111 </w:t>
      </w:r>
      <w:r w:rsidR="005569A3">
        <w:rPr>
          <w:rFonts w:ascii="Arial" w:hAnsi="Arial"/>
          <w:spacing w:val="-3"/>
          <w:sz w:val="22"/>
        </w:rPr>
        <w:t>[4]</w:t>
      </w:r>
      <w:r w:rsidR="00B84F65">
        <w:rPr>
          <w:rFonts w:ascii="Arial" w:hAnsi="Arial"/>
          <w:spacing w:val="-3"/>
          <w:sz w:val="22"/>
        </w:rPr>
        <w:t xml:space="preserve"> </w:t>
      </w:r>
      <w:r w:rsidRPr="00966C41">
        <w:rPr>
          <w:rFonts w:ascii="Arial" w:hAnsi="Arial"/>
          <w:spacing w:val="-3"/>
          <w:sz w:val="22"/>
        </w:rPr>
        <w:t xml:space="preserve">or purpose-designed of any nominal value, distinguishable by shape and identified with the </w:t>
      </w:r>
      <w:r w:rsidR="00785941">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5.5</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Final feed cut-off device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final feed cut-off device shall be clearly differentiated from any other device. The direction of movement corresponding to the sense of the desired result shall be shown, where applicable.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For automatic mechanical scales the final feed cut-off device may include an adjustable compensation beam for the material in flight.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5.6</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Feeding device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feeding device shall be designed to provide sufficient and regular flowrate(s).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An adjustable feeding device shall be fitted with an indication of the direction of movement corresponding to the sense of the adjustment of the feed where applicable.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5E71BB"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5.7</w:t>
      </w:r>
      <w:r w:rsidR="004B40A8" w:rsidRPr="005E71BB">
        <w:rPr>
          <w:rFonts w:ascii="Arial" w:hAnsi="Arial"/>
          <w:spacing w:val="-3"/>
          <w:sz w:val="22"/>
        </w:rPr>
        <w:t> </w:t>
      </w:r>
      <w:r w:rsidR="004B40A8" w:rsidRPr="005E71BB">
        <w:rPr>
          <w:rFonts w:ascii="Arial" w:hAnsi="Arial"/>
          <w:spacing w:val="-3"/>
          <w:sz w:val="22"/>
        </w:rPr>
        <w:tab/>
        <w:t> </w:t>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spacing w:val="-3"/>
          <w:sz w:val="22"/>
        </w:rPr>
        <w:tab/>
      </w:r>
      <w:r w:rsidR="004B40A8" w:rsidRPr="005E71BB">
        <w:rPr>
          <w:rFonts w:ascii="Arial" w:hAnsi="Arial"/>
          <w:b/>
          <w:spacing w:val="-3"/>
          <w:sz w:val="22"/>
        </w:rPr>
        <w:t>Load receptor</w:t>
      </w:r>
    </w:p>
    <w:p w:rsidR="004B40A8" w:rsidRPr="005E71BB"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load receptor, and feed and discharge devices as </w:t>
      </w:r>
      <w:proofErr w:type="gramStart"/>
      <w:r w:rsidRPr="00966C41">
        <w:rPr>
          <w:rFonts w:ascii="Arial" w:hAnsi="Arial"/>
          <w:spacing w:val="-3"/>
          <w:sz w:val="22"/>
        </w:rPr>
        <w:t>appropriate,</w:t>
      </w:r>
      <w:proofErr w:type="gramEnd"/>
      <w:r w:rsidRPr="00966C41">
        <w:rPr>
          <w:rFonts w:ascii="Arial" w:hAnsi="Arial"/>
          <w:spacing w:val="-3"/>
          <w:sz w:val="22"/>
        </w:rPr>
        <w:t xml:space="preserve"> shall be designed to ensure that residual material retained after each discharge is negligible.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8594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AGFI</w:t>
      </w:r>
      <w:r w:rsidR="00D0001D">
        <w:rPr>
          <w:rFonts w:ascii="Arial" w:hAnsi="Arial"/>
          <w:spacing w:val="-3"/>
          <w:sz w:val="22"/>
        </w:rPr>
        <w:t>s</w:t>
      </w:r>
      <w:r w:rsidR="004B40A8" w:rsidRPr="00966C41">
        <w:rPr>
          <w:rFonts w:ascii="Arial" w:hAnsi="Arial"/>
          <w:spacing w:val="-3"/>
          <w:sz w:val="22"/>
        </w:rPr>
        <w:t xml:space="preserve"> using the subtractive weighing principle shall be designed to ensure that residual material retained at feed from the discharge gate is negligible.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load receptor shall provide access and facilities so that where necessary test </w:t>
      </w:r>
      <w:proofErr w:type="gramStart"/>
      <w:r w:rsidRPr="00966C41">
        <w:rPr>
          <w:rFonts w:ascii="Arial" w:hAnsi="Arial"/>
          <w:spacing w:val="-3"/>
          <w:sz w:val="22"/>
        </w:rPr>
        <w:t>weights  up</w:t>
      </w:r>
      <w:proofErr w:type="gramEnd"/>
      <w:r w:rsidRPr="00966C41">
        <w:rPr>
          <w:rFonts w:ascii="Arial" w:hAnsi="Arial"/>
          <w:spacing w:val="-3"/>
          <w:sz w:val="22"/>
        </w:rPr>
        <w:t xml:space="preserve"> to the maximum capacity can be placed in position, in a safe and secure manner. If these facilities are not a permanent fixture of the </w:t>
      </w:r>
      <w:r w:rsidR="00785941">
        <w:rPr>
          <w:rFonts w:ascii="Arial" w:hAnsi="Arial"/>
          <w:spacing w:val="-3"/>
          <w:sz w:val="22"/>
        </w:rPr>
        <w:t>AGFI</w:t>
      </w:r>
      <w:r w:rsidRPr="00966C41">
        <w:rPr>
          <w:rFonts w:ascii="Arial" w:hAnsi="Arial"/>
          <w:spacing w:val="-3"/>
          <w:sz w:val="22"/>
        </w:rPr>
        <w:t xml:space="preserve">, they must be kept in the vicinity of the </w:t>
      </w:r>
      <w:r w:rsidR="00785941">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Manual discharge of the load receptor shall not be possible during automatic operation.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5.8</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 </w:t>
      </w:r>
      <w:r w:rsidR="004B40A8" w:rsidRPr="00966C41">
        <w:rPr>
          <w:rFonts w:ascii="Arial" w:hAnsi="Arial"/>
          <w:spacing w:val="-3"/>
          <w:sz w:val="22"/>
        </w:rPr>
        <w:tab/>
      </w:r>
      <w:r w:rsidR="004B40A8" w:rsidRPr="00966C41">
        <w:rPr>
          <w:rFonts w:ascii="Arial" w:hAnsi="Arial"/>
          <w:b/>
          <w:spacing w:val="-3"/>
          <w:sz w:val="22"/>
        </w:rPr>
        <w:t>Zero-setting and tare devices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D11DBA" w:rsidRDefault="0078594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AGFI</w:t>
      </w:r>
      <w:r w:rsidR="00D0001D">
        <w:rPr>
          <w:rFonts w:ascii="Arial" w:hAnsi="Arial"/>
          <w:spacing w:val="-3"/>
          <w:sz w:val="22"/>
        </w:rPr>
        <w:t>s</w:t>
      </w:r>
      <w:r w:rsidR="004B40A8" w:rsidRPr="00966C41">
        <w:rPr>
          <w:rFonts w:ascii="Arial" w:hAnsi="Arial"/>
          <w:spacing w:val="-3"/>
          <w:sz w:val="22"/>
        </w:rPr>
        <w:t xml:space="preserve"> shall be provided with zero-setting and/or tare devices and </w:t>
      </w:r>
      <w:r w:rsidR="00E42FED">
        <w:rPr>
          <w:rFonts w:ascii="Arial" w:hAnsi="Arial"/>
          <w:spacing w:val="-3"/>
          <w:sz w:val="22"/>
        </w:rPr>
        <w:t>it</w:t>
      </w:r>
      <w:r w:rsidR="004B40A8" w:rsidRPr="00966C41">
        <w:rPr>
          <w:rFonts w:ascii="Arial" w:hAnsi="Arial"/>
          <w:spacing w:val="-3"/>
          <w:sz w:val="22"/>
        </w:rPr>
        <w:t xml:space="preserve"> may be provided with additional zero tracking devices. Tare devices (except preset tare devices) may also be used for zeroing. </w:t>
      </w:r>
      <w:r w:rsidR="004B40A8" w:rsidRPr="00D11DBA">
        <w:rPr>
          <w:rFonts w:ascii="Arial" w:hAnsi="Arial"/>
          <w:spacing w:val="-3"/>
          <w:sz w:val="22"/>
        </w:rPr>
        <w:t>The devices may be:</w:t>
      </w:r>
    </w:p>
    <w:p w:rsidR="004B40A8" w:rsidRPr="00D11DBA"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BA75AE" w:rsidRDefault="004B40A8">
      <w:pPr>
        <w:numPr>
          <w:ilvl w:val="0"/>
          <w:numId w:val="71"/>
        </w:numPr>
        <w:tabs>
          <w:tab w:val="left" w:pos="0"/>
          <w:tab w:val="left" w:pos="177"/>
          <w:tab w:val="left" w:pos="532"/>
          <w:tab w:val="left" w:pos="709"/>
          <w:tab w:val="left" w:pos="1276"/>
          <w:tab w:val="left" w:pos="1440"/>
          <w:tab w:val="left" w:pos="1500"/>
        </w:tabs>
        <w:suppressAutoHyphens/>
        <w:ind w:left="1134" w:hanging="414"/>
        <w:jc w:val="both"/>
        <w:rPr>
          <w:rFonts w:ascii="Arial" w:hAnsi="Arial"/>
          <w:spacing w:val="-3"/>
          <w:sz w:val="22"/>
        </w:rPr>
      </w:pPr>
      <w:r w:rsidRPr="00966C41">
        <w:rPr>
          <w:rFonts w:ascii="Arial" w:hAnsi="Arial"/>
          <w:spacing w:val="-3"/>
          <w:sz w:val="22"/>
        </w:rPr>
        <w:t xml:space="preserve">  </w:t>
      </w:r>
      <w:r w:rsidR="00810548">
        <w:rPr>
          <w:rFonts w:ascii="Arial" w:hAnsi="Arial"/>
          <w:spacing w:val="-3"/>
          <w:sz w:val="22"/>
        </w:rPr>
        <w:t>N</w:t>
      </w:r>
      <w:r w:rsidRPr="00966C41">
        <w:rPr>
          <w:rFonts w:ascii="Arial" w:hAnsi="Arial"/>
          <w:spacing w:val="-3"/>
          <w:sz w:val="22"/>
        </w:rPr>
        <w:t>on-automatic (tare balancing), or</w:t>
      </w:r>
    </w:p>
    <w:p w:rsidR="00BA75AE" w:rsidRDefault="004B40A8">
      <w:pPr>
        <w:numPr>
          <w:ilvl w:val="0"/>
          <w:numId w:val="71"/>
        </w:numPr>
        <w:tabs>
          <w:tab w:val="left" w:pos="0"/>
          <w:tab w:val="left" w:pos="177"/>
          <w:tab w:val="left" w:pos="532"/>
          <w:tab w:val="left" w:pos="709"/>
          <w:tab w:val="left" w:pos="1276"/>
          <w:tab w:val="left" w:pos="1440"/>
          <w:tab w:val="left" w:pos="1500"/>
        </w:tabs>
        <w:suppressAutoHyphens/>
        <w:ind w:left="1134" w:hanging="414"/>
        <w:jc w:val="both"/>
        <w:rPr>
          <w:rFonts w:ascii="Arial" w:hAnsi="Arial"/>
          <w:spacing w:val="-3"/>
          <w:sz w:val="22"/>
          <w:lang w:val="fr-FR"/>
        </w:rPr>
      </w:pPr>
      <w:r w:rsidRPr="00966C41">
        <w:rPr>
          <w:rFonts w:ascii="Arial" w:hAnsi="Arial"/>
          <w:spacing w:val="-3"/>
          <w:sz w:val="22"/>
        </w:rPr>
        <w:t xml:space="preserve">  </w:t>
      </w:r>
      <w:r w:rsidR="00810548">
        <w:rPr>
          <w:rFonts w:ascii="Arial" w:hAnsi="Arial"/>
          <w:spacing w:val="-3"/>
          <w:sz w:val="22"/>
          <w:lang w:val="fr-FR"/>
        </w:rPr>
        <w:t>S</w:t>
      </w:r>
      <w:r>
        <w:rPr>
          <w:rFonts w:ascii="Arial" w:hAnsi="Arial"/>
          <w:spacing w:val="-3"/>
          <w:sz w:val="22"/>
          <w:lang w:val="fr-FR"/>
        </w:rPr>
        <w:t>emi-automatic, or</w:t>
      </w:r>
    </w:p>
    <w:p w:rsidR="00BA75AE" w:rsidRDefault="004B40A8">
      <w:pPr>
        <w:numPr>
          <w:ilvl w:val="0"/>
          <w:numId w:val="71"/>
        </w:numPr>
        <w:tabs>
          <w:tab w:val="left" w:pos="0"/>
          <w:tab w:val="left" w:pos="177"/>
          <w:tab w:val="left" w:pos="532"/>
          <w:tab w:val="left" w:pos="709"/>
          <w:tab w:val="left" w:pos="1276"/>
          <w:tab w:val="left" w:pos="1440"/>
          <w:tab w:val="left" w:pos="1500"/>
        </w:tabs>
        <w:suppressAutoHyphens/>
        <w:ind w:left="1134" w:hanging="414"/>
        <w:jc w:val="both"/>
        <w:rPr>
          <w:rFonts w:ascii="Arial" w:hAnsi="Arial"/>
          <w:spacing w:val="-3"/>
          <w:sz w:val="22"/>
          <w:lang w:val="fr-FR"/>
        </w:rPr>
      </w:pPr>
      <w:r>
        <w:rPr>
          <w:rFonts w:ascii="Arial" w:hAnsi="Arial"/>
          <w:spacing w:val="-3"/>
          <w:sz w:val="22"/>
          <w:lang w:val="fr-FR"/>
        </w:rPr>
        <w:t xml:space="preserve">  </w:t>
      </w:r>
      <w:r w:rsidR="00810548">
        <w:rPr>
          <w:rFonts w:ascii="Arial" w:hAnsi="Arial"/>
          <w:spacing w:val="-3"/>
          <w:sz w:val="22"/>
          <w:lang w:val="fr-FR"/>
        </w:rPr>
        <w:t>A</w:t>
      </w:r>
      <w:r>
        <w:rPr>
          <w:rFonts w:ascii="Arial" w:hAnsi="Arial"/>
          <w:spacing w:val="-3"/>
          <w:sz w:val="22"/>
          <w:lang w:val="fr-FR"/>
        </w:rPr>
        <w:t>utomatic</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F2E72" w:rsidRPr="004A314B" w:rsidRDefault="00AF505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lang w:val="fr-FR"/>
        </w:rPr>
      </w:pPr>
      <w:r w:rsidRPr="00AF5058">
        <w:rPr>
          <w:rFonts w:ascii="Arial" w:hAnsi="Arial" w:cs="Arial"/>
          <w:bCs/>
          <w:sz w:val="22"/>
          <w:szCs w:val="22"/>
        </w:rPr>
        <w:t>For combined zero-setting and tare devices, the same key operates the semi-automatic zero-setting device and the semi-automatic tare device. In these cases, the accuracy requirements specified in 5.8.2 and in 5.8.4 apply at any load</w:t>
      </w:r>
    </w:p>
    <w:p w:rsidR="004F2E72" w:rsidRPr="004A314B" w:rsidRDefault="004F2E7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F2E72" w:rsidRPr="004A314B" w:rsidRDefault="004F2E7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40A8" w:rsidRPr="004A314B" w:rsidRDefault="00956A49"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sidRPr="004A314B">
        <w:rPr>
          <w:rFonts w:ascii="Arial" w:hAnsi="Arial"/>
          <w:b/>
          <w:spacing w:val="-3"/>
          <w:sz w:val="22"/>
        </w:rPr>
        <w:tab/>
      </w:r>
      <w:r w:rsidR="0006306C">
        <w:rPr>
          <w:rFonts w:ascii="Arial" w:hAnsi="Arial"/>
          <w:b/>
          <w:spacing w:val="-3"/>
          <w:sz w:val="22"/>
        </w:rPr>
        <w:t>5.8.1</w:t>
      </w:r>
      <w:r w:rsidR="0006306C">
        <w:rPr>
          <w:rFonts w:ascii="Arial" w:hAnsi="Arial"/>
          <w:b/>
          <w:spacing w:val="-3"/>
          <w:sz w:val="22"/>
        </w:rPr>
        <w:tab/>
      </w:r>
      <w:r w:rsidR="0006306C">
        <w:rPr>
          <w:rFonts w:ascii="Arial" w:hAnsi="Arial"/>
          <w:b/>
          <w:spacing w:val="-3"/>
          <w:sz w:val="22"/>
        </w:rPr>
        <w:tab/>
      </w:r>
      <w:r w:rsidR="0006306C">
        <w:rPr>
          <w:rFonts w:ascii="Arial" w:hAnsi="Arial"/>
          <w:b/>
          <w:spacing w:val="-3"/>
          <w:sz w:val="22"/>
        </w:rPr>
        <w:tab/>
      </w:r>
      <w:r w:rsidR="0006306C">
        <w:rPr>
          <w:rFonts w:ascii="Arial" w:hAnsi="Arial"/>
          <w:b/>
          <w:spacing w:val="-3"/>
          <w:sz w:val="22"/>
        </w:rPr>
        <w:tab/>
      </w:r>
      <w:r w:rsidR="0006306C">
        <w:rPr>
          <w:rFonts w:ascii="Arial" w:hAnsi="Arial"/>
          <w:spacing w:val="-3"/>
          <w:sz w:val="22"/>
        </w:rPr>
        <w:t>Range of adjustment</w:t>
      </w:r>
    </w:p>
    <w:p w:rsidR="004B40A8" w:rsidRPr="004A314B"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p>
    <w:p w:rsidR="004B40A8" w:rsidRPr="00966C41" w:rsidRDefault="0006306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 xml:space="preserve">The effect of any zero-setting device </w:t>
      </w:r>
      <w:r w:rsidR="00F76841" w:rsidRPr="00F76841">
        <w:rPr>
          <w:rFonts w:ascii="Arial" w:hAnsi="Arial" w:cs="Arial"/>
          <w:bCs/>
          <w:sz w:val="22"/>
          <w:szCs w:val="22"/>
        </w:rPr>
        <w:t>or any tare device</w:t>
      </w:r>
      <w:r w:rsidR="00BA69A4" w:rsidRPr="004A314B">
        <w:rPr>
          <w:rFonts w:cs="Arial"/>
        </w:rPr>
        <w:t xml:space="preserve"> </w:t>
      </w:r>
      <w:r w:rsidR="004B40A8" w:rsidRPr="004A314B">
        <w:rPr>
          <w:rFonts w:ascii="Arial" w:hAnsi="Arial"/>
          <w:spacing w:val="-3"/>
          <w:sz w:val="22"/>
        </w:rPr>
        <w:t>shall</w:t>
      </w:r>
      <w:r w:rsidR="004B40A8" w:rsidRPr="00966C41">
        <w:rPr>
          <w:rFonts w:ascii="Arial" w:hAnsi="Arial"/>
          <w:spacing w:val="-3"/>
          <w:sz w:val="22"/>
        </w:rPr>
        <w:t xml:space="preserve"> not alter the maximum weighing capacity of the </w:t>
      </w:r>
      <w:r w:rsidR="00785941">
        <w:rPr>
          <w:rFonts w:ascii="Arial" w:hAnsi="Arial"/>
          <w:spacing w:val="-3"/>
          <w:sz w:val="22"/>
        </w:rPr>
        <w:t>AGFI</w:t>
      </w:r>
      <w:r w:rsidR="004B40A8"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range of adjustment of zero-setting devices shall not exceed 4</w:t>
      </w:r>
      <w:r w:rsidR="006A2E96">
        <w:rPr>
          <w:rFonts w:ascii="Arial" w:hAnsi="Arial"/>
          <w:spacing w:val="-3"/>
          <w:sz w:val="22"/>
        </w:rPr>
        <w:t xml:space="preserve"> </w:t>
      </w:r>
      <w:r w:rsidRPr="00966C41">
        <w:rPr>
          <w:rFonts w:ascii="Arial" w:hAnsi="Arial"/>
          <w:spacing w:val="-3"/>
          <w:sz w:val="22"/>
        </w:rPr>
        <w:t>%, and of the initial zero-setting device not more than 20</w:t>
      </w:r>
      <w:r w:rsidR="006A2E96">
        <w:rPr>
          <w:rFonts w:ascii="Arial" w:hAnsi="Arial"/>
          <w:spacing w:val="-3"/>
          <w:sz w:val="22"/>
        </w:rPr>
        <w:t xml:space="preserve"> </w:t>
      </w:r>
      <w:r w:rsidRPr="00966C41">
        <w:rPr>
          <w:rFonts w:ascii="Arial" w:hAnsi="Arial"/>
          <w:spacing w:val="-3"/>
          <w:sz w:val="22"/>
        </w:rPr>
        <w:t xml:space="preserve">%, of the Max of the </w:t>
      </w:r>
      <w:r w:rsidR="00785941">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A7D7E" w:rsidP="008F1028">
      <w:pPr>
        <w:pStyle w:val="BodyText2"/>
        <w:tabs>
          <w:tab w:val="clear" w:pos="-267"/>
          <w:tab w:val="clear" w:pos="710"/>
          <w:tab w:val="clear" w:pos="1154"/>
          <w:tab w:val="left" w:pos="1400"/>
          <w:tab w:val="left" w:pos="1500"/>
        </w:tabs>
        <w:ind w:left="-266"/>
        <w:rPr>
          <w:lang w:val="en-GB"/>
        </w:rPr>
      </w:pPr>
      <w:r>
        <w:rPr>
          <w:b/>
          <w:lang w:val="en-GB"/>
        </w:rPr>
        <w:tab/>
      </w:r>
      <w:r w:rsidR="00D301E1">
        <w:rPr>
          <w:b/>
          <w:lang w:val="en-GB"/>
        </w:rPr>
        <w:t>5.8</w:t>
      </w:r>
      <w:r w:rsidR="004B40A8" w:rsidRPr="00966C41">
        <w:rPr>
          <w:b/>
          <w:lang w:val="en-GB"/>
        </w:rPr>
        <w:t>.2</w:t>
      </w:r>
      <w:r w:rsidR="004B40A8" w:rsidRPr="00966C41">
        <w:rPr>
          <w:b/>
          <w:lang w:val="en-GB"/>
        </w:rPr>
        <w:tab/>
      </w:r>
      <w:r w:rsidR="004B40A8" w:rsidRPr="00966C41">
        <w:rPr>
          <w:b/>
          <w:lang w:val="en-GB"/>
        </w:rPr>
        <w:tab/>
      </w:r>
      <w:r w:rsidR="004B40A8" w:rsidRPr="00966C41">
        <w:rPr>
          <w:b/>
          <w:lang w:val="en-GB"/>
        </w:rPr>
        <w:tab/>
      </w:r>
      <w:r w:rsidR="004B40A8" w:rsidRPr="00966C41">
        <w:rPr>
          <w:b/>
          <w:lang w:val="en-GB"/>
        </w:rPr>
        <w:tab/>
      </w:r>
      <w:r w:rsidR="004B40A8" w:rsidRPr="00966C41">
        <w:rPr>
          <w:lang w:val="en-GB"/>
        </w:rPr>
        <w:t>Accuracy of zero-setting and tare devices</w:t>
      </w:r>
    </w:p>
    <w:p w:rsidR="004B40A8" w:rsidRPr="00966C41" w:rsidRDefault="004B40A8" w:rsidP="008F1028">
      <w:pPr>
        <w:pStyle w:val="BodyText2"/>
        <w:tabs>
          <w:tab w:val="clear" w:pos="-267"/>
          <w:tab w:val="clear" w:pos="710"/>
          <w:tab w:val="clear" w:pos="1154"/>
          <w:tab w:val="left" w:pos="1400"/>
          <w:tab w:val="left" w:pos="1500"/>
        </w:tabs>
        <w:ind w:left="-266"/>
        <w:rPr>
          <w:lang w:val="en-GB"/>
        </w:rPr>
      </w:pPr>
    </w:p>
    <w:p w:rsidR="004B40A8" w:rsidRDefault="004B40A8" w:rsidP="008F1028">
      <w:pPr>
        <w:pStyle w:val="BodyText2"/>
        <w:tabs>
          <w:tab w:val="clear" w:pos="-267"/>
          <w:tab w:val="clear" w:pos="710"/>
          <w:tab w:val="clear" w:pos="1154"/>
          <w:tab w:val="left" w:pos="1400"/>
          <w:tab w:val="left" w:pos="1500"/>
        </w:tabs>
        <w:rPr>
          <w:lang w:val="en-GB"/>
        </w:rPr>
      </w:pPr>
      <w:r w:rsidRPr="00966C41">
        <w:rPr>
          <w:lang w:val="en-GB"/>
        </w:rPr>
        <w:t xml:space="preserve">Zero-setting and tare devices (except the preset tare function) shall be capable of setting to less than or equal to </w:t>
      </w:r>
      <w:r w:rsidR="00494F91">
        <w:rPr>
          <w:lang w:val="en-GB"/>
        </w:rPr>
        <w:t xml:space="preserve">0.25 </w:t>
      </w:r>
      <w:r w:rsidR="00993D17">
        <w:rPr>
          <w:lang w:val="en-GB"/>
        </w:rPr>
        <w:t>mpd</w:t>
      </w:r>
      <w:r w:rsidRPr="00966C41">
        <w:rPr>
          <w:lang w:val="en-GB"/>
        </w:rPr>
        <w:t xml:space="preserve"> in-service as specified in </w:t>
      </w:r>
      <w:r w:rsidR="00935367">
        <w:rPr>
          <w:lang w:val="en-GB"/>
        </w:rPr>
        <w:t>4.3</w:t>
      </w:r>
      <w:r w:rsidR="00451F31">
        <w:rPr>
          <w:lang w:val="en-GB"/>
        </w:rPr>
        <w:t>.1</w:t>
      </w:r>
      <w:r w:rsidRPr="00966C41">
        <w:rPr>
          <w:lang w:val="en-GB"/>
        </w:rPr>
        <w:t>.</w:t>
      </w:r>
      <w:r w:rsidR="007F451D">
        <w:rPr>
          <w:lang w:val="en-GB"/>
        </w:rPr>
        <w:t xml:space="preserve"> </w:t>
      </w:r>
    </w:p>
    <w:p w:rsidR="007F451D" w:rsidRDefault="007F451D" w:rsidP="008F1028">
      <w:pPr>
        <w:pStyle w:val="BodyText2"/>
        <w:tabs>
          <w:tab w:val="clear" w:pos="-267"/>
          <w:tab w:val="clear" w:pos="710"/>
          <w:tab w:val="clear" w:pos="1154"/>
          <w:tab w:val="left" w:pos="1400"/>
          <w:tab w:val="left" w:pos="1500"/>
        </w:tabs>
        <w:rPr>
          <w:lang w:val="en-GB"/>
        </w:rPr>
      </w:pPr>
    </w:p>
    <w:p w:rsidR="007F451D" w:rsidRPr="007F451D" w:rsidRDefault="007F451D" w:rsidP="008F1028">
      <w:pPr>
        <w:pStyle w:val="BodyText2"/>
        <w:tabs>
          <w:tab w:val="clear" w:pos="-267"/>
          <w:tab w:val="clear" w:pos="710"/>
          <w:tab w:val="clear" w:pos="1154"/>
          <w:tab w:val="left" w:pos="1400"/>
          <w:tab w:val="left" w:pos="1500"/>
        </w:tabs>
        <w:rPr>
          <w:rFonts w:cs="Arial"/>
          <w:lang w:val="en-GB"/>
        </w:rPr>
      </w:pPr>
      <w:r w:rsidRPr="007F451D">
        <w:rPr>
          <w:rFonts w:cs="Arial"/>
        </w:rPr>
        <w:t xml:space="preserve">After zero </w:t>
      </w:r>
      <w:r w:rsidR="00E544AC">
        <w:rPr>
          <w:rFonts w:cs="Arial"/>
        </w:rPr>
        <w:t xml:space="preserve">or tare </w:t>
      </w:r>
      <w:r w:rsidRPr="007F451D">
        <w:rPr>
          <w:rFonts w:cs="Arial"/>
        </w:rPr>
        <w:t xml:space="preserve">setting the effect of zero deviation on the result of the weighing shall be not more than ± </w:t>
      </w:r>
      <w:r w:rsidR="00494F91">
        <w:rPr>
          <w:rFonts w:cs="Arial"/>
        </w:rPr>
        <w:t xml:space="preserve">0.25 </w:t>
      </w:r>
      <w:r w:rsidR="00993D17">
        <w:rPr>
          <w:rFonts w:cs="Arial"/>
        </w:rPr>
        <w:t>mpd</w:t>
      </w:r>
      <w:r w:rsidRPr="007F451D">
        <w:rPr>
          <w:rFonts w:cs="Arial"/>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176"/>
        <w:jc w:val="both"/>
        <w:rPr>
          <w:rFonts w:ascii="Arial" w:hAnsi="Arial"/>
          <w:spacing w:val="-3"/>
          <w:sz w:val="22"/>
        </w:rPr>
      </w:pPr>
      <w:r>
        <w:rPr>
          <w:rFonts w:ascii="Arial" w:hAnsi="Arial"/>
          <w:b/>
          <w:spacing w:val="-3"/>
          <w:sz w:val="22"/>
        </w:rPr>
        <w:tab/>
      </w:r>
      <w:r w:rsidR="00D301E1">
        <w:rPr>
          <w:rFonts w:ascii="Arial" w:hAnsi="Arial"/>
          <w:b/>
          <w:spacing w:val="-3"/>
          <w:sz w:val="22"/>
        </w:rPr>
        <w:t>5.8</w:t>
      </w:r>
      <w:r w:rsidR="00366248" w:rsidRPr="00366248">
        <w:rPr>
          <w:rFonts w:ascii="Arial" w:hAnsi="Arial"/>
          <w:b/>
          <w:spacing w:val="-3"/>
          <w:sz w:val="22"/>
        </w:rPr>
        <w:t>.3</w:t>
      </w:r>
      <w:r w:rsidR="004B40A8" w:rsidRPr="00366248">
        <w:rPr>
          <w:rFonts w:ascii="Arial" w:hAnsi="Arial"/>
          <w:b/>
          <w:spacing w:val="-3"/>
          <w:sz w:val="22"/>
        </w:rPr>
        <w:t xml:space="preserve"> </w:t>
      </w:r>
      <w:r w:rsidR="004B40A8" w:rsidRPr="00366248">
        <w:rPr>
          <w:rFonts w:ascii="Arial" w:hAnsi="Arial"/>
          <w:b/>
          <w:spacing w:val="-3"/>
          <w:sz w:val="22"/>
        </w:rPr>
        <w:tab/>
      </w:r>
      <w:r w:rsidR="004B40A8" w:rsidRPr="00966C41">
        <w:rPr>
          <w:rFonts w:ascii="Arial" w:hAnsi="Arial"/>
          <w:spacing w:val="-3"/>
          <w:sz w:val="22"/>
        </w:rPr>
        <w:tab/>
      </w:r>
      <w:r w:rsidR="004B40A8" w:rsidRPr="00966C41">
        <w:rPr>
          <w:rFonts w:ascii="Arial" w:hAnsi="Arial"/>
          <w:spacing w:val="-3"/>
          <w:sz w:val="22"/>
        </w:rPr>
        <w:tab/>
        <w:t>Control of the zero-setting and tare devices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176"/>
        <w:jc w:val="both"/>
        <w:rPr>
          <w:rFonts w:ascii="Arial" w:hAnsi="Arial"/>
          <w:spacing w:val="-3"/>
          <w:sz w:val="22"/>
        </w:rPr>
      </w:pPr>
    </w:p>
    <w:p w:rsidR="004B40A8" w:rsidRPr="007A7D7E" w:rsidRDefault="004B40A8" w:rsidP="007A7D7E">
      <w:pPr>
        <w:tabs>
          <w:tab w:val="left" w:pos="0"/>
          <w:tab w:val="left" w:pos="177"/>
          <w:tab w:val="left" w:pos="355"/>
          <w:tab w:val="left" w:pos="532"/>
          <w:tab w:val="left" w:pos="888"/>
          <w:tab w:val="left" w:pos="1400"/>
          <w:tab w:val="left" w:pos="1500"/>
        </w:tabs>
        <w:suppressAutoHyphens/>
        <w:ind w:left="-264"/>
        <w:jc w:val="both"/>
        <w:rPr>
          <w:rFonts w:ascii="Arial" w:hAnsi="Arial"/>
          <w:spacing w:val="-3"/>
          <w:sz w:val="22"/>
        </w:rPr>
      </w:pPr>
      <w:r w:rsidRPr="00966C41">
        <w:rPr>
          <w:rFonts w:ascii="Arial" w:hAnsi="Arial"/>
          <w:spacing w:val="-3"/>
          <w:sz w:val="22"/>
        </w:rPr>
        <w:t xml:space="preserve"> </w:t>
      </w:r>
      <w:r w:rsidRPr="007A7D7E">
        <w:rPr>
          <w:rFonts w:ascii="Arial" w:hAnsi="Arial"/>
          <w:b/>
          <w:spacing w:val="-3"/>
          <w:sz w:val="22"/>
        </w:rPr>
        <w:tab/>
      </w:r>
      <w:r w:rsidR="00D301E1">
        <w:rPr>
          <w:rFonts w:ascii="Arial" w:hAnsi="Arial"/>
          <w:b/>
          <w:spacing w:val="-3"/>
          <w:sz w:val="22"/>
        </w:rPr>
        <w:t>5.8</w:t>
      </w:r>
      <w:r w:rsidR="007A7D7E" w:rsidRPr="007A7D7E">
        <w:rPr>
          <w:rFonts w:ascii="Arial" w:hAnsi="Arial"/>
          <w:b/>
          <w:spacing w:val="-3"/>
          <w:sz w:val="22"/>
        </w:rPr>
        <w:t>.3.1</w:t>
      </w:r>
      <w:r w:rsidR="007A7D7E">
        <w:rPr>
          <w:rFonts w:ascii="Arial" w:hAnsi="Arial"/>
          <w:spacing w:val="-3"/>
          <w:sz w:val="22"/>
        </w:rPr>
        <w:tab/>
      </w:r>
      <w:r w:rsidR="007A7D7E">
        <w:rPr>
          <w:rFonts w:ascii="Arial" w:hAnsi="Arial"/>
          <w:spacing w:val="-3"/>
          <w:sz w:val="22"/>
        </w:rPr>
        <w:tab/>
      </w:r>
      <w:r w:rsidRPr="007A7D7E">
        <w:rPr>
          <w:rFonts w:ascii="Arial" w:hAnsi="Arial"/>
          <w:spacing w:val="-3"/>
          <w:sz w:val="22"/>
        </w:rPr>
        <w:t>Non-automatic and semi-automatic devices</w:t>
      </w:r>
    </w:p>
    <w:p w:rsidR="004B40A8" w:rsidRPr="007A7D7E"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tabs>
          <w:tab w:val="clear" w:pos="-267"/>
          <w:tab w:val="clear" w:pos="710"/>
          <w:tab w:val="clear" w:pos="1154"/>
          <w:tab w:val="left" w:pos="1400"/>
          <w:tab w:val="left" w:pos="1500"/>
        </w:tabs>
        <w:rPr>
          <w:lang w:val="en-GB"/>
        </w:rPr>
      </w:pPr>
      <w:r w:rsidRPr="00966C41">
        <w:rPr>
          <w:lang w:val="en-GB"/>
        </w:rPr>
        <w:t>Non-automatic or semi-automatic zero-setting and tare devices must be locked during automatic operation.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weighing </w:t>
      </w:r>
      <w:r w:rsidR="00FE141E">
        <w:rPr>
          <w:rFonts w:ascii="Arial" w:hAnsi="Arial"/>
          <w:spacing w:val="-3"/>
          <w:sz w:val="22"/>
        </w:rPr>
        <w:t>module</w:t>
      </w:r>
      <w:r w:rsidR="00FE141E" w:rsidRPr="00966C41">
        <w:rPr>
          <w:rFonts w:ascii="Arial" w:hAnsi="Arial"/>
          <w:spacing w:val="-3"/>
          <w:sz w:val="22"/>
        </w:rPr>
        <w:t xml:space="preserve"> </w:t>
      </w:r>
      <w:r w:rsidRPr="00966C41">
        <w:rPr>
          <w:rFonts w:ascii="Arial" w:hAnsi="Arial"/>
          <w:spacing w:val="-3"/>
          <w:sz w:val="22"/>
        </w:rPr>
        <w:t>shall be in stable equilibrium when the zero-setting and tare devices are operating.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37703D" w:rsidRDefault="007A7D7E"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D301E1">
        <w:rPr>
          <w:rFonts w:ascii="Arial" w:hAnsi="Arial"/>
          <w:b/>
          <w:spacing w:val="-3"/>
          <w:sz w:val="22"/>
        </w:rPr>
        <w:t>5.8</w:t>
      </w:r>
      <w:r w:rsidR="004B40A8" w:rsidRPr="0037703D">
        <w:rPr>
          <w:rFonts w:ascii="Arial" w:hAnsi="Arial"/>
          <w:b/>
          <w:spacing w:val="-3"/>
          <w:sz w:val="22"/>
        </w:rPr>
        <w:t>.3.2</w:t>
      </w:r>
      <w:r w:rsidR="004B40A8" w:rsidRPr="0037703D">
        <w:rPr>
          <w:rFonts w:ascii="Arial" w:hAnsi="Arial"/>
          <w:b/>
          <w:spacing w:val="-3"/>
          <w:sz w:val="22"/>
        </w:rPr>
        <w:tab/>
      </w:r>
      <w:r w:rsidR="004B40A8" w:rsidRPr="0037703D">
        <w:rPr>
          <w:rFonts w:ascii="Arial" w:hAnsi="Arial"/>
          <w:b/>
          <w:spacing w:val="-3"/>
          <w:sz w:val="22"/>
        </w:rPr>
        <w:tab/>
      </w:r>
      <w:r w:rsidR="004B40A8" w:rsidRPr="0037703D">
        <w:rPr>
          <w:rFonts w:ascii="Arial" w:hAnsi="Arial"/>
          <w:b/>
          <w:spacing w:val="-3"/>
          <w:sz w:val="22"/>
        </w:rPr>
        <w:tab/>
      </w:r>
      <w:r w:rsidR="004B40A8" w:rsidRPr="0037703D">
        <w:rPr>
          <w:rFonts w:ascii="Arial" w:hAnsi="Arial"/>
          <w:spacing w:val="-3"/>
          <w:sz w:val="22"/>
        </w:rPr>
        <w:t>Automatic devices</w:t>
      </w:r>
    </w:p>
    <w:p w:rsidR="004B40A8" w:rsidRPr="0037703D"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 xml:space="preserve">An automatic zero-setting device may operate at the start of automatic operation, as part of every automatic weighing cycle, or after a programmable time interval. A description of the operation of </w:t>
      </w:r>
      <w:proofErr w:type="gramStart"/>
      <w:r>
        <w:rPr>
          <w:rFonts w:ascii="Arial" w:hAnsi="Arial"/>
          <w:sz w:val="22"/>
        </w:rPr>
        <w:t>the a</w:t>
      </w:r>
      <w:proofErr w:type="gramEnd"/>
      <w:r w:rsidR="00A76A45">
        <w:rPr>
          <w:rFonts w:ascii="Arial" w:hAnsi="Arial"/>
          <w:sz w:val="22"/>
        </w:rPr>
        <w:t xml:space="preserve"> </w:t>
      </w:r>
      <w:r>
        <w:rPr>
          <w:rFonts w:ascii="Arial" w:hAnsi="Arial"/>
          <w:sz w:val="22"/>
        </w:rPr>
        <w:t xml:space="preserve">utomatic zero-setting device (e.g. the maximum programmable time interval) should be included in the </w:t>
      </w:r>
      <w:r w:rsidR="00EF7A1C">
        <w:rPr>
          <w:rFonts w:ascii="Arial" w:hAnsi="Arial"/>
          <w:sz w:val="22"/>
        </w:rPr>
        <w:t>type</w:t>
      </w:r>
      <w:r>
        <w:rPr>
          <w:rFonts w:ascii="Arial" w:hAnsi="Arial"/>
          <w:sz w:val="22"/>
        </w:rPr>
        <w:t xml:space="preserve"> approval certificate.</w:t>
      </w:r>
    </w:p>
    <w:p w:rsidR="004B40A8" w:rsidRDefault="004B40A8" w:rsidP="008F1028">
      <w:pPr>
        <w:tabs>
          <w:tab w:val="left" w:pos="0"/>
          <w:tab w:val="left" w:pos="888"/>
          <w:tab w:val="left" w:pos="1400"/>
          <w:tab w:val="left" w:pos="1500"/>
        </w:tabs>
        <w:jc w:val="both"/>
        <w:rPr>
          <w:rFonts w:ascii="Arial" w:hAnsi="Arial"/>
          <w:sz w:val="22"/>
        </w:rPr>
      </w:pPr>
    </w:p>
    <w:p w:rsidR="004B40A8" w:rsidRPr="00966C41" w:rsidRDefault="004B40A8" w:rsidP="008F1028">
      <w:pPr>
        <w:pStyle w:val="BodyText2"/>
        <w:tabs>
          <w:tab w:val="clear" w:pos="-267"/>
          <w:tab w:val="clear" w:pos="177"/>
          <w:tab w:val="clear" w:pos="355"/>
          <w:tab w:val="clear" w:pos="532"/>
          <w:tab w:val="clear" w:pos="710"/>
          <w:tab w:val="clear" w:pos="1154"/>
          <w:tab w:val="clear" w:pos="1440"/>
          <w:tab w:val="left" w:pos="1400"/>
          <w:tab w:val="left" w:pos="1500"/>
        </w:tabs>
        <w:suppressAutoHyphens w:val="0"/>
        <w:rPr>
          <w:lang w:val="en-GB"/>
        </w:rPr>
      </w:pPr>
      <w:r w:rsidRPr="00966C41">
        <w:rPr>
          <w:lang w:val="en-GB"/>
        </w:rPr>
        <w:t xml:space="preserve">The automatic zero-setting device shall operate sufficiently often to ensure that zero is maintained within twice the given </w:t>
      </w:r>
      <w:r w:rsidR="002A6595">
        <w:rPr>
          <w:lang w:val="en-GB"/>
        </w:rPr>
        <w:t>mpe</w:t>
      </w:r>
      <w:r w:rsidRPr="00966C41">
        <w:rPr>
          <w:lang w:val="en-GB"/>
        </w:rPr>
        <w:t xml:space="preserve"> in </w:t>
      </w:r>
      <w:r w:rsidR="00D301E1">
        <w:rPr>
          <w:lang w:val="en-GB"/>
        </w:rPr>
        <w:t>5.8</w:t>
      </w:r>
      <w:r w:rsidRPr="00966C41">
        <w:rPr>
          <w:lang w:val="en-GB"/>
        </w:rPr>
        <w:t>.2.</w:t>
      </w:r>
    </w:p>
    <w:p w:rsidR="004B40A8" w:rsidRPr="00966C41" w:rsidRDefault="004B40A8" w:rsidP="008F1028">
      <w:pPr>
        <w:pStyle w:val="BodyText2"/>
        <w:tabs>
          <w:tab w:val="clear" w:pos="-267"/>
          <w:tab w:val="clear" w:pos="177"/>
          <w:tab w:val="clear" w:pos="355"/>
          <w:tab w:val="clear" w:pos="532"/>
          <w:tab w:val="clear" w:pos="710"/>
          <w:tab w:val="clear" w:pos="1154"/>
          <w:tab w:val="clear" w:pos="1440"/>
          <w:tab w:val="left" w:pos="1400"/>
          <w:tab w:val="left" w:pos="1500"/>
        </w:tabs>
        <w:suppressAutoHyphens w:val="0"/>
        <w:rPr>
          <w:lang w:val="en-GB"/>
        </w:rPr>
      </w:pPr>
    </w:p>
    <w:p w:rsidR="004B40A8" w:rsidRDefault="004B40A8" w:rsidP="008F1028">
      <w:pPr>
        <w:pStyle w:val="BodyText3"/>
        <w:tabs>
          <w:tab w:val="left" w:pos="0"/>
          <w:tab w:val="left" w:pos="888"/>
          <w:tab w:val="left" w:pos="1400"/>
          <w:tab w:val="left" w:pos="1440"/>
          <w:tab w:val="left" w:pos="1500"/>
        </w:tabs>
        <w:jc w:val="both"/>
      </w:pPr>
      <w:r>
        <w:t>Where the automatic zero-setting device operates as part of every automatic weighing cycle, it shall not be possible to disable this device or to set this device to operate at time intervals.</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pStyle w:val="BodyText2"/>
        <w:tabs>
          <w:tab w:val="clear" w:pos="-267"/>
          <w:tab w:val="clear" w:pos="177"/>
          <w:tab w:val="clear" w:pos="355"/>
          <w:tab w:val="clear" w:pos="532"/>
          <w:tab w:val="clear" w:pos="710"/>
          <w:tab w:val="clear" w:pos="1154"/>
          <w:tab w:val="left" w:pos="1400"/>
          <w:tab w:val="left" w:pos="1500"/>
        </w:tabs>
        <w:suppressAutoHyphens w:val="0"/>
        <w:rPr>
          <w:spacing w:val="0"/>
          <w:lang w:val="en-GB"/>
        </w:rPr>
      </w:pPr>
      <w:r>
        <w:rPr>
          <w:spacing w:val="0"/>
          <w:lang w:val="en-GB"/>
        </w:rPr>
        <w:t xml:space="preserve">Where the automatic zero-setting device operates after a programmable time interval, the manufacturer shall specify the maximum programmable time interval. The maximum programmable time interval shall not be greater than the value calculated according to the method in </w:t>
      </w:r>
      <w:r w:rsidR="003C0B3E">
        <w:rPr>
          <w:spacing w:val="0"/>
          <w:lang w:val="en-GB"/>
        </w:rPr>
        <w:t>A.5.2</w:t>
      </w:r>
      <w:r>
        <w:rPr>
          <w:spacing w:val="0"/>
          <w:lang w:val="en-GB"/>
        </w:rPr>
        <w:t>.5, or shall be reduced depending on prevailing operating conditions.</w:t>
      </w:r>
    </w:p>
    <w:p w:rsidR="004B40A8" w:rsidRDefault="004B40A8" w:rsidP="008F1028">
      <w:pPr>
        <w:tabs>
          <w:tab w:val="left" w:pos="0"/>
          <w:tab w:val="left" w:pos="888"/>
          <w:tab w:val="left" w:pos="1400"/>
          <w:tab w:val="left" w:pos="1440"/>
          <w:tab w:val="left" w:pos="1500"/>
        </w:tabs>
        <w:jc w:val="both"/>
        <w:rPr>
          <w:rFonts w:ascii="Arial" w:hAnsi="Arial"/>
          <w:sz w:val="22"/>
        </w:rPr>
      </w:pPr>
    </w:p>
    <w:p w:rsidR="004B40A8" w:rsidRDefault="004B40A8" w:rsidP="008F1028">
      <w:pPr>
        <w:tabs>
          <w:tab w:val="left" w:pos="0"/>
          <w:tab w:val="left" w:pos="888"/>
          <w:tab w:val="left" w:pos="1400"/>
          <w:tab w:val="left" w:pos="1440"/>
          <w:tab w:val="left" w:pos="1500"/>
        </w:tabs>
        <w:jc w:val="both"/>
        <w:rPr>
          <w:rFonts w:ascii="Arial" w:hAnsi="Arial"/>
          <w:sz w:val="22"/>
        </w:rPr>
      </w:pPr>
      <w:r>
        <w:rPr>
          <w:rFonts w:ascii="Arial" w:hAnsi="Arial"/>
          <w:sz w:val="22"/>
        </w:rPr>
        <w:t xml:space="preserve">The maximum programmable time interval for automatic zero-setting required above and specified in </w:t>
      </w:r>
      <w:r w:rsidR="003C0B3E">
        <w:rPr>
          <w:rFonts w:ascii="Arial" w:hAnsi="Arial"/>
          <w:sz w:val="22"/>
        </w:rPr>
        <w:t>A.5.2</w:t>
      </w:r>
      <w:r>
        <w:rPr>
          <w:rFonts w:ascii="Arial" w:hAnsi="Arial"/>
          <w:sz w:val="22"/>
        </w:rPr>
        <w:t>.5 may start again after taring or zero tracking has taken place.</w:t>
      </w:r>
    </w:p>
    <w:p w:rsidR="004B40A8" w:rsidRDefault="004B40A8" w:rsidP="008F1028">
      <w:pPr>
        <w:tabs>
          <w:tab w:val="left" w:pos="0"/>
          <w:tab w:val="left" w:pos="888"/>
          <w:tab w:val="left" w:pos="1400"/>
          <w:tab w:val="left" w:pos="1440"/>
          <w:tab w:val="left" w:pos="1500"/>
        </w:tabs>
        <w:jc w:val="both"/>
        <w:rPr>
          <w:rFonts w:ascii="Arial" w:hAnsi="Arial"/>
          <w:sz w:val="22"/>
        </w:rPr>
      </w:pPr>
    </w:p>
    <w:p w:rsidR="004B40A8" w:rsidRDefault="004B40A8" w:rsidP="008F1028">
      <w:pPr>
        <w:pStyle w:val="BodyText2"/>
        <w:tabs>
          <w:tab w:val="clear" w:pos="-267"/>
          <w:tab w:val="clear" w:pos="177"/>
          <w:tab w:val="clear" w:pos="355"/>
          <w:tab w:val="clear" w:pos="532"/>
          <w:tab w:val="clear" w:pos="710"/>
          <w:tab w:val="clear" w:pos="1154"/>
          <w:tab w:val="left" w:pos="1400"/>
          <w:tab w:val="left" w:pos="1500"/>
        </w:tabs>
        <w:suppressAutoHyphens w:val="0"/>
        <w:rPr>
          <w:spacing w:val="0"/>
          <w:lang w:val="en-GB"/>
        </w:rPr>
      </w:pPr>
      <w:r>
        <w:rPr>
          <w:spacing w:val="0"/>
          <w:lang w:val="en-GB"/>
        </w:rPr>
        <w:t>The automatic zero-setting device shall generate suitable information to draw attention to overdue zero setting.</w:t>
      </w:r>
    </w:p>
    <w:p w:rsidR="004B40A8" w:rsidRDefault="004B40A8" w:rsidP="008F1028">
      <w:pPr>
        <w:pStyle w:val="BodyText2"/>
        <w:tabs>
          <w:tab w:val="clear" w:pos="-267"/>
          <w:tab w:val="clear" w:pos="177"/>
          <w:tab w:val="clear" w:pos="355"/>
          <w:tab w:val="clear" w:pos="532"/>
          <w:tab w:val="clear" w:pos="710"/>
          <w:tab w:val="clear" w:pos="1154"/>
          <w:tab w:val="left" w:pos="1400"/>
          <w:tab w:val="left" w:pos="1500"/>
        </w:tabs>
        <w:suppressAutoHyphens w:val="0"/>
        <w:rPr>
          <w:spacing w:val="0"/>
          <w:lang w:val="en-GB"/>
        </w:rPr>
      </w:pPr>
    </w:p>
    <w:p w:rsidR="004B40A8" w:rsidRPr="00966C41" w:rsidRDefault="007A7D7E" w:rsidP="008F1028">
      <w:pPr>
        <w:tabs>
          <w:tab w:val="left" w:pos="0"/>
          <w:tab w:val="left" w:pos="177"/>
          <w:tab w:val="left" w:pos="532"/>
          <w:tab w:val="left" w:pos="888"/>
          <w:tab w:val="left" w:pos="1400"/>
          <w:tab w:val="left" w:pos="1440"/>
          <w:tab w:val="left" w:pos="1500"/>
        </w:tabs>
        <w:suppressAutoHyphens/>
        <w:ind w:left="-351"/>
        <w:jc w:val="both"/>
        <w:rPr>
          <w:rFonts w:ascii="Arial" w:hAnsi="Arial"/>
          <w:spacing w:val="-3"/>
          <w:sz w:val="22"/>
        </w:rPr>
      </w:pPr>
      <w:r>
        <w:rPr>
          <w:rFonts w:ascii="Arial" w:hAnsi="Arial"/>
          <w:b/>
          <w:spacing w:val="-3"/>
          <w:sz w:val="22"/>
        </w:rPr>
        <w:tab/>
      </w:r>
      <w:r w:rsidR="00D301E1">
        <w:rPr>
          <w:rFonts w:ascii="Arial" w:hAnsi="Arial"/>
          <w:b/>
          <w:spacing w:val="-3"/>
          <w:sz w:val="22"/>
        </w:rPr>
        <w:t>5.8</w:t>
      </w:r>
      <w:r w:rsidR="004B40A8" w:rsidRPr="00966C41">
        <w:rPr>
          <w:rFonts w:ascii="Arial" w:hAnsi="Arial"/>
          <w:b/>
          <w:spacing w:val="-3"/>
          <w:sz w:val="22"/>
        </w:rPr>
        <w:t>.4</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Zero-tracking device</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pStyle w:val="BodyText2"/>
        <w:tabs>
          <w:tab w:val="clear" w:pos="-267"/>
          <w:tab w:val="clear" w:pos="177"/>
          <w:tab w:val="clear" w:pos="355"/>
          <w:tab w:val="clear" w:pos="532"/>
          <w:tab w:val="clear" w:pos="710"/>
          <w:tab w:val="clear" w:pos="1154"/>
          <w:tab w:val="clear" w:pos="1440"/>
          <w:tab w:val="left" w:pos="1400"/>
          <w:tab w:val="left" w:pos="1500"/>
        </w:tabs>
        <w:suppressAutoHyphens w:val="0"/>
        <w:rPr>
          <w:spacing w:val="0"/>
          <w:lang w:val="en-GB"/>
        </w:rPr>
      </w:pPr>
      <w:r>
        <w:rPr>
          <w:spacing w:val="0"/>
          <w:lang w:val="en-GB"/>
        </w:rPr>
        <w:t>A zero-tracking device shall operate only when:</w:t>
      </w:r>
    </w:p>
    <w:p w:rsidR="004B40A8" w:rsidRDefault="004B40A8" w:rsidP="008F1028">
      <w:pPr>
        <w:tabs>
          <w:tab w:val="left" w:pos="0"/>
          <w:tab w:val="left" w:pos="888"/>
          <w:tab w:val="left" w:pos="1400"/>
          <w:tab w:val="left" w:pos="1500"/>
        </w:tabs>
        <w:jc w:val="both"/>
        <w:rPr>
          <w:rFonts w:ascii="Arial" w:hAnsi="Arial"/>
          <w:sz w:val="22"/>
        </w:rPr>
      </w:pPr>
    </w:p>
    <w:p w:rsidR="00BA75AE" w:rsidRDefault="004B40A8">
      <w:pPr>
        <w:numPr>
          <w:ilvl w:val="0"/>
          <w:numId w:val="20"/>
        </w:numPr>
        <w:tabs>
          <w:tab w:val="left" w:pos="0"/>
          <w:tab w:val="left" w:pos="700"/>
          <w:tab w:val="left" w:pos="888"/>
          <w:tab w:val="left" w:pos="1500"/>
        </w:tabs>
        <w:jc w:val="both"/>
        <w:rPr>
          <w:rFonts w:ascii="Arial" w:hAnsi="Arial"/>
          <w:sz w:val="22"/>
        </w:rPr>
      </w:pPr>
      <w:r>
        <w:rPr>
          <w:rFonts w:ascii="Arial" w:hAnsi="Arial"/>
          <w:sz w:val="22"/>
        </w:rPr>
        <w:t>the indication is at zero, or at a negative net value equivalent to gross zero, and</w:t>
      </w:r>
    </w:p>
    <w:p w:rsidR="00BA75AE" w:rsidRDefault="004B40A8">
      <w:pPr>
        <w:numPr>
          <w:ilvl w:val="0"/>
          <w:numId w:val="20"/>
        </w:numPr>
        <w:tabs>
          <w:tab w:val="left" w:pos="0"/>
          <w:tab w:val="left" w:pos="700"/>
          <w:tab w:val="left" w:pos="1500"/>
        </w:tabs>
        <w:jc w:val="both"/>
        <w:rPr>
          <w:rFonts w:ascii="Arial" w:hAnsi="Arial"/>
          <w:sz w:val="22"/>
        </w:rPr>
      </w:pPr>
      <w:proofErr w:type="gramStart"/>
      <w:r>
        <w:rPr>
          <w:rFonts w:ascii="Arial" w:hAnsi="Arial"/>
          <w:sz w:val="22"/>
        </w:rPr>
        <w:t>the</w:t>
      </w:r>
      <w:proofErr w:type="gramEnd"/>
      <w:r>
        <w:rPr>
          <w:rFonts w:ascii="Arial" w:hAnsi="Arial"/>
          <w:sz w:val="22"/>
        </w:rPr>
        <w:t xml:space="preserve"> corrections are not more than </w:t>
      </w:r>
      <w:r w:rsidR="00F9066D">
        <w:rPr>
          <w:rFonts w:ascii="Arial" w:hAnsi="Arial"/>
          <w:sz w:val="22"/>
        </w:rPr>
        <w:t xml:space="preserve">0.5 </w:t>
      </w:r>
      <w:r w:rsidR="00993D17">
        <w:rPr>
          <w:rFonts w:ascii="Arial" w:hAnsi="Arial"/>
          <w:sz w:val="22"/>
        </w:rPr>
        <w:t>mpd</w:t>
      </w:r>
      <w:r w:rsidR="00F9066D">
        <w:rPr>
          <w:rFonts w:ascii="Arial" w:hAnsi="Arial"/>
          <w:sz w:val="22"/>
        </w:rPr>
        <w:t>/sec</w:t>
      </w:r>
      <w:r>
        <w:rPr>
          <w:rFonts w:ascii="Arial" w:hAnsi="Arial"/>
          <w:sz w:val="22"/>
        </w:rPr>
        <w:t>.</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pStyle w:val="BodyText3"/>
        <w:tabs>
          <w:tab w:val="left" w:pos="0"/>
          <w:tab w:val="left" w:pos="888"/>
          <w:tab w:val="left" w:pos="1400"/>
          <w:tab w:val="left" w:pos="1500"/>
        </w:tabs>
        <w:jc w:val="both"/>
      </w:pPr>
      <w:r>
        <w:t>When zero is indicated after a tare operation, the zero-tracking device may operate within a range of 4</w:t>
      </w:r>
      <w:r w:rsidR="006A2E96">
        <w:t xml:space="preserve"> </w:t>
      </w:r>
      <w:r>
        <w:t xml:space="preserve">% of Max of the </w:t>
      </w:r>
      <w:r w:rsidR="00785941">
        <w:t>AGFI</w:t>
      </w:r>
      <w:r>
        <w:t xml:space="preserve"> around the actual zero value.</w:t>
      </w:r>
    </w:p>
    <w:p w:rsidR="004B40A8" w:rsidRDefault="004B40A8" w:rsidP="008F1028">
      <w:pPr>
        <w:tabs>
          <w:tab w:val="left" w:pos="0"/>
          <w:tab w:val="left" w:pos="888"/>
          <w:tab w:val="left" w:pos="1400"/>
          <w:tab w:val="left" w:pos="1500"/>
        </w:tabs>
        <w:jc w:val="both"/>
        <w:rPr>
          <w:rFonts w:ascii="Arial" w:hAnsi="Arial"/>
          <w:sz w:val="22"/>
        </w:rPr>
      </w:pPr>
    </w:p>
    <w:p w:rsidR="008D7BFE" w:rsidRDefault="00DF2277" w:rsidP="006D097A">
      <w:pPr>
        <w:tabs>
          <w:tab w:val="left" w:pos="0"/>
          <w:tab w:val="left" w:pos="1400"/>
          <w:tab w:val="left" w:pos="1500"/>
        </w:tabs>
        <w:ind w:left="851" w:hanging="851"/>
        <w:jc w:val="both"/>
        <w:rPr>
          <w:rFonts w:ascii="Arial" w:hAnsi="Arial"/>
          <w:sz w:val="22"/>
        </w:rPr>
      </w:pPr>
      <w:r>
        <w:rPr>
          <w:rFonts w:ascii="Arial" w:hAnsi="Arial"/>
          <w:sz w:val="22"/>
        </w:rPr>
        <w:t>NOTE</w:t>
      </w:r>
      <w:r w:rsidR="004B40A8">
        <w:rPr>
          <w:rFonts w:ascii="Arial" w:hAnsi="Arial"/>
          <w:sz w:val="22"/>
        </w:rPr>
        <w:t xml:space="preserve">: </w:t>
      </w:r>
      <w:r w:rsidR="009C47D8">
        <w:rPr>
          <w:rFonts w:ascii="Arial" w:hAnsi="Arial"/>
          <w:sz w:val="22"/>
        </w:rPr>
        <w:tab/>
      </w:r>
      <w:r w:rsidR="004B40A8">
        <w:rPr>
          <w:rFonts w:ascii="Arial" w:hAnsi="Arial"/>
          <w:sz w:val="22"/>
        </w:rPr>
        <w:t xml:space="preserve">Zero-tracking is functionally similar to automatic zero setting. The differences are important in applying the requirements of </w:t>
      </w:r>
      <w:r w:rsidR="00D301E1">
        <w:rPr>
          <w:rFonts w:ascii="Arial" w:hAnsi="Arial"/>
          <w:sz w:val="22"/>
        </w:rPr>
        <w:t>5.8</w:t>
      </w:r>
      <w:r w:rsidR="004B40A8">
        <w:rPr>
          <w:rFonts w:ascii="Arial" w:hAnsi="Arial"/>
          <w:sz w:val="22"/>
        </w:rPr>
        <w:t xml:space="preserve">. Automatic zero-setting and zero-tracking are defined in </w:t>
      </w:r>
      <w:r w:rsidR="00632DC0">
        <w:rPr>
          <w:rFonts w:ascii="Arial" w:hAnsi="Arial"/>
          <w:sz w:val="22"/>
        </w:rPr>
        <w:t>3.3</w:t>
      </w:r>
      <w:r w:rsidR="004B40A8">
        <w:rPr>
          <w:rFonts w:ascii="Arial" w:hAnsi="Arial"/>
          <w:sz w:val="22"/>
        </w:rPr>
        <w:t xml:space="preserve">.4.3 and </w:t>
      </w:r>
      <w:r w:rsidR="00632DC0">
        <w:rPr>
          <w:rFonts w:ascii="Arial" w:hAnsi="Arial"/>
          <w:sz w:val="22"/>
        </w:rPr>
        <w:t>3.3</w:t>
      </w:r>
      <w:r w:rsidR="004B40A8">
        <w:rPr>
          <w:rFonts w:ascii="Arial" w:hAnsi="Arial"/>
          <w:sz w:val="22"/>
        </w:rPr>
        <w:t>.4.5. Specifically:</w:t>
      </w:r>
    </w:p>
    <w:p w:rsidR="004B40A8" w:rsidRDefault="004B40A8" w:rsidP="009C47D8">
      <w:pPr>
        <w:tabs>
          <w:tab w:val="left" w:pos="0"/>
          <w:tab w:val="left" w:pos="888"/>
          <w:tab w:val="left" w:pos="1400"/>
          <w:tab w:val="left" w:pos="1500"/>
        </w:tabs>
        <w:ind w:left="851" w:hanging="851"/>
        <w:jc w:val="both"/>
        <w:rPr>
          <w:rFonts w:ascii="Arial" w:hAnsi="Arial"/>
          <w:sz w:val="22"/>
        </w:rPr>
      </w:pPr>
    </w:p>
    <w:p w:rsidR="000D775C" w:rsidRDefault="004B40A8">
      <w:pPr>
        <w:numPr>
          <w:ilvl w:val="0"/>
          <w:numId w:val="21"/>
        </w:numPr>
        <w:tabs>
          <w:tab w:val="left" w:pos="0"/>
          <w:tab w:val="left" w:pos="1134"/>
          <w:tab w:val="left" w:pos="1400"/>
          <w:tab w:val="left" w:pos="1500"/>
        </w:tabs>
        <w:ind w:left="1134" w:hanging="283"/>
        <w:jc w:val="both"/>
        <w:rPr>
          <w:rFonts w:ascii="Arial" w:hAnsi="Arial"/>
          <w:sz w:val="22"/>
        </w:rPr>
      </w:pPr>
      <w:r>
        <w:rPr>
          <w:rFonts w:ascii="Arial" w:hAnsi="Arial"/>
          <w:sz w:val="22"/>
        </w:rPr>
        <w:t>Automatic zero setting is activated by an event, such as part of every automatic weighing cycle or after a programmed interval.</w:t>
      </w:r>
    </w:p>
    <w:p w:rsidR="000D775C" w:rsidRDefault="004B40A8">
      <w:pPr>
        <w:numPr>
          <w:ilvl w:val="0"/>
          <w:numId w:val="21"/>
        </w:numPr>
        <w:tabs>
          <w:tab w:val="left" w:pos="0"/>
          <w:tab w:val="left" w:pos="1134"/>
          <w:tab w:val="left" w:pos="1400"/>
          <w:tab w:val="left" w:pos="1500"/>
        </w:tabs>
        <w:ind w:left="1134" w:hanging="283"/>
        <w:jc w:val="both"/>
        <w:rPr>
          <w:rFonts w:ascii="Arial" w:hAnsi="Arial"/>
          <w:sz w:val="22"/>
        </w:rPr>
      </w:pPr>
      <w:r>
        <w:rPr>
          <w:rFonts w:ascii="Arial" w:hAnsi="Arial"/>
          <w:sz w:val="22"/>
        </w:rPr>
        <w:lastRenderedPageBreak/>
        <w:t xml:space="preserve">Zero-tracking may operate continuously when the above conditions are fulfilled and must therefore be subject to a maximum rate of correction </w:t>
      </w:r>
      <w:proofErr w:type="gramStart"/>
      <w:r>
        <w:rPr>
          <w:rFonts w:ascii="Arial" w:hAnsi="Arial"/>
          <w:sz w:val="22"/>
        </w:rPr>
        <w:t xml:space="preserve">of </w:t>
      </w:r>
      <w:r w:rsidR="00494F91">
        <w:rPr>
          <w:rFonts w:ascii="Arial" w:hAnsi="Arial"/>
          <w:sz w:val="22"/>
        </w:rPr>
        <w:t xml:space="preserve">0.5 </w:t>
      </w:r>
      <w:r w:rsidR="00993D17">
        <w:rPr>
          <w:rFonts w:ascii="Arial" w:hAnsi="Arial"/>
          <w:sz w:val="22"/>
        </w:rPr>
        <w:t>mpd</w:t>
      </w:r>
      <w:r w:rsidR="00F9066D">
        <w:rPr>
          <w:rFonts w:ascii="Arial" w:hAnsi="Arial"/>
          <w:sz w:val="22"/>
        </w:rPr>
        <w:t>/sec</w:t>
      </w:r>
      <w:proofErr w:type="gramEnd"/>
      <w:r>
        <w:rPr>
          <w:rFonts w:ascii="Arial" w:hAnsi="Arial"/>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7A7D7E"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r>
        <w:rPr>
          <w:rFonts w:ascii="Arial" w:hAnsi="Arial"/>
          <w:b/>
          <w:spacing w:val="-3"/>
          <w:sz w:val="22"/>
        </w:rPr>
        <w:tab/>
      </w:r>
      <w:r w:rsidR="00D301E1">
        <w:rPr>
          <w:rFonts w:ascii="Arial" w:hAnsi="Arial"/>
          <w:b/>
          <w:spacing w:val="-3"/>
          <w:sz w:val="22"/>
        </w:rPr>
        <w:t>5.8</w:t>
      </w:r>
      <w:r w:rsidR="004B40A8" w:rsidRPr="00966C41">
        <w:rPr>
          <w:rFonts w:ascii="Arial" w:hAnsi="Arial"/>
          <w:b/>
          <w:spacing w:val="-3"/>
          <w:sz w:val="22"/>
        </w:rPr>
        <w:t xml:space="preserve">.5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EB605E">
        <w:rPr>
          <w:rFonts w:ascii="Arial" w:hAnsi="Arial"/>
          <w:b/>
          <w:spacing w:val="-3"/>
          <w:sz w:val="22"/>
        </w:rPr>
        <w:tab/>
      </w:r>
      <w:r w:rsidR="004B40A8" w:rsidRPr="00966C41">
        <w:rPr>
          <w:rFonts w:ascii="Arial" w:hAnsi="Arial"/>
          <w:spacing w:val="-3"/>
          <w:sz w:val="22"/>
        </w:rPr>
        <w:t>Tare device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p>
    <w:p w:rsidR="004B40A8" w:rsidRDefault="007A7D7E" w:rsidP="008F1028">
      <w:pPr>
        <w:tabs>
          <w:tab w:val="left" w:pos="0"/>
          <w:tab w:val="left" w:pos="888"/>
          <w:tab w:val="left" w:pos="1400"/>
          <w:tab w:val="left" w:pos="1500"/>
        </w:tabs>
        <w:ind w:left="-282"/>
        <w:jc w:val="both"/>
        <w:rPr>
          <w:rFonts w:ascii="Arial" w:hAnsi="Arial"/>
          <w:b/>
          <w:sz w:val="22"/>
        </w:rPr>
      </w:pPr>
      <w:r>
        <w:rPr>
          <w:rFonts w:ascii="Arial" w:hAnsi="Arial"/>
          <w:b/>
          <w:sz w:val="22"/>
        </w:rPr>
        <w:tab/>
      </w:r>
      <w:r w:rsidR="00D301E1">
        <w:rPr>
          <w:rFonts w:ascii="Arial" w:hAnsi="Arial"/>
          <w:b/>
          <w:sz w:val="22"/>
        </w:rPr>
        <w:t>5.8</w:t>
      </w:r>
      <w:r w:rsidR="004B40A8">
        <w:rPr>
          <w:rFonts w:ascii="Arial" w:hAnsi="Arial"/>
          <w:b/>
          <w:sz w:val="22"/>
        </w:rPr>
        <w:t>.5.1</w:t>
      </w:r>
      <w:r w:rsidR="004B40A8">
        <w:rPr>
          <w:rFonts w:ascii="Arial" w:hAnsi="Arial"/>
          <w:b/>
          <w:sz w:val="22"/>
        </w:rPr>
        <w:tab/>
        <w:t xml:space="preserve">      </w:t>
      </w:r>
      <w:r>
        <w:rPr>
          <w:rFonts w:ascii="Arial" w:hAnsi="Arial"/>
          <w:b/>
          <w:sz w:val="22"/>
        </w:rPr>
        <w:tab/>
      </w:r>
      <w:r w:rsidR="00EB605E">
        <w:rPr>
          <w:rFonts w:ascii="Arial" w:hAnsi="Arial"/>
          <w:b/>
          <w:sz w:val="22"/>
        </w:rPr>
        <w:tab/>
      </w:r>
      <w:r w:rsidR="004B40A8">
        <w:rPr>
          <w:rFonts w:ascii="Arial" w:hAnsi="Arial"/>
          <w:sz w:val="22"/>
        </w:rPr>
        <w:t>Accuracy and control of tare devices</w:t>
      </w:r>
    </w:p>
    <w:p w:rsidR="004B40A8" w:rsidRDefault="004B40A8" w:rsidP="008F1028">
      <w:pPr>
        <w:tabs>
          <w:tab w:val="left" w:pos="0"/>
          <w:tab w:val="left" w:pos="888"/>
          <w:tab w:val="left" w:pos="1400"/>
          <w:tab w:val="left" w:pos="1500"/>
        </w:tabs>
        <w:ind w:left="-282"/>
        <w:jc w:val="both"/>
        <w:rPr>
          <w:rFonts w:ascii="Arial" w:hAnsi="Arial"/>
          <w:b/>
          <w:sz w:val="22"/>
        </w:rPr>
      </w:pPr>
    </w:p>
    <w:p w:rsidR="004B40A8" w:rsidRDefault="00CB3603" w:rsidP="008F1028">
      <w:pPr>
        <w:tabs>
          <w:tab w:val="left" w:pos="0"/>
          <w:tab w:val="left" w:pos="888"/>
          <w:tab w:val="left" w:pos="1400"/>
          <w:tab w:val="left" w:pos="1500"/>
        </w:tabs>
        <w:ind w:left="-282"/>
        <w:jc w:val="both"/>
        <w:rPr>
          <w:rFonts w:ascii="Arial" w:hAnsi="Arial"/>
          <w:snapToGrid w:val="0"/>
          <w:sz w:val="22"/>
          <w:lang w:eastAsia="en-US"/>
        </w:rPr>
      </w:pPr>
      <w:r>
        <w:rPr>
          <w:rFonts w:ascii="Arial" w:hAnsi="Arial"/>
          <w:sz w:val="22"/>
        </w:rPr>
        <w:tab/>
      </w:r>
      <w:r w:rsidR="004B40A8">
        <w:rPr>
          <w:rFonts w:ascii="Arial" w:hAnsi="Arial"/>
          <w:sz w:val="22"/>
        </w:rPr>
        <w:t xml:space="preserve">Accuracy and operation of the tare device shall be as specified in </w:t>
      </w:r>
      <w:r w:rsidR="00D301E1">
        <w:rPr>
          <w:rFonts w:ascii="Arial" w:hAnsi="Arial"/>
          <w:sz w:val="22"/>
        </w:rPr>
        <w:t>5.8</w:t>
      </w:r>
      <w:r w:rsidR="004B40A8">
        <w:rPr>
          <w:rFonts w:ascii="Arial" w:hAnsi="Arial"/>
          <w:sz w:val="22"/>
        </w:rPr>
        <w:t xml:space="preserve">.2 and </w:t>
      </w:r>
      <w:r w:rsidR="00D301E1">
        <w:rPr>
          <w:rFonts w:ascii="Arial" w:hAnsi="Arial"/>
          <w:sz w:val="22"/>
        </w:rPr>
        <w:t>5.8</w:t>
      </w:r>
      <w:r w:rsidR="004B40A8">
        <w:rPr>
          <w:rFonts w:ascii="Arial" w:hAnsi="Arial"/>
          <w:sz w:val="22"/>
        </w:rPr>
        <w:t>.3.</w:t>
      </w:r>
    </w:p>
    <w:p w:rsidR="004B40A8" w:rsidRDefault="004B40A8" w:rsidP="008F1028">
      <w:pPr>
        <w:tabs>
          <w:tab w:val="left" w:pos="0"/>
          <w:tab w:val="left" w:pos="888"/>
          <w:tab w:val="left" w:pos="1400"/>
          <w:tab w:val="left" w:pos="1500"/>
        </w:tabs>
        <w:jc w:val="both"/>
        <w:rPr>
          <w:rFonts w:ascii="Arial" w:hAnsi="Arial"/>
          <w:sz w:val="22"/>
        </w:rPr>
      </w:pPr>
    </w:p>
    <w:p w:rsidR="004B40A8" w:rsidRDefault="007A7D7E" w:rsidP="008F1028">
      <w:pPr>
        <w:tabs>
          <w:tab w:val="left" w:pos="0"/>
          <w:tab w:val="left" w:pos="888"/>
          <w:tab w:val="left" w:pos="1400"/>
          <w:tab w:val="left" w:pos="1500"/>
        </w:tabs>
        <w:ind w:left="-284"/>
        <w:jc w:val="both"/>
        <w:rPr>
          <w:rFonts w:ascii="Arial" w:hAnsi="Arial"/>
          <w:snapToGrid w:val="0"/>
          <w:sz w:val="22"/>
          <w:lang w:eastAsia="en-US"/>
        </w:rPr>
      </w:pPr>
      <w:r>
        <w:rPr>
          <w:rFonts w:ascii="Arial" w:hAnsi="Arial"/>
          <w:b/>
          <w:sz w:val="22"/>
        </w:rPr>
        <w:tab/>
      </w:r>
      <w:r w:rsidR="00D301E1">
        <w:rPr>
          <w:rFonts w:ascii="Arial" w:hAnsi="Arial"/>
          <w:b/>
          <w:sz w:val="22"/>
        </w:rPr>
        <w:t>5.8</w:t>
      </w:r>
      <w:r w:rsidR="004B40A8">
        <w:rPr>
          <w:rFonts w:ascii="Arial" w:hAnsi="Arial"/>
          <w:b/>
          <w:sz w:val="22"/>
        </w:rPr>
        <w:t>.5.2</w:t>
      </w:r>
      <w:r w:rsidR="004B40A8">
        <w:rPr>
          <w:rFonts w:ascii="Arial" w:hAnsi="Arial"/>
          <w:b/>
          <w:sz w:val="22"/>
        </w:rPr>
        <w:tab/>
        <w:t xml:space="preserve">      </w:t>
      </w:r>
      <w:r>
        <w:rPr>
          <w:rFonts w:ascii="Arial" w:hAnsi="Arial"/>
          <w:b/>
          <w:sz w:val="22"/>
        </w:rPr>
        <w:tab/>
      </w:r>
      <w:r w:rsidR="00EB605E">
        <w:rPr>
          <w:rFonts w:ascii="Arial" w:hAnsi="Arial"/>
          <w:b/>
          <w:sz w:val="22"/>
        </w:rPr>
        <w:tab/>
      </w:r>
      <w:r w:rsidR="004B40A8">
        <w:rPr>
          <w:rFonts w:ascii="Arial" w:hAnsi="Arial"/>
          <w:snapToGrid w:val="0"/>
          <w:sz w:val="22"/>
          <w:lang w:eastAsia="en-US"/>
        </w:rPr>
        <w:t>Subtractive tare device</w:t>
      </w:r>
    </w:p>
    <w:p w:rsidR="004B40A8" w:rsidRDefault="004B40A8" w:rsidP="008F1028">
      <w:pPr>
        <w:tabs>
          <w:tab w:val="left" w:pos="0"/>
          <w:tab w:val="left" w:pos="888"/>
          <w:tab w:val="left" w:pos="1400"/>
          <w:tab w:val="left" w:pos="1500"/>
        </w:tabs>
        <w:jc w:val="both"/>
        <w:rPr>
          <w:rFonts w:ascii="Arial" w:hAnsi="Arial"/>
          <w:snapToGrid w:val="0"/>
          <w:sz w:val="22"/>
          <w:lang w:eastAsia="en-US"/>
        </w:rPr>
      </w:pPr>
    </w:p>
    <w:p w:rsidR="004B40A8" w:rsidRDefault="004B40A8" w:rsidP="008F1028">
      <w:pPr>
        <w:pStyle w:val="BodyText2"/>
        <w:widowControl/>
        <w:tabs>
          <w:tab w:val="clear" w:pos="-267"/>
          <w:tab w:val="clear" w:pos="177"/>
          <w:tab w:val="clear" w:pos="355"/>
          <w:tab w:val="clear" w:pos="532"/>
          <w:tab w:val="clear" w:pos="710"/>
          <w:tab w:val="clear" w:pos="1154"/>
          <w:tab w:val="clear" w:pos="1440"/>
          <w:tab w:val="left" w:pos="1400"/>
          <w:tab w:val="left" w:pos="1500"/>
        </w:tabs>
        <w:suppressAutoHyphens w:val="0"/>
        <w:rPr>
          <w:spacing w:val="0"/>
          <w:lang w:val="en-GB"/>
        </w:rPr>
      </w:pPr>
      <w:r>
        <w:rPr>
          <w:spacing w:val="0"/>
          <w:lang w:val="en-GB"/>
        </w:rPr>
        <w:t xml:space="preserve">When the use of a subtractive tare device does not allow the value of the residual weighing range to be known, a device shall prevent the use of the </w:t>
      </w:r>
      <w:r w:rsidR="00785941">
        <w:rPr>
          <w:spacing w:val="0"/>
          <w:lang w:val="en-GB"/>
        </w:rPr>
        <w:t>AGFI</w:t>
      </w:r>
      <w:r>
        <w:rPr>
          <w:spacing w:val="0"/>
          <w:lang w:val="en-GB"/>
        </w:rPr>
        <w:t xml:space="preserve"> above its maximum capacity or indicate that this capacity has been reached.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Default="00CB3603" w:rsidP="00501DD2">
      <w:pPr>
        <w:tabs>
          <w:tab w:val="left" w:pos="0"/>
          <w:tab w:val="left" w:pos="888"/>
          <w:tab w:val="left" w:pos="1400"/>
          <w:tab w:val="left" w:pos="1500"/>
        </w:tabs>
        <w:ind w:left="-284"/>
        <w:jc w:val="both"/>
        <w:rPr>
          <w:b/>
        </w:rPr>
      </w:pPr>
      <w:r>
        <w:rPr>
          <w:rFonts w:ascii="Arial" w:hAnsi="Arial"/>
          <w:b/>
          <w:sz w:val="22"/>
        </w:rPr>
        <w:tab/>
      </w:r>
    </w:p>
    <w:p w:rsidR="00537892" w:rsidRPr="004A314B" w:rsidRDefault="005B5296" w:rsidP="00537892">
      <w:pPr>
        <w:suppressAutoHyphens/>
        <w:jc w:val="both"/>
        <w:rPr>
          <w:rFonts w:ascii="Arial" w:hAnsi="Arial" w:cs="Arial"/>
          <w:sz w:val="22"/>
          <w:szCs w:val="22"/>
        </w:rPr>
      </w:pPr>
      <w:r w:rsidRPr="005B5296">
        <w:rPr>
          <w:rFonts w:ascii="Arial" w:hAnsi="Arial" w:cs="Arial"/>
          <w:b/>
          <w:bCs/>
          <w:sz w:val="22"/>
          <w:szCs w:val="22"/>
        </w:rPr>
        <w:t>5.8.5.3</w:t>
      </w:r>
      <w:r w:rsidRPr="005B5296">
        <w:rPr>
          <w:rFonts w:ascii="Arial" w:hAnsi="Arial" w:cs="Arial"/>
          <w:bCs/>
          <w:sz w:val="22"/>
          <w:szCs w:val="22"/>
        </w:rPr>
        <w:t xml:space="preserve"> </w:t>
      </w:r>
      <w:r w:rsidRPr="005B5296">
        <w:rPr>
          <w:rFonts w:ascii="Arial" w:hAnsi="Arial" w:cs="Arial"/>
          <w:bCs/>
          <w:sz w:val="22"/>
          <w:szCs w:val="22"/>
        </w:rPr>
        <w:tab/>
        <w:t>Automatic tare device</w:t>
      </w:r>
    </w:p>
    <w:p w:rsidR="00537892" w:rsidRPr="004A314B" w:rsidRDefault="00537892" w:rsidP="00537892">
      <w:pPr>
        <w:suppressAutoHyphens/>
        <w:jc w:val="both"/>
        <w:rPr>
          <w:rFonts w:ascii="Arial" w:hAnsi="Arial" w:cs="Arial"/>
          <w:bCs/>
          <w:sz w:val="22"/>
          <w:szCs w:val="22"/>
        </w:rPr>
      </w:pPr>
    </w:p>
    <w:p w:rsidR="00537892" w:rsidRPr="004A314B" w:rsidRDefault="005B5296" w:rsidP="00537892">
      <w:pPr>
        <w:suppressAutoHyphens/>
        <w:jc w:val="both"/>
        <w:rPr>
          <w:rFonts w:ascii="Arial" w:hAnsi="Arial" w:cs="Arial"/>
          <w:bCs/>
          <w:sz w:val="22"/>
          <w:szCs w:val="22"/>
        </w:rPr>
      </w:pPr>
      <w:r w:rsidRPr="005B5296">
        <w:rPr>
          <w:rFonts w:ascii="Arial" w:hAnsi="Arial" w:cs="Arial"/>
          <w:bCs/>
          <w:sz w:val="22"/>
          <w:szCs w:val="22"/>
        </w:rPr>
        <w:t>An automatic tare device may operate at the start of automatic operation, as part of every automatic weighing cycle, or after a programmable time interval. A description of the operation of the automatic tare device (e.g. the maximum programmable time interval) should be included in the type approval certificate.</w:t>
      </w:r>
    </w:p>
    <w:p w:rsidR="00537892" w:rsidRPr="004A314B" w:rsidRDefault="00537892" w:rsidP="00537892">
      <w:pPr>
        <w:tabs>
          <w:tab w:val="left" w:pos="0"/>
          <w:tab w:val="left" w:pos="888"/>
          <w:tab w:val="left" w:pos="1400"/>
          <w:tab w:val="left" w:pos="1500"/>
        </w:tabs>
        <w:jc w:val="both"/>
        <w:rPr>
          <w:rFonts w:ascii="Arial" w:hAnsi="Arial" w:cs="Arial"/>
          <w:sz w:val="22"/>
          <w:szCs w:val="22"/>
        </w:rPr>
      </w:pPr>
    </w:p>
    <w:p w:rsidR="00537892" w:rsidRPr="004A314B" w:rsidRDefault="005B5296" w:rsidP="00537892">
      <w:pPr>
        <w:suppressAutoHyphens/>
        <w:jc w:val="both"/>
        <w:rPr>
          <w:rFonts w:ascii="Arial" w:hAnsi="Arial" w:cs="Arial"/>
          <w:bCs/>
          <w:sz w:val="22"/>
          <w:szCs w:val="22"/>
        </w:rPr>
      </w:pPr>
      <w:r w:rsidRPr="005B5296">
        <w:rPr>
          <w:rFonts w:ascii="Arial" w:hAnsi="Arial" w:cs="Arial"/>
          <w:bCs/>
          <w:sz w:val="22"/>
          <w:szCs w:val="22"/>
        </w:rPr>
        <w:t>The automatic tare device shall operate sufficiently often to ensure that tare is properly taken into account along the production of a batch.</w:t>
      </w:r>
    </w:p>
    <w:p w:rsidR="00537892" w:rsidRPr="004A314B" w:rsidRDefault="00537892" w:rsidP="00537892">
      <w:pPr>
        <w:suppressAutoHyphens/>
        <w:jc w:val="both"/>
        <w:rPr>
          <w:rFonts w:ascii="Arial" w:hAnsi="Arial" w:cs="Arial"/>
          <w:bCs/>
          <w:sz w:val="22"/>
          <w:szCs w:val="22"/>
        </w:rPr>
      </w:pPr>
    </w:p>
    <w:p w:rsidR="00537892" w:rsidRPr="004A314B" w:rsidRDefault="005B5296" w:rsidP="00537892">
      <w:pPr>
        <w:suppressAutoHyphens/>
        <w:jc w:val="both"/>
        <w:rPr>
          <w:rFonts w:ascii="Arial" w:hAnsi="Arial" w:cs="Arial"/>
          <w:bCs/>
          <w:sz w:val="22"/>
          <w:szCs w:val="22"/>
        </w:rPr>
      </w:pPr>
      <w:r w:rsidRPr="005B5296">
        <w:rPr>
          <w:rFonts w:ascii="Arial" w:hAnsi="Arial" w:cs="Arial"/>
          <w:bCs/>
          <w:sz w:val="22"/>
          <w:szCs w:val="22"/>
        </w:rPr>
        <w:t>Where the automatic zero-setting device operates as part of every automatic weighing cycle, it shall not be possible to disable this device or to set this device to operate at time intervals.</w:t>
      </w:r>
    </w:p>
    <w:p w:rsidR="00537892" w:rsidRPr="004A314B" w:rsidRDefault="00537892" w:rsidP="00537892">
      <w:pPr>
        <w:tabs>
          <w:tab w:val="left" w:pos="0"/>
          <w:tab w:val="left" w:pos="888"/>
          <w:tab w:val="left" w:pos="1400"/>
          <w:tab w:val="left" w:pos="1500"/>
        </w:tabs>
        <w:jc w:val="both"/>
        <w:rPr>
          <w:rFonts w:ascii="Arial" w:hAnsi="Arial" w:cs="Arial"/>
          <w:sz w:val="22"/>
          <w:szCs w:val="22"/>
        </w:rPr>
      </w:pPr>
    </w:p>
    <w:p w:rsidR="004B40A8" w:rsidRPr="004A314B" w:rsidRDefault="005B5296" w:rsidP="00537892">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5B5296">
        <w:rPr>
          <w:rFonts w:ascii="Arial" w:hAnsi="Arial" w:cs="Arial"/>
          <w:bCs/>
          <w:sz w:val="22"/>
          <w:szCs w:val="22"/>
        </w:rPr>
        <w:t>Where the automatic tare device operates after a programmable time interval, the manufacturer shall specify the maximum programmable time interval.</w:t>
      </w:r>
    </w:p>
    <w:p w:rsidR="00537892" w:rsidRDefault="00537892"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p>
    <w:p w:rsidR="00537892" w:rsidRDefault="00537892"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p>
    <w:p w:rsidR="00537892" w:rsidRPr="00966C41" w:rsidRDefault="00537892"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p>
    <w:p w:rsidR="004B40A8" w:rsidRDefault="00CB3603" w:rsidP="008F1028">
      <w:pPr>
        <w:pStyle w:val="BodyText2"/>
        <w:tabs>
          <w:tab w:val="clear" w:pos="-267"/>
          <w:tab w:val="clear" w:pos="710"/>
          <w:tab w:val="clear" w:pos="1154"/>
          <w:tab w:val="left" w:pos="1400"/>
          <w:tab w:val="left" w:pos="1500"/>
        </w:tabs>
        <w:ind w:left="-284"/>
        <w:rPr>
          <w:b/>
          <w:spacing w:val="0"/>
          <w:lang w:val="en-GB"/>
        </w:rPr>
      </w:pPr>
      <w:r>
        <w:rPr>
          <w:b/>
          <w:spacing w:val="0"/>
          <w:lang w:val="en-GB"/>
        </w:rPr>
        <w:tab/>
      </w:r>
      <w:r w:rsidR="00D301E1">
        <w:rPr>
          <w:b/>
          <w:spacing w:val="0"/>
          <w:lang w:val="en-GB"/>
        </w:rPr>
        <w:t>5.8</w:t>
      </w:r>
      <w:r w:rsidR="004B40A8">
        <w:rPr>
          <w:b/>
          <w:spacing w:val="0"/>
          <w:lang w:val="en-GB"/>
        </w:rPr>
        <w:t xml:space="preserve">.6  </w:t>
      </w:r>
      <w:r w:rsidR="004B40A8">
        <w:rPr>
          <w:b/>
          <w:spacing w:val="0"/>
          <w:lang w:val="en-GB"/>
        </w:rPr>
        <w:tab/>
      </w:r>
      <w:r w:rsidR="004B40A8">
        <w:rPr>
          <w:b/>
          <w:spacing w:val="0"/>
          <w:lang w:val="en-GB"/>
        </w:rPr>
        <w:tab/>
        <w:t>Preset tare device</w:t>
      </w:r>
    </w:p>
    <w:p w:rsidR="004B40A8" w:rsidRDefault="004B40A8" w:rsidP="008F1028">
      <w:pPr>
        <w:pStyle w:val="BodyText2"/>
        <w:tabs>
          <w:tab w:val="clear" w:pos="-267"/>
          <w:tab w:val="clear" w:pos="710"/>
          <w:tab w:val="clear" w:pos="1154"/>
          <w:tab w:val="left" w:pos="1400"/>
          <w:tab w:val="left" w:pos="1500"/>
        </w:tabs>
        <w:ind w:left="-187"/>
        <w:rPr>
          <w:b/>
          <w:spacing w:val="0"/>
          <w:lang w:val="en-GB"/>
        </w:rPr>
      </w:pPr>
    </w:p>
    <w:p w:rsidR="004B40A8" w:rsidRDefault="00CB3603" w:rsidP="008F1028">
      <w:pPr>
        <w:tabs>
          <w:tab w:val="left" w:pos="0"/>
          <w:tab w:val="left" w:pos="888"/>
          <w:tab w:val="left" w:pos="1400"/>
          <w:tab w:val="left" w:pos="1500"/>
        </w:tabs>
        <w:ind w:left="-284"/>
        <w:rPr>
          <w:rFonts w:ascii="Arial" w:hAnsi="Arial"/>
          <w:snapToGrid w:val="0"/>
          <w:sz w:val="22"/>
          <w:lang w:eastAsia="en-US"/>
        </w:rPr>
      </w:pPr>
      <w:r>
        <w:rPr>
          <w:rFonts w:ascii="Arial" w:hAnsi="Arial"/>
          <w:b/>
          <w:snapToGrid w:val="0"/>
          <w:sz w:val="22"/>
          <w:lang w:eastAsia="en-US"/>
        </w:rPr>
        <w:tab/>
      </w:r>
      <w:r w:rsidR="00D301E1">
        <w:rPr>
          <w:rFonts w:ascii="Arial" w:hAnsi="Arial"/>
          <w:b/>
          <w:snapToGrid w:val="0"/>
          <w:sz w:val="22"/>
          <w:lang w:eastAsia="en-US"/>
        </w:rPr>
        <w:t>5.8</w:t>
      </w:r>
      <w:r w:rsidR="004B40A8">
        <w:rPr>
          <w:rFonts w:ascii="Arial" w:hAnsi="Arial"/>
          <w:b/>
          <w:snapToGrid w:val="0"/>
          <w:sz w:val="22"/>
          <w:lang w:eastAsia="en-US"/>
        </w:rPr>
        <w:t>.6.1</w:t>
      </w:r>
      <w:r w:rsidR="004B40A8">
        <w:rPr>
          <w:rFonts w:ascii="Arial" w:hAnsi="Arial"/>
          <w:snapToGrid w:val="0"/>
          <w:sz w:val="22"/>
          <w:lang w:eastAsia="en-US"/>
        </w:rPr>
        <w:tab/>
      </w:r>
      <w:r w:rsidR="00BD341B">
        <w:rPr>
          <w:rFonts w:ascii="Arial" w:hAnsi="Arial"/>
          <w:snapToGrid w:val="0"/>
          <w:sz w:val="22"/>
          <w:lang w:eastAsia="en-US"/>
        </w:rPr>
        <w:t xml:space="preserve"> </w:t>
      </w:r>
      <w:r w:rsidR="005F5403">
        <w:rPr>
          <w:rFonts w:ascii="Arial" w:hAnsi="Arial"/>
          <w:snapToGrid w:val="0"/>
          <w:sz w:val="22"/>
          <w:lang w:eastAsia="en-US"/>
        </w:rPr>
        <w:tab/>
      </w:r>
      <w:r w:rsidR="004B40A8">
        <w:rPr>
          <w:rFonts w:ascii="Arial" w:hAnsi="Arial"/>
          <w:snapToGrid w:val="0"/>
          <w:sz w:val="22"/>
          <w:lang w:eastAsia="en-US"/>
        </w:rPr>
        <w:t>Scale interval</w:t>
      </w:r>
    </w:p>
    <w:p w:rsidR="004B40A8" w:rsidRDefault="004B40A8" w:rsidP="008F1028">
      <w:pPr>
        <w:pStyle w:val="EndnoteText"/>
        <w:tabs>
          <w:tab w:val="left" w:pos="0"/>
          <w:tab w:val="left" w:pos="888"/>
          <w:tab w:val="left" w:pos="1400"/>
          <w:tab w:val="left" w:pos="1500"/>
        </w:tabs>
        <w:jc w:val="both"/>
        <w:rPr>
          <w:lang w:val="en-US"/>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napToGrid w:val="0"/>
          <w:sz w:val="22"/>
          <w:lang w:val="en-US" w:eastAsia="en-US"/>
        </w:rPr>
      </w:pPr>
      <w:r>
        <w:rPr>
          <w:rFonts w:ascii="Arial" w:hAnsi="Arial"/>
          <w:snapToGrid w:val="0"/>
          <w:sz w:val="22"/>
          <w:lang w:val="en-US" w:eastAsia="en-US"/>
        </w:rPr>
        <w:t xml:space="preserve">The scale interval of a preset tare device shall be equal or automatically rounded to the scale interval of the </w:t>
      </w:r>
      <w:r w:rsidR="00785941">
        <w:rPr>
          <w:rFonts w:ascii="Arial" w:hAnsi="Arial"/>
          <w:snapToGrid w:val="0"/>
          <w:sz w:val="22"/>
          <w:lang w:val="en-US" w:eastAsia="en-US"/>
        </w:rPr>
        <w:t>AGFI</w:t>
      </w:r>
      <w:r>
        <w:rPr>
          <w:rFonts w:ascii="Arial" w:hAnsi="Arial"/>
          <w:snapToGrid w:val="0"/>
          <w:sz w:val="22"/>
          <w:lang w:val="en-US" w:eastAsia="en-US"/>
        </w:rPr>
        <w: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napToGrid w:val="0"/>
          <w:sz w:val="22"/>
          <w:lang w:val="en-US" w:eastAsia="en-US"/>
        </w:rPr>
      </w:pPr>
    </w:p>
    <w:p w:rsidR="004B40A8" w:rsidRDefault="00CB3603"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napToGrid w:val="0"/>
          <w:sz w:val="22"/>
          <w:lang w:eastAsia="en-US"/>
        </w:rPr>
      </w:pPr>
      <w:r>
        <w:rPr>
          <w:rFonts w:ascii="Arial" w:hAnsi="Arial"/>
          <w:b/>
          <w:snapToGrid w:val="0"/>
          <w:sz w:val="22"/>
          <w:lang w:val="en-US" w:eastAsia="en-US"/>
        </w:rPr>
        <w:tab/>
      </w:r>
      <w:r w:rsidR="00D301E1">
        <w:rPr>
          <w:rFonts w:ascii="Arial" w:hAnsi="Arial"/>
          <w:b/>
          <w:snapToGrid w:val="0"/>
          <w:sz w:val="22"/>
          <w:lang w:val="en-US" w:eastAsia="en-US"/>
        </w:rPr>
        <w:t>5.8</w:t>
      </w:r>
      <w:r w:rsidR="004B40A8">
        <w:rPr>
          <w:rFonts w:ascii="Arial" w:hAnsi="Arial"/>
          <w:b/>
          <w:snapToGrid w:val="0"/>
          <w:sz w:val="22"/>
          <w:lang w:val="en-US" w:eastAsia="en-US"/>
        </w:rPr>
        <w:t>.6.2</w:t>
      </w:r>
      <w:r w:rsidR="004B40A8">
        <w:rPr>
          <w:rFonts w:ascii="Arial" w:hAnsi="Arial"/>
          <w:snapToGrid w:val="0"/>
          <w:sz w:val="22"/>
          <w:lang w:val="en-US" w:eastAsia="en-US"/>
        </w:rPr>
        <w:t xml:space="preserve">   </w:t>
      </w:r>
      <w:r w:rsidR="004B40A8">
        <w:rPr>
          <w:rFonts w:ascii="Arial" w:hAnsi="Arial"/>
          <w:snapToGrid w:val="0"/>
          <w:sz w:val="22"/>
          <w:lang w:val="en-US" w:eastAsia="en-US"/>
        </w:rPr>
        <w:tab/>
      </w:r>
      <w:r w:rsidR="004B40A8">
        <w:rPr>
          <w:rFonts w:ascii="Arial" w:hAnsi="Arial"/>
          <w:snapToGrid w:val="0"/>
          <w:sz w:val="22"/>
          <w:lang w:val="en-US" w:eastAsia="en-US"/>
        </w:rPr>
        <w:tab/>
      </w:r>
      <w:r w:rsidR="00EB605E">
        <w:rPr>
          <w:rFonts w:ascii="Arial" w:hAnsi="Arial"/>
          <w:snapToGrid w:val="0"/>
          <w:sz w:val="22"/>
          <w:lang w:val="en-US" w:eastAsia="en-US"/>
        </w:rPr>
        <w:tab/>
      </w:r>
      <w:r w:rsidR="004B40A8">
        <w:rPr>
          <w:rFonts w:ascii="Arial" w:hAnsi="Arial"/>
          <w:snapToGrid w:val="0"/>
          <w:sz w:val="22"/>
          <w:lang w:eastAsia="en-US"/>
        </w:rPr>
        <w:t>Modes of operation</w:t>
      </w:r>
    </w:p>
    <w:p w:rsidR="004B40A8" w:rsidRDefault="004B40A8" w:rsidP="008F1028">
      <w:pPr>
        <w:tabs>
          <w:tab w:val="left" w:pos="0"/>
          <w:tab w:val="left" w:pos="888"/>
          <w:tab w:val="left" w:pos="1400"/>
          <w:tab w:val="left" w:pos="1500"/>
        </w:tabs>
        <w:jc w:val="both"/>
        <w:rPr>
          <w:rFonts w:ascii="Arial" w:hAnsi="Arial"/>
          <w:snapToGrid w:val="0"/>
          <w:sz w:val="22"/>
          <w:lang w:eastAsia="en-US"/>
        </w:rPr>
      </w:pPr>
    </w:p>
    <w:p w:rsidR="004B40A8" w:rsidRDefault="004B40A8" w:rsidP="008F1028">
      <w:pPr>
        <w:tabs>
          <w:tab w:val="left" w:pos="0"/>
          <w:tab w:val="left" w:pos="888"/>
          <w:tab w:val="left" w:pos="1400"/>
          <w:tab w:val="left" w:pos="1500"/>
        </w:tabs>
        <w:spacing w:after="120"/>
        <w:jc w:val="both"/>
        <w:rPr>
          <w:rFonts w:ascii="Arial" w:hAnsi="Arial"/>
          <w:snapToGrid w:val="0"/>
          <w:sz w:val="22"/>
          <w:lang w:eastAsia="en-US"/>
        </w:rPr>
      </w:pPr>
      <w:r>
        <w:rPr>
          <w:rFonts w:ascii="Arial" w:hAnsi="Arial"/>
          <w:snapToGrid w:val="0"/>
          <w:sz w:val="22"/>
          <w:lang w:eastAsia="en-US"/>
        </w:rPr>
        <w:t>A preset tare device may be operated together with one or more tare devices provided that a preset tare operation cannot be modified or cancelled as long as any tare device operated after the preset tare operation is still in use.</w:t>
      </w:r>
    </w:p>
    <w:p w:rsidR="004B40A8" w:rsidRDefault="004B40A8" w:rsidP="008F1028">
      <w:pPr>
        <w:tabs>
          <w:tab w:val="left" w:pos="0"/>
          <w:tab w:val="left" w:pos="888"/>
          <w:tab w:val="left" w:pos="1400"/>
          <w:tab w:val="left" w:pos="1500"/>
        </w:tabs>
        <w:jc w:val="both"/>
        <w:rPr>
          <w:rFonts w:ascii="Arial" w:hAnsi="Arial"/>
          <w:snapToGrid w:val="0"/>
          <w:sz w:val="22"/>
          <w:lang w:eastAsia="en-US"/>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napToGrid w:val="0"/>
          <w:sz w:val="22"/>
          <w:lang w:val="en-US" w:eastAsia="en-US"/>
        </w:rPr>
      </w:pPr>
      <w:r>
        <w:rPr>
          <w:rFonts w:ascii="Arial" w:hAnsi="Arial"/>
          <w:snapToGrid w:val="0"/>
          <w:sz w:val="22"/>
          <w:lang w:eastAsia="en-US"/>
        </w:rPr>
        <w:t>Preset tare devices may operate automatically only if the preset tare value is clearly identified with the load to be measured (e.g. by bar code identification on the container).</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E76880" w:rsidRPr="00E76880" w:rsidRDefault="00D301E1" w:rsidP="00CB3603">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pacing w:val="-3"/>
          <w:sz w:val="22"/>
          <w:szCs w:val="22"/>
        </w:rPr>
        <w:lastRenderedPageBreak/>
        <w:t>5.9</w:t>
      </w:r>
      <w:r w:rsidR="00E76880" w:rsidRPr="00E76880">
        <w:rPr>
          <w:rFonts w:ascii="Arial" w:hAnsi="Arial" w:cs="Arial"/>
          <w:b/>
          <w:sz w:val="22"/>
          <w:szCs w:val="22"/>
        </w:rPr>
        <w:t xml:space="preserve"> </w:t>
      </w:r>
      <w:r w:rsidR="00A96EF3">
        <w:rPr>
          <w:rFonts w:ascii="Arial" w:hAnsi="Arial" w:cs="Arial"/>
          <w:b/>
          <w:sz w:val="22"/>
          <w:szCs w:val="22"/>
        </w:rPr>
        <w:tab/>
      </w:r>
      <w:r w:rsidR="00CB3603">
        <w:rPr>
          <w:rFonts w:ascii="Arial" w:hAnsi="Arial" w:cs="Arial"/>
          <w:b/>
          <w:sz w:val="22"/>
          <w:szCs w:val="22"/>
        </w:rPr>
        <w:tab/>
      </w:r>
      <w:r w:rsidR="00E76880" w:rsidRPr="00E76880">
        <w:rPr>
          <w:rFonts w:ascii="Arial" w:hAnsi="Arial" w:cs="Arial"/>
          <w:b/>
          <w:sz w:val="22"/>
          <w:szCs w:val="22"/>
        </w:rPr>
        <w:t xml:space="preserve">Data storage </w:t>
      </w:r>
    </w:p>
    <w:p w:rsidR="00E76880" w:rsidRDefault="00BA5CFA"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BA5CFA">
        <w:rPr>
          <w:rFonts w:ascii="Arial" w:hAnsi="Arial" w:cs="Arial"/>
          <w:sz w:val="22"/>
          <w:szCs w:val="22"/>
        </w:rPr>
        <w:t xml:space="preserve">In case measurement data is being stored, </w:t>
      </w:r>
      <w:proofErr w:type="gramStart"/>
      <w:r w:rsidRPr="00BA5CFA">
        <w:rPr>
          <w:rFonts w:ascii="Arial" w:hAnsi="Arial" w:cs="Arial"/>
          <w:sz w:val="22"/>
          <w:szCs w:val="22"/>
        </w:rPr>
        <w:t>this</w:t>
      </w:r>
      <w:r w:rsidRPr="0014098E">
        <w:rPr>
          <w:szCs w:val="22"/>
        </w:rPr>
        <w:t xml:space="preserve"> </w:t>
      </w:r>
      <w:r w:rsidR="0079172C">
        <w:rPr>
          <w:rFonts w:ascii="Arial" w:hAnsi="Arial" w:cs="Arial"/>
          <w:sz w:val="22"/>
          <w:szCs w:val="22"/>
        </w:rPr>
        <w:t xml:space="preserve"> may</w:t>
      </w:r>
      <w:proofErr w:type="gramEnd"/>
      <w:r w:rsidR="0079172C">
        <w:rPr>
          <w:rFonts w:ascii="Arial" w:hAnsi="Arial" w:cs="Arial"/>
          <w:sz w:val="22"/>
          <w:szCs w:val="22"/>
        </w:rPr>
        <w:t xml:space="preserve"> be</w:t>
      </w:r>
      <w:r w:rsidR="00E76880" w:rsidRPr="00E76880">
        <w:rPr>
          <w:rFonts w:ascii="Arial" w:hAnsi="Arial" w:cs="Arial"/>
          <w:sz w:val="22"/>
          <w:szCs w:val="22"/>
        </w:rPr>
        <w:t xml:space="preserve"> in </w:t>
      </w:r>
      <w:r w:rsidR="0079172C">
        <w:rPr>
          <w:rFonts w:ascii="Arial" w:hAnsi="Arial" w:cs="Arial"/>
          <w:sz w:val="22"/>
          <w:szCs w:val="22"/>
        </w:rPr>
        <w:t>internal</w:t>
      </w:r>
      <w:r w:rsidR="0079172C" w:rsidRPr="00E76880">
        <w:rPr>
          <w:rFonts w:ascii="Arial" w:hAnsi="Arial" w:cs="Arial"/>
          <w:sz w:val="22"/>
          <w:szCs w:val="22"/>
        </w:rPr>
        <w:t xml:space="preserve"> </w:t>
      </w:r>
      <w:r w:rsidR="00E76880" w:rsidRPr="00E76880">
        <w:rPr>
          <w:rFonts w:ascii="Arial" w:hAnsi="Arial" w:cs="Arial"/>
          <w:sz w:val="22"/>
          <w:szCs w:val="22"/>
        </w:rPr>
        <w:t xml:space="preserve">memory of the </w:t>
      </w:r>
      <w:r w:rsidR="00785941">
        <w:rPr>
          <w:rFonts w:ascii="Arial" w:hAnsi="Arial" w:cs="Arial"/>
          <w:sz w:val="22"/>
          <w:szCs w:val="22"/>
        </w:rPr>
        <w:t>AGFI</w:t>
      </w:r>
      <w:r w:rsidR="00E76880" w:rsidRPr="00E76880">
        <w:rPr>
          <w:rFonts w:ascii="Arial" w:hAnsi="Arial" w:cs="Arial"/>
          <w:sz w:val="22"/>
          <w:szCs w:val="22"/>
        </w:rPr>
        <w:t xml:space="preserve"> or on external storage for subsequent use (e.g. indication, printing, transfer, totalising, etc.). In this case, the stored data shall be adequately protected against intentional and unintentional changes during the data transmission</w:t>
      </w:r>
      <w:r w:rsidR="00E76880" w:rsidRPr="00E76880" w:rsidDel="0062320B">
        <w:rPr>
          <w:rFonts w:ascii="Arial" w:hAnsi="Arial" w:cs="Arial"/>
          <w:sz w:val="22"/>
          <w:szCs w:val="22"/>
        </w:rPr>
        <w:t xml:space="preserve"> </w:t>
      </w:r>
      <w:r w:rsidR="00E76880" w:rsidRPr="00E76880">
        <w:rPr>
          <w:rFonts w:ascii="Arial" w:hAnsi="Arial" w:cs="Arial"/>
          <w:sz w:val="22"/>
          <w:szCs w:val="22"/>
        </w:rPr>
        <w:t>and/or storage process and shall contain all relevant information necessary to reconstruct an earlier measurement.</w:t>
      </w:r>
    </w:p>
    <w:p w:rsidR="00F672D1" w:rsidRPr="00F672D1" w:rsidRDefault="00F672D1"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F672D1">
        <w:rPr>
          <w:rFonts w:ascii="Arial" w:hAnsi="Arial" w:cs="Arial"/>
          <w:sz w:val="22"/>
          <w:szCs w:val="22"/>
        </w:rPr>
        <w:t>The storage of primary indications for subsequent indication, data transfer, totalizing, etc. shall be inhibited when the equilibrium is not stable.</w:t>
      </w:r>
    </w:p>
    <w:p w:rsidR="001971D8" w:rsidRDefault="001971D8" w:rsidP="008F1028">
      <w:pPr>
        <w:tabs>
          <w:tab w:val="left" w:pos="0"/>
          <w:tab w:val="left" w:pos="888"/>
          <w:tab w:val="left" w:pos="1400"/>
          <w:tab w:val="left" w:pos="1500"/>
        </w:tabs>
        <w:autoSpaceDE w:val="0"/>
        <w:autoSpaceDN w:val="0"/>
        <w:adjustRightInd w:val="0"/>
        <w:spacing w:before="120"/>
        <w:jc w:val="both"/>
        <w:rPr>
          <w:rFonts w:ascii="Arial" w:hAnsi="Arial" w:cs="Arial"/>
          <w:szCs w:val="22"/>
        </w:rPr>
      </w:pPr>
    </w:p>
    <w:p w:rsidR="00CB3603" w:rsidRPr="00E76880" w:rsidRDefault="001971D8"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203248">
        <w:rPr>
          <w:rFonts w:ascii="Arial" w:hAnsi="Arial" w:cs="Arial"/>
          <w:sz w:val="22"/>
          <w:szCs w:val="22"/>
        </w:rPr>
        <w:t xml:space="preserve">To ensure adequate security the following conditions </w:t>
      </w:r>
      <w:r w:rsidR="002A2E1B" w:rsidRPr="00203248">
        <w:rPr>
          <w:rFonts w:ascii="Arial" w:hAnsi="Arial" w:cs="Arial"/>
          <w:sz w:val="22"/>
          <w:szCs w:val="22"/>
        </w:rPr>
        <w:t xml:space="preserve">shall </w:t>
      </w:r>
      <w:r w:rsidRPr="00203248">
        <w:rPr>
          <w:rFonts w:ascii="Arial" w:hAnsi="Arial" w:cs="Arial"/>
          <w:sz w:val="22"/>
          <w:szCs w:val="22"/>
        </w:rPr>
        <w:t>apply</w:t>
      </w:r>
      <w:r w:rsidR="00E76880" w:rsidRPr="00E76880">
        <w:rPr>
          <w:rFonts w:ascii="Arial" w:hAnsi="Arial" w:cs="Arial"/>
          <w:sz w:val="22"/>
          <w:szCs w:val="22"/>
        </w:rPr>
        <w:t>:</w:t>
      </w:r>
    </w:p>
    <w:p w:rsidR="000D775C" w:rsidRDefault="00E76880">
      <w:pPr>
        <w:numPr>
          <w:ilvl w:val="0"/>
          <w:numId w:val="22"/>
        </w:numPr>
        <w:tabs>
          <w:tab w:val="left" w:pos="0"/>
          <w:tab w:val="left" w:pos="400"/>
          <w:tab w:val="left" w:pos="1400"/>
          <w:tab w:val="left" w:pos="1500"/>
        </w:tabs>
        <w:autoSpaceDE w:val="0"/>
        <w:autoSpaceDN w:val="0"/>
        <w:adjustRightInd w:val="0"/>
        <w:spacing w:before="60"/>
        <w:jc w:val="both"/>
        <w:rPr>
          <w:rFonts w:ascii="Arial" w:hAnsi="Arial" w:cs="Arial"/>
          <w:sz w:val="22"/>
          <w:szCs w:val="22"/>
        </w:rPr>
      </w:pPr>
      <w:r w:rsidRPr="00E76880">
        <w:rPr>
          <w:rFonts w:ascii="Arial" w:hAnsi="Arial" w:cs="Arial"/>
          <w:iCs/>
          <w:sz w:val="22"/>
          <w:szCs w:val="22"/>
        </w:rPr>
        <w:t xml:space="preserve">the </w:t>
      </w:r>
      <w:r w:rsidRPr="00E76880">
        <w:rPr>
          <w:rFonts w:ascii="Arial" w:hAnsi="Arial" w:cs="Arial"/>
          <w:sz w:val="22"/>
          <w:szCs w:val="22"/>
        </w:rPr>
        <w:t xml:space="preserve">requirements for security of software </w:t>
      </w:r>
      <w:r w:rsidR="003F7C4B">
        <w:rPr>
          <w:rFonts w:ascii="Arial" w:hAnsi="Arial" w:cs="Arial"/>
          <w:sz w:val="22"/>
          <w:szCs w:val="22"/>
        </w:rPr>
        <w:t xml:space="preserve">given in </w:t>
      </w:r>
      <w:r w:rsidR="00D301E1">
        <w:rPr>
          <w:rFonts w:ascii="Arial" w:hAnsi="Arial" w:cs="Arial"/>
          <w:sz w:val="22"/>
          <w:szCs w:val="22"/>
        </w:rPr>
        <w:t>5.10</w:t>
      </w:r>
      <w:r w:rsidRPr="00E76880">
        <w:rPr>
          <w:rFonts w:ascii="Arial" w:hAnsi="Arial" w:cs="Arial"/>
          <w:sz w:val="22"/>
          <w:szCs w:val="22"/>
        </w:rPr>
        <w:t xml:space="preserve"> are applied as appropriate;</w:t>
      </w:r>
    </w:p>
    <w:p w:rsidR="000D775C" w:rsidRDefault="00E76880">
      <w:pPr>
        <w:numPr>
          <w:ilvl w:val="0"/>
          <w:numId w:val="22"/>
        </w:numPr>
        <w:tabs>
          <w:tab w:val="left" w:pos="0"/>
          <w:tab w:val="left" w:pos="400"/>
          <w:tab w:val="left" w:pos="1400"/>
          <w:tab w:val="left" w:pos="1500"/>
        </w:tabs>
        <w:autoSpaceDE w:val="0"/>
        <w:autoSpaceDN w:val="0"/>
        <w:adjustRightInd w:val="0"/>
        <w:spacing w:before="60"/>
        <w:jc w:val="both"/>
        <w:rPr>
          <w:rFonts w:ascii="Arial" w:hAnsi="Arial" w:cs="Arial"/>
          <w:sz w:val="22"/>
          <w:szCs w:val="22"/>
        </w:rPr>
      </w:pPr>
      <w:r w:rsidRPr="00E76880">
        <w:rPr>
          <w:rFonts w:ascii="Arial" w:hAnsi="Arial" w:cs="Arial"/>
          <w:sz w:val="22"/>
          <w:szCs w:val="22"/>
        </w:rPr>
        <w:t xml:space="preserve">if software realizing short or long term data storage can be transmitted to or downloaded into the </w:t>
      </w:r>
      <w:r w:rsidR="00785941">
        <w:rPr>
          <w:rFonts w:ascii="Arial" w:hAnsi="Arial" w:cs="Arial"/>
          <w:sz w:val="22"/>
          <w:szCs w:val="22"/>
        </w:rPr>
        <w:t>AGFI</w:t>
      </w:r>
      <w:r w:rsidRPr="00E76880">
        <w:rPr>
          <w:rFonts w:ascii="Arial" w:hAnsi="Arial" w:cs="Arial"/>
          <w:sz w:val="22"/>
          <w:szCs w:val="22"/>
        </w:rPr>
        <w:t xml:space="preserve"> these processes shall be secured in accordance with requirements of</w:t>
      </w:r>
      <w:r w:rsidR="003F7C4B">
        <w:rPr>
          <w:rFonts w:ascii="Arial" w:hAnsi="Arial" w:cs="Arial"/>
          <w:sz w:val="22"/>
          <w:szCs w:val="22"/>
        </w:rPr>
        <w:t xml:space="preserve"> </w:t>
      </w:r>
      <w:r w:rsidR="00D301E1">
        <w:rPr>
          <w:rFonts w:ascii="Arial" w:hAnsi="Arial" w:cs="Arial"/>
          <w:sz w:val="22"/>
          <w:szCs w:val="22"/>
        </w:rPr>
        <w:t>5.2</w:t>
      </w:r>
      <w:r w:rsidR="003F7C4B">
        <w:rPr>
          <w:rFonts w:ascii="Arial" w:hAnsi="Arial" w:cs="Arial"/>
          <w:sz w:val="22"/>
          <w:szCs w:val="22"/>
        </w:rPr>
        <w:t>.3</w:t>
      </w:r>
      <w:r w:rsidRPr="00E76880">
        <w:rPr>
          <w:rFonts w:ascii="Arial" w:hAnsi="Arial" w:cs="Arial"/>
          <w:sz w:val="22"/>
          <w:szCs w:val="22"/>
        </w:rPr>
        <w:t>;</w:t>
      </w:r>
    </w:p>
    <w:p w:rsidR="000D775C" w:rsidRDefault="00E76880">
      <w:pPr>
        <w:numPr>
          <w:ilvl w:val="0"/>
          <w:numId w:val="22"/>
        </w:numPr>
        <w:tabs>
          <w:tab w:val="left" w:pos="0"/>
          <w:tab w:val="left" w:pos="400"/>
          <w:tab w:val="left" w:pos="1400"/>
          <w:tab w:val="left" w:pos="1500"/>
        </w:tabs>
        <w:autoSpaceDE w:val="0"/>
        <w:autoSpaceDN w:val="0"/>
        <w:adjustRightInd w:val="0"/>
        <w:spacing w:before="60"/>
        <w:jc w:val="both"/>
        <w:rPr>
          <w:rFonts w:ascii="Arial" w:hAnsi="Arial" w:cs="Arial"/>
          <w:sz w:val="22"/>
          <w:szCs w:val="22"/>
        </w:rPr>
      </w:pPr>
      <w:r w:rsidRPr="00E76880">
        <w:rPr>
          <w:rFonts w:ascii="Arial" w:hAnsi="Arial" w:cs="Arial"/>
          <w:sz w:val="22"/>
          <w:szCs w:val="22"/>
        </w:rPr>
        <w:t>external storage devices identification and security attributes shall be automatically verified to ensure integrity and authenticity;</w:t>
      </w:r>
    </w:p>
    <w:p w:rsidR="000D775C" w:rsidRDefault="00E76880">
      <w:pPr>
        <w:numPr>
          <w:ilvl w:val="0"/>
          <w:numId w:val="22"/>
        </w:numPr>
        <w:tabs>
          <w:tab w:val="left" w:pos="0"/>
          <w:tab w:val="left" w:pos="400"/>
          <w:tab w:val="left" w:pos="1400"/>
          <w:tab w:val="left" w:pos="1500"/>
        </w:tabs>
        <w:autoSpaceDE w:val="0"/>
        <w:autoSpaceDN w:val="0"/>
        <w:adjustRightInd w:val="0"/>
        <w:spacing w:before="60"/>
        <w:jc w:val="both"/>
        <w:rPr>
          <w:rFonts w:ascii="Arial" w:hAnsi="Arial" w:cs="Arial"/>
          <w:sz w:val="22"/>
          <w:szCs w:val="22"/>
        </w:rPr>
      </w:pPr>
      <w:r w:rsidRPr="00E76880">
        <w:rPr>
          <w:rFonts w:ascii="Arial" w:hAnsi="Arial" w:cs="Arial"/>
          <w:sz w:val="22"/>
          <w:szCs w:val="22"/>
        </w:rPr>
        <w:t>exchangeable storage media for storing measurement data need not be sealed provided that the stored data is secured by a specific checksum or key code;</w:t>
      </w:r>
    </w:p>
    <w:p w:rsidR="000D775C" w:rsidRDefault="00E76880">
      <w:pPr>
        <w:numPr>
          <w:ilvl w:val="0"/>
          <w:numId w:val="22"/>
        </w:numPr>
        <w:tabs>
          <w:tab w:val="left" w:pos="0"/>
          <w:tab w:val="left" w:pos="400"/>
          <w:tab w:val="left" w:pos="1400"/>
          <w:tab w:val="left" w:pos="1500"/>
        </w:tabs>
        <w:autoSpaceDE w:val="0"/>
        <w:autoSpaceDN w:val="0"/>
        <w:adjustRightInd w:val="0"/>
        <w:spacing w:before="60"/>
        <w:jc w:val="both"/>
        <w:rPr>
          <w:rFonts w:ascii="Arial" w:hAnsi="Arial" w:cs="Arial"/>
          <w:sz w:val="22"/>
          <w:szCs w:val="22"/>
        </w:rPr>
      </w:pPr>
      <w:bookmarkStart w:id="7" w:name="OLE_LINK17"/>
      <w:proofErr w:type="gramStart"/>
      <w:r w:rsidRPr="00E76880">
        <w:rPr>
          <w:rFonts w:ascii="Arial" w:hAnsi="Arial" w:cs="Arial"/>
          <w:sz w:val="22"/>
          <w:szCs w:val="22"/>
        </w:rPr>
        <w:t>when</w:t>
      </w:r>
      <w:proofErr w:type="gramEnd"/>
      <w:r w:rsidRPr="00E76880">
        <w:rPr>
          <w:rFonts w:ascii="Arial" w:hAnsi="Arial" w:cs="Arial"/>
          <w:sz w:val="22"/>
          <w:szCs w:val="22"/>
        </w:rPr>
        <w:t xml:space="preserve"> storage capacity is exhausted, new data may replace oldest data provided that </w:t>
      </w:r>
      <w:r w:rsidR="00175707" w:rsidRPr="00203248">
        <w:rPr>
          <w:rFonts w:ascii="Arial" w:hAnsi="Arial" w:cs="Arial"/>
          <w:sz w:val="22"/>
          <w:szCs w:val="22"/>
        </w:rPr>
        <w:t>overwriting the old data has been archived and/or authorized</w:t>
      </w:r>
      <w:r w:rsidRPr="00E76880">
        <w:rPr>
          <w:rFonts w:ascii="Arial" w:hAnsi="Arial" w:cs="Arial"/>
          <w:sz w:val="22"/>
          <w:szCs w:val="22"/>
        </w:rPr>
        <w:t>.</w:t>
      </w:r>
      <w:bookmarkEnd w:id="7"/>
    </w:p>
    <w:p w:rsidR="000D775C" w:rsidRDefault="00203248">
      <w:pPr>
        <w:numPr>
          <w:ilvl w:val="0"/>
          <w:numId w:val="22"/>
        </w:num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the</w:t>
      </w:r>
      <w:proofErr w:type="gramEnd"/>
      <w:r>
        <w:rPr>
          <w:rFonts w:ascii="Arial" w:hAnsi="Arial" w:cs="Arial"/>
          <w:sz w:val="22"/>
          <w:szCs w:val="22"/>
        </w:rPr>
        <w:t xml:space="preserve"> additional requirements in</w:t>
      </w:r>
      <w:r w:rsidR="009F0B5E">
        <w:rPr>
          <w:rFonts w:ascii="Arial" w:hAnsi="Arial" w:cs="Arial"/>
          <w:sz w:val="22"/>
          <w:szCs w:val="22"/>
        </w:rPr>
        <w:t xml:space="preserve"> Annex B</w:t>
      </w:r>
      <w:r>
        <w:rPr>
          <w:rFonts w:ascii="Arial" w:hAnsi="Arial" w:cs="Arial"/>
          <w:sz w:val="22"/>
          <w:szCs w:val="22"/>
        </w:rPr>
        <w:t xml:space="preserve"> apply</w:t>
      </w:r>
      <w:r w:rsidR="009F0B5E">
        <w:rPr>
          <w:rFonts w:ascii="Arial" w:hAnsi="Arial" w:cs="Arial"/>
          <w:sz w:val="22"/>
          <w:szCs w:val="22"/>
        </w:rPr>
        <w:t>.</w:t>
      </w:r>
    </w:p>
    <w:p w:rsidR="00203248" w:rsidRPr="00E76880" w:rsidRDefault="0020324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b/>
          <w:spacing w:val="-3"/>
          <w:sz w:val="22"/>
          <w:szCs w:val="22"/>
        </w:rPr>
      </w:pPr>
    </w:p>
    <w:p w:rsidR="00B37A54" w:rsidRDefault="00D301E1" w:rsidP="00CB3603">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pacing w:val="-3"/>
          <w:sz w:val="22"/>
        </w:rPr>
        <w:t>5.10</w:t>
      </w:r>
      <w:r w:rsidR="00C808C7">
        <w:rPr>
          <w:rFonts w:ascii="Arial" w:hAnsi="Arial" w:cs="Arial"/>
          <w:b/>
          <w:spacing w:val="-3"/>
          <w:sz w:val="22"/>
        </w:rPr>
        <w:tab/>
      </w:r>
      <w:r w:rsidR="00CB3603">
        <w:rPr>
          <w:rFonts w:ascii="Arial" w:hAnsi="Arial" w:cs="Arial"/>
          <w:b/>
          <w:spacing w:val="-3"/>
          <w:sz w:val="22"/>
        </w:rPr>
        <w:tab/>
      </w:r>
      <w:r w:rsidR="00E76880" w:rsidRPr="00E76880">
        <w:rPr>
          <w:rFonts w:ascii="Arial" w:hAnsi="Arial" w:cs="Arial"/>
          <w:b/>
          <w:sz w:val="22"/>
          <w:szCs w:val="22"/>
        </w:rPr>
        <w:t xml:space="preserve">Software </w:t>
      </w:r>
    </w:p>
    <w:p w:rsidR="00E76880" w:rsidRPr="00E76880" w:rsidRDefault="00E76880"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E76880">
        <w:rPr>
          <w:rFonts w:ascii="Arial" w:hAnsi="Arial" w:cs="Arial"/>
          <w:sz w:val="22"/>
          <w:szCs w:val="22"/>
        </w:rPr>
        <w:t xml:space="preserve">The legally relevant software of </w:t>
      </w:r>
      <w:r w:rsidR="007A5FB6">
        <w:rPr>
          <w:rFonts w:ascii="Arial" w:hAnsi="Arial" w:cs="Arial"/>
          <w:sz w:val="22"/>
          <w:szCs w:val="22"/>
        </w:rPr>
        <w:t>the</w:t>
      </w:r>
      <w:r w:rsidR="007A5FB6" w:rsidRPr="00E76880">
        <w:rPr>
          <w:rFonts w:ascii="Arial" w:hAnsi="Arial" w:cs="Arial"/>
          <w:sz w:val="22"/>
          <w:szCs w:val="22"/>
        </w:rPr>
        <w:t xml:space="preserve"> </w:t>
      </w:r>
      <w:r w:rsidR="00785941">
        <w:rPr>
          <w:rFonts w:ascii="Arial" w:hAnsi="Arial" w:cs="Arial"/>
          <w:sz w:val="22"/>
          <w:szCs w:val="22"/>
        </w:rPr>
        <w:t>AGFI</w:t>
      </w:r>
      <w:r w:rsidRPr="00E76880">
        <w:rPr>
          <w:rFonts w:ascii="Arial" w:hAnsi="Arial" w:cs="Arial"/>
          <w:sz w:val="22"/>
          <w:szCs w:val="22"/>
        </w:rPr>
        <w:t xml:space="preserve"> shall be identified by the manufacturer, i.e. the software that is critical for measurement characteristics, measurement data and metrologically important parameters, stored or transmitted, and software programmed to detect system fault (software and hardware), is considered as an essential part of </w:t>
      </w:r>
      <w:r w:rsidR="003D56C5">
        <w:rPr>
          <w:rFonts w:ascii="Arial" w:hAnsi="Arial" w:cs="Arial"/>
          <w:sz w:val="22"/>
          <w:szCs w:val="22"/>
        </w:rPr>
        <w:t xml:space="preserve">the </w:t>
      </w:r>
      <w:r w:rsidR="00785941">
        <w:rPr>
          <w:rFonts w:ascii="Arial" w:hAnsi="Arial" w:cs="Arial"/>
          <w:sz w:val="22"/>
          <w:szCs w:val="22"/>
        </w:rPr>
        <w:t>AGFI</w:t>
      </w:r>
      <w:r w:rsidRPr="00E76880">
        <w:rPr>
          <w:rFonts w:ascii="Arial" w:hAnsi="Arial" w:cs="Arial"/>
          <w:sz w:val="22"/>
          <w:szCs w:val="22"/>
        </w:rPr>
        <w:t xml:space="preserve"> and shall meet the requirements for securing software specified </w:t>
      </w:r>
      <w:r w:rsidR="005946CC">
        <w:rPr>
          <w:rFonts w:ascii="Arial" w:hAnsi="Arial" w:cs="Arial"/>
          <w:sz w:val="22"/>
          <w:szCs w:val="22"/>
        </w:rPr>
        <w:t xml:space="preserve">in </w:t>
      </w:r>
      <w:r w:rsidR="00D301E1">
        <w:rPr>
          <w:rFonts w:ascii="Arial" w:hAnsi="Arial" w:cs="Arial"/>
          <w:sz w:val="22"/>
          <w:szCs w:val="22"/>
        </w:rPr>
        <w:t>5.10</w:t>
      </w:r>
      <w:r w:rsidRPr="00E76880">
        <w:rPr>
          <w:rFonts w:ascii="Arial" w:hAnsi="Arial" w:cs="Arial"/>
          <w:sz w:val="22"/>
          <w:szCs w:val="22"/>
        </w:rPr>
        <w:t>.2.</w:t>
      </w:r>
      <w:r w:rsidR="005F0642">
        <w:rPr>
          <w:rFonts w:ascii="Arial" w:hAnsi="Arial" w:cs="Arial"/>
          <w:sz w:val="22"/>
          <w:szCs w:val="22"/>
        </w:rPr>
        <w:t xml:space="preserve"> </w:t>
      </w:r>
      <w:r w:rsidR="00203248">
        <w:rPr>
          <w:rFonts w:ascii="Arial" w:hAnsi="Arial" w:cs="Arial"/>
          <w:sz w:val="22"/>
          <w:szCs w:val="22"/>
        </w:rPr>
        <w:t>The additional requirements in Annex B apply</w:t>
      </w:r>
      <w:r w:rsidR="005F0642">
        <w:rPr>
          <w:rFonts w:ascii="Arial" w:hAnsi="Arial" w:cs="Arial"/>
          <w:sz w:val="22"/>
          <w:szCs w:val="22"/>
        </w:rPr>
        <w:t>.</w:t>
      </w:r>
    </w:p>
    <w:p w:rsidR="00B37A54" w:rsidRDefault="00D301E1" w:rsidP="006910A9">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5.10</w:t>
      </w:r>
      <w:r w:rsidR="00E76880" w:rsidRPr="00E76880">
        <w:rPr>
          <w:rFonts w:ascii="Arial" w:hAnsi="Arial" w:cs="Arial"/>
          <w:b/>
          <w:sz w:val="22"/>
          <w:szCs w:val="22"/>
        </w:rPr>
        <w:t>.1</w:t>
      </w:r>
      <w:r w:rsidR="00E76880" w:rsidRPr="00E76880">
        <w:rPr>
          <w:rFonts w:ascii="Arial" w:hAnsi="Arial" w:cs="Arial"/>
          <w:b/>
          <w:sz w:val="22"/>
          <w:szCs w:val="22"/>
        </w:rPr>
        <w:tab/>
      </w:r>
      <w:r w:rsidR="006910A9">
        <w:rPr>
          <w:rFonts w:ascii="Arial" w:hAnsi="Arial" w:cs="Arial"/>
          <w:b/>
          <w:sz w:val="22"/>
          <w:szCs w:val="22"/>
        </w:rPr>
        <w:tab/>
      </w:r>
      <w:r w:rsidR="00E76880" w:rsidRPr="00E76880">
        <w:rPr>
          <w:rFonts w:ascii="Arial" w:hAnsi="Arial" w:cs="Arial"/>
          <w:b/>
          <w:sz w:val="22"/>
          <w:szCs w:val="22"/>
        </w:rPr>
        <w:t>Software documentation</w:t>
      </w:r>
    </w:p>
    <w:p w:rsidR="00E76880" w:rsidRDefault="00E76880"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E76880">
        <w:rPr>
          <w:rFonts w:ascii="Arial" w:hAnsi="Arial" w:cs="Arial"/>
          <w:sz w:val="22"/>
          <w:szCs w:val="22"/>
        </w:rPr>
        <w:t xml:space="preserve">The software documentation submitted by the manufacturer </w:t>
      </w:r>
      <w:r w:rsidR="0096466E">
        <w:rPr>
          <w:rFonts w:ascii="Arial" w:hAnsi="Arial" w:cs="Arial"/>
          <w:sz w:val="22"/>
          <w:szCs w:val="22"/>
        </w:rPr>
        <w:t>shall</w:t>
      </w:r>
      <w:r w:rsidR="0096466E" w:rsidRPr="00E76880">
        <w:rPr>
          <w:rFonts w:ascii="Arial" w:hAnsi="Arial" w:cs="Arial"/>
          <w:sz w:val="22"/>
          <w:szCs w:val="22"/>
        </w:rPr>
        <w:t xml:space="preserve"> </w:t>
      </w:r>
      <w:r w:rsidRPr="00E76880">
        <w:rPr>
          <w:rFonts w:ascii="Arial" w:hAnsi="Arial" w:cs="Arial"/>
          <w:sz w:val="22"/>
          <w:szCs w:val="22"/>
        </w:rPr>
        <w:t>include:</w:t>
      </w:r>
    </w:p>
    <w:p w:rsidR="006910A9" w:rsidRPr="00E76880" w:rsidRDefault="006910A9"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description of the legally relevant software;</w:t>
      </w:r>
    </w:p>
    <w:p w:rsidR="00BA75AE" w:rsidRDefault="004D45EF">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description of suitable system configuration and minimal required resources;</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description of the accuracy of the measuring algorithms;</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description of the user interface, menus and dialogues;</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the unambiguous software identification;</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description of the embedded software;</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overview of the system hardware, e.g. topology block diagram, type of computer(s), types of software functions, etc. if not described in the operating manual;</w:t>
      </w:r>
    </w:p>
    <w:p w:rsidR="00BA75AE" w:rsidRDefault="001F0866">
      <w:pPr>
        <w:numPr>
          <w:ilvl w:val="0"/>
          <w:numId w:val="94"/>
        </w:numPr>
        <w:tabs>
          <w:tab w:val="left" w:pos="567"/>
        </w:tabs>
        <w:autoSpaceDE w:val="0"/>
        <w:autoSpaceDN w:val="0"/>
        <w:adjustRightInd w:val="0"/>
        <w:ind w:left="567" w:hanging="567"/>
        <w:rPr>
          <w:rFonts w:ascii="Arial" w:hAnsi="Arial" w:cs="Arial"/>
          <w:sz w:val="22"/>
          <w:szCs w:val="22"/>
        </w:rPr>
      </w:pPr>
      <w:proofErr w:type="gramStart"/>
      <w:r w:rsidRPr="001F0866">
        <w:rPr>
          <w:rFonts w:ascii="Arial" w:hAnsi="Arial" w:cs="Arial"/>
          <w:sz w:val="22"/>
          <w:szCs w:val="22"/>
        </w:rPr>
        <w:t>description</w:t>
      </w:r>
      <w:proofErr w:type="gramEnd"/>
      <w:r w:rsidRPr="001F0866">
        <w:rPr>
          <w:rFonts w:ascii="Arial" w:hAnsi="Arial" w:cs="Arial"/>
          <w:sz w:val="22"/>
          <w:szCs w:val="22"/>
        </w:rPr>
        <w:t xml:space="preserve"> of the accuracy of the algorithms (e.g. filtering of A/D conversion results, price calculation, rounding algorithms, etc.);</w:t>
      </w:r>
    </w:p>
    <w:p w:rsidR="00BA75AE" w:rsidRDefault="001F0866">
      <w:pPr>
        <w:numPr>
          <w:ilvl w:val="0"/>
          <w:numId w:val="94"/>
        </w:numPr>
        <w:tabs>
          <w:tab w:val="left" w:pos="567"/>
        </w:tabs>
        <w:autoSpaceDE w:val="0"/>
        <w:autoSpaceDN w:val="0"/>
        <w:adjustRightInd w:val="0"/>
        <w:ind w:left="567" w:hanging="567"/>
        <w:rPr>
          <w:rFonts w:ascii="Arial" w:hAnsi="Arial" w:cs="Arial"/>
          <w:sz w:val="22"/>
          <w:szCs w:val="22"/>
        </w:rPr>
      </w:pPr>
      <w:r w:rsidRPr="001F0866">
        <w:rPr>
          <w:rFonts w:ascii="Arial" w:hAnsi="Arial" w:cs="Arial"/>
          <w:sz w:val="22"/>
          <w:szCs w:val="22"/>
        </w:rPr>
        <w:t>description of data sets stored or transmitted;</w:t>
      </w:r>
    </w:p>
    <w:p w:rsidR="00BA75AE" w:rsidRDefault="001F0866">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t xml:space="preserve">list of commands of each hardware interface of the measuring instrument / electronic device / sub-assembly including a statement of completeness;  </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r w:rsidRPr="001F0866">
        <w:rPr>
          <w:rFonts w:ascii="Arial" w:hAnsi="Arial" w:cs="Arial"/>
          <w:sz w:val="22"/>
          <w:szCs w:val="22"/>
        </w:rPr>
        <w:lastRenderedPageBreak/>
        <w:t>means of securing software;</w:t>
      </w:r>
    </w:p>
    <w:p w:rsidR="00BA75AE" w:rsidRDefault="004D45EF">
      <w:pPr>
        <w:numPr>
          <w:ilvl w:val="0"/>
          <w:numId w:val="94"/>
        </w:numPr>
        <w:tabs>
          <w:tab w:val="left" w:pos="567"/>
        </w:tabs>
        <w:autoSpaceDE w:val="0"/>
        <w:autoSpaceDN w:val="0"/>
        <w:adjustRightInd w:val="0"/>
        <w:ind w:left="567" w:hanging="567"/>
        <w:rPr>
          <w:rFonts w:ascii="Arial" w:hAnsi="Arial" w:cs="Arial"/>
          <w:sz w:val="22"/>
          <w:szCs w:val="22"/>
        </w:rPr>
      </w:pPr>
      <w:r w:rsidRPr="001F0866">
        <w:rPr>
          <w:rFonts w:ascii="Arial" w:hAnsi="Arial" w:cs="Arial"/>
          <w:sz w:val="22"/>
          <w:szCs w:val="22"/>
        </w:rPr>
        <w:t>if fault detection is realized in the software, a list of faults that are detected and a</w:t>
      </w:r>
    </w:p>
    <w:p w:rsidR="004D45EF" w:rsidRPr="001F0866" w:rsidRDefault="004D45EF" w:rsidP="00B404E6">
      <w:pPr>
        <w:tabs>
          <w:tab w:val="left" w:pos="567"/>
          <w:tab w:val="left" w:pos="1400"/>
          <w:tab w:val="left" w:pos="1500"/>
        </w:tabs>
        <w:autoSpaceDE w:val="0"/>
        <w:autoSpaceDN w:val="0"/>
        <w:adjustRightInd w:val="0"/>
        <w:spacing w:before="60"/>
        <w:ind w:firstLine="567"/>
        <w:jc w:val="both"/>
        <w:rPr>
          <w:rFonts w:ascii="Arial" w:hAnsi="Arial" w:cs="Arial"/>
          <w:sz w:val="22"/>
          <w:szCs w:val="22"/>
        </w:rPr>
      </w:pPr>
      <w:proofErr w:type="gramStart"/>
      <w:r w:rsidRPr="001F0866">
        <w:rPr>
          <w:rFonts w:ascii="Arial" w:hAnsi="Arial" w:cs="Arial"/>
          <w:sz w:val="22"/>
          <w:szCs w:val="22"/>
        </w:rPr>
        <w:t>description</w:t>
      </w:r>
      <w:proofErr w:type="gramEnd"/>
      <w:r w:rsidRPr="001F0866">
        <w:rPr>
          <w:rFonts w:ascii="Arial" w:hAnsi="Arial" w:cs="Arial"/>
          <w:sz w:val="22"/>
          <w:szCs w:val="22"/>
        </w:rPr>
        <w:t xml:space="preserve"> of the detecting algorithm;</w:t>
      </w:r>
    </w:p>
    <w:p w:rsidR="00BA75AE" w:rsidRDefault="00E76880">
      <w:pPr>
        <w:numPr>
          <w:ilvl w:val="0"/>
          <w:numId w:val="94"/>
        </w:numPr>
        <w:tabs>
          <w:tab w:val="left" w:pos="0"/>
          <w:tab w:val="left" w:pos="567"/>
          <w:tab w:val="left" w:pos="1400"/>
          <w:tab w:val="left" w:pos="1500"/>
        </w:tabs>
        <w:autoSpaceDE w:val="0"/>
        <w:autoSpaceDN w:val="0"/>
        <w:adjustRightInd w:val="0"/>
        <w:spacing w:before="60"/>
        <w:ind w:left="567" w:hanging="567"/>
        <w:jc w:val="both"/>
        <w:rPr>
          <w:rFonts w:ascii="Arial" w:hAnsi="Arial" w:cs="Arial"/>
          <w:sz w:val="22"/>
          <w:szCs w:val="22"/>
        </w:rPr>
      </w:pPr>
      <w:proofErr w:type="gramStart"/>
      <w:r w:rsidRPr="001F0866">
        <w:rPr>
          <w:rFonts w:ascii="Arial" w:hAnsi="Arial" w:cs="Arial"/>
          <w:sz w:val="22"/>
          <w:szCs w:val="22"/>
        </w:rPr>
        <w:t>operating</w:t>
      </w:r>
      <w:proofErr w:type="gramEnd"/>
      <w:r w:rsidRPr="001F0866">
        <w:rPr>
          <w:rFonts w:ascii="Arial" w:hAnsi="Arial" w:cs="Arial"/>
          <w:sz w:val="22"/>
          <w:szCs w:val="22"/>
        </w:rPr>
        <w:t xml:space="preserve"> manual.</w:t>
      </w:r>
    </w:p>
    <w:p w:rsidR="00B21C63" w:rsidRDefault="00B21C63" w:rsidP="00B21C63">
      <w:pPr>
        <w:tabs>
          <w:tab w:val="left" w:pos="709"/>
        </w:tabs>
        <w:autoSpaceDE w:val="0"/>
        <w:autoSpaceDN w:val="0"/>
        <w:adjustRightInd w:val="0"/>
        <w:rPr>
          <w:rFonts w:ascii="Arial" w:hAnsi="Arial" w:cs="Arial"/>
          <w:iCs/>
        </w:rPr>
      </w:pPr>
    </w:p>
    <w:p w:rsidR="00B21C63" w:rsidRPr="00F52B4E" w:rsidRDefault="006D097A" w:rsidP="00B21C63">
      <w:pPr>
        <w:tabs>
          <w:tab w:val="left" w:pos="0"/>
        </w:tabs>
        <w:autoSpaceDE w:val="0"/>
        <w:autoSpaceDN w:val="0"/>
        <w:adjustRightInd w:val="0"/>
        <w:ind w:left="720" w:hanging="720"/>
        <w:rPr>
          <w:rFonts w:ascii="Arial" w:hAnsi="Arial" w:cs="Arial"/>
          <w:sz w:val="22"/>
          <w:szCs w:val="22"/>
        </w:rPr>
      </w:pPr>
      <w:r w:rsidRPr="00F52B4E">
        <w:rPr>
          <w:rFonts w:ascii="Arial" w:hAnsi="Arial" w:cs="Arial"/>
          <w:iCs/>
          <w:sz w:val="22"/>
          <w:szCs w:val="22"/>
        </w:rPr>
        <w:t>NOTE</w:t>
      </w:r>
      <w:r w:rsidR="00B21C63" w:rsidRPr="00F52B4E">
        <w:rPr>
          <w:rFonts w:ascii="Arial" w:hAnsi="Arial" w:cs="Arial"/>
          <w:iCs/>
          <w:sz w:val="22"/>
          <w:szCs w:val="22"/>
        </w:rPr>
        <w:t>:</w:t>
      </w:r>
      <w:r w:rsidR="00B21C63" w:rsidRPr="00F52B4E">
        <w:rPr>
          <w:rFonts w:ascii="Arial" w:hAnsi="Arial" w:cs="Arial"/>
          <w:b/>
          <w:iCs/>
          <w:sz w:val="22"/>
          <w:szCs w:val="22"/>
        </w:rPr>
        <w:t xml:space="preserve"> </w:t>
      </w:r>
      <w:r w:rsidR="00B21C63" w:rsidRPr="00F52B4E">
        <w:rPr>
          <w:rFonts w:ascii="Arial" w:hAnsi="Arial" w:cs="Arial"/>
          <w:iCs/>
          <w:sz w:val="22"/>
          <w:szCs w:val="22"/>
        </w:rPr>
        <w:t xml:space="preserve">It shall be possible to check the </w:t>
      </w:r>
      <w:r w:rsidR="00B21C63" w:rsidRPr="00F52B4E">
        <w:rPr>
          <w:rFonts w:ascii="Arial" w:hAnsi="Arial" w:cs="Arial"/>
          <w:iCs/>
          <w:sz w:val="22"/>
          <w:szCs w:val="22"/>
          <w:lang w:val="en-US"/>
        </w:rPr>
        <w:t>software identificati</w:t>
      </w:r>
      <w:r w:rsidR="00B21C63" w:rsidRPr="00F52B4E">
        <w:rPr>
          <w:rFonts w:ascii="Arial" w:hAnsi="Arial" w:cs="Arial"/>
          <w:sz w:val="22"/>
          <w:szCs w:val="22"/>
          <w:lang w:val="en-US"/>
        </w:rPr>
        <w:t xml:space="preserve">on whilst the </w:t>
      </w:r>
      <w:r w:rsidR="00785941">
        <w:rPr>
          <w:rFonts w:ascii="Arial" w:hAnsi="Arial" w:cs="Arial"/>
          <w:sz w:val="22"/>
          <w:szCs w:val="22"/>
          <w:lang w:val="en-US"/>
        </w:rPr>
        <w:t>AGFI</w:t>
      </w:r>
      <w:r w:rsidR="00B21C63" w:rsidRPr="00F52B4E">
        <w:rPr>
          <w:rFonts w:ascii="Arial" w:hAnsi="Arial" w:cs="Arial"/>
          <w:sz w:val="22"/>
          <w:szCs w:val="22"/>
          <w:lang w:val="en-US"/>
        </w:rPr>
        <w:t xml:space="preserve"> is in use.</w:t>
      </w:r>
    </w:p>
    <w:p w:rsidR="00B37A54" w:rsidRDefault="00D301E1" w:rsidP="006910A9">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z w:val="22"/>
          <w:szCs w:val="22"/>
        </w:rPr>
        <w:t>5.10</w:t>
      </w:r>
      <w:r w:rsidR="00E76880" w:rsidRPr="00E76880">
        <w:rPr>
          <w:rFonts w:ascii="Arial" w:hAnsi="Arial" w:cs="Arial"/>
          <w:b/>
          <w:sz w:val="22"/>
          <w:szCs w:val="22"/>
        </w:rPr>
        <w:t>.2</w:t>
      </w:r>
      <w:r w:rsidR="00E76880" w:rsidRPr="00E76880">
        <w:rPr>
          <w:rFonts w:ascii="Arial" w:hAnsi="Arial" w:cs="Arial"/>
          <w:b/>
          <w:sz w:val="22"/>
          <w:szCs w:val="22"/>
        </w:rPr>
        <w:tab/>
      </w:r>
      <w:r w:rsidR="006910A9">
        <w:rPr>
          <w:rFonts w:ascii="Arial" w:hAnsi="Arial" w:cs="Arial"/>
          <w:b/>
          <w:sz w:val="22"/>
          <w:szCs w:val="22"/>
        </w:rPr>
        <w:tab/>
      </w:r>
      <w:r w:rsidR="00E76880" w:rsidRPr="00E76880">
        <w:rPr>
          <w:rFonts w:ascii="Arial" w:hAnsi="Arial" w:cs="Arial"/>
          <w:b/>
          <w:sz w:val="22"/>
          <w:szCs w:val="22"/>
        </w:rPr>
        <w:t>Means of securing</w:t>
      </w:r>
    </w:p>
    <w:p w:rsidR="00E76880" w:rsidRDefault="00E76880"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sidRPr="00E76880">
        <w:rPr>
          <w:rFonts w:ascii="Arial" w:hAnsi="Arial" w:cs="Arial"/>
          <w:sz w:val="22"/>
          <w:szCs w:val="22"/>
        </w:rPr>
        <w:t>There shall be adequate security to ensure that:</w:t>
      </w:r>
    </w:p>
    <w:p w:rsidR="006910A9" w:rsidRPr="00E76880" w:rsidRDefault="006910A9" w:rsidP="006D097A">
      <w:pPr>
        <w:tabs>
          <w:tab w:val="left" w:pos="0"/>
          <w:tab w:val="left" w:pos="888"/>
          <w:tab w:val="left" w:pos="1400"/>
          <w:tab w:val="left" w:pos="1500"/>
        </w:tabs>
        <w:autoSpaceDE w:val="0"/>
        <w:autoSpaceDN w:val="0"/>
        <w:adjustRightInd w:val="0"/>
        <w:jc w:val="both"/>
        <w:rPr>
          <w:rFonts w:ascii="Arial" w:hAnsi="Arial" w:cs="Arial"/>
          <w:sz w:val="22"/>
          <w:szCs w:val="22"/>
        </w:rPr>
      </w:pPr>
    </w:p>
    <w:p w:rsidR="00BA75AE" w:rsidRDefault="00E76880">
      <w:pPr>
        <w:numPr>
          <w:ilvl w:val="0"/>
          <w:numId w:val="23"/>
        </w:numPr>
        <w:tabs>
          <w:tab w:val="left" w:pos="0"/>
          <w:tab w:val="left" w:pos="500"/>
        </w:tabs>
        <w:autoSpaceDE w:val="0"/>
        <w:autoSpaceDN w:val="0"/>
        <w:adjustRightInd w:val="0"/>
        <w:spacing w:before="60"/>
        <w:ind w:left="500" w:hanging="500"/>
        <w:jc w:val="both"/>
        <w:rPr>
          <w:rFonts w:ascii="Arial" w:hAnsi="Arial" w:cs="Arial"/>
          <w:sz w:val="22"/>
          <w:szCs w:val="22"/>
        </w:rPr>
      </w:pPr>
      <w:proofErr w:type="gramStart"/>
      <w:r w:rsidRPr="00E76880">
        <w:rPr>
          <w:rFonts w:ascii="Arial" w:hAnsi="Arial" w:cs="Arial"/>
          <w:sz w:val="22"/>
          <w:szCs w:val="22"/>
        </w:rPr>
        <w:t>legally</w:t>
      </w:r>
      <w:proofErr w:type="gramEnd"/>
      <w:r w:rsidRPr="00E76880">
        <w:rPr>
          <w:rFonts w:ascii="Arial" w:hAnsi="Arial" w:cs="Arial"/>
          <w:sz w:val="22"/>
          <w:szCs w:val="22"/>
        </w:rPr>
        <w:t xml:space="preserve"> relevant software shall be adequately protected against accidental or intentional changes. The requirements for securing given in </w:t>
      </w:r>
      <w:r w:rsidR="00D301E1">
        <w:rPr>
          <w:rFonts w:ascii="Arial" w:hAnsi="Arial" w:cs="Arial"/>
          <w:sz w:val="22"/>
          <w:szCs w:val="22"/>
        </w:rPr>
        <w:t>5.2</w:t>
      </w:r>
      <w:r w:rsidR="005946CC">
        <w:rPr>
          <w:rFonts w:ascii="Arial" w:hAnsi="Arial" w:cs="Arial"/>
          <w:sz w:val="22"/>
          <w:szCs w:val="22"/>
        </w:rPr>
        <w:t>.3</w:t>
      </w:r>
      <w:r w:rsidRPr="00E76880">
        <w:rPr>
          <w:rFonts w:ascii="Arial" w:hAnsi="Arial" w:cs="Arial"/>
          <w:sz w:val="22"/>
          <w:szCs w:val="22"/>
        </w:rPr>
        <w:t xml:space="preserve"> apply;</w:t>
      </w:r>
    </w:p>
    <w:p w:rsidR="00BA75AE" w:rsidRDefault="00E76880">
      <w:pPr>
        <w:numPr>
          <w:ilvl w:val="0"/>
          <w:numId w:val="23"/>
        </w:numPr>
        <w:tabs>
          <w:tab w:val="left" w:pos="0"/>
          <w:tab w:val="left" w:pos="500"/>
        </w:tabs>
        <w:autoSpaceDE w:val="0"/>
        <w:autoSpaceDN w:val="0"/>
        <w:adjustRightInd w:val="0"/>
        <w:spacing w:before="60"/>
        <w:ind w:left="500" w:hanging="500"/>
        <w:jc w:val="both"/>
        <w:rPr>
          <w:rFonts w:ascii="Arial" w:hAnsi="Arial" w:cs="Arial"/>
          <w:sz w:val="22"/>
          <w:szCs w:val="22"/>
        </w:rPr>
      </w:pPr>
      <w:proofErr w:type="gramStart"/>
      <w:r w:rsidRPr="00E76880">
        <w:rPr>
          <w:rFonts w:ascii="Arial" w:hAnsi="Arial" w:cs="Arial"/>
          <w:sz w:val="22"/>
          <w:szCs w:val="22"/>
        </w:rPr>
        <w:t>the</w:t>
      </w:r>
      <w:proofErr w:type="gramEnd"/>
      <w:r w:rsidRPr="00E76880">
        <w:rPr>
          <w:rFonts w:ascii="Arial" w:hAnsi="Arial" w:cs="Arial"/>
          <w:sz w:val="22"/>
          <w:szCs w:val="22"/>
        </w:rPr>
        <w:t xml:space="preserve"> software shall be assigned with appropriate software identification (see </w:t>
      </w:r>
      <w:r w:rsidR="00D301E1">
        <w:rPr>
          <w:rFonts w:ascii="Arial" w:hAnsi="Arial" w:cs="Arial"/>
          <w:sz w:val="22"/>
          <w:szCs w:val="22"/>
        </w:rPr>
        <w:t>5.3</w:t>
      </w:r>
      <w:r w:rsidR="005946CC">
        <w:rPr>
          <w:rFonts w:ascii="Arial" w:hAnsi="Arial" w:cs="Arial"/>
          <w:sz w:val="22"/>
          <w:szCs w:val="22"/>
        </w:rPr>
        <w:t>.6</w:t>
      </w:r>
      <w:r w:rsidRPr="00E76880">
        <w:rPr>
          <w:rFonts w:ascii="Arial" w:hAnsi="Arial" w:cs="Arial"/>
          <w:sz w:val="22"/>
          <w:szCs w:val="22"/>
        </w:rPr>
        <w:t xml:space="preserve">.5). This software identification shall be adapted in the case of every software change that may affect the functions and accuracy of the </w:t>
      </w:r>
      <w:r w:rsidR="00785941">
        <w:rPr>
          <w:rFonts w:ascii="Arial" w:hAnsi="Arial" w:cs="Arial"/>
          <w:sz w:val="22"/>
          <w:szCs w:val="22"/>
        </w:rPr>
        <w:t>AGFI</w:t>
      </w:r>
      <w:r w:rsidRPr="00E76880">
        <w:rPr>
          <w:rFonts w:ascii="Arial" w:hAnsi="Arial" w:cs="Arial"/>
          <w:sz w:val="22"/>
          <w:szCs w:val="22"/>
        </w:rPr>
        <w:t>;</w:t>
      </w:r>
    </w:p>
    <w:p w:rsidR="00BA75AE" w:rsidRDefault="00E76880">
      <w:pPr>
        <w:numPr>
          <w:ilvl w:val="0"/>
          <w:numId w:val="23"/>
        </w:numPr>
        <w:tabs>
          <w:tab w:val="left" w:pos="0"/>
          <w:tab w:val="left" w:pos="500"/>
        </w:tabs>
        <w:autoSpaceDE w:val="0"/>
        <w:autoSpaceDN w:val="0"/>
        <w:adjustRightInd w:val="0"/>
        <w:spacing w:before="60"/>
        <w:ind w:left="500" w:hanging="500"/>
        <w:jc w:val="both"/>
        <w:rPr>
          <w:rFonts w:ascii="Arial" w:hAnsi="Arial" w:cs="Arial"/>
          <w:sz w:val="22"/>
          <w:szCs w:val="22"/>
        </w:rPr>
      </w:pPr>
      <w:proofErr w:type="gramStart"/>
      <w:r w:rsidRPr="00E76880">
        <w:rPr>
          <w:rFonts w:ascii="Arial" w:hAnsi="Arial" w:cs="Arial"/>
          <w:sz w:val="22"/>
          <w:szCs w:val="22"/>
        </w:rPr>
        <w:t>functions</w:t>
      </w:r>
      <w:proofErr w:type="gramEnd"/>
      <w:r w:rsidRPr="00E76880">
        <w:rPr>
          <w:rFonts w:ascii="Arial" w:hAnsi="Arial" w:cs="Arial"/>
          <w:sz w:val="22"/>
          <w:szCs w:val="22"/>
        </w:rPr>
        <w:t xml:space="preserve"> performed or initiated via connected interfaces, i.e. transmission of legally relevant software, shall comply with the securing requirements for interfaces of</w:t>
      </w:r>
      <w:r w:rsidR="005946CC">
        <w:rPr>
          <w:rFonts w:ascii="Arial" w:hAnsi="Arial" w:cs="Arial"/>
          <w:sz w:val="22"/>
          <w:szCs w:val="22"/>
        </w:rPr>
        <w:t xml:space="preserve"> </w:t>
      </w:r>
      <w:r w:rsidR="00D17A62">
        <w:rPr>
          <w:rFonts w:ascii="Arial" w:hAnsi="Arial" w:cs="Arial"/>
          <w:sz w:val="22"/>
          <w:szCs w:val="22"/>
        </w:rPr>
        <w:t>7.9</w:t>
      </w:r>
      <w:r w:rsidRPr="00E76880">
        <w:rPr>
          <w:rFonts w:ascii="Arial" w:hAnsi="Arial" w:cs="Arial"/>
          <w:sz w:val="22"/>
          <w:szCs w:val="22"/>
        </w:rPr>
        <w:t>.</w:t>
      </w:r>
    </w:p>
    <w:p w:rsidR="001068EA" w:rsidRPr="00966C41" w:rsidRDefault="001068EA"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735E5F"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D301E1">
        <w:rPr>
          <w:rFonts w:ascii="Arial" w:hAnsi="Arial"/>
          <w:b/>
          <w:spacing w:val="-3"/>
          <w:sz w:val="22"/>
        </w:rPr>
        <w:t>5.11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Equilibrium mechanism</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equilibrium mechanism may be provided with detachable masses which shall be either </w:t>
      </w:r>
      <w:proofErr w:type="gramStart"/>
      <w:r w:rsidRPr="00966C41">
        <w:rPr>
          <w:rFonts w:ascii="Arial" w:hAnsi="Arial"/>
          <w:spacing w:val="-3"/>
          <w:sz w:val="22"/>
        </w:rPr>
        <w:t>weights</w:t>
      </w:r>
      <w:proofErr w:type="gramEnd"/>
      <w:r w:rsidRPr="00966C41">
        <w:rPr>
          <w:rFonts w:ascii="Arial" w:hAnsi="Arial"/>
          <w:spacing w:val="-3"/>
          <w:sz w:val="22"/>
        </w:rPr>
        <w:t xml:space="preserve"> in accordance with </w:t>
      </w:r>
      <w:r w:rsidR="00052982">
        <w:rPr>
          <w:rFonts w:ascii="Arial" w:hAnsi="Arial"/>
          <w:spacing w:val="-3"/>
          <w:sz w:val="22"/>
        </w:rPr>
        <w:t xml:space="preserve">the </w:t>
      </w:r>
      <w:r w:rsidR="00234EAF" w:rsidRPr="00966C41">
        <w:rPr>
          <w:rFonts w:ascii="Arial" w:hAnsi="Arial"/>
          <w:spacing w:val="-3"/>
          <w:sz w:val="22"/>
        </w:rPr>
        <w:t xml:space="preserve">requirements </w:t>
      </w:r>
      <w:r w:rsidR="00234EAF">
        <w:rPr>
          <w:rFonts w:ascii="Arial" w:hAnsi="Arial"/>
          <w:spacing w:val="-3"/>
          <w:sz w:val="22"/>
        </w:rPr>
        <w:t xml:space="preserve">of </w:t>
      </w:r>
      <w:r w:rsidRPr="00966C41">
        <w:rPr>
          <w:rFonts w:ascii="Arial" w:hAnsi="Arial"/>
          <w:spacing w:val="-3"/>
          <w:sz w:val="22"/>
        </w:rPr>
        <w:t xml:space="preserve">OIML </w:t>
      </w:r>
      <w:r w:rsidR="00B84F65">
        <w:rPr>
          <w:rFonts w:ascii="Arial" w:hAnsi="Arial"/>
          <w:spacing w:val="-3"/>
          <w:sz w:val="22"/>
        </w:rPr>
        <w:t xml:space="preserve">R 111 </w:t>
      </w:r>
      <w:r w:rsidR="005569A3">
        <w:rPr>
          <w:rFonts w:ascii="Arial" w:hAnsi="Arial"/>
          <w:spacing w:val="-3"/>
          <w:sz w:val="22"/>
        </w:rPr>
        <w:t>[4]</w:t>
      </w:r>
      <w:r w:rsidR="00B84F65">
        <w:rPr>
          <w:rFonts w:ascii="Arial" w:hAnsi="Arial"/>
          <w:spacing w:val="-3"/>
          <w:sz w:val="22"/>
        </w:rPr>
        <w:t xml:space="preserve"> </w:t>
      </w:r>
      <w:r w:rsidRPr="00966C41">
        <w:rPr>
          <w:rFonts w:ascii="Arial" w:hAnsi="Arial"/>
          <w:spacing w:val="-3"/>
          <w:sz w:val="22"/>
        </w:rPr>
        <w:t xml:space="preserve">or purpose designed </w:t>
      </w:r>
      <w:r w:rsidR="00A6202A">
        <w:rPr>
          <w:rFonts w:ascii="Arial" w:hAnsi="Arial"/>
          <w:spacing w:val="-3"/>
          <w:sz w:val="22"/>
        </w:rPr>
        <w:t>weights</w:t>
      </w:r>
      <w:r w:rsidR="00A6202A" w:rsidRPr="00966C41">
        <w:rPr>
          <w:rFonts w:ascii="Arial" w:hAnsi="Arial"/>
          <w:spacing w:val="-3"/>
          <w:sz w:val="22"/>
        </w:rPr>
        <w:t xml:space="preserve"> </w:t>
      </w:r>
      <w:r w:rsidRPr="00966C41">
        <w:rPr>
          <w:rFonts w:ascii="Arial" w:hAnsi="Arial"/>
          <w:spacing w:val="-3"/>
          <w:sz w:val="22"/>
        </w:rPr>
        <w:t xml:space="preserve">of any nominal value, distinguishable by shape and identified with the </w:t>
      </w:r>
      <w:r w:rsidR="00785941">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5.12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Descriptive markings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8594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AGFI</w:t>
      </w:r>
      <w:r w:rsidR="00DB4092">
        <w:rPr>
          <w:rFonts w:ascii="Arial" w:hAnsi="Arial"/>
          <w:spacing w:val="-3"/>
          <w:sz w:val="22"/>
        </w:rPr>
        <w:t>s</w:t>
      </w:r>
      <w:r w:rsidR="004B40A8" w:rsidRPr="00966C41">
        <w:rPr>
          <w:rFonts w:ascii="Arial" w:hAnsi="Arial"/>
          <w:spacing w:val="-3"/>
          <w:sz w:val="22"/>
        </w:rPr>
        <w:t xml:space="preserve"> shall bear the following markings</w:t>
      </w:r>
      <w:r w:rsidR="001366D4">
        <w:rPr>
          <w:rFonts w:ascii="Arial" w:hAnsi="Arial"/>
          <w:spacing w:val="-3"/>
          <w:sz w:val="22"/>
        </w:rPr>
        <w:t>,</w:t>
      </w:r>
      <w:r w:rsidR="001366D4">
        <w:rPr>
          <w:rFonts w:ascii="Arial" w:hAnsi="Arial" w:cs="Arial"/>
          <w:spacing w:val="-3"/>
          <w:sz w:val="24"/>
          <w:szCs w:val="24"/>
        </w:rPr>
        <w:t xml:space="preserve"> with some markings </w:t>
      </w:r>
      <w:r w:rsidR="001366D4" w:rsidRPr="001366D4">
        <w:rPr>
          <w:rFonts w:ascii="Arial" w:hAnsi="Arial" w:cs="Arial"/>
          <w:spacing w:val="-3"/>
          <w:sz w:val="24"/>
          <w:szCs w:val="24"/>
        </w:rPr>
        <w:t>shown</w:t>
      </w:r>
      <w:r w:rsidR="001366D4" w:rsidRPr="001366D4">
        <w:rPr>
          <w:rFonts w:ascii="Arial" w:hAnsi="Arial" w:cs="Arial"/>
          <w:sz w:val="24"/>
          <w:szCs w:val="24"/>
        </w:rPr>
        <w:t xml:space="preserve"> in full and some in code</w:t>
      </w:r>
      <w:r w:rsidR="004B40A8" w:rsidRPr="001366D4">
        <w:rPr>
          <w:rFonts w:ascii="Arial" w:hAnsi="Arial" w:cs="Arial"/>
          <w:spacing w:val="-3"/>
          <w:sz w:val="24"/>
          <w:szCs w:val="24"/>
        </w:rPr>
        <w:t>.</w:t>
      </w:r>
    </w:p>
    <w:p w:rsidR="004B40A8"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2"/>
          <w:lang w:val="fr-FR"/>
        </w:rPr>
      </w:pP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N</w:t>
      </w:r>
      <w:r w:rsidR="004B40A8" w:rsidRPr="00966C41">
        <w:rPr>
          <w:rFonts w:ascii="Arial" w:hAnsi="Arial"/>
          <w:spacing w:val="-3"/>
          <w:sz w:val="22"/>
        </w:rPr>
        <w:t>ame or identification mark of the manufacturer</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N</w:t>
      </w:r>
      <w:r w:rsidR="004B40A8" w:rsidRPr="00966C41">
        <w:rPr>
          <w:rFonts w:ascii="Arial" w:hAnsi="Arial"/>
          <w:spacing w:val="-3"/>
          <w:sz w:val="22"/>
        </w:rPr>
        <w:t>ame or identification mark of the importer (if applicable)</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D</w:t>
      </w:r>
      <w:r w:rsidR="004B40A8" w:rsidRPr="00966C41">
        <w:rPr>
          <w:rFonts w:ascii="Arial" w:hAnsi="Arial"/>
          <w:spacing w:val="-3"/>
          <w:sz w:val="22"/>
        </w:rPr>
        <w:t xml:space="preserve">ate of manufacture of the </w:t>
      </w:r>
      <w:r w:rsidR="00785941">
        <w:rPr>
          <w:rFonts w:ascii="Arial" w:hAnsi="Arial"/>
          <w:spacing w:val="-3"/>
          <w:sz w:val="22"/>
        </w:rPr>
        <w:t>AGFI</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S</w:t>
      </w:r>
      <w:r w:rsidR="004B40A8" w:rsidRPr="00966C41">
        <w:rPr>
          <w:rFonts w:ascii="Arial" w:hAnsi="Arial"/>
          <w:spacing w:val="-3"/>
          <w:sz w:val="22"/>
        </w:rPr>
        <w:t xml:space="preserve">erial number and type designation of the </w:t>
      </w:r>
      <w:r w:rsidR="00785941">
        <w:rPr>
          <w:rFonts w:ascii="Arial" w:hAnsi="Arial"/>
          <w:spacing w:val="-3"/>
          <w:sz w:val="22"/>
        </w:rPr>
        <w:t>AGFI</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P</w:t>
      </w:r>
      <w:r w:rsidR="004B40A8" w:rsidRPr="00966C41">
        <w:rPr>
          <w:rFonts w:ascii="Arial" w:hAnsi="Arial"/>
          <w:spacing w:val="-3"/>
          <w:sz w:val="22"/>
        </w:rPr>
        <w:t>roduct(s) designation (i.e. materials that may be weighed)</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T</w:t>
      </w:r>
      <w:r w:rsidR="004B40A8" w:rsidRPr="00966C41">
        <w:rPr>
          <w:rFonts w:ascii="Arial" w:hAnsi="Arial"/>
          <w:spacing w:val="-3"/>
          <w:sz w:val="22"/>
        </w:rPr>
        <w:t xml:space="preserve">emperature range (if applicable, see </w:t>
      </w:r>
      <w:r w:rsidR="00935367">
        <w:rPr>
          <w:rFonts w:ascii="Arial" w:hAnsi="Arial"/>
          <w:spacing w:val="-3"/>
          <w:sz w:val="22"/>
        </w:rPr>
        <w:t>4.8</w:t>
      </w:r>
      <w:r w:rsidR="006774DC">
        <w:rPr>
          <w:rFonts w:ascii="Arial" w:hAnsi="Arial"/>
          <w:spacing w:val="-3"/>
          <w:sz w:val="22"/>
        </w:rPr>
        <w:t>.1</w:t>
      </w:r>
      <w:r w:rsidR="004B40A8" w:rsidRPr="00966C41">
        <w:rPr>
          <w:rFonts w:ascii="Arial" w:hAnsi="Arial"/>
          <w:spacing w:val="-3"/>
          <w:sz w:val="22"/>
        </w:rPr>
        <w:t>) in the form</w:t>
      </w:r>
      <w:proofErr w:type="gramStart"/>
      <w:r w:rsidR="004B40A8" w:rsidRPr="00966C41">
        <w:rPr>
          <w:rFonts w:ascii="Arial" w:hAnsi="Arial"/>
          <w:spacing w:val="-3"/>
          <w:sz w:val="22"/>
        </w:rPr>
        <w:t>:</w:t>
      </w:r>
      <w:r w:rsidR="004B40A8" w:rsidRPr="00966C41">
        <w:rPr>
          <w:rFonts w:ascii="Arial" w:hAnsi="Arial"/>
          <w:spacing w:val="-3"/>
          <w:sz w:val="22"/>
        </w:rPr>
        <w:tab/>
        <w:t xml:space="preserve"> .......</w:t>
      </w:r>
      <w:proofErr w:type="gramEnd"/>
      <w:r w:rsidR="004B40A8">
        <w:rPr>
          <w:rFonts w:ascii="Arial" w:hAnsi="Arial"/>
          <w:spacing w:val="-3"/>
          <w:sz w:val="22"/>
          <w:lang w:val="fr-FR"/>
        </w:rPr>
        <w:sym w:font="Symbol" w:char="F0B0"/>
      </w:r>
      <w:r w:rsidR="004B40A8" w:rsidRPr="00810548">
        <w:rPr>
          <w:rFonts w:ascii="Arial" w:hAnsi="Arial"/>
          <w:spacing w:val="-3"/>
          <w:sz w:val="22"/>
        </w:rPr>
        <w:t xml:space="preserve">C </w:t>
      </w:r>
      <w:proofErr w:type="gramStart"/>
      <w:r w:rsidR="004B40A8" w:rsidRPr="00810548">
        <w:rPr>
          <w:rFonts w:ascii="Arial" w:hAnsi="Arial"/>
          <w:spacing w:val="-3"/>
          <w:sz w:val="22"/>
        </w:rPr>
        <w:t>/ .......</w:t>
      </w:r>
      <w:proofErr w:type="gramEnd"/>
      <w:r w:rsidR="004B40A8">
        <w:rPr>
          <w:rFonts w:ascii="Arial" w:hAnsi="Arial"/>
          <w:spacing w:val="-3"/>
          <w:sz w:val="22"/>
          <w:lang w:val="fr-FR"/>
        </w:rPr>
        <w:sym w:font="Symbol" w:char="F0B0"/>
      </w:r>
      <w:r w:rsidR="004B40A8" w:rsidRPr="00810548">
        <w:rPr>
          <w:rFonts w:ascii="Arial" w:hAnsi="Arial"/>
          <w:spacing w:val="-3"/>
          <w:sz w:val="22"/>
        </w:rPr>
        <w:t>C</w:t>
      </w:r>
    </w:p>
    <w:p w:rsidR="00BA75AE" w:rsidRDefault="00330AD6">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Voltage supply</w:t>
      </w:r>
      <w:r w:rsidR="004B40A8" w:rsidRPr="00966C41">
        <w:rPr>
          <w:rFonts w:ascii="Arial" w:hAnsi="Arial"/>
          <w:spacing w:val="-3"/>
          <w:sz w:val="22"/>
        </w:rPr>
        <w:t xml:space="preserve"> in the form</w:t>
      </w:r>
      <w:proofErr w:type="gramStart"/>
      <w:r w:rsidR="004B40A8" w:rsidRPr="00966C41">
        <w:rPr>
          <w:rFonts w:ascii="Arial" w:hAnsi="Arial"/>
          <w:spacing w:val="-3"/>
          <w:sz w:val="22"/>
        </w:rPr>
        <w:t>:</w:t>
      </w:r>
      <w:r w:rsidR="004B40A8" w:rsidRPr="00966C41">
        <w:rPr>
          <w:rFonts w:ascii="Arial" w:hAnsi="Arial"/>
          <w:spacing w:val="-3"/>
          <w:sz w:val="22"/>
        </w:rPr>
        <w:tab/>
        <w:t xml:space="preserve"> .......</w:t>
      </w:r>
      <w:proofErr w:type="gramEnd"/>
      <w:r w:rsidR="004B40A8" w:rsidRPr="00966C41">
        <w:rPr>
          <w:rFonts w:ascii="Arial" w:hAnsi="Arial"/>
          <w:spacing w:val="-3"/>
          <w:sz w:val="22"/>
        </w:rPr>
        <w:t xml:space="preserve"> </w:t>
      </w:r>
      <w:r w:rsidR="004B40A8" w:rsidRPr="00810548">
        <w:rPr>
          <w:rFonts w:ascii="Arial" w:hAnsi="Arial"/>
          <w:spacing w:val="-3"/>
          <w:sz w:val="22"/>
        </w:rPr>
        <w:t>V</w:t>
      </w:r>
    </w:p>
    <w:p w:rsidR="00BA75AE" w:rsidRDefault="00330AD6">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sidRPr="00330AD6">
        <w:rPr>
          <w:rFonts w:ascii="Arial" w:hAnsi="Arial" w:cs="Arial"/>
          <w:snapToGrid w:val="0"/>
          <w:sz w:val="22"/>
          <w:szCs w:val="22"/>
          <w:lang w:eastAsia="en-US"/>
        </w:rPr>
        <w:t>Voltage supply frequency</w:t>
      </w:r>
      <w:r w:rsidR="004B40A8" w:rsidRPr="00966C41">
        <w:rPr>
          <w:rFonts w:ascii="Arial" w:hAnsi="Arial"/>
          <w:spacing w:val="-3"/>
          <w:sz w:val="22"/>
        </w:rPr>
        <w:t xml:space="preserve"> in the form</w:t>
      </w:r>
      <w:proofErr w:type="gramStart"/>
      <w:r w:rsidR="004B40A8" w:rsidRPr="00966C41">
        <w:rPr>
          <w:rFonts w:ascii="Arial" w:hAnsi="Arial"/>
          <w:spacing w:val="-3"/>
          <w:sz w:val="22"/>
        </w:rPr>
        <w:t>:</w:t>
      </w:r>
      <w:r w:rsidR="004B40A8" w:rsidRPr="00966C41">
        <w:rPr>
          <w:rFonts w:ascii="Arial" w:hAnsi="Arial"/>
          <w:spacing w:val="-3"/>
          <w:sz w:val="22"/>
        </w:rPr>
        <w:tab/>
        <w:t xml:space="preserve"> .......</w:t>
      </w:r>
      <w:proofErr w:type="gramEnd"/>
      <w:r w:rsidR="004B40A8" w:rsidRPr="00966C41">
        <w:rPr>
          <w:rFonts w:ascii="Arial" w:hAnsi="Arial"/>
          <w:spacing w:val="-3"/>
          <w:sz w:val="22"/>
        </w:rPr>
        <w:t xml:space="preserve"> </w:t>
      </w:r>
      <w:r w:rsidR="004B40A8" w:rsidRPr="00810548">
        <w:rPr>
          <w:rFonts w:ascii="Arial" w:hAnsi="Arial"/>
          <w:spacing w:val="-3"/>
          <w:sz w:val="22"/>
        </w:rPr>
        <w:t>Hz</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P</w:t>
      </w:r>
      <w:r w:rsidR="004B40A8" w:rsidRPr="00966C41">
        <w:rPr>
          <w:rFonts w:ascii="Arial" w:hAnsi="Arial"/>
          <w:spacing w:val="-3"/>
          <w:sz w:val="22"/>
        </w:rPr>
        <w:t xml:space="preserve">neumatic/hydraulic pressure (if applicable) in the form: </w:t>
      </w:r>
      <w:r w:rsidR="004B40A8" w:rsidRPr="00966C41">
        <w:rPr>
          <w:rFonts w:ascii="Arial" w:hAnsi="Arial"/>
          <w:spacing w:val="-3"/>
          <w:sz w:val="22"/>
        </w:rPr>
        <w:tab/>
        <w:t>....... kPa or bar</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A</w:t>
      </w:r>
      <w:r w:rsidR="004B40A8" w:rsidRPr="00966C41">
        <w:rPr>
          <w:rFonts w:ascii="Arial" w:hAnsi="Arial"/>
          <w:spacing w:val="-3"/>
          <w:sz w:val="22"/>
        </w:rPr>
        <w:t>verage number of loads/fill (if applicable)</w:t>
      </w:r>
      <w:r w:rsidR="004B40A8" w:rsidRPr="00966C41">
        <w:rPr>
          <w:rFonts w:ascii="Arial" w:hAnsi="Arial"/>
          <w:spacing w:val="-3"/>
          <w:sz w:val="22"/>
        </w:rPr>
        <w:tab/>
        <w:t>.......</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z w:val="22"/>
        </w:rPr>
        <w:t>M</w:t>
      </w:r>
      <w:r w:rsidR="004B40A8">
        <w:rPr>
          <w:rFonts w:ascii="Arial" w:hAnsi="Arial"/>
          <w:sz w:val="22"/>
        </w:rPr>
        <w:t>aximum fill (if applicable)</w:t>
      </w:r>
      <w:r w:rsidR="004B40A8">
        <w:rPr>
          <w:rFonts w:ascii="Arial" w:hAnsi="Arial"/>
          <w:sz w:val="22"/>
        </w:rPr>
        <w:tab/>
        <w:t xml:space="preserve">in the form </w:t>
      </w:r>
      <w:r w:rsidR="004B40A8">
        <w:rPr>
          <w:rFonts w:ascii="Arial" w:hAnsi="Arial"/>
          <w:sz w:val="22"/>
        </w:rPr>
        <w:tab/>
        <w:t>Maxfill.......</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R</w:t>
      </w:r>
      <w:r w:rsidR="004B40A8" w:rsidRPr="00966C41">
        <w:rPr>
          <w:rFonts w:ascii="Arial" w:hAnsi="Arial"/>
          <w:spacing w:val="-3"/>
          <w:sz w:val="22"/>
        </w:rPr>
        <w:t xml:space="preserve">ated minimum fill (if applicable) in the form </w:t>
      </w:r>
      <w:r w:rsidR="004B40A8" w:rsidRPr="00966C41">
        <w:rPr>
          <w:rFonts w:ascii="Arial" w:hAnsi="Arial"/>
          <w:spacing w:val="-3"/>
          <w:sz w:val="22"/>
        </w:rPr>
        <w:tab/>
      </w:r>
      <w:r w:rsidR="004B40A8" w:rsidRPr="00966C41">
        <w:rPr>
          <w:rFonts w:ascii="Arial" w:hAnsi="Arial"/>
          <w:spacing w:val="-3"/>
          <w:sz w:val="22"/>
        </w:rPr>
        <w:tab/>
        <w:t>Minfill</w:t>
      </w:r>
      <w:r w:rsidR="004B40A8" w:rsidRPr="00966C41">
        <w:rPr>
          <w:rFonts w:ascii="Arial" w:hAnsi="Arial"/>
          <w:spacing w:val="-3"/>
          <w:sz w:val="22"/>
        </w:rPr>
        <w:tab/>
        <w:t>.......</w:t>
      </w:r>
    </w:p>
    <w:p w:rsidR="00BA75AE" w:rsidRDefault="00810548">
      <w:pPr>
        <w:numPr>
          <w:ilvl w:val="0"/>
          <w:numId w:val="10"/>
        </w:numPr>
        <w:tabs>
          <w:tab w:val="left" w:pos="0"/>
          <w:tab w:val="left" w:pos="177"/>
          <w:tab w:val="left" w:pos="532"/>
          <w:tab w:val="left" w:pos="888"/>
          <w:tab w:val="left" w:pos="1400"/>
          <w:tab w:val="left" w:pos="1440"/>
          <w:tab w:val="left" w:pos="1500"/>
        </w:tabs>
        <w:suppressAutoHyphens/>
        <w:spacing w:before="14" w:after="14"/>
        <w:jc w:val="both"/>
        <w:rPr>
          <w:rFonts w:ascii="Arial" w:hAnsi="Arial"/>
          <w:spacing w:val="-3"/>
          <w:sz w:val="22"/>
        </w:rPr>
      </w:pPr>
      <w:r>
        <w:rPr>
          <w:rFonts w:ascii="Arial" w:hAnsi="Arial"/>
          <w:spacing w:val="-3"/>
          <w:sz w:val="22"/>
        </w:rPr>
        <w:t>M</w:t>
      </w:r>
      <w:r w:rsidR="004B40A8" w:rsidRPr="00966C41">
        <w:rPr>
          <w:rFonts w:ascii="Arial" w:hAnsi="Arial"/>
          <w:spacing w:val="-3"/>
          <w:sz w:val="22"/>
        </w:rPr>
        <w:t xml:space="preserve">aximum rate of operation (if applicable) in the form: </w:t>
      </w:r>
      <w:r w:rsidR="004B40A8" w:rsidRPr="00966C41">
        <w:rPr>
          <w:rFonts w:ascii="Arial" w:hAnsi="Arial"/>
          <w:spacing w:val="-3"/>
          <w:sz w:val="22"/>
        </w:rPr>
        <w:tab/>
        <w:t>....... loads per minute</w:t>
      </w:r>
    </w:p>
    <w:p w:rsidR="00BA75AE" w:rsidRDefault="00EF7A1C">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lang w:val="fr-FR"/>
        </w:rPr>
      </w:pPr>
      <w:r>
        <w:rPr>
          <w:rFonts w:ascii="Arial" w:hAnsi="Arial"/>
          <w:spacing w:val="-3"/>
          <w:sz w:val="22"/>
          <w:lang w:val="fr-FR"/>
        </w:rPr>
        <w:t>Type</w:t>
      </w:r>
      <w:r w:rsidR="004B40A8">
        <w:rPr>
          <w:rFonts w:ascii="Arial" w:hAnsi="Arial"/>
          <w:spacing w:val="-3"/>
          <w:sz w:val="22"/>
          <w:lang w:val="fr-FR"/>
        </w:rPr>
        <w:t xml:space="preserve"> approval sign</w:t>
      </w:r>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t>I</w:t>
      </w:r>
      <w:r w:rsidR="004B40A8" w:rsidRPr="00966C41">
        <w:rPr>
          <w:rFonts w:ascii="Arial" w:hAnsi="Arial"/>
          <w:spacing w:val="-3"/>
          <w:sz w:val="22"/>
        </w:rPr>
        <w:t xml:space="preserve">ndication of the accuracy class in the form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X(x) =…….</w:t>
      </w:r>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t>R</w:t>
      </w:r>
      <w:r w:rsidR="004B40A8" w:rsidRPr="00966C41">
        <w:rPr>
          <w:rFonts w:ascii="Arial" w:hAnsi="Arial"/>
          <w:spacing w:val="-3"/>
          <w:sz w:val="22"/>
        </w:rPr>
        <w:t>eference value for accuracy class in the form</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Ref(x) =…….</w:t>
      </w:r>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t>S</w:t>
      </w:r>
      <w:r w:rsidR="004B40A8" w:rsidRPr="00966C41">
        <w:rPr>
          <w:rFonts w:ascii="Arial" w:hAnsi="Arial"/>
          <w:spacing w:val="-3"/>
          <w:sz w:val="22"/>
        </w:rPr>
        <w:t xml:space="preserve">cale interval (if applicable) in the form: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d </w:t>
      </w:r>
      <w:proofErr w:type="gramStart"/>
      <w:r w:rsidR="004B40A8" w:rsidRPr="00966C41">
        <w:rPr>
          <w:rFonts w:ascii="Arial" w:hAnsi="Arial"/>
          <w:spacing w:val="-3"/>
          <w:sz w:val="22"/>
        </w:rPr>
        <w:t>= .......</w:t>
      </w:r>
      <w:proofErr w:type="gramEnd"/>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t>M</w:t>
      </w:r>
      <w:r w:rsidR="004B40A8" w:rsidRPr="00966C41">
        <w:rPr>
          <w:rFonts w:ascii="Arial" w:hAnsi="Arial"/>
          <w:spacing w:val="-3"/>
          <w:sz w:val="22"/>
        </w:rPr>
        <w:t xml:space="preserve">aximum capacity in the form: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proofErr w:type="gramStart"/>
      <w:r w:rsidR="004B40A8" w:rsidRPr="00966C41">
        <w:rPr>
          <w:rFonts w:ascii="Arial" w:hAnsi="Arial"/>
          <w:spacing w:val="-3"/>
          <w:sz w:val="22"/>
        </w:rPr>
        <w:t>Max .......</w:t>
      </w:r>
      <w:proofErr w:type="gramEnd"/>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t>M</w:t>
      </w:r>
      <w:r w:rsidR="004B40A8" w:rsidRPr="00966C41">
        <w:rPr>
          <w:rFonts w:ascii="Arial" w:hAnsi="Arial"/>
          <w:spacing w:val="-3"/>
          <w:sz w:val="22"/>
        </w:rPr>
        <w:t>inimum capacity (or minimum discharge where applicable) in the form</w:t>
      </w:r>
      <w:proofErr w:type="gramStart"/>
      <w:r w:rsidR="004B40A8" w:rsidRPr="00966C41">
        <w:rPr>
          <w:rFonts w:ascii="Arial" w:hAnsi="Arial"/>
          <w:spacing w:val="-3"/>
          <w:sz w:val="22"/>
        </w:rPr>
        <w:t>:Min</w:t>
      </w:r>
      <w:proofErr w:type="gramEnd"/>
      <w:r w:rsidR="004B40A8" w:rsidRPr="00966C41">
        <w:rPr>
          <w:rFonts w:ascii="Arial" w:hAnsi="Arial"/>
          <w:spacing w:val="-3"/>
          <w:sz w:val="22"/>
        </w:rPr>
        <w:t xml:space="preserve"> .......</w:t>
      </w:r>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t>M</w:t>
      </w:r>
      <w:r w:rsidR="004B40A8" w:rsidRPr="00966C41">
        <w:rPr>
          <w:rFonts w:ascii="Arial" w:hAnsi="Arial"/>
          <w:spacing w:val="-3"/>
          <w:sz w:val="22"/>
        </w:rPr>
        <w:t xml:space="preserve">aximum additive tare in the form: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T = </w:t>
      </w:r>
      <w:proofErr w:type="gramStart"/>
      <w:r w:rsidR="004B40A8" w:rsidRPr="00966C41">
        <w:rPr>
          <w:rFonts w:ascii="Arial" w:hAnsi="Arial"/>
          <w:spacing w:val="-3"/>
          <w:sz w:val="22"/>
        </w:rPr>
        <w:t>+ .......</w:t>
      </w:r>
      <w:proofErr w:type="gramEnd"/>
    </w:p>
    <w:p w:rsidR="00BA75AE" w:rsidRDefault="00810548">
      <w:pPr>
        <w:numPr>
          <w:ilvl w:val="0"/>
          <w:numId w:val="24"/>
        </w:numPr>
        <w:tabs>
          <w:tab w:val="left" w:pos="0"/>
          <w:tab w:val="left" w:pos="177"/>
          <w:tab w:val="left" w:pos="532"/>
          <w:tab w:val="left" w:pos="888"/>
          <w:tab w:val="left" w:pos="1400"/>
          <w:tab w:val="left" w:pos="1440"/>
          <w:tab w:val="left" w:pos="1500"/>
        </w:tabs>
        <w:suppressAutoHyphens/>
        <w:spacing w:before="14" w:after="14"/>
        <w:ind w:hanging="680"/>
        <w:jc w:val="both"/>
        <w:rPr>
          <w:rFonts w:ascii="Arial" w:hAnsi="Arial"/>
          <w:spacing w:val="-3"/>
          <w:sz w:val="22"/>
        </w:rPr>
      </w:pPr>
      <w:r>
        <w:rPr>
          <w:rFonts w:ascii="Arial" w:hAnsi="Arial"/>
          <w:spacing w:val="-3"/>
          <w:sz w:val="22"/>
        </w:rPr>
        <w:lastRenderedPageBreak/>
        <w:t>M</w:t>
      </w:r>
      <w:r w:rsidR="004B40A8" w:rsidRPr="00966C41">
        <w:rPr>
          <w:rFonts w:ascii="Arial" w:hAnsi="Arial"/>
          <w:spacing w:val="-3"/>
          <w:sz w:val="22"/>
        </w:rPr>
        <w:t xml:space="preserve">aximum subtractive tare in the form: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T = </w:t>
      </w:r>
      <w:proofErr w:type="gramStart"/>
      <w:r w:rsidR="004B40A8" w:rsidRPr="00966C41">
        <w:rPr>
          <w:rFonts w:ascii="Arial" w:hAnsi="Arial"/>
          <w:spacing w:val="-3"/>
          <w:sz w:val="22"/>
        </w:rPr>
        <w:t>- .......</w:t>
      </w:r>
      <w:proofErr w:type="gramEnd"/>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14" w:after="14"/>
        <w:jc w:val="both"/>
        <w:rPr>
          <w:rFonts w:ascii="Arial" w:hAnsi="Arial"/>
          <w:spacing w:val="-3"/>
          <w:sz w:val="22"/>
        </w:rPr>
      </w:pPr>
    </w:p>
    <w:p w:rsidR="004B40A8" w:rsidRPr="001068EA" w:rsidRDefault="00D301E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5.12</w:t>
      </w:r>
      <w:r w:rsidR="001068EA" w:rsidRPr="001068EA">
        <w:rPr>
          <w:rFonts w:ascii="Arial" w:hAnsi="Arial"/>
          <w:b/>
          <w:spacing w:val="-3"/>
          <w:sz w:val="22"/>
        </w:rPr>
        <w:t>.3</w:t>
      </w:r>
      <w:r w:rsidR="004B40A8" w:rsidRPr="001068EA">
        <w:rPr>
          <w:rFonts w:ascii="Arial" w:hAnsi="Arial"/>
          <w:b/>
          <w:spacing w:val="-3"/>
          <w:sz w:val="22"/>
        </w:rPr>
        <w:t xml:space="preserve">  </w:t>
      </w:r>
      <w:r w:rsidR="004B40A8" w:rsidRPr="001068EA">
        <w:rPr>
          <w:rFonts w:ascii="Arial" w:hAnsi="Arial"/>
          <w:b/>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1068EA">
        <w:rPr>
          <w:rFonts w:ascii="Arial" w:hAnsi="Arial"/>
          <w:spacing w:val="-3"/>
          <w:sz w:val="22"/>
        </w:rPr>
        <w:t>Supplementry markings</w:t>
      </w:r>
    </w:p>
    <w:p w:rsidR="004B40A8" w:rsidRPr="001068EA" w:rsidRDefault="004B40A8" w:rsidP="008F1028">
      <w:pPr>
        <w:tabs>
          <w:tab w:val="left" w:pos="0"/>
          <w:tab w:val="left" w:pos="177"/>
          <w:tab w:val="left" w:pos="355"/>
          <w:tab w:val="left" w:pos="532"/>
          <w:tab w:val="left" w:pos="888"/>
          <w:tab w:val="left" w:pos="1400"/>
          <w:tab w:val="left" w:pos="1440"/>
          <w:tab w:val="left" w:pos="1500"/>
        </w:tabs>
        <w:suppressAutoHyphens/>
        <w:ind w:left="-338"/>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z w:val="22"/>
        </w:rPr>
        <w:t xml:space="preserve">Depending upon the particular use of the </w:t>
      </w:r>
      <w:r w:rsidR="00785941">
        <w:rPr>
          <w:rFonts w:ascii="Arial" w:hAnsi="Arial"/>
          <w:sz w:val="22"/>
        </w:rPr>
        <w:t>AGFI</w:t>
      </w:r>
      <w:r>
        <w:rPr>
          <w:rFonts w:ascii="Arial" w:hAnsi="Arial"/>
          <w:sz w:val="22"/>
        </w:rPr>
        <w:t xml:space="preserve">, supplementary markings may be required on </w:t>
      </w:r>
      <w:r w:rsidR="00EF7A1C">
        <w:rPr>
          <w:rFonts w:ascii="Arial" w:hAnsi="Arial"/>
          <w:sz w:val="22"/>
        </w:rPr>
        <w:t>type</w:t>
      </w:r>
      <w:r>
        <w:rPr>
          <w:rFonts w:ascii="Arial" w:hAnsi="Arial"/>
          <w:sz w:val="22"/>
        </w:rPr>
        <w:t xml:space="preserve"> </w:t>
      </w:r>
      <w:r w:rsidR="00841F6C">
        <w:rPr>
          <w:rFonts w:ascii="Arial" w:hAnsi="Arial"/>
          <w:sz w:val="22"/>
        </w:rPr>
        <w:t xml:space="preserve">evaluation </w:t>
      </w:r>
      <w:r>
        <w:rPr>
          <w:rFonts w:ascii="Arial" w:hAnsi="Arial"/>
          <w:sz w:val="22"/>
        </w:rPr>
        <w:t xml:space="preserve">by the metrological authority issuing the </w:t>
      </w:r>
      <w:r w:rsidR="00EF7A1C">
        <w:rPr>
          <w:rFonts w:ascii="Arial" w:hAnsi="Arial"/>
          <w:sz w:val="22"/>
        </w:rPr>
        <w:t>type</w:t>
      </w:r>
      <w:r>
        <w:rPr>
          <w:rFonts w:ascii="Arial" w:hAnsi="Arial"/>
          <w:sz w:val="22"/>
        </w:rPr>
        <w:t xml:space="preserve"> approval certificate, for example: </w:t>
      </w:r>
      <w:r w:rsidR="00785941">
        <w:rPr>
          <w:rFonts w:ascii="Arial" w:hAnsi="Arial"/>
          <w:spacing w:val="-3"/>
          <w:sz w:val="22"/>
        </w:rPr>
        <w:t>AGFI</w:t>
      </w:r>
      <w:r w:rsidRPr="00966C41">
        <w:rPr>
          <w:rFonts w:ascii="Arial" w:hAnsi="Arial"/>
          <w:spacing w:val="-3"/>
          <w:sz w:val="22"/>
        </w:rPr>
        <w:t xml:space="preserve">s may be verified for different materials for which different classes apply or which require different operating parameters to maintain </w:t>
      </w:r>
      <w:r w:rsidR="00EF7A1C">
        <w:rPr>
          <w:rFonts w:ascii="Arial" w:hAnsi="Arial"/>
          <w:spacing w:val="-3"/>
          <w:sz w:val="22"/>
        </w:rPr>
        <w:t>error limitation</w:t>
      </w:r>
      <w:r w:rsidRPr="00966C41">
        <w:rPr>
          <w:rFonts w:ascii="Arial" w:hAnsi="Arial"/>
          <w:spacing w:val="-3"/>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Marking shall be such that the materials and alternative class or operating parameters are clearly associated with the appropriate material designation.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In the case of subtractive weighers the minimum load to be discharged shall be specified.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5.12</w:t>
      </w:r>
      <w:r w:rsidR="004B40A8" w:rsidRPr="00966C41">
        <w:rPr>
          <w:rFonts w:ascii="Arial" w:hAnsi="Arial"/>
          <w:b/>
          <w:spacing w:val="-3"/>
          <w:sz w:val="22"/>
        </w:rPr>
        <w:t>.4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Presentation of descriptive markings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descriptive markings shall be indelible and of a size, shape and clarity to enable legibility under normal conditions of use of the </w:t>
      </w:r>
      <w:r w:rsidR="00785941">
        <w:rPr>
          <w:rFonts w:ascii="Arial" w:hAnsi="Arial"/>
          <w:spacing w:val="-3"/>
          <w:sz w:val="22"/>
        </w:rPr>
        <w:t>AGFI</w:t>
      </w:r>
      <w:r w:rsidRPr="00966C41">
        <w:rPr>
          <w:rFonts w:ascii="Arial" w:hAnsi="Arial"/>
          <w:spacing w:val="-3"/>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They shall be grouped together in a clearly visible place on the </w:t>
      </w:r>
      <w:r w:rsidR="00785941">
        <w:rPr>
          <w:rFonts w:ascii="Arial" w:hAnsi="Arial"/>
          <w:spacing w:val="-3"/>
          <w:sz w:val="22"/>
        </w:rPr>
        <w:t>AGFI</w:t>
      </w:r>
      <w:r w:rsidRPr="00966C41">
        <w:rPr>
          <w:rFonts w:ascii="Arial" w:hAnsi="Arial"/>
          <w:spacing w:val="-3"/>
          <w:sz w:val="22"/>
        </w:rPr>
        <w:t xml:space="preserve">, either on a descriptive plate or on the </w:t>
      </w:r>
      <w:r w:rsidR="00785941">
        <w:rPr>
          <w:rFonts w:ascii="Arial" w:hAnsi="Arial"/>
          <w:spacing w:val="-3"/>
          <w:sz w:val="22"/>
        </w:rPr>
        <w:t>AGFI</w:t>
      </w:r>
      <w:r w:rsidRPr="00966C41">
        <w:rPr>
          <w:rFonts w:ascii="Arial" w:hAnsi="Arial"/>
          <w:spacing w:val="-3"/>
          <w:sz w:val="22"/>
        </w:rPr>
        <w:t xml:space="preserve"> itself.</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Where the markings are placed on a descriptive plate, it shall be possible to seal the plate bearing the markings. Where they are marked on the </w:t>
      </w:r>
      <w:r w:rsidR="00785941">
        <w:rPr>
          <w:rFonts w:ascii="Arial" w:hAnsi="Arial"/>
          <w:spacing w:val="-3"/>
          <w:sz w:val="22"/>
        </w:rPr>
        <w:t>AGFI</w:t>
      </w:r>
      <w:r w:rsidRPr="00966C41">
        <w:rPr>
          <w:rFonts w:ascii="Arial" w:hAnsi="Arial"/>
          <w:spacing w:val="-3"/>
          <w:sz w:val="22"/>
        </w:rPr>
        <w:t xml:space="preserve"> itself, it shall not be possible to remove them without destroying them.</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descriptive markings may be shown on a programmable display which is controlled by software</w:t>
      </w:r>
      <w:r w:rsidR="00EC5E1A">
        <w:rPr>
          <w:rFonts w:ascii="Arial" w:hAnsi="Arial"/>
          <w:spacing w:val="-3"/>
          <w:sz w:val="22"/>
        </w:rPr>
        <w:t xml:space="preserve"> provided that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BA75AE" w:rsidRDefault="006E366E">
      <w:pPr>
        <w:pStyle w:val="BodyText3"/>
        <w:widowControl/>
        <w:numPr>
          <w:ilvl w:val="0"/>
          <w:numId w:val="85"/>
        </w:numPr>
        <w:rPr>
          <w:rFonts w:cs="Arial"/>
          <w:sz w:val="24"/>
          <w:szCs w:val="24"/>
        </w:rPr>
      </w:pPr>
      <w:r>
        <w:rPr>
          <w:rFonts w:cs="Arial"/>
          <w:sz w:val="24"/>
          <w:szCs w:val="24"/>
        </w:rPr>
        <w:t xml:space="preserve">at least </w:t>
      </w:r>
      <w:r w:rsidR="00067FAB">
        <w:rPr>
          <w:rFonts w:cs="Arial"/>
          <w:sz w:val="24"/>
          <w:szCs w:val="24"/>
        </w:rPr>
        <w:t>M</w:t>
      </w:r>
      <w:r w:rsidR="00067FAB" w:rsidRPr="00947479">
        <w:rPr>
          <w:rFonts w:cs="Arial"/>
          <w:sz w:val="24"/>
          <w:szCs w:val="24"/>
        </w:rPr>
        <w:t>ax</w:t>
      </w:r>
      <w:r w:rsidR="00EC5E1A" w:rsidRPr="00947479">
        <w:rPr>
          <w:rFonts w:cs="Arial"/>
          <w:sz w:val="24"/>
          <w:szCs w:val="24"/>
        </w:rPr>
        <w:t xml:space="preserve">, </w:t>
      </w:r>
      <w:r w:rsidR="00067FAB">
        <w:rPr>
          <w:rFonts w:cs="Arial"/>
          <w:sz w:val="24"/>
          <w:szCs w:val="24"/>
        </w:rPr>
        <w:t>Minfill</w:t>
      </w:r>
      <w:r w:rsidR="00EC5E1A" w:rsidRPr="00947479">
        <w:rPr>
          <w:rFonts w:cs="Arial"/>
          <w:sz w:val="24"/>
          <w:szCs w:val="24"/>
        </w:rPr>
        <w:t>,</w:t>
      </w:r>
      <w:r w:rsidR="00EC5E1A" w:rsidRPr="00947479">
        <w:rPr>
          <w:rFonts w:cs="Arial"/>
          <w:sz w:val="24"/>
          <w:szCs w:val="24"/>
          <w:vertAlign w:val="subscript"/>
        </w:rPr>
        <w:t xml:space="preserve"> </w:t>
      </w:r>
      <w:r>
        <w:rPr>
          <w:spacing w:val="-3"/>
        </w:rPr>
        <w:t>R</w:t>
      </w:r>
      <w:r w:rsidR="00194C1B" w:rsidRPr="00966C41">
        <w:rPr>
          <w:spacing w:val="-3"/>
        </w:rPr>
        <w:t xml:space="preserve">ef(x) </w:t>
      </w:r>
      <w:r w:rsidR="00EC5E1A" w:rsidRPr="00947479">
        <w:rPr>
          <w:rFonts w:cs="Arial"/>
          <w:sz w:val="24"/>
          <w:szCs w:val="24"/>
        </w:rPr>
        <w:t xml:space="preserve">and </w:t>
      </w:r>
      <w:r w:rsidR="00EC5E1A" w:rsidRPr="00CB70ED">
        <w:rPr>
          <w:rFonts w:cs="Arial"/>
          <w:szCs w:val="22"/>
        </w:rPr>
        <w:t>d</w:t>
      </w:r>
      <w:r w:rsidR="00EC5E1A" w:rsidRPr="00947479">
        <w:rPr>
          <w:rFonts w:cs="Arial"/>
          <w:sz w:val="24"/>
          <w:szCs w:val="24"/>
        </w:rPr>
        <w:t xml:space="preserve"> shall be displayed as long as the </w:t>
      </w:r>
      <w:r w:rsidR="00727842">
        <w:rPr>
          <w:rFonts w:cs="Arial"/>
          <w:sz w:val="24"/>
          <w:szCs w:val="24"/>
        </w:rPr>
        <w:t>AGFI</w:t>
      </w:r>
      <w:r w:rsidR="00EC5E1A" w:rsidRPr="00947479">
        <w:rPr>
          <w:rFonts w:cs="Arial"/>
          <w:sz w:val="24"/>
          <w:szCs w:val="24"/>
        </w:rPr>
        <w:t xml:space="preserve"> is switched on;</w:t>
      </w:r>
    </w:p>
    <w:p w:rsidR="00BA75AE" w:rsidRDefault="00EC5E1A">
      <w:pPr>
        <w:pStyle w:val="BodyText3"/>
        <w:widowControl/>
        <w:numPr>
          <w:ilvl w:val="0"/>
          <w:numId w:val="85"/>
        </w:numPr>
        <w:rPr>
          <w:rFonts w:cs="Arial"/>
          <w:sz w:val="24"/>
          <w:szCs w:val="24"/>
        </w:rPr>
      </w:pPr>
      <w:r w:rsidRPr="00947479">
        <w:rPr>
          <w:rFonts w:cs="Arial"/>
          <w:sz w:val="24"/>
          <w:szCs w:val="24"/>
        </w:rPr>
        <w:t>the other marking may be shown on manual command;</w:t>
      </w:r>
    </w:p>
    <w:p w:rsidR="00BA75AE" w:rsidRDefault="00EC5E1A">
      <w:pPr>
        <w:pStyle w:val="BodyText3"/>
        <w:widowControl/>
        <w:numPr>
          <w:ilvl w:val="0"/>
          <w:numId w:val="85"/>
        </w:numPr>
        <w:rPr>
          <w:rFonts w:cs="Arial"/>
          <w:sz w:val="24"/>
          <w:szCs w:val="24"/>
        </w:rPr>
      </w:pPr>
      <w:r w:rsidRPr="00947479">
        <w:rPr>
          <w:rFonts w:cs="Arial"/>
          <w:sz w:val="24"/>
          <w:szCs w:val="24"/>
        </w:rPr>
        <w:t>it must be described in the type approval certificate;</w:t>
      </w:r>
      <w:r>
        <w:rPr>
          <w:rFonts w:cs="Arial"/>
          <w:sz w:val="24"/>
          <w:szCs w:val="24"/>
        </w:rPr>
        <w:t xml:space="preserve"> and</w:t>
      </w:r>
    </w:p>
    <w:p w:rsidR="00BA75AE" w:rsidRDefault="00EC5E1A">
      <w:pPr>
        <w:pStyle w:val="BodyText3"/>
        <w:widowControl/>
        <w:numPr>
          <w:ilvl w:val="0"/>
          <w:numId w:val="85"/>
        </w:numPr>
        <w:rPr>
          <w:rFonts w:cs="Arial"/>
          <w:sz w:val="24"/>
          <w:szCs w:val="24"/>
        </w:rPr>
      </w:pPr>
      <w:proofErr w:type="gramStart"/>
      <w:r w:rsidRPr="00947479">
        <w:rPr>
          <w:rFonts w:cs="Arial"/>
          <w:sz w:val="24"/>
          <w:szCs w:val="24"/>
        </w:rPr>
        <w:t>the</w:t>
      </w:r>
      <w:proofErr w:type="gramEnd"/>
      <w:r w:rsidRPr="00947479">
        <w:rPr>
          <w:rFonts w:cs="Arial"/>
          <w:sz w:val="24"/>
          <w:szCs w:val="24"/>
        </w:rPr>
        <w:t xml:space="preserve"> markings are considered as device-specific parameters (see </w:t>
      </w:r>
      <w:r w:rsidR="00111E37">
        <w:rPr>
          <w:rFonts w:cs="Arial"/>
          <w:sz w:val="24"/>
          <w:szCs w:val="24"/>
        </w:rPr>
        <w:t>3.3.6.4</w:t>
      </w:r>
      <w:r w:rsidRPr="00947479">
        <w:rPr>
          <w:rFonts w:cs="Arial"/>
          <w:sz w:val="24"/>
          <w:szCs w:val="24"/>
        </w:rPr>
        <w:t xml:space="preserve">) and shall comply with the requirements for securing in </w:t>
      </w:r>
      <w:r>
        <w:rPr>
          <w:rFonts w:cs="Arial"/>
          <w:sz w:val="24"/>
          <w:szCs w:val="24"/>
        </w:rPr>
        <w:t>5.9</w:t>
      </w:r>
      <w:r w:rsidRPr="00947479">
        <w:rPr>
          <w:rFonts w:cs="Arial"/>
          <w:sz w:val="24"/>
          <w:szCs w:val="24"/>
        </w:rPr>
        <w:t xml:space="preserve"> and </w:t>
      </w:r>
      <w:r>
        <w:rPr>
          <w:rFonts w:cs="Arial"/>
          <w:sz w:val="24"/>
          <w:szCs w:val="24"/>
        </w:rPr>
        <w:t>5.10</w:t>
      </w:r>
      <w:r w:rsidRPr="00947479">
        <w:rPr>
          <w:rFonts w:cs="Arial"/>
          <w:sz w:val="24"/>
          <w:szCs w:val="24"/>
        </w:rPr>
        <w:t>.</w:t>
      </w:r>
    </w:p>
    <w:p w:rsidR="00EC5E1A" w:rsidRDefault="00EC5E1A"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When a programmable display is used, the descriptive plate on the </w:t>
      </w:r>
      <w:r w:rsidR="00785941">
        <w:rPr>
          <w:rFonts w:ascii="Arial" w:hAnsi="Arial"/>
          <w:spacing w:val="-3"/>
          <w:sz w:val="22"/>
        </w:rPr>
        <w:t>AGFI</w:t>
      </w:r>
      <w:r w:rsidRPr="00966C41">
        <w:rPr>
          <w:rFonts w:ascii="Arial" w:hAnsi="Arial"/>
          <w:spacing w:val="-3"/>
          <w:sz w:val="22"/>
        </w:rPr>
        <w:t xml:space="preserve"> shall bear at least the following markings: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p>
    <w:p w:rsidR="00BA75AE" w:rsidRDefault="008F2F02">
      <w:pPr>
        <w:numPr>
          <w:ilvl w:val="0"/>
          <w:numId w:val="95"/>
        </w:numPr>
        <w:tabs>
          <w:tab w:val="left" w:pos="0"/>
          <w:tab w:val="left" w:pos="177"/>
          <w:tab w:val="left" w:pos="532"/>
          <w:tab w:val="left" w:pos="993"/>
          <w:tab w:val="left" w:pos="1440"/>
          <w:tab w:val="left" w:pos="1500"/>
        </w:tabs>
        <w:suppressAutoHyphens/>
        <w:spacing w:before="14" w:after="14"/>
        <w:ind w:left="1418" w:hanging="698"/>
        <w:jc w:val="both"/>
        <w:rPr>
          <w:rFonts w:ascii="Arial" w:hAnsi="Arial"/>
          <w:spacing w:val="-3"/>
          <w:sz w:val="22"/>
          <w:szCs w:val="22"/>
        </w:rPr>
      </w:pPr>
      <w:r w:rsidRPr="00330AD6">
        <w:rPr>
          <w:rFonts w:ascii="Arial" w:hAnsi="Arial" w:cs="Arial"/>
          <w:sz w:val="22"/>
          <w:szCs w:val="22"/>
        </w:rPr>
        <w:t>type approval sign in accordance with national requirements</w:t>
      </w:r>
      <w:r w:rsidR="00623833">
        <w:rPr>
          <w:rFonts w:ascii="Arial" w:hAnsi="Arial"/>
          <w:spacing w:val="-3"/>
          <w:sz w:val="22"/>
          <w:szCs w:val="22"/>
        </w:rPr>
        <w:t>;</w:t>
      </w:r>
    </w:p>
    <w:p w:rsidR="00BA75AE" w:rsidRDefault="008F2F02">
      <w:pPr>
        <w:numPr>
          <w:ilvl w:val="0"/>
          <w:numId w:val="95"/>
        </w:numPr>
        <w:tabs>
          <w:tab w:val="left" w:pos="0"/>
          <w:tab w:val="left" w:pos="177"/>
          <w:tab w:val="left" w:pos="851"/>
          <w:tab w:val="left" w:pos="993"/>
          <w:tab w:val="left" w:pos="1440"/>
          <w:tab w:val="left" w:pos="1500"/>
        </w:tabs>
        <w:suppressAutoHyphens/>
        <w:spacing w:before="14" w:after="14"/>
        <w:ind w:left="1418" w:hanging="698"/>
        <w:jc w:val="both"/>
        <w:rPr>
          <w:rFonts w:ascii="Arial" w:hAnsi="Arial"/>
          <w:spacing w:val="-3"/>
          <w:sz w:val="22"/>
        </w:rPr>
      </w:pPr>
      <w:r>
        <w:rPr>
          <w:rFonts w:ascii="Arial" w:hAnsi="Arial"/>
          <w:spacing w:val="-3"/>
          <w:sz w:val="22"/>
        </w:rPr>
        <w:t>n</w:t>
      </w:r>
      <w:r w:rsidRPr="00966C41">
        <w:rPr>
          <w:rFonts w:ascii="Arial" w:hAnsi="Arial"/>
          <w:spacing w:val="-3"/>
          <w:sz w:val="22"/>
        </w:rPr>
        <w:t>ame or identifi</w:t>
      </w:r>
      <w:r w:rsidR="00623833">
        <w:rPr>
          <w:rFonts w:ascii="Arial" w:hAnsi="Arial"/>
          <w:spacing w:val="-3"/>
          <w:sz w:val="22"/>
        </w:rPr>
        <w:t>cation mark of the manufacturer;</w:t>
      </w:r>
    </w:p>
    <w:p w:rsidR="00BA75AE" w:rsidRDefault="008F2F02">
      <w:pPr>
        <w:numPr>
          <w:ilvl w:val="0"/>
          <w:numId w:val="95"/>
        </w:numPr>
        <w:tabs>
          <w:tab w:val="left" w:pos="851"/>
          <w:tab w:val="left" w:pos="993"/>
        </w:tabs>
        <w:suppressAutoHyphens/>
        <w:ind w:left="1418" w:hanging="698"/>
        <w:jc w:val="both"/>
        <w:rPr>
          <w:rFonts w:ascii="Arial" w:hAnsi="Arial" w:cs="Arial"/>
          <w:sz w:val="22"/>
          <w:szCs w:val="22"/>
        </w:rPr>
      </w:pPr>
      <w:r>
        <w:rPr>
          <w:rFonts w:ascii="Arial" w:hAnsi="Arial" w:cs="Arial"/>
          <w:sz w:val="22"/>
          <w:szCs w:val="22"/>
        </w:rPr>
        <w:t>s</w:t>
      </w:r>
      <w:r w:rsidRPr="00DA0EF1">
        <w:rPr>
          <w:rFonts w:ascii="Arial" w:hAnsi="Arial" w:cs="Arial"/>
          <w:sz w:val="22"/>
          <w:szCs w:val="22"/>
        </w:rPr>
        <w:t>erial number</w:t>
      </w:r>
      <w:r w:rsidR="00623833">
        <w:rPr>
          <w:rFonts w:ascii="Arial" w:hAnsi="Arial" w:cs="Arial"/>
          <w:sz w:val="22"/>
          <w:szCs w:val="22"/>
        </w:rPr>
        <w:t>;</w:t>
      </w:r>
    </w:p>
    <w:p w:rsidR="00BA75AE" w:rsidRDefault="008F2F02">
      <w:pPr>
        <w:numPr>
          <w:ilvl w:val="0"/>
          <w:numId w:val="95"/>
        </w:numPr>
        <w:tabs>
          <w:tab w:val="left" w:pos="851"/>
          <w:tab w:val="left" w:pos="993"/>
        </w:tabs>
        <w:suppressAutoHyphens/>
        <w:ind w:left="1418" w:hanging="698"/>
        <w:jc w:val="both"/>
        <w:rPr>
          <w:rFonts w:ascii="Arial" w:hAnsi="Arial" w:cs="Arial"/>
          <w:sz w:val="22"/>
          <w:szCs w:val="22"/>
        </w:rPr>
      </w:pPr>
      <w:r>
        <w:rPr>
          <w:rFonts w:ascii="Arial" w:hAnsi="Arial" w:cs="Arial"/>
          <w:sz w:val="22"/>
          <w:szCs w:val="22"/>
        </w:rPr>
        <w:t>t</w:t>
      </w:r>
      <w:r w:rsidRPr="00DA0EF1">
        <w:rPr>
          <w:rFonts w:ascii="Arial" w:hAnsi="Arial" w:cs="Arial"/>
          <w:sz w:val="22"/>
          <w:szCs w:val="22"/>
        </w:rPr>
        <w:t xml:space="preserve">emperature </w:t>
      </w:r>
      <w:r w:rsidR="001168B4">
        <w:rPr>
          <w:rFonts w:ascii="Arial" w:hAnsi="Arial" w:cs="Arial"/>
          <w:sz w:val="22"/>
          <w:szCs w:val="22"/>
        </w:rPr>
        <w:t>range</w:t>
      </w:r>
      <w:r w:rsidR="00623833">
        <w:rPr>
          <w:rFonts w:ascii="Arial" w:hAnsi="Arial" w:cs="Arial"/>
          <w:sz w:val="22"/>
          <w:szCs w:val="22"/>
        </w:rPr>
        <w:t>;</w:t>
      </w:r>
    </w:p>
    <w:p w:rsidR="00BA75AE" w:rsidRDefault="008F2F02">
      <w:pPr>
        <w:numPr>
          <w:ilvl w:val="0"/>
          <w:numId w:val="95"/>
        </w:numPr>
        <w:tabs>
          <w:tab w:val="left" w:pos="0"/>
          <w:tab w:val="left" w:pos="177"/>
          <w:tab w:val="left" w:pos="709"/>
          <w:tab w:val="left" w:pos="993"/>
          <w:tab w:val="left" w:pos="1440"/>
          <w:tab w:val="left" w:pos="1500"/>
        </w:tabs>
        <w:suppressAutoHyphens/>
        <w:spacing w:before="14" w:after="14"/>
        <w:ind w:left="1418" w:hanging="698"/>
        <w:jc w:val="both"/>
        <w:rPr>
          <w:rFonts w:ascii="Arial" w:hAnsi="Arial" w:cs="Arial"/>
          <w:snapToGrid w:val="0"/>
          <w:sz w:val="22"/>
          <w:szCs w:val="22"/>
          <w:lang w:eastAsia="en-US"/>
        </w:rPr>
      </w:pPr>
      <w:r>
        <w:rPr>
          <w:rFonts w:ascii="Arial" w:hAnsi="Arial"/>
          <w:spacing w:val="-3"/>
          <w:sz w:val="22"/>
          <w:lang w:val="fr-FR"/>
        </w:rPr>
        <w:t>type approval number</w:t>
      </w:r>
      <w:r w:rsidR="00623833">
        <w:rPr>
          <w:rFonts w:ascii="Arial" w:hAnsi="Arial"/>
          <w:spacing w:val="-3"/>
          <w:sz w:val="22"/>
          <w:lang w:val="fr-FR"/>
        </w:rPr>
        <w:t>;</w:t>
      </w:r>
    </w:p>
    <w:p w:rsidR="00BA75AE" w:rsidRDefault="008F2F02">
      <w:pPr>
        <w:numPr>
          <w:ilvl w:val="0"/>
          <w:numId w:val="95"/>
        </w:numPr>
        <w:tabs>
          <w:tab w:val="left" w:pos="0"/>
          <w:tab w:val="left" w:pos="177"/>
          <w:tab w:val="left" w:pos="709"/>
          <w:tab w:val="left" w:pos="993"/>
          <w:tab w:val="left" w:pos="1440"/>
          <w:tab w:val="left" w:pos="1500"/>
        </w:tabs>
        <w:suppressAutoHyphens/>
        <w:spacing w:before="14" w:after="14"/>
        <w:ind w:left="1418" w:hanging="698"/>
        <w:jc w:val="both"/>
        <w:rPr>
          <w:rFonts w:ascii="Arial" w:hAnsi="Arial" w:cs="Arial"/>
          <w:snapToGrid w:val="0"/>
          <w:sz w:val="22"/>
          <w:szCs w:val="22"/>
          <w:lang w:eastAsia="en-US"/>
        </w:rPr>
      </w:pPr>
      <w:r w:rsidRPr="008F2F02">
        <w:rPr>
          <w:rFonts w:ascii="Arial" w:hAnsi="Arial" w:cs="Arial"/>
          <w:snapToGrid w:val="0"/>
          <w:sz w:val="22"/>
          <w:szCs w:val="22"/>
          <w:lang w:eastAsia="en-US"/>
        </w:rPr>
        <w:t>voltage supply</w:t>
      </w:r>
      <w:r w:rsidR="00623833">
        <w:rPr>
          <w:rFonts w:ascii="Arial" w:hAnsi="Arial"/>
          <w:spacing w:val="-3"/>
          <w:sz w:val="22"/>
          <w:szCs w:val="22"/>
          <w:lang w:val="fr-FR"/>
        </w:rPr>
        <w:t>;</w:t>
      </w:r>
    </w:p>
    <w:p w:rsidR="00BA75AE" w:rsidRDefault="008F2F02">
      <w:pPr>
        <w:numPr>
          <w:ilvl w:val="0"/>
          <w:numId w:val="95"/>
        </w:numPr>
        <w:tabs>
          <w:tab w:val="left" w:pos="0"/>
          <w:tab w:val="left" w:pos="177"/>
          <w:tab w:val="left" w:pos="709"/>
          <w:tab w:val="left" w:pos="993"/>
          <w:tab w:val="left" w:pos="1440"/>
          <w:tab w:val="left" w:pos="1500"/>
        </w:tabs>
        <w:suppressAutoHyphens/>
        <w:spacing w:before="14" w:after="14"/>
        <w:ind w:left="1418" w:hanging="698"/>
        <w:jc w:val="both"/>
        <w:rPr>
          <w:rFonts w:ascii="Arial" w:hAnsi="Arial" w:cs="Arial"/>
          <w:snapToGrid w:val="0"/>
          <w:sz w:val="22"/>
          <w:szCs w:val="22"/>
          <w:lang w:eastAsia="en-US"/>
        </w:rPr>
      </w:pPr>
      <w:r w:rsidRPr="006E366E">
        <w:rPr>
          <w:rFonts w:ascii="Arial" w:hAnsi="Arial" w:cs="Arial"/>
          <w:snapToGrid w:val="0"/>
          <w:sz w:val="22"/>
          <w:szCs w:val="22"/>
          <w:lang w:eastAsia="en-US"/>
        </w:rPr>
        <w:t xml:space="preserve">voltage supply frequency, </w:t>
      </w:r>
      <w:r w:rsidRPr="006E366E">
        <w:rPr>
          <w:rFonts w:ascii="Arial" w:hAnsi="Arial" w:cs="Arial"/>
          <w:sz w:val="22"/>
          <w:szCs w:val="22"/>
        </w:rPr>
        <w:t>(if applicable)</w:t>
      </w:r>
    </w:p>
    <w:p w:rsidR="00BA75AE" w:rsidRDefault="008F2F02">
      <w:pPr>
        <w:numPr>
          <w:ilvl w:val="0"/>
          <w:numId w:val="95"/>
        </w:numPr>
        <w:tabs>
          <w:tab w:val="left" w:pos="0"/>
          <w:tab w:val="left" w:pos="177"/>
          <w:tab w:val="left" w:pos="709"/>
          <w:tab w:val="left" w:pos="993"/>
          <w:tab w:val="left" w:pos="1440"/>
          <w:tab w:val="left" w:pos="1500"/>
        </w:tabs>
        <w:suppressAutoHyphens/>
        <w:spacing w:before="14" w:after="14"/>
        <w:ind w:left="1418" w:hanging="698"/>
        <w:jc w:val="both"/>
        <w:rPr>
          <w:rFonts w:ascii="Arial" w:hAnsi="Arial"/>
          <w:spacing w:val="-3"/>
          <w:sz w:val="22"/>
          <w:szCs w:val="22"/>
          <w:lang w:val="fr-FR"/>
        </w:rPr>
      </w:pPr>
      <w:r w:rsidRPr="006E366E">
        <w:rPr>
          <w:rFonts w:ascii="Arial" w:hAnsi="Arial"/>
          <w:spacing w:val="-3"/>
          <w:sz w:val="22"/>
          <w:szCs w:val="22"/>
          <w:lang w:val="fr-FR"/>
        </w:rPr>
        <w:t xml:space="preserve">pneumatic/hydraulic pressure </w:t>
      </w:r>
      <w:r w:rsidRPr="006E366E">
        <w:rPr>
          <w:rFonts w:ascii="Arial" w:hAnsi="Arial" w:cs="Arial"/>
          <w:sz w:val="22"/>
          <w:szCs w:val="22"/>
        </w:rPr>
        <w:t>(if applicable)</w:t>
      </w:r>
      <w:r w:rsidRPr="006E366E">
        <w:rPr>
          <w:rFonts w:ascii="Arial" w:hAnsi="Arial"/>
          <w:spacing w:val="-3"/>
          <w:sz w:val="22"/>
          <w:szCs w:val="22"/>
          <w:lang w:val="fr-FR"/>
        </w:rPr>
        <w:t>.</w:t>
      </w:r>
    </w:p>
    <w:p w:rsidR="000B627E" w:rsidRPr="006E366E" w:rsidRDefault="000B627E" w:rsidP="008F2F02">
      <w:pPr>
        <w:tabs>
          <w:tab w:val="left" w:pos="0"/>
          <w:tab w:val="left" w:pos="177"/>
          <w:tab w:val="left" w:pos="709"/>
          <w:tab w:val="left" w:pos="1440"/>
          <w:tab w:val="left" w:pos="1500"/>
        </w:tabs>
        <w:suppressAutoHyphens/>
        <w:spacing w:before="14" w:after="14"/>
        <w:ind w:left="360"/>
        <w:jc w:val="both"/>
        <w:rPr>
          <w:rFonts w:ascii="Arial" w:hAnsi="Arial"/>
          <w:spacing w:val="-3"/>
          <w:sz w:val="22"/>
          <w:szCs w:val="22"/>
          <w:lang w:val="fr-FR"/>
        </w:rPr>
      </w:pPr>
    </w:p>
    <w:p w:rsidR="0060668C" w:rsidRDefault="0060668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40A8"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r>
        <w:rPr>
          <w:rFonts w:ascii="Arial" w:hAnsi="Arial"/>
          <w:b/>
          <w:spacing w:val="-3"/>
          <w:sz w:val="22"/>
          <w:lang w:val="fr-FR"/>
        </w:rPr>
        <w:t>5.13</w:t>
      </w:r>
      <w:r w:rsidR="004B40A8">
        <w:rPr>
          <w:rFonts w:ascii="Arial" w:hAnsi="Arial"/>
          <w:spacing w:val="-3"/>
          <w:sz w:val="22"/>
          <w:lang w:val="fr-FR"/>
        </w:rPr>
        <w:t>  </w:t>
      </w:r>
      <w:r w:rsidR="004B40A8">
        <w:rPr>
          <w:rFonts w:ascii="Arial" w:hAnsi="Arial"/>
          <w:b/>
          <w:spacing w:val="-3"/>
          <w:sz w:val="22"/>
          <w:lang w:val="fr-FR"/>
        </w:rPr>
        <w:tab/>
      </w:r>
      <w:r w:rsidR="004B40A8">
        <w:rPr>
          <w:rFonts w:ascii="Arial" w:hAnsi="Arial"/>
          <w:b/>
          <w:spacing w:val="-3"/>
          <w:sz w:val="22"/>
          <w:lang w:val="fr-FR"/>
        </w:rPr>
        <w:tab/>
      </w:r>
      <w:r w:rsidR="004B40A8">
        <w:rPr>
          <w:rFonts w:ascii="Arial" w:hAnsi="Arial"/>
          <w:spacing w:val="-3"/>
          <w:sz w:val="22"/>
          <w:lang w:val="fr-FR"/>
        </w:rPr>
        <w:tab/>
      </w:r>
      <w:r w:rsidR="004B40A8">
        <w:rPr>
          <w:rFonts w:ascii="Arial" w:hAnsi="Arial"/>
          <w:b/>
          <w:spacing w:val="-3"/>
          <w:sz w:val="22"/>
          <w:lang w:val="fr-FR"/>
        </w:rPr>
        <w:t>Verification marks</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40A8"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r>
        <w:rPr>
          <w:rFonts w:ascii="Arial" w:hAnsi="Arial"/>
          <w:b/>
          <w:spacing w:val="-3"/>
          <w:sz w:val="22"/>
          <w:lang w:val="fr-FR"/>
        </w:rPr>
        <w:t>5.13</w:t>
      </w:r>
      <w:r w:rsidR="004B40A8">
        <w:rPr>
          <w:rFonts w:ascii="Arial" w:hAnsi="Arial"/>
          <w:b/>
          <w:spacing w:val="-3"/>
          <w:sz w:val="22"/>
          <w:lang w:val="fr-FR"/>
        </w:rPr>
        <w:t>.1</w:t>
      </w:r>
      <w:r w:rsidR="004B40A8">
        <w:rPr>
          <w:rFonts w:ascii="Arial" w:hAnsi="Arial"/>
          <w:spacing w:val="-3"/>
          <w:sz w:val="22"/>
          <w:lang w:val="fr-FR"/>
        </w:rPr>
        <w:t>  </w:t>
      </w:r>
      <w:r w:rsidR="004B40A8">
        <w:rPr>
          <w:rFonts w:ascii="Arial" w:hAnsi="Arial"/>
          <w:spacing w:val="-3"/>
          <w:sz w:val="22"/>
          <w:lang w:val="fr-FR"/>
        </w:rPr>
        <w:tab/>
      </w:r>
      <w:r w:rsidR="004B40A8">
        <w:rPr>
          <w:rFonts w:ascii="Arial" w:hAnsi="Arial"/>
          <w:spacing w:val="-3"/>
          <w:sz w:val="22"/>
          <w:lang w:val="fr-FR"/>
        </w:rPr>
        <w:tab/>
        <w:t>Position</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40A8" w:rsidRPr="00A46F6B"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 xml:space="preserve">The </w:t>
      </w:r>
      <w:r w:rsidR="00785941">
        <w:rPr>
          <w:rFonts w:ascii="Arial" w:hAnsi="Arial"/>
          <w:spacing w:val="-3"/>
          <w:sz w:val="22"/>
        </w:rPr>
        <w:t>AGFI</w:t>
      </w:r>
      <w:r w:rsidRPr="00966C41">
        <w:rPr>
          <w:rFonts w:ascii="Arial" w:hAnsi="Arial"/>
          <w:spacing w:val="-3"/>
          <w:sz w:val="22"/>
        </w:rPr>
        <w:t xml:space="preserve"> shall have a place for the application of verification marks.  </w:t>
      </w:r>
      <w:r w:rsidRPr="00A46F6B">
        <w:rPr>
          <w:rFonts w:ascii="Arial" w:hAnsi="Arial"/>
          <w:spacing w:val="-3"/>
          <w:sz w:val="22"/>
        </w:rPr>
        <w:t>This place shall:</w:t>
      </w:r>
    </w:p>
    <w:p w:rsidR="004B40A8" w:rsidRPr="00A46F6B" w:rsidRDefault="004B40A8" w:rsidP="00A46F6B">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p>
    <w:p w:rsidR="00BA75AE" w:rsidRDefault="00F670D7">
      <w:pPr>
        <w:numPr>
          <w:ilvl w:val="0"/>
          <w:numId w:val="55"/>
        </w:numPr>
        <w:tabs>
          <w:tab w:val="left" w:pos="0"/>
          <w:tab w:val="left" w:pos="177"/>
          <w:tab w:val="left" w:pos="567"/>
          <w:tab w:val="left" w:pos="888"/>
          <w:tab w:val="left" w:pos="1400"/>
          <w:tab w:val="left" w:pos="1440"/>
          <w:tab w:val="left" w:pos="1500"/>
        </w:tabs>
        <w:suppressAutoHyphens/>
        <w:ind w:left="567" w:hanging="567"/>
        <w:jc w:val="both"/>
        <w:rPr>
          <w:rFonts w:ascii="Arial" w:hAnsi="Arial"/>
          <w:spacing w:val="-3"/>
          <w:sz w:val="22"/>
        </w:rPr>
      </w:pPr>
      <w:r>
        <w:rPr>
          <w:rFonts w:ascii="Arial" w:hAnsi="Arial"/>
          <w:spacing w:val="-3"/>
          <w:sz w:val="22"/>
        </w:rPr>
        <w:t>b</w:t>
      </w:r>
      <w:r w:rsidRPr="00966C41">
        <w:rPr>
          <w:rFonts w:ascii="Arial" w:hAnsi="Arial"/>
          <w:spacing w:val="-3"/>
          <w:sz w:val="22"/>
        </w:rPr>
        <w:t xml:space="preserve">e </w:t>
      </w:r>
      <w:r w:rsidR="004B40A8" w:rsidRPr="00966C41">
        <w:rPr>
          <w:rFonts w:ascii="Arial" w:hAnsi="Arial"/>
          <w:spacing w:val="-3"/>
          <w:sz w:val="22"/>
        </w:rPr>
        <w:t xml:space="preserve">the part on which </w:t>
      </w:r>
      <w:r w:rsidR="00836AA5">
        <w:rPr>
          <w:rFonts w:ascii="Arial" w:hAnsi="Arial"/>
          <w:spacing w:val="-3"/>
          <w:sz w:val="22"/>
        </w:rPr>
        <w:t>the mark</w:t>
      </w:r>
      <w:r w:rsidR="00836AA5" w:rsidRPr="00966C41">
        <w:rPr>
          <w:rFonts w:ascii="Arial" w:hAnsi="Arial"/>
          <w:spacing w:val="-3"/>
          <w:sz w:val="22"/>
        </w:rPr>
        <w:t xml:space="preserve"> </w:t>
      </w:r>
      <w:r w:rsidR="004B40A8" w:rsidRPr="00966C41">
        <w:rPr>
          <w:rFonts w:ascii="Arial" w:hAnsi="Arial"/>
          <w:spacing w:val="-3"/>
          <w:sz w:val="22"/>
        </w:rPr>
        <w:t xml:space="preserve">is located </w:t>
      </w:r>
      <w:r w:rsidR="003D56C5">
        <w:rPr>
          <w:rFonts w:ascii="Arial" w:hAnsi="Arial"/>
          <w:spacing w:val="-3"/>
          <w:sz w:val="22"/>
        </w:rPr>
        <w:t xml:space="preserve">and </w:t>
      </w:r>
      <w:r w:rsidR="0041590B">
        <w:rPr>
          <w:rFonts w:ascii="Arial" w:hAnsi="Arial"/>
          <w:spacing w:val="-3"/>
          <w:sz w:val="22"/>
        </w:rPr>
        <w:t>it</w:t>
      </w:r>
      <w:r w:rsidR="00836AA5">
        <w:rPr>
          <w:rFonts w:ascii="Arial" w:hAnsi="Arial"/>
          <w:spacing w:val="-3"/>
          <w:sz w:val="22"/>
        </w:rPr>
        <w:t xml:space="preserve"> </w:t>
      </w:r>
      <w:r w:rsidR="004B40A8" w:rsidRPr="00966C41">
        <w:rPr>
          <w:rFonts w:ascii="Arial" w:hAnsi="Arial"/>
          <w:spacing w:val="-3"/>
          <w:sz w:val="22"/>
        </w:rPr>
        <w:t xml:space="preserve">cannot be removed from the </w:t>
      </w:r>
      <w:r w:rsidR="00785941">
        <w:rPr>
          <w:rFonts w:ascii="Arial" w:hAnsi="Arial"/>
          <w:spacing w:val="-3"/>
          <w:sz w:val="22"/>
        </w:rPr>
        <w:t>AGFI</w:t>
      </w:r>
      <w:r w:rsidR="00FA722C">
        <w:rPr>
          <w:rFonts w:ascii="Arial" w:hAnsi="Arial"/>
          <w:spacing w:val="-3"/>
          <w:sz w:val="22"/>
        </w:rPr>
        <w:t xml:space="preserve"> </w:t>
      </w:r>
      <w:r w:rsidR="004B40A8" w:rsidRPr="00FA722C">
        <w:rPr>
          <w:rFonts w:ascii="Arial" w:hAnsi="Arial"/>
          <w:spacing w:val="-3"/>
          <w:sz w:val="22"/>
        </w:rPr>
        <w:t>without damaging the marks,</w:t>
      </w:r>
    </w:p>
    <w:p w:rsidR="00BA75AE" w:rsidRDefault="00F670D7">
      <w:pPr>
        <w:numPr>
          <w:ilvl w:val="0"/>
          <w:numId w:val="55"/>
        </w:numPr>
        <w:tabs>
          <w:tab w:val="left" w:pos="0"/>
          <w:tab w:val="left" w:pos="177"/>
          <w:tab w:val="left" w:pos="567"/>
          <w:tab w:val="left" w:pos="888"/>
          <w:tab w:val="left" w:pos="1400"/>
          <w:tab w:val="left" w:pos="1440"/>
          <w:tab w:val="left" w:pos="1500"/>
        </w:tabs>
        <w:suppressAutoHyphens/>
        <w:ind w:left="567" w:hanging="567"/>
        <w:jc w:val="both"/>
        <w:rPr>
          <w:rFonts w:ascii="Arial" w:hAnsi="Arial"/>
          <w:spacing w:val="-3"/>
          <w:sz w:val="22"/>
        </w:rPr>
      </w:pPr>
      <w:r>
        <w:rPr>
          <w:rFonts w:ascii="Arial" w:hAnsi="Arial"/>
          <w:spacing w:val="-3"/>
          <w:sz w:val="22"/>
        </w:rPr>
        <w:t>a</w:t>
      </w:r>
      <w:r w:rsidRPr="00FA722C">
        <w:rPr>
          <w:rFonts w:ascii="Arial" w:hAnsi="Arial"/>
          <w:spacing w:val="-3"/>
          <w:sz w:val="22"/>
        </w:rPr>
        <w:t xml:space="preserve">llow </w:t>
      </w:r>
      <w:r w:rsidR="004B40A8" w:rsidRPr="00FA722C">
        <w:rPr>
          <w:rFonts w:ascii="Arial" w:hAnsi="Arial"/>
          <w:spacing w:val="-3"/>
          <w:sz w:val="22"/>
        </w:rPr>
        <w:t xml:space="preserve">easy application of the mark without changing the metrological qualities of the </w:t>
      </w:r>
      <w:r w:rsidR="00785941">
        <w:rPr>
          <w:rFonts w:ascii="Arial" w:hAnsi="Arial"/>
          <w:spacing w:val="-3"/>
          <w:sz w:val="22"/>
        </w:rPr>
        <w:t>AGFI</w:t>
      </w:r>
      <w:r w:rsidR="004B40A8" w:rsidRPr="00FA722C">
        <w:rPr>
          <w:rFonts w:ascii="Arial" w:hAnsi="Arial"/>
          <w:spacing w:val="-3"/>
          <w:sz w:val="22"/>
        </w:rPr>
        <w:t>,</w:t>
      </w:r>
    </w:p>
    <w:p w:rsidR="00BA75AE" w:rsidRDefault="00F670D7">
      <w:pPr>
        <w:numPr>
          <w:ilvl w:val="0"/>
          <w:numId w:val="55"/>
        </w:numPr>
        <w:tabs>
          <w:tab w:val="left" w:pos="0"/>
          <w:tab w:val="left" w:pos="177"/>
          <w:tab w:val="left" w:pos="567"/>
          <w:tab w:val="left" w:pos="888"/>
          <w:tab w:val="left" w:pos="1400"/>
          <w:tab w:val="left" w:pos="1440"/>
          <w:tab w:val="left" w:pos="1500"/>
        </w:tabs>
        <w:suppressAutoHyphens/>
        <w:ind w:left="567" w:hanging="567"/>
        <w:jc w:val="both"/>
        <w:rPr>
          <w:rFonts w:ascii="Arial" w:hAnsi="Arial"/>
          <w:spacing w:val="-3"/>
          <w:sz w:val="22"/>
        </w:rPr>
      </w:pPr>
      <w:proofErr w:type="gramStart"/>
      <w:r>
        <w:rPr>
          <w:rFonts w:ascii="Arial" w:hAnsi="Arial"/>
          <w:spacing w:val="-3"/>
          <w:sz w:val="22"/>
        </w:rPr>
        <w:t>b</w:t>
      </w:r>
      <w:r w:rsidR="004B40A8" w:rsidRPr="00FA722C">
        <w:rPr>
          <w:rFonts w:ascii="Arial" w:hAnsi="Arial"/>
          <w:spacing w:val="-3"/>
          <w:sz w:val="22"/>
        </w:rPr>
        <w:t>e</w:t>
      </w:r>
      <w:proofErr w:type="gramEnd"/>
      <w:r w:rsidR="004B40A8" w:rsidRPr="00FA722C">
        <w:rPr>
          <w:rFonts w:ascii="Arial" w:hAnsi="Arial"/>
          <w:spacing w:val="-3"/>
          <w:sz w:val="22"/>
        </w:rPr>
        <w:t xml:space="preserve"> visible without the </w:t>
      </w:r>
      <w:r w:rsidR="00785941">
        <w:rPr>
          <w:rFonts w:ascii="Arial" w:hAnsi="Arial"/>
          <w:spacing w:val="-3"/>
          <w:sz w:val="22"/>
        </w:rPr>
        <w:t>AGFI</w:t>
      </w:r>
      <w:r w:rsidR="004B40A8" w:rsidRPr="00FA722C">
        <w:rPr>
          <w:rFonts w:ascii="Arial" w:hAnsi="Arial"/>
          <w:spacing w:val="-3"/>
          <w:sz w:val="22"/>
        </w:rPr>
        <w:t xml:space="preserve"> or it</w:t>
      </w:r>
      <w:r w:rsidR="004B40A8" w:rsidRPr="00F670D7">
        <w:rPr>
          <w:rFonts w:ascii="Arial" w:hAnsi="Arial"/>
          <w:spacing w:val="-3"/>
          <w:sz w:val="22"/>
        </w:rPr>
        <w:t>s protective covers having t</w:t>
      </w:r>
      <w:r w:rsidR="004B40A8" w:rsidRPr="00FA722C">
        <w:rPr>
          <w:rFonts w:ascii="Arial" w:hAnsi="Arial"/>
          <w:spacing w:val="-3"/>
          <w:sz w:val="22"/>
        </w:rPr>
        <w:t>o be r</w:t>
      </w:r>
      <w:r w:rsidR="004B40A8" w:rsidRPr="00F670D7">
        <w:rPr>
          <w:rFonts w:ascii="Arial" w:hAnsi="Arial"/>
          <w:spacing w:val="-3"/>
          <w:sz w:val="22"/>
        </w:rPr>
        <w:t>emoved.</w:t>
      </w:r>
    </w:p>
    <w:p w:rsidR="004B40A8" w:rsidRPr="00F670D7"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2"/>
        </w:rPr>
      </w:pPr>
    </w:p>
    <w:p w:rsidR="004B40A8" w:rsidRPr="00143D0B" w:rsidRDefault="00D301E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5.13</w:t>
      </w:r>
      <w:r w:rsidR="00143D0B" w:rsidRPr="009F2F96">
        <w:rPr>
          <w:rFonts w:ascii="Arial" w:hAnsi="Arial"/>
          <w:b/>
          <w:spacing w:val="-3"/>
          <w:sz w:val="22"/>
        </w:rPr>
        <w:t>.2</w:t>
      </w:r>
      <w:r w:rsidR="004B40A8" w:rsidRPr="00966C41">
        <w:rPr>
          <w:rFonts w:ascii="Arial" w:hAnsi="Arial"/>
          <w:spacing w:val="-3"/>
          <w:sz w:val="22"/>
        </w:rPr>
        <w:t xml:space="preserve"> </w:t>
      </w:r>
      <w:r w:rsidR="004B40A8" w:rsidRPr="00966C41">
        <w:rPr>
          <w:rFonts w:ascii="Arial" w:hAnsi="Arial"/>
          <w:spacing w:val="-3"/>
          <w:sz w:val="22"/>
        </w:rPr>
        <w:tab/>
      </w:r>
      <w:r w:rsidR="004B40A8" w:rsidRPr="00966C41">
        <w:rPr>
          <w:rFonts w:ascii="Arial" w:hAnsi="Arial"/>
          <w:spacing w:val="-3"/>
          <w:sz w:val="22"/>
        </w:rPr>
        <w:tab/>
      </w:r>
      <w:r w:rsidR="004B40A8" w:rsidRPr="00143D0B">
        <w:rPr>
          <w:rFonts w:ascii="Arial" w:hAnsi="Arial"/>
          <w:spacing w:val="-3"/>
          <w:sz w:val="22"/>
        </w:rPr>
        <w:t>Mounting</w:t>
      </w:r>
    </w:p>
    <w:p w:rsidR="004B40A8" w:rsidRPr="00143D0B" w:rsidRDefault="004B40A8"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p>
    <w:p w:rsidR="004B40A8" w:rsidRPr="00966C41" w:rsidRDefault="0078594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AGFI</w:t>
      </w:r>
      <w:r w:rsidR="0041590B">
        <w:rPr>
          <w:rFonts w:ascii="Arial" w:hAnsi="Arial"/>
          <w:spacing w:val="-3"/>
          <w:sz w:val="22"/>
        </w:rPr>
        <w:t>s</w:t>
      </w:r>
      <w:r w:rsidR="004B40A8" w:rsidRPr="00966C41">
        <w:rPr>
          <w:rFonts w:ascii="Arial" w:hAnsi="Arial"/>
          <w:spacing w:val="-3"/>
          <w:sz w:val="22"/>
        </w:rPr>
        <w:t xml:space="preserve"> required to bear verification marks shall have a verification mark support, at the place provided for above, which shall ensure the conservation of the marks. The type and method of sealing shall be determined by national prescription.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670D7" w:rsidRDefault="00F670D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6</w:t>
      </w:r>
      <w:r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187660">
        <w:rPr>
          <w:rFonts w:ascii="Arial" w:hAnsi="Arial"/>
          <w:spacing w:val="-3"/>
          <w:sz w:val="22"/>
        </w:rPr>
        <w:tab/>
      </w:r>
      <w:r w:rsidR="004B40A8" w:rsidRPr="00966C41">
        <w:rPr>
          <w:rFonts w:ascii="Arial" w:hAnsi="Arial"/>
          <w:b/>
          <w:spacing w:val="-3"/>
          <w:sz w:val="22"/>
        </w:rPr>
        <w:t>Control instruments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Control instruments may be separate </w:t>
      </w:r>
      <w:proofErr w:type="gramStart"/>
      <w:r w:rsidRPr="00966C41">
        <w:rPr>
          <w:rFonts w:ascii="Arial" w:hAnsi="Arial"/>
          <w:spacing w:val="-3"/>
          <w:sz w:val="22"/>
        </w:rPr>
        <w:t>from,</w:t>
      </w:r>
      <w:proofErr w:type="gramEnd"/>
      <w:r w:rsidRPr="00966C41">
        <w:rPr>
          <w:rFonts w:ascii="Arial" w:hAnsi="Arial"/>
          <w:spacing w:val="-3"/>
          <w:sz w:val="22"/>
        </w:rPr>
        <w:t xml:space="preserve"> or an integral part of the </w:t>
      </w:r>
      <w:r w:rsidR="00785941">
        <w:rPr>
          <w:rFonts w:ascii="Arial" w:hAnsi="Arial"/>
          <w:spacing w:val="-3"/>
          <w:sz w:val="22"/>
        </w:rPr>
        <w:t>AGFI</w:t>
      </w:r>
      <w:r w:rsidRPr="00966C41">
        <w:rPr>
          <w:rFonts w:ascii="Arial" w:hAnsi="Arial"/>
          <w:spacing w:val="-3"/>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Control instruments may incorporate other devices including software which allows them to determine the mass of the fill(s). Where other devices and software are incorporated into control instruments they shall continue to function correctly and their metrological functions shall not be influenced.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154AE8" w:rsidRDefault="00D17A62" w:rsidP="00154AE8">
      <w:pPr>
        <w:pStyle w:val="Heading3"/>
        <w:tabs>
          <w:tab w:val="clear" w:pos="-267"/>
          <w:tab w:val="clear" w:pos="710"/>
          <w:tab w:val="clear" w:pos="1154"/>
          <w:tab w:val="left" w:pos="1400"/>
          <w:tab w:val="left" w:pos="1500"/>
        </w:tabs>
        <w:ind w:left="720" w:hanging="720"/>
        <w:jc w:val="left"/>
        <w:rPr>
          <w:lang w:val="en-GB"/>
        </w:rPr>
      </w:pPr>
      <w:r>
        <w:rPr>
          <w:lang w:val="en-GB"/>
        </w:rPr>
        <w:t>7</w:t>
      </w:r>
      <w:r w:rsidRPr="00966C41">
        <w:rPr>
          <w:lang w:val="en-GB"/>
        </w:rPr>
        <w:t xml:space="preserve">  </w:t>
      </w:r>
      <w:r w:rsidR="004B40A8" w:rsidRPr="00966C41">
        <w:rPr>
          <w:lang w:val="en-GB"/>
        </w:rPr>
        <w:tab/>
      </w:r>
      <w:r w:rsidR="004B40A8" w:rsidRPr="00966C41">
        <w:rPr>
          <w:lang w:val="en-GB"/>
        </w:rPr>
        <w:tab/>
      </w:r>
      <w:r w:rsidR="004B40A8" w:rsidRPr="00966C41">
        <w:rPr>
          <w:lang w:val="en-GB"/>
        </w:rPr>
        <w:tab/>
      </w:r>
      <w:r w:rsidR="005333AA" w:rsidRPr="00154AE8">
        <w:rPr>
          <w:szCs w:val="22"/>
          <w:lang w:val="en-GB"/>
        </w:rPr>
        <w:t xml:space="preserve">Requirements for </w:t>
      </w:r>
      <w:r w:rsidR="00154AE8" w:rsidRPr="00154AE8">
        <w:rPr>
          <w:szCs w:val="22"/>
          <w:lang w:val="en-GB"/>
        </w:rPr>
        <w:t xml:space="preserve">measuring </w:t>
      </w:r>
      <w:r w:rsidR="005B6F22" w:rsidRPr="00154AE8">
        <w:rPr>
          <w:szCs w:val="22"/>
          <w:lang w:val="en-GB"/>
        </w:rPr>
        <w:t>instruments</w:t>
      </w:r>
      <w:r w:rsidR="00154AE8" w:rsidRPr="00154AE8">
        <w:rPr>
          <w:bCs/>
          <w:szCs w:val="22"/>
        </w:rPr>
        <w:t xml:space="preserve"> with respect to their environment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w:t>
      </w:r>
      <w:r w:rsidR="00EF7A1C">
        <w:rPr>
          <w:rFonts w:ascii="Arial" w:hAnsi="Arial"/>
          <w:spacing w:val="-3"/>
          <w:sz w:val="22"/>
        </w:rPr>
        <w:t>type</w:t>
      </w:r>
      <w:r w:rsidRPr="00966C41">
        <w:rPr>
          <w:rFonts w:ascii="Arial" w:hAnsi="Arial"/>
          <w:spacing w:val="-3"/>
          <w:sz w:val="22"/>
        </w:rPr>
        <w:t xml:space="preserve"> of </w:t>
      </w:r>
      <w:r w:rsidR="00154AE8">
        <w:rPr>
          <w:rFonts w:ascii="Arial" w:hAnsi="Arial"/>
          <w:spacing w:val="-3"/>
          <w:sz w:val="22"/>
        </w:rPr>
        <w:t>measuring</w:t>
      </w:r>
      <w:r w:rsidRPr="00966C41">
        <w:rPr>
          <w:rFonts w:ascii="Arial" w:hAnsi="Arial"/>
          <w:spacing w:val="-3"/>
          <w:sz w:val="22"/>
        </w:rPr>
        <w:t xml:space="preserve"> instrument is presumed to comply with the following general requirements if it passes the examination and tests specified in Annex A.</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7.1</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187660">
        <w:rPr>
          <w:rFonts w:ascii="Arial" w:hAnsi="Arial"/>
          <w:spacing w:val="-3"/>
          <w:sz w:val="22"/>
        </w:rPr>
        <w:tab/>
      </w:r>
      <w:r w:rsidR="004B40A8" w:rsidRPr="00966C41">
        <w:rPr>
          <w:rFonts w:ascii="Arial" w:hAnsi="Arial"/>
          <w:spacing w:val="-3"/>
          <w:sz w:val="22"/>
        </w:rPr>
        <w:t>Rated operating conditions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E2107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Measuring instruments</w:t>
      </w:r>
      <w:r w:rsidR="004B40A8" w:rsidRPr="00966C41">
        <w:rPr>
          <w:rFonts w:ascii="Arial" w:hAnsi="Arial"/>
          <w:spacing w:val="-3"/>
          <w:sz w:val="22"/>
        </w:rPr>
        <w:t xml:space="preserve"> shall be so designed and manufactured that they do not exceed the maximum permissible errors under rated operating conditions.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D301E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Disturbances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E2107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Measuring instruments</w:t>
      </w:r>
      <w:r w:rsidR="004B40A8" w:rsidRPr="00966C41">
        <w:rPr>
          <w:rFonts w:ascii="Arial" w:hAnsi="Arial"/>
          <w:spacing w:val="-3"/>
          <w:sz w:val="22"/>
        </w:rPr>
        <w:t xml:space="preserve"> shall be so designed and manufactured that when exposed to disturbances, either:</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D775C" w:rsidRDefault="00810548">
      <w:pPr>
        <w:numPr>
          <w:ilvl w:val="1"/>
          <w:numId w:val="15"/>
        </w:numPr>
        <w:tabs>
          <w:tab w:val="left" w:pos="0"/>
          <w:tab w:val="left" w:pos="177"/>
          <w:tab w:val="left" w:pos="355"/>
          <w:tab w:val="left" w:pos="532"/>
        </w:tabs>
        <w:suppressAutoHyphens/>
        <w:ind w:left="1057"/>
        <w:jc w:val="both"/>
        <w:rPr>
          <w:rFonts w:ascii="Arial" w:hAnsi="Arial"/>
          <w:spacing w:val="-3"/>
          <w:sz w:val="22"/>
        </w:rPr>
      </w:pPr>
      <w:r>
        <w:rPr>
          <w:rFonts w:ascii="Arial" w:hAnsi="Arial"/>
          <w:spacing w:val="-3"/>
          <w:sz w:val="22"/>
        </w:rPr>
        <w:t>S</w:t>
      </w:r>
      <w:r w:rsidR="004B40A8" w:rsidRPr="00966C41">
        <w:rPr>
          <w:rFonts w:ascii="Arial" w:hAnsi="Arial"/>
          <w:spacing w:val="-3"/>
          <w:sz w:val="22"/>
        </w:rPr>
        <w:t xml:space="preserve">ignificant faults do not occur, i.e. the difference between the weight indication due to the  disturbance and the indication without the disturbance (intrinsic error) shall not exceed the </w:t>
      </w:r>
      <w:r w:rsidR="00E97E9B">
        <w:rPr>
          <w:rFonts w:ascii="Arial" w:hAnsi="Arial"/>
          <w:spacing w:val="-3"/>
          <w:sz w:val="22"/>
        </w:rPr>
        <w:t>fault limit</w:t>
      </w:r>
      <w:r w:rsidR="004B40A8" w:rsidRPr="00966C41">
        <w:rPr>
          <w:rFonts w:ascii="Arial" w:hAnsi="Arial"/>
          <w:spacing w:val="-3"/>
          <w:sz w:val="22"/>
        </w:rPr>
        <w:t xml:space="preserve"> </w:t>
      </w:r>
      <w:r w:rsidR="00E97E9B">
        <w:rPr>
          <w:rFonts w:ascii="Arial" w:hAnsi="Arial"/>
          <w:spacing w:val="-3"/>
          <w:sz w:val="22"/>
        </w:rPr>
        <w:t>(</w:t>
      </w:r>
      <w:r w:rsidR="00632DC0">
        <w:rPr>
          <w:rFonts w:ascii="Arial" w:hAnsi="Arial"/>
          <w:spacing w:val="-3"/>
          <w:sz w:val="22"/>
        </w:rPr>
        <w:t>3.5</w:t>
      </w:r>
      <w:r w:rsidR="00186561">
        <w:rPr>
          <w:rFonts w:ascii="Arial" w:hAnsi="Arial"/>
          <w:spacing w:val="-3"/>
          <w:sz w:val="22"/>
        </w:rPr>
        <w:t>.2.7</w:t>
      </w:r>
      <w:r w:rsidR="00E97E9B">
        <w:rPr>
          <w:rFonts w:ascii="Arial" w:hAnsi="Arial"/>
          <w:spacing w:val="-3"/>
          <w:sz w:val="22"/>
        </w:rPr>
        <w:t>)</w:t>
      </w:r>
      <w:r w:rsidR="004B40A8" w:rsidRPr="00966C41">
        <w:rPr>
          <w:rFonts w:ascii="Arial" w:hAnsi="Arial"/>
          <w:spacing w:val="-3"/>
          <w:sz w:val="22"/>
        </w:rPr>
        <w:t>, or</w:t>
      </w:r>
    </w:p>
    <w:p w:rsidR="004B40A8" w:rsidRPr="00966C41" w:rsidRDefault="004B40A8" w:rsidP="00187660">
      <w:pPr>
        <w:tabs>
          <w:tab w:val="left" w:pos="0"/>
          <w:tab w:val="left" w:pos="177"/>
          <w:tab w:val="left" w:pos="355"/>
          <w:tab w:val="left" w:pos="532"/>
        </w:tabs>
        <w:suppressAutoHyphens/>
        <w:jc w:val="both"/>
        <w:rPr>
          <w:rFonts w:ascii="Arial" w:hAnsi="Arial"/>
          <w:spacing w:val="-3"/>
          <w:sz w:val="22"/>
        </w:rPr>
      </w:pPr>
    </w:p>
    <w:p w:rsidR="000D775C" w:rsidRDefault="00810548">
      <w:pPr>
        <w:numPr>
          <w:ilvl w:val="1"/>
          <w:numId w:val="15"/>
        </w:numPr>
        <w:tabs>
          <w:tab w:val="left" w:pos="0"/>
          <w:tab w:val="left" w:pos="177"/>
          <w:tab w:val="left" w:pos="355"/>
          <w:tab w:val="left" w:pos="532"/>
        </w:tabs>
        <w:suppressAutoHyphens/>
        <w:ind w:left="1057"/>
        <w:jc w:val="both"/>
        <w:rPr>
          <w:rFonts w:ascii="Arial" w:hAnsi="Arial"/>
          <w:spacing w:val="-3"/>
          <w:sz w:val="22"/>
        </w:rPr>
      </w:pPr>
      <w:r>
        <w:rPr>
          <w:rFonts w:ascii="Arial" w:hAnsi="Arial"/>
          <w:spacing w:val="-3"/>
          <w:sz w:val="22"/>
        </w:rPr>
        <w:t>S</w:t>
      </w:r>
      <w:r w:rsidR="004B40A8" w:rsidRPr="00966C41">
        <w:rPr>
          <w:rFonts w:ascii="Arial" w:hAnsi="Arial"/>
          <w:spacing w:val="-3"/>
          <w:sz w:val="22"/>
        </w:rPr>
        <w:t>ignificant faults are detected and acted upon.</w:t>
      </w:r>
    </w:p>
    <w:p w:rsidR="004B40A8" w:rsidRPr="00966C41" w:rsidRDefault="004B40A8" w:rsidP="00187660">
      <w:pPr>
        <w:tabs>
          <w:tab w:val="left" w:pos="0"/>
          <w:tab w:val="left" w:pos="177"/>
          <w:tab w:val="left" w:pos="355"/>
          <w:tab w:val="left" w:pos="532"/>
          <w:tab w:val="left" w:pos="888"/>
          <w:tab w:val="left" w:pos="1100"/>
        </w:tabs>
        <w:suppressAutoHyphens/>
        <w:jc w:val="both"/>
        <w:rPr>
          <w:rFonts w:ascii="Arial" w:hAnsi="Arial"/>
          <w:spacing w:val="-3"/>
          <w:sz w:val="22"/>
        </w:rPr>
      </w:pPr>
    </w:p>
    <w:p w:rsidR="00EF20A9" w:rsidRDefault="00DF2277" w:rsidP="00EF20A9">
      <w:pPr>
        <w:tabs>
          <w:tab w:val="left" w:pos="0"/>
          <w:tab w:val="left" w:pos="177"/>
          <w:tab w:val="left" w:pos="355"/>
          <w:tab w:val="left" w:pos="532"/>
          <w:tab w:val="left" w:pos="888"/>
          <w:tab w:val="left" w:pos="1400"/>
          <w:tab w:val="left" w:pos="1440"/>
          <w:tab w:val="left" w:pos="1500"/>
        </w:tabs>
        <w:suppressAutoHyphens/>
        <w:ind w:left="885" w:hanging="885"/>
        <w:jc w:val="both"/>
        <w:rPr>
          <w:rFonts w:ascii="Arial" w:hAnsi="Arial"/>
          <w:spacing w:val="-3"/>
          <w:sz w:val="22"/>
        </w:rPr>
      </w:pPr>
      <w:r>
        <w:rPr>
          <w:rFonts w:ascii="Arial" w:hAnsi="Arial"/>
          <w:spacing w:val="-3"/>
          <w:sz w:val="22"/>
        </w:rPr>
        <w:t>NOTE</w:t>
      </w:r>
      <w:r w:rsidR="004B40A8" w:rsidRPr="00966C41">
        <w:rPr>
          <w:rFonts w:ascii="Arial" w:hAnsi="Arial"/>
          <w:spacing w:val="-3"/>
          <w:sz w:val="22"/>
        </w:rPr>
        <w:t>:</w:t>
      </w:r>
      <w:r w:rsidR="004B40A8" w:rsidRPr="00966C41">
        <w:rPr>
          <w:rFonts w:ascii="Arial" w:hAnsi="Arial"/>
          <w:spacing w:val="-3"/>
          <w:sz w:val="22"/>
        </w:rPr>
        <w:tab/>
      </w:r>
      <w:r w:rsidR="00203248">
        <w:rPr>
          <w:rFonts w:ascii="Arial" w:hAnsi="Arial"/>
          <w:spacing w:val="-3"/>
          <w:sz w:val="22"/>
        </w:rPr>
        <w:tab/>
      </w:r>
      <w:r w:rsidR="004B40A8" w:rsidRPr="00966C41">
        <w:rPr>
          <w:rFonts w:ascii="Arial" w:hAnsi="Arial"/>
          <w:spacing w:val="-3"/>
          <w:sz w:val="22"/>
        </w:rPr>
        <w:t xml:space="preserve">A fault equal to or less than the value specified in </w:t>
      </w:r>
      <w:r w:rsidR="00632DC0">
        <w:rPr>
          <w:rFonts w:ascii="Arial" w:hAnsi="Arial"/>
          <w:spacing w:val="-3"/>
          <w:sz w:val="22"/>
        </w:rPr>
        <w:t>3.5</w:t>
      </w:r>
      <w:r w:rsidR="00186561">
        <w:rPr>
          <w:rFonts w:ascii="Arial" w:hAnsi="Arial"/>
          <w:spacing w:val="-3"/>
          <w:sz w:val="22"/>
        </w:rPr>
        <w:t>.2.7</w:t>
      </w:r>
      <w:r w:rsidR="004B40A8" w:rsidRPr="00966C41">
        <w:rPr>
          <w:rFonts w:ascii="Arial" w:hAnsi="Arial"/>
          <w:spacing w:val="-3"/>
          <w:sz w:val="22"/>
        </w:rPr>
        <w:t xml:space="preserve"> is allowed irrespective of the value of the error of indication.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5333AA" w:rsidRDefault="00187660"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pacing w:val="-3"/>
          <w:sz w:val="22"/>
        </w:rPr>
      </w:pPr>
      <w:r>
        <w:rPr>
          <w:rFonts w:ascii="Arial" w:hAnsi="Arial"/>
          <w:b/>
          <w:spacing w:val="-3"/>
          <w:sz w:val="22"/>
        </w:rPr>
        <w:tab/>
      </w:r>
      <w:r w:rsidR="00D17A62">
        <w:rPr>
          <w:rFonts w:ascii="Arial" w:hAnsi="Arial"/>
          <w:b/>
          <w:spacing w:val="-3"/>
          <w:sz w:val="22"/>
        </w:rPr>
        <w:t>7.3</w:t>
      </w:r>
      <w:r w:rsidR="004B40A8" w:rsidRPr="00966C41">
        <w:rPr>
          <w:rFonts w:ascii="Arial" w:hAnsi="Arial"/>
          <w:b/>
          <w:spacing w:val="-3"/>
          <w:sz w:val="22"/>
        </w:rPr>
        <w:t xml:space="preserve">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t xml:space="preserve"> </w:t>
      </w:r>
      <w:r w:rsidR="004B40A8" w:rsidRPr="005333AA">
        <w:rPr>
          <w:rFonts w:ascii="Arial" w:hAnsi="Arial"/>
          <w:spacing w:val="-3"/>
          <w:sz w:val="22"/>
        </w:rPr>
        <w:t>Durability</w:t>
      </w:r>
    </w:p>
    <w:p w:rsidR="004B40A8" w:rsidRPr="005333AA" w:rsidRDefault="004B40A8"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requirements in </w:t>
      </w:r>
      <w:r w:rsidR="00D301E1">
        <w:rPr>
          <w:rFonts w:ascii="Arial" w:hAnsi="Arial"/>
          <w:spacing w:val="-3"/>
          <w:sz w:val="22"/>
        </w:rPr>
        <w:t>7.1</w:t>
      </w:r>
      <w:r w:rsidRPr="00966C41">
        <w:rPr>
          <w:rFonts w:ascii="Arial" w:hAnsi="Arial"/>
          <w:spacing w:val="-3"/>
          <w:sz w:val="22"/>
        </w:rPr>
        <w:t xml:space="preserve">, </w:t>
      </w:r>
      <w:r w:rsidR="00D301E1">
        <w:rPr>
          <w:rFonts w:ascii="Arial" w:hAnsi="Arial"/>
          <w:spacing w:val="-3"/>
          <w:sz w:val="22"/>
        </w:rPr>
        <w:t>7.2</w:t>
      </w:r>
      <w:r w:rsidRPr="00966C41">
        <w:rPr>
          <w:rFonts w:ascii="Arial" w:hAnsi="Arial"/>
          <w:spacing w:val="-3"/>
          <w:sz w:val="22"/>
        </w:rPr>
        <w:t xml:space="preserve"> and </w:t>
      </w:r>
      <w:r w:rsidR="00D17A62">
        <w:rPr>
          <w:rFonts w:ascii="Arial" w:hAnsi="Arial"/>
          <w:spacing w:val="-3"/>
          <w:sz w:val="22"/>
        </w:rPr>
        <w:t xml:space="preserve">7.5 </w:t>
      </w:r>
      <w:r w:rsidRPr="00966C41">
        <w:rPr>
          <w:rFonts w:ascii="Arial" w:hAnsi="Arial"/>
          <w:spacing w:val="-3"/>
          <w:sz w:val="22"/>
        </w:rPr>
        <w:t>shall be met durably in accordance with the intended use of the instrument.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lastRenderedPageBreak/>
        <w:t>7.4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Application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requirements in </w:t>
      </w:r>
      <w:r w:rsidR="00D301E1">
        <w:rPr>
          <w:rFonts w:ascii="Arial" w:hAnsi="Arial"/>
          <w:spacing w:val="-3"/>
          <w:sz w:val="22"/>
        </w:rPr>
        <w:t>7.2</w:t>
      </w:r>
      <w:r w:rsidRPr="00966C41">
        <w:rPr>
          <w:rFonts w:ascii="Arial" w:hAnsi="Arial"/>
          <w:spacing w:val="-3"/>
          <w:sz w:val="22"/>
        </w:rPr>
        <w:t xml:space="preserve"> may be applied separately to:</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D775C" w:rsidRDefault="00810548">
      <w:pPr>
        <w:numPr>
          <w:ilvl w:val="0"/>
          <w:numId w:val="81"/>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E</w:t>
      </w:r>
      <w:r w:rsidR="004B40A8" w:rsidRPr="00966C41">
        <w:rPr>
          <w:rFonts w:ascii="Arial" w:hAnsi="Arial"/>
          <w:spacing w:val="-3"/>
          <w:sz w:val="22"/>
        </w:rPr>
        <w:t>ach individual cause of significant fault, and/or</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D775C" w:rsidRDefault="00810548">
      <w:pPr>
        <w:numPr>
          <w:ilvl w:val="0"/>
          <w:numId w:val="81"/>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E</w:t>
      </w:r>
      <w:r w:rsidR="004B40A8" w:rsidRPr="00966C41">
        <w:rPr>
          <w:rFonts w:ascii="Arial" w:hAnsi="Arial"/>
          <w:spacing w:val="-3"/>
          <w:sz w:val="22"/>
        </w:rPr>
        <w:t xml:space="preserve">ach part of the </w:t>
      </w:r>
      <w:r w:rsidR="00DC530D">
        <w:rPr>
          <w:rFonts w:ascii="Arial" w:hAnsi="Arial"/>
          <w:spacing w:val="-3"/>
          <w:sz w:val="22"/>
        </w:rPr>
        <w:t>electronic measuring instrument</w:t>
      </w:r>
      <w:r w:rsidR="004B40A8"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tabs>
          <w:tab w:val="clear" w:pos="-267"/>
          <w:tab w:val="clear" w:pos="710"/>
          <w:tab w:val="clear" w:pos="1154"/>
          <w:tab w:val="left" w:pos="1400"/>
          <w:tab w:val="left" w:pos="1500"/>
        </w:tabs>
        <w:rPr>
          <w:lang w:val="en-GB"/>
        </w:rPr>
      </w:pPr>
      <w:r w:rsidRPr="0001654D">
        <w:rPr>
          <w:rFonts w:cs="Arial"/>
          <w:szCs w:val="22"/>
        </w:rPr>
        <w:t>The choice of whether</w:t>
      </w:r>
      <w:r w:rsidR="00911583">
        <w:rPr>
          <w:rFonts w:cs="Arial"/>
          <w:szCs w:val="22"/>
        </w:rPr>
        <w:t xml:space="preserve"> m</w:t>
      </w:r>
      <w:r w:rsidR="00911583">
        <w:t>easuring instruments are designed to:</w:t>
      </w:r>
      <w:r>
        <w:t xml:space="preserve"> (a) withstand disturbances or </w:t>
      </w:r>
      <w:r w:rsidRPr="00911583">
        <w:rPr>
          <w:rFonts w:cs="Arial"/>
          <w:szCs w:val="22"/>
          <w:lang w:val="en-GB"/>
        </w:rPr>
        <w:t>(b)</w:t>
      </w:r>
      <w:r w:rsidRPr="00966C41">
        <w:rPr>
          <w:lang w:val="en-GB"/>
        </w:rPr>
        <w:t xml:space="preserve"> </w:t>
      </w:r>
      <w:r w:rsidRPr="00911583">
        <w:rPr>
          <w:rFonts w:cs="Arial"/>
          <w:szCs w:val="22"/>
          <w:lang w:val="en-GB"/>
        </w:rPr>
        <w:t>detect and act on significant faults</w:t>
      </w:r>
      <w:r w:rsidR="00911583">
        <w:rPr>
          <w:rFonts w:cs="Arial"/>
          <w:szCs w:val="22"/>
        </w:rPr>
        <w:t xml:space="preserve"> </w:t>
      </w:r>
      <w:r w:rsidRPr="00966C41">
        <w:rPr>
          <w:lang w:val="en-GB"/>
        </w:rPr>
        <w:t xml:space="preserve">is </w:t>
      </w:r>
      <w:r w:rsidR="0001654D">
        <w:rPr>
          <w:lang w:val="en-GB"/>
        </w:rPr>
        <w:t>left</w:t>
      </w:r>
      <w:r w:rsidR="0001654D" w:rsidRPr="00966C41">
        <w:rPr>
          <w:lang w:val="en-GB"/>
        </w:rPr>
        <w:t xml:space="preserve"> </w:t>
      </w:r>
      <w:r w:rsidRPr="00966C41">
        <w:rPr>
          <w:lang w:val="en-GB"/>
        </w:rPr>
        <w:t>to the manufacturerof the instrument.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7.5</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187660">
        <w:rPr>
          <w:rFonts w:ascii="Arial" w:hAnsi="Arial"/>
          <w:spacing w:val="-3"/>
          <w:sz w:val="22"/>
        </w:rPr>
        <w:tab/>
      </w:r>
      <w:r w:rsidR="004B40A8" w:rsidRPr="00966C41">
        <w:rPr>
          <w:rFonts w:ascii="Arial" w:hAnsi="Arial"/>
          <w:spacing w:val="-3"/>
          <w:sz w:val="22"/>
        </w:rPr>
        <w:t>Influence factors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An </w:t>
      </w:r>
      <w:r w:rsidR="00DC530D">
        <w:rPr>
          <w:rFonts w:ascii="Arial" w:hAnsi="Arial"/>
          <w:spacing w:val="-3"/>
          <w:sz w:val="22"/>
        </w:rPr>
        <w:t>electronic measuring instrument</w:t>
      </w:r>
      <w:r w:rsidRPr="00966C41">
        <w:rPr>
          <w:rFonts w:ascii="Arial" w:hAnsi="Arial"/>
          <w:spacing w:val="-3"/>
          <w:sz w:val="22"/>
        </w:rPr>
        <w:t xml:space="preserve"> shall comply with the influence factors requirements of </w:t>
      </w:r>
      <w:r w:rsidR="00935367">
        <w:rPr>
          <w:rFonts w:ascii="Arial" w:hAnsi="Arial"/>
          <w:spacing w:val="-3"/>
          <w:sz w:val="22"/>
        </w:rPr>
        <w:t>4.8</w:t>
      </w:r>
      <w:r w:rsidRPr="00966C41">
        <w:rPr>
          <w:rFonts w:ascii="Arial" w:hAnsi="Arial"/>
          <w:spacing w:val="-3"/>
          <w:sz w:val="22"/>
        </w:rPr>
        <w:t xml:space="preserve"> and shall also comply with appropriate metrological and technical requirements at a relative humidity of </w:t>
      </w:r>
      <w:r w:rsidR="008D3142">
        <w:rPr>
          <w:rFonts w:ascii="Arial" w:hAnsi="Arial"/>
          <w:spacing w:val="-3"/>
          <w:sz w:val="22"/>
        </w:rPr>
        <w:t xml:space="preserve">either </w:t>
      </w:r>
      <w:r w:rsidRPr="00966C41">
        <w:rPr>
          <w:rFonts w:ascii="Arial" w:hAnsi="Arial"/>
          <w:spacing w:val="-3"/>
          <w:sz w:val="22"/>
        </w:rPr>
        <w:t xml:space="preserve">85 % </w:t>
      </w:r>
      <w:r w:rsidR="0085738E">
        <w:rPr>
          <w:rFonts w:ascii="Arial" w:hAnsi="Arial"/>
          <w:spacing w:val="-3"/>
          <w:sz w:val="22"/>
        </w:rPr>
        <w:t xml:space="preserve">(non-condensing) </w:t>
      </w:r>
      <w:r w:rsidR="008D3142">
        <w:rPr>
          <w:rFonts w:ascii="Arial" w:hAnsi="Arial"/>
          <w:spacing w:val="-3"/>
          <w:sz w:val="22"/>
        </w:rPr>
        <w:t>or 93</w:t>
      </w:r>
      <w:r w:rsidR="006A2E96">
        <w:rPr>
          <w:rFonts w:ascii="Arial" w:hAnsi="Arial"/>
          <w:spacing w:val="-3"/>
          <w:sz w:val="22"/>
        </w:rPr>
        <w:t xml:space="preserve"> </w:t>
      </w:r>
      <w:r w:rsidR="008D3142">
        <w:rPr>
          <w:rFonts w:ascii="Arial" w:hAnsi="Arial"/>
          <w:spacing w:val="-3"/>
          <w:sz w:val="22"/>
        </w:rPr>
        <w:t xml:space="preserve">% (condensing) </w:t>
      </w:r>
      <w:r w:rsidRPr="00966C41">
        <w:rPr>
          <w:rFonts w:ascii="Arial" w:hAnsi="Arial"/>
          <w:spacing w:val="-3"/>
          <w:sz w:val="22"/>
        </w:rPr>
        <w:t>at the upper limit of the temperature range of the instrument.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7.6</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Indicator display test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If the failure of an indicator display element can cause a false weight indication then the instrument may have a display test facility which is automatically initiated at switch-on of indication, e.g. indication of all the relevant signs of the indicator in their active and non-active states for a sufficient time to be easily observed by the operator.</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7.7</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Acting upon a significant fault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When a significant fault has been detected, the </w:t>
      </w:r>
      <w:r w:rsidR="00785941">
        <w:rPr>
          <w:rFonts w:ascii="Arial" w:hAnsi="Arial"/>
          <w:spacing w:val="-3"/>
          <w:sz w:val="22"/>
        </w:rPr>
        <w:t>AGFI</w:t>
      </w:r>
      <w:r w:rsidRPr="00966C41">
        <w:rPr>
          <w:rFonts w:ascii="Arial" w:hAnsi="Arial"/>
          <w:spacing w:val="-3"/>
          <w:sz w:val="22"/>
        </w:rPr>
        <w:t xml:space="preserve"> shall either be automatically made inoperative or a visual or audible indication shall be provided automatically and shall continue until such time when the user takes action or the fault disappears.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7.8</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Warm-up time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widowControl/>
        <w:tabs>
          <w:tab w:val="clear" w:pos="-267"/>
          <w:tab w:val="clear" w:pos="710"/>
          <w:tab w:val="clear" w:pos="1154"/>
          <w:tab w:val="left" w:pos="1400"/>
          <w:tab w:val="left" w:pos="1500"/>
        </w:tabs>
        <w:rPr>
          <w:snapToGrid/>
          <w:lang w:val="en-GB"/>
        </w:rPr>
      </w:pPr>
      <w:r w:rsidRPr="00966C41">
        <w:rPr>
          <w:snapToGrid/>
          <w:lang w:val="en-GB"/>
        </w:rPr>
        <w:t xml:space="preserve">During the warm-up time of an </w:t>
      </w:r>
      <w:r w:rsidR="00DC530D">
        <w:rPr>
          <w:snapToGrid/>
          <w:lang w:val="en-GB"/>
        </w:rPr>
        <w:t>electronic measuring instrument</w:t>
      </w:r>
      <w:r w:rsidRPr="00966C41">
        <w:rPr>
          <w:snapToGrid/>
          <w:lang w:val="en-GB"/>
        </w:rPr>
        <w:t xml:space="preserve"> there shall be no indication or transmission of the result of weighing, and automatic operation shall be inhibited.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187660" w:rsidP="008F1028">
      <w:pPr>
        <w:tabs>
          <w:tab w:val="left" w:pos="0"/>
          <w:tab w:val="left" w:pos="888"/>
          <w:tab w:val="left" w:pos="1400"/>
          <w:tab w:val="left" w:pos="1500"/>
        </w:tabs>
        <w:ind w:left="-266"/>
        <w:jc w:val="both"/>
        <w:rPr>
          <w:rFonts w:ascii="Arial" w:hAnsi="Arial"/>
          <w:sz w:val="22"/>
        </w:rPr>
      </w:pPr>
      <w:r>
        <w:rPr>
          <w:rFonts w:ascii="Arial" w:hAnsi="Arial"/>
          <w:b/>
          <w:spacing w:val="-3"/>
          <w:sz w:val="22"/>
        </w:rPr>
        <w:tab/>
      </w:r>
      <w:r w:rsidR="00D17A62">
        <w:rPr>
          <w:rFonts w:ascii="Arial" w:hAnsi="Arial"/>
          <w:b/>
          <w:spacing w:val="-3"/>
          <w:sz w:val="22"/>
        </w:rPr>
        <w:t>7.9</w:t>
      </w:r>
      <w:r w:rsidR="004B40A8" w:rsidRPr="00966C41">
        <w:rPr>
          <w:rFonts w:ascii="Arial" w:hAnsi="Arial"/>
          <w:spacing w:val="-3"/>
          <w:sz w:val="22"/>
        </w:rPr>
        <w:t>  </w:t>
      </w:r>
      <w:r w:rsidR="004B40A8" w:rsidRPr="00966C41">
        <w:rPr>
          <w:rFonts w:ascii="Arial" w:hAnsi="Arial"/>
          <w:spacing w:val="-3"/>
          <w:sz w:val="22"/>
        </w:rPr>
        <w:tab/>
      </w:r>
      <w:r>
        <w:rPr>
          <w:rFonts w:ascii="Arial" w:hAnsi="Arial"/>
          <w:spacing w:val="-3"/>
          <w:sz w:val="22"/>
        </w:rPr>
        <w:tab/>
      </w:r>
      <w:r w:rsidR="004B40A8">
        <w:rPr>
          <w:rFonts w:ascii="Arial" w:hAnsi="Arial"/>
          <w:sz w:val="22"/>
        </w:rPr>
        <w:t>Interfaces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785941" w:rsidP="008F1028">
      <w:pPr>
        <w:pStyle w:val="BodyText2"/>
        <w:tabs>
          <w:tab w:val="clear" w:pos="-267"/>
          <w:tab w:val="clear" w:pos="710"/>
          <w:tab w:val="clear" w:pos="1154"/>
          <w:tab w:val="left" w:pos="1400"/>
          <w:tab w:val="left" w:pos="1500"/>
        </w:tabs>
        <w:rPr>
          <w:lang w:val="en-GB"/>
        </w:rPr>
      </w:pPr>
      <w:r>
        <w:rPr>
          <w:lang w:val="en-GB"/>
        </w:rPr>
        <w:t>AGFI</w:t>
      </w:r>
      <w:r w:rsidR="00D0001D">
        <w:rPr>
          <w:lang w:val="en-GB"/>
        </w:rPr>
        <w:t>s</w:t>
      </w:r>
      <w:r w:rsidR="004B40A8" w:rsidRPr="00966C41">
        <w:rPr>
          <w:lang w:val="en-GB"/>
        </w:rPr>
        <w:t xml:space="preserve"> may be equipped with interfaces which allow it to be coupled to external equipment and software devices.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rPr>
          <w:rFonts w:ascii="Arial" w:hAnsi="Arial"/>
          <w:spacing w:val="-3"/>
          <w:sz w:val="22"/>
        </w:rPr>
      </w:pPr>
    </w:p>
    <w:p w:rsidR="004B40A8" w:rsidRDefault="004B40A8" w:rsidP="008F1028">
      <w:pPr>
        <w:tabs>
          <w:tab w:val="left" w:pos="0"/>
          <w:tab w:val="left" w:pos="888"/>
          <w:tab w:val="left" w:pos="1400"/>
          <w:tab w:val="left" w:pos="1500"/>
        </w:tabs>
        <w:ind w:right="28"/>
        <w:rPr>
          <w:rFonts w:ascii="Arial" w:hAnsi="Arial"/>
          <w:sz w:val="22"/>
        </w:rPr>
      </w:pPr>
      <w:r>
        <w:rPr>
          <w:rFonts w:ascii="Arial" w:hAnsi="Arial"/>
          <w:sz w:val="22"/>
        </w:rPr>
        <w:t>An   interface    comprises all mechanical,   electrical     and   software     devices   at   the</w:t>
      </w:r>
      <w:r w:rsidR="004D078F">
        <w:rPr>
          <w:rFonts w:ascii="Arial" w:hAnsi="Arial"/>
          <w:sz w:val="22"/>
        </w:rPr>
        <w:t xml:space="preserve"> </w:t>
      </w:r>
      <w:r>
        <w:rPr>
          <w:rFonts w:ascii="Arial" w:hAnsi="Arial"/>
          <w:sz w:val="22"/>
        </w:rPr>
        <w:t>communication    point   between   instruments,   peripheral and   software devices.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z w:val="22"/>
        </w:rPr>
      </w:pPr>
      <w:r w:rsidRPr="00966C41">
        <w:rPr>
          <w:rFonts w:ascii="Arial" w:hAnsi="Arial"/>
          <w:spacing w:val="-3"/>
          <w:sz w:val="22"/>
        </w:rPr>
        <w:t xml:space="preserve">When an interface is used, the </w:t>
      </w:r>
      <w:r w:rsidR="00785941">
        <w:rPr>
          <w:rFonts w:ascii="Arial" w:hAnsi="Arial"/>
          <w:spacing w:val="-3"/>
          <w:sz w:val="22"/>
        </w:rPr>
        <w:t>AGFI</w:t>
      </w:r>
      <w:r w:rsidRPr="00966C41">
        <w:rPr>
          <w:rFonts w:ascii="Arial" w:hAnsi="Arial"/>
          <w:spacing w:val="-3"/>
          <w:sz w:val="22"/>
        </w:rPr>
        <w:t xml:space="preserve"> shall continue to function correctly and its metrological functions shall not be influenced by the attached external equipment or software devices or by disturbances acting on the interface.</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z w:val="22"/>
        </w:rPr>
      </w:pPr>
    </w:p>
    <w:p w:rsidR="004B40A8" w:rsidRDefault="004B40A8" w:rsidP="008F1028">
      <w:pPr>
        <w:tabs>
          <w:tab w:val="left" w:pos="0"/>
          <w:tab w:val="left" w:pos="888"/>
          <w:tab w:val="left" w:pos="1400"/>
          <w:tab w:val="left" w:pos="1500"/>
        </w:tabs>
        <w:ind w:right="27"/>
        <w:jc w:val="both"/>
        <w:rPr>
          <w:rFonts w:ascii="Arial" w:hAnsi="Arial"/>
          <w:sz w:val="22"/>
        </w:rPr>
      </w:pPr>
      <w:r>
        <w:rPr>
          <w:rFonts w:ascii="Arial" w:hAnsi="Arial"/>
          <w:sz w:val="22"/>
        </w:rPr>
        <w:t>Functions that are performed or initiated via an interface shall meet the relevant requirements and conditions of clause</w:t>
      </w:r>
      <w:r w:rsidR="00E71BAA">
        <w:rPr>
          <w:rFonts w:ascii="Arial" w:hAnsi="Arial"/>
          <w:sz w:val="22"/>
        </w:rPr>
        <w:t xml:space="preserve"> </w:t>
      </w:r>
      <w:r w:rsidR="00CE6DCF">
        <w:rPr>
          <w:rFonts w:ascii="Arial" w:hAnsi="Arial"/>
          <w:sz w:val="22"/>
        </w:rPr>
        <w:t>6</w:t>
      </w:r>
      <w:r>
        <w:rPr>
          <w:rFonts w:ascii="Arial" w:hAnsi="Arial"/>
          <w:sz w:val="22"/>
        </w:rPr>
        <w:t>.</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ind w:right="27"/>
        <w:jc w:val="both"/>
        <w:rPr>
          <w:rFonts w:ascii="Arial" w:hAnsi="Arial"/>
          <w:sz w:val="22"/>
        </w:rPr>
      </w:pPr>
      <w:r>
        <w:rPr>
          <w:rFonts w:ascii="Arial" w:hAnsi="Arial"/>
          <w:sz w:val="22"/>
        </w:rPr>
        <w:t xml:space="preserve">It shall not be possible to introduce into </w:t>
      </w:r>
      <w:r w:rsidR="007A5FB6">
        <w:rPr>
          <w:rFonts w:ascii="Arial" w:hAnsi="Arial"/>
          <w:sz w:val="22"/>
        </w:rPr>
        <w:t xml:space="preserve">the </w:t>
      </w:r>
      <w:r w:rsidR="00785941">
        <w:rPr>
          <w:rFonts w:ascii="Arial" w:hAnsi="Arial"/>
          <w:sz w:val="22"/>
        </w:rPr>
        <w:t>AGFI</w:t>
      </w:r>
      <w:r>
        <w:rPr>
          <w:rFonts w:ascii="Arial" w:hAnsi="Arial"/>
          <w:sz w:val="22"/>
        </w:rPr>
        <w:t>, through an interface, functions, program modules or data structures intended or suitable to:</w:t>
      </w:r>
    </w:p>
    <w:p w:rsidR="004B40A8" w:rsidRDefault="004B40A8" w:rsidP="008F1028">
      <w:pPr>
        <w:tabs>
          <w:tab w:val="left" w:pos="0"/>
          <w:tab w:val="left" w:pos="888"/>
          <w:tab w:val="left" w:pos="1400"/>
          <w:tab w:val="left" w:pos="1500"/>
        </w:tabs>
        <w:jc w:val="both"/>
        <w:rPr>
          <w:rFonts w:ascii="Arial" w:hAnsi="Arial"/>
          <w:sz w:val="22"/>
        </w:rPr>
      </w:pPr>
    </w:p>
    <w:p w:rsidR="000D775C" w:rsidRDefault="004B40A8">
      <w:pPr>
        <w:numPr>
          <w:ilvl w:val="0"/>
          <w:numId w:val="56"/>
        </w:numPr>
        <w:tabs>
          <w:tab w:val="left" w:pos="0"/>
          <w:tab w:val="left" w:pos="888"/>
          <w:tab w:val="left" w:pos="1400"/>
          <w:tab w:val="left" w:pos="1500"/>
        </w:tabs>
        <w:jc w:val="both"/>
        <w:rPr>
          <w:rFonts w:ascii="Arial" w:hAnsi="Arial"/>
          <w:sz w:val="22"/>
        </w:rPr>
      </w:pPr>
      <w:r>
        <w:rPr>
          <w:rFonts w:ascii="Arial" w:hAnsi="Arial"/>
          <w:sz w:val="22"/>
        </w:rPr>
        <w:lastRenderedPageBreak/>
        <w:t>Display unclear data,</w:t>
      </w:r>
    </w:p>
    <w:p w:rsidR="004B40A8" w:rsidRDefault="004B40A8" w:rsidP="008F1028">
      <w:pPr>
        <w:tabs>
          <w:tab w:val="left" w:pos="0"/>
          <w:tab w:val="left" w:pos="888"/>
          <w:tab w:val="left" w:pos="1400"/>
          <w:tab w:val="left" w:pos="1500"/>
        </w:tabs>
        <w:spacing w:line="120" w:lineRule="auto"/>
        <w:jc w:val="both"/>
        <w:rPr>
          <w:rFonts w:ascii="Arial" w:hAnsi="Arial"/>
          <w:sz w:val="22"/>
        </w:rPr>
      </w:pPr>
    </w:p>
    <w:p w:rsidR="000D775C" w:rsidRDefault="004B40A8">
      <w:pPr>
        <w:numPr>
          <w:ilvl w:val="0"/>
          <w:numId w:val="56"/>
        </w:numPr>
        <w:tabs>
          <w:tab w:val="left" w:pos="0"/>
          <w:tab w:val="left" w:pos="888"/>
          <w:tab w:val="left" w:pos="1400"/>
          <w:tab w:val="left" w:pos="1500"/>
        </w:tabs>
        <w:jc w:val="both"/>
        <w:rPr>
          <w:rFonts w:ascii="Arial" w:hAnsi="Arial"/>
          <w:sz w:val="22"/>
        </w:rPr>
      </w:pPr>
      <w:r>
        <w:rPr>
          <w:rFonts w:ascii="Arial" w:hAnsi="Arial"/>
          <w:sz w:val="22"/>
        </w:rPr>
        <w:t>Falsify displayed, processed or stored weighing results,</w:t>
      </w:r>
    </w:p>
    <w:p w:rsidR="004B40A8" w:rsidRDefault="004B40A8" w:rsidP="008F1028">
      <w:pPr>
        <w:tabs>
          <w:tab w:val="left" w:pos="0"/>
          <w:tab w:val="left" w:pos="888"/>
          <w:tab w:val="left" w:pos="1400"/>
          <w:tab w:val="left" w:pos="1500"/>
        </w:tabs>
        <w:spacing w:line="120" w:lineRule="auto"/>
        <w:jc w:val="both"/>
        <w:rPr>
          <w:rFonts w:ascii="Arial" w:hAnsi="Arial"/>
          <w:sz w:val="22"/>
        </w:rPr>
      </w:pPr>
    </w:p>
    <w:p w:rsidR="000D775C" w:rsidRDefault="004B40A8">
      <w:pPr>
        <w:numPr>
          <w:ilvl w:val="0"/>
          <w:numId w:val="56"/>
        </w:numPr>
        <w:tabs>
          <w:tab w:val="left" w:pos="0"/>
          <w:tab w:val="left" w:pos="888"/>
          <w:tab w:val="left" w:pos="1400"/>
          <w:tab w:val="left" w:pos="1500"/>
        </w:tabs>
        <w:jc w:val="both"/>
        <w:rPr>
          <w:rFonts w:ascii="Arial" w:hAnsi="Arial"/>
          <w:sz w:val="22"/>
        </w:rPr>
      </w:pPr>
      <w:r>
        <w:rPr>
          <w:rFonts w:ascii="Arial" w:hAnsi="Arial"/>
          <w:sz w:val="22"/>
        </w:rPr>
        <w:t xml:space="preserve">Unauthorised adjustment of the </w:t>
      </w:r>
      <w:r w:rsidR="00785941">
        <w:rPr>
          <w:rFonts w:ascii="Arial" w:hAnsi="Arial"/>
          <w:sz w:val="22"/>
        </w:rPr>
        <w:t>AGFI</w:t>
      </w:r>
      <w:r>
        <w:rPr>
          <w:rFonts w:ascii="Arial" w:hAnsi="Arial"/>
          <w:sz w:val="22"/>
        </w:rPr>
        <w:t>.</w:t>
      </w:r>
    </w:p>
    <w:p w:rsidR="004B40A8" w:rsidRDefault="004B40A8" w:rsidP="008F1028">
      <w:pPr>
        <w:tabs>
          <w:tab w:val="left" w:pos="0"/>
          <w:tab w:val="left" w:pos="888"/>
          <w:tab w:val="left" w:pos="1400"/>
          <w:tab w:val="left" w:pos="1500"/>
        </w:tabs>
        <w:jc w:val="both"/>
        <w:rPr>
          <w:rFonts w:ascii="Arial" w:hAnsi="Arial"/>
          <w:sz w:val="22"/>
        </w:rPr>
      </w:pPr>
    </w:p>
    <w:p w:rsidR="004B40A8" w:rsidRDefault="004B40A8" w:rsidP="008F1028">
      <w:pPr>
        <w:tabs>
          <w:tab w:val="left" w:pos="0"/>
          <w:tab w:val="left" w:pos="888"/>
          <w:tab w:val="left" w:pos="1400"/>
          <w:tab w:val="left" w:pos="1500"/>
        </w:tabs>
        <w:jc w:val="both"/>
        <w:rPr>
          <w:rFonts w:ascii="Arial" w:hAnsi="Arial"/>
          <w:sz w:val="22"/>
        </w:rPr>
      </w:pPr>
      <w:r>
        <w:rPr>
          <w:rFonts w:ascii="Arial" w:hAnsi="Arial"/>
          <w:sz w:val="22"/>
        </w:rPr>
        <w:t xml:space="preserve">Other interfaces shall be secured in accordance with </w:t>
      </w:r>
      <w:r w:rsidR="00D301E1">
        <w:rPr>
          <w:rFonts w:ascii="Arial" w:hAnsi="Arial"/>
          <w:sz w:val="22"/>
        </w:rPr>
        <w:t>5.2</w:t>
      </w:r>
      <w:r w:rsidR="00095339">
        <w:rPr>
          <w:rFonts w:ascii="Arial" w:hAnsi="Arial"/>
          <w:sz w:val="22"/>
        </w:rPr>
        <w:t>.3</w:t>
      </w:r>
      <w:r>
        <w:rPr>
          <w:rFonts w:ascii="Arial" w:hAnsi="Arial"/>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187660" w:rsidP="00890705">
      <w:pPr>
        <w:tabs>
          <w:tab w:val="left" w:pos="0"/>
          <w:tab w:val="left" w:pos="177"/>
          <w:tab w:val="left" w:pos="355"/>
          <w:tab w:val="left" w:pos="532"/>
          <w:tab w:val="left" w:pos="888"/>
          <w:tab w:val="left" w:pos="1400"/>
          <w:tab w:val="left" w:pos="1500"/>
        </w:tabs>
        <w:suppressAutoHyphens/>
        <w:ind w:left="-266"/>
        <w:jc w:val="both"/>
        <w:rPr>
          <w:rFonts w:ascii="Arial" w:hAnsi="Arial"/>
          <w:spacing w:val="-3"/>
          <w:sz w:val="22"/>
        </w:rPr>
      </w:pPr>
      <w:r>
        <w:rPr>
          <w:rFonts w:ascii="Arial" w:hAnsi="Arial"/>
          <w:b/>
          <w:spacing w:val="-3"/>
          <w:sz w:val="22"/>
        </w:rPr>
        <w:tab/>
      </w: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7.1</w:t>
      </w:r>
      <w:r w:rsidR="00873083">
        <w:rPr>
          <w:rFonts w:ascii="Arial" w:hAnsi="Arial"/>
          <w:b/>
          <w:spacing w:val="-3"/>
          <w:sz w:val="22"/>
        </w:rPr>
        <w:t>0</w:t>
      </w:r>
      <w:r w:rsidR="00082C71"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Examination and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Examination and testing of </w:t>
      </w:r>
      <w:r w:rsidR="00DC530D">
        <w:rPr>
          <w:rFonts w:ascii="Arial" w:hAnsi="Arial"/>
          <w:spacing w:val="-3"/>
          <w:sz w:val="22"/>
        </w:rPr>
        <w:t>electronic measuring instrument</w:t>
      </w:r>
      <w:r w:rsidRPr="00966C41">
        <w:rPr>
          <w:rFonts w:ascii="Arial" w:hAnsi="Arial"/>
          <w:spacing w:val="-3"/>
          <w:sz w:val="22"/>
        </w:rPr>
        <w:t>s is intended to verify compliance with the applicable requirements of this Recommendation</w:t>
      </w:r>
      <w:r w:rsidR="009F2F96">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7.1</w:t>
      </w:r>
      <w:r w:rsidR="00873083">
        <w:rPr>
          <w:rFonts w:ascii="Arial" w:hAnsi="Arial"/>
          <w:b/>
          <w:spacing w:val="-3"/>
          <w:sz w:val="22"/>
        </w:rPr>
        <w:t>0</w:t>
      </w:r>
      <w:r w:rsidR="004B40A8" w:rsidRPr="00966C41">
        <w:rPr>
          <w:rFonts w:ascii="Arial" w:hAnsi="Arial"/>
          <w:b/>
          <w:spacing w:val="-3"/>
          <w:sz w:val="22"/>
        </w:rPr>
        <w:t>.1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Examinations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An </w:t>
      </w:r>
      <w:r w:rsidR="00DC530D">
        <w:rPr>
          <w:rFonts w:ascii="Arial" w:hAnsi="Arial"/>
          <w:spacing w:val="-3"/>
          <w:sz w:val="22"/>
        </w:rPr>
        <w:t>electronic measuring instrument</w:t>
      </w:r>
      <w:r w:rsidRPr="00966C41">
        <w:rPr>
          <w:rFonts w:ascii="Arial" w:hAnsi="Arial"/>
          <w:spacing w:val="-3"/>
          <w:sz w:val="22"/>
        </w:rPr>
        <w:t xml:space="preserve"> shall be examined to obtain a general appraisal of the design and construction.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7.1</w:t>
      </w:r>
      <w:r w:rsidR="00873083">
        <w:rPr>
          <w:rFonts w:ascii="Arial" w:hAnsi="Arial"/>
          <w:b/>
          <w:spacing w:val="-3"/>
          <w:sz w:val="22"/>
        </w:rPr>
        <w:t>0</w:t>
      </w:r>
      <w:r w:rsidR="004B40A8" w:rsidRPr="00966C41">
        <w:rPr>
          <w:rFonts w:ascii="Arial" w:hAnsi="Arial"/>
          <w:b/>
          <w:spacing w:val="-3"/>
          <w:sz w:val="22"/>
        </w:rPr>
        <w:t>.2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Performance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An </w:t>
      </w:r>
      <w:r w:rsidR="00DC530D">
        <w:rPr>
          <w:rFonts w:ascii="Arial" w:hAnsi="Arial"/>
          <w:spacing w:val="-3"/>
          <w:sz w:val="22"/>
        </w:rPr>
        <w:t>electronic measuring instrument</w:t>
      </w:r>
      <w:r w:rsidRPr="00966C41">
        <w:rPr>
          <w:rFonts w:ascii="Arial" w:hAnsi="Arial"/>
          <w:spacing w:val="-3"/>
          <w:sz w:val="22"/>
        </w:rPr>
        <w:t xml:space="preserve"> or electronic device, as appropriate, shall be tested as specified in Annex A to determine the correct functioning of the </w:t>
      </w:r>
      <w:r w:rsidR="008150BC">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Tests are to be carried out on the whole </w:t>
      </w:r>
      <w:r w:rsidR="00785941">
        <w:rPr>
          <w:rFonts w:ascii="Arial" w:hAnsi="Arial"/>
          <w:spacing w:val="-3"/>
          <w:sz w:val="22"/>
        </w:rPr>
        <w:t>AGFI</w:t>
      </w:r>
      <w:r w:rsidRPr="00966C41">
        <w:rPr>
          <w:rFonts w:ascii="Arial" w:hAnsi="Arial"/>
          <w:spacing w:val="-3"/>
          <w:sz w:val="22"/>
        </w:rPr>
        <w:t xml:space="preserve"> except when the size and/or configuration of the </w:t>
      </w:r>
      <w:r w:rsidR="00785941">
        <w:rPr>
          <w:rFonts w:ascii="Arial" w:hAnsi="Arial"/>
          <w:spacing w:val="-3"/>
          <w:sz w:val="22"/>
        </w:rPr>
        <w:t>AGFI</w:t>
      </w:r>
      <w:r w:rsidRPr="00966C41">
        <w:rPr>
          <w:rFonts w:ascii="Arial" w:hAnsi="Arial"/>
          <w:spacing w:val="-3"/>
          <w:sz w:val="22"/>
        </w:rPr>
        <w:t xml:space="preserve"> </w:t>
      </w:r>
      <w:proofErr w:type="gramStart"/>
      <w:r w:rsidRPr="00966C41">
        <w:rPr>
          <w:rFonts w:ascii="Arial" w:hAnsi="Arial"/>
          <w:spacing w:val="-3"/>
          <w:sz w:val="22"/>
        </w:rPr>
        <w:t>does</w:t>
      </w:r>
      <w:proofErr w:type="gramEnd"/>
      <w:r w:rsidRPr="00966C41">
        <w:rPr>
          <w:rFonts w:ascii="Arial" w:hAnsi="Arial"/>
          <w:spacing w:val="-3"/>
          <w:sz w:val="22"/>
        </w:rPr>
        <w:t xml:space="preserve"> not lend itself to testing as a unit.  In such cases the electronic devices shall be tested, where possible as a simulated instrument including all electronic elements of a system which can affect the weighing result. In addition, an examination shall be carried out on the fully operational </w:t>
      </w:r>
      <w:r w:rsidR="00785941">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Susceptibility that would result from the use of electronic interfaces to other equipment shall be simulated in the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17A6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7.1</w:t>
      </w:r>
      <w:r w:rsidR="00873083">
        <w:rPr>
          <w:rFonts w:ascii="Arial" w:hAnsi="Arial"/>
          <w:b/>
          <w:spacing w:val="-3"/>
          <w:sz w:val="22"/>
        </w:rPr>
        <w:t>0</w:t>
      </w:r>
      <w:r w:rsidR="004B40A8" w:rsidRPr="00966C41">
        <w:rPr>
          <w:rFonts w:ascii="Arial" w:hAnsi="Arial"/>
          <w:b/>
          <w:spacing w:val="-3"/>
          <w:sz w:val="22"/>
        </w:rPr>
        <w:t>.3</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Span stability</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When an </w:t>
      </w:r>
      <w:r w:rsidR="00DC530D">
        <w:rPr>
          <w:rFonts w:ascii="Arial" w:hAnsi="Arial"/>
          <w:spacing w:val="-3"/>
          <w:sz w:val="22"/>
        </w:rPr>
        <w:t>electronic measuring instrument</w:t>
      </w:r>
      <w:r w:rsidRPr="00966C41">
        <w:rPr>
          <w:rFonts w:ascii="Arial" w:hAnsi="Arial"/>
          <w:spacing w:val="-3"/>
          <w:sz w:val="22"/>
        </w:rPr>
        <w:t xml:space="preserve"> is subjected to the span stability test specified in A.7, the absolute value of the difference between the errors obtained for any two measurements shall not exceed half the maximum permissible error for influence factor tests for a near maximum capacity load.</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D66AD9" w:rsidRDefault="00D66AD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D66AD9" w:rsidRDefault="00D66AD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7D7546" w:rsidRDefault="007D754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7D7546" w:rsidRDefault="007D754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883AF8" w:rsidRDefault="00883AF8"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8"/>
          <w:szCs w:val="28"/>
        </w:rPr>
      </w:pPr>
    </w:p>
    <w:p w:rsidR="00D66AD9" w:rsidRPr="00D66AD9" w:rsidRDefault="00D66AD9"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8"/>
          <w:szCs w:val="28"/>
        </w:rPr>
      </w:pPr>
      <w:r w:rsidRPr="00D66AD9">
        <w:rPr>
          <w:rFonts w:ascii="Arial" w:hAnsi="Arial"/>
          <w:spacing w:val="-3"/>
          <w:sz w:val="28"/>
          <w:szCs w:val="28"/>
        </w:rPr>
        <w:t>PART 2 – METROLOGICAL CONTROLS AND PERFORMANCE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D66AD9" w:rsidRDefault="00D66AD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C9700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caps/>
          <w:spacing w:val="-3"/>
          <w:sz w:val="22"/>
        </w:rPr>
      </w:pPr>
      <w:r>
        <w:rPr>
          <w:rFonts w:ascii="Arial" w:hAnsi="Arial"/>
          <w:b/>
          <w:spacing w:val="-3"/>
          <w:sz w:val="22"/>
        </w:rPr>
        <w:t>8</w:t>
      </w:r>
      <w:r w:rsidRPr="00966C41">
        <w:rPr>
          <w:rFonts w:ascii="Arial" w:hAnsi="Arial"/>
          <w:b/>
          <w:spacing w:val="-3"/>
          <w:sz w:val="22"/>
        </w:rPr>
        <w:t> </w:t>
      </w:r>
      <w:r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caps/>
          <w:spacing w:val="-3"/>
          <w:sz w:val="22"/>
        </w:rPr>
        <w:tab/>
        <w:t>Metrological controls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8.1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t>General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metrological controls of </w:t>
      </w:r>
      <w:r w:rsidR="00785941">
        <w:rPr>
          <w:rFonts w:ascii="Arial" w:hAnsi="Arial"/>
          <w:spacing w:val="-3"/>
          <w:sz w:val="22"/>
        </w:rPr>
        <w:t>AGFI</w:t>
      </w:r>
      <w:r w:rsidRPr="00966C41">
        <w:rPr>
          <w:rFonts w:ascii="Arial" w:hAnsi="Arial"/>
          <w:spacing w:val="-3"/>
          <w:sz w:val="22"/>
        </w:rPr>
        <w:t>s shall, in agreement with national legislation, consist of:</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p>
    <w:p w:rsidR="000D775C" w:rsidRDefault="001719F7">
      <w:pPr>
        <w:numPr>
          <w:ilvl w:val="0"/>
          <w:numId w:val="25"/>
        </w:numPr>
        <w:tabs>
          <w:tab w:val="left" w:pos="0"/>
          <w:tab w:val="left" w:pos="177"/>
          <w:tab w:val="left" w:pos="532"/>
          <w:tab w:val="left" w:pos="888"/>
          <w:tab w:val="left" w:pos="1100"/>
          <w:tab w:val="left" w:pos="1440"/>
          <w:tab w:val="left" w:pos="1500"/>
        </w:tabs>
        <w:suppressAutoHyphens/>
        <w:jc w:val="both"/>
        <w:rPr>
          <w:rFonts w:ascii="Arial" w:hAnsi="Arial"/>
          <w:spacing w:val="-3"/>
          <w:sz w:val="22"/>
          <w:lang w:val="fr-FR"/>
        </w:rPr>
      </w:pPr>
      <w:r>
        <w:rPr>
          <w:rFonts w:ascii="Arial" w:hAnsi="Arial"/>
          <w:spacing w:val="-3"/>
          <w:sz w:val="22"/>
          <w:lang w:val="fr-FR"/>
        </w:rPr>
        <w:lastRenderedPageBreak/>
        <w:t>t</w:t>
      </w:r>
      <w:r w:rsidR="00EF7A1C">
        <w:rPr>
          <w:rFonts w:ascii="Arial" w:hAnsi="Arial"/>
          <w:spacing w:val="-3"/>
          <w:sz w:val="22"/>
          <w:lang w:val="fr-FR"/>
        </w:rPr>
        <w:t>ype</w:t>
      </w:r>
      <w:r w:rsidR="004B40A8">
        <w:rPr>
          <w:rFonts w:ascii="Arial" w:hAnsi="Arial"/>
          <w:spacing w:val="-3"/>
          <w:sz w:val="22"/>
          <w:lang w:val="fr-FR"/>
        </w:rPr>
        <w:t xml:space="preserve"> </w:t>
      </w:r>
      <w:r w:rsidR="00841F6C">
        <w:rPr>
          <w:rFonts w:ascii="Arial" w:hAnsi="Arial"/>
          <w:spacing w:val="-3"/>
          <w:sz w:val="22"/>
          <w:lang w:val="fr-FR"/>
        </w:rPr>
        <w:t>evaluation</w:t>
      </w:r>
      <w:r w:rsidR="004B40A8">
        <w:rPr>
          <w:rFonts w:ascii="Arial" w:hAnsi="Arial"/>
          <w:spacing w:val="-3"/>
          <w:sz w:val="22"/>
          <w:lang w:val="fr-FR"/>
        </w:rPr>
        <w:t>,</w:t>
      </w:r>
    </w:p>
    <w:p w:rsidR="004B40A8" w:rsidRDefault="004B40A8" w:rsidP="00187660">
      <w:pPr>
        <w:tabs>
          <w:tab w:val="left" w:pos="0"/>
          <w:tab w:val="left" w:pos="177"/>
          <w:tab w:val="left" w:pos="355"/>
          <w:tab w:val="left" w:pos="532"/>
          <w:tab w:val="left" w:pos="888"/>
          <w:tab w:val="left" w:pos="1100"/>
          <w:tab w:val="left" w:pos="1440"/>
          <w:tab w:val="left" w:pos="1500"/>
        </w:tabs>
        <w:suppressAutoHyphens/>
        <w:spacing w:line="120" w:lineRule="auto"/>
        <w:jc w:val="both"/>
        <w:rPr>
          <w:rFonts w:ascii="Arial" w:hAnsi="Arial"/>
          <w:spacing w:val="-3"/>
          <w:sz w:val="22"/>
          <w:lang w:val="fr-FR"/>
        </w:rPr>
      </w:pPr>
    </w:p>
    <w:p w:rsidR="000D775C" w:rsidRDefault="001719F7">
      <w:pPr>
        <w:numPr>
          <w:ilvl w:val="0"/>
          <w:numId w:val="25"/>
        </w:numPr>
        <w:tabs>
          <w:tab w:val="left" w:pos="0"/>
          <w:tab w:val="left" w:pos="177"/>
          <w:tab w:val="left" w:pos="532"/>
          <w:tab w:val="left" w:pos="888"/>
          <w:tab w:val="left" w:pos="1100"/>
          <w:tab w:val="left" w:pos="1440"/>
          <w:tab w:val="left" w:pos="1500"/>
        </w:tabs>
        <w:suppressAutoHyphens/>
        <w:jc w:val="both"/>
        <w:rPr>
          <w:rFonts w:ascii="Arial" w:hAnsi="Arial"/>
          <w:spacing w:val="-3"/>
          <w:sz w:val="22"/>
          <w:lang w:val="fr-FR"/>
        </w:rPr>
      </w:pPr>
      <w:r>
        <w:rPr>
          <w:rFonts w:ascii="Arial" w:hAnsi="Arial"/>
          <w:spacing w:val="-3"/>
          <w:sz w:val="22"/>
          <w:lang w:val="fr-FR"/>
        </w:rPr>
        <w:t xml:space="preserve">initial </w:t>
      </w:r>
      <w:r w:rsidR="004B40A8">
        <w:rPr>
          <w:rFonts w:ascii="Arial" w:hAnsi="Arial"/>
          <w:spacing w:val="-3"/>
          <w:sz w:val="22"/>
          <w:lang w:val="fr-FR"/>
        </w:rPr>
        <w:t>verification,</w:t>
      </w:r>
    </w:p>
    <w:p w:rsidR="004B40A8" w:rsidRDefault="004B40A8" w:rsidP="00187660">
      <w:pPr>
        <w:tabs>
          <w:tab w:val="left" w:pos="0"/>
          <w:tab w:val="left" w:pos="177"/>
          <w:tab w:val="left" w:pos="532"/>
          <w:tab w:val="left" w:pos="888"/>
          <w:tab w:val="left" w:pos="1100"/>
          <w:tab w:val="left" w:pos="1440"/>
          <w:tab w:val="left" w:pos="1500"/>
        </w:tabs>
        <w:suppressAutoHyphens/>
        <w:spacing w:line="120" w:lineRule="auto"/>
        <w:jc w:val="both"/>
        <w:rPr>
          <w:rFonts w:ascii="Arial" w:hAnsi="Arial"/>
          <w:spacing w:val="-3"/>
          <w:sz w:val="22"/>
          <w:lang w:val="fr-FR"/>
        </w:rPr>
      </w:pPr>
    </w:p>
    <w:p w:rsidR="000D775C" w:rsidRDefault="001719F7">
      <w:pPr>
        <w:numPr>
          <w:ilvl w:val="0"/>
          <w:numId w:val="25"/>
        </w:numPr>
        <w:tabs>
          <w:tab w:val="left" w:pos="0"/>
          <w:tab w:val="left" w:pos="177"/>
          <w:tab w:val="left" w:pos="888"/>
          <w:tab w:val="left" w:pos="1100"/>
          <w:tab w:val="left" w:pos="1440"/>
          <w:tab w:val="left" w:pos="1500"/>
        </w:tabs>
        <w:suppressAutoHyphens/>
        <w:jc w:val="both"/>
        <w:rPr>
          <w:rFonts w:ascii="Arial" w:hAnsi="Arial"/>
          <w:spacing w:val="-3"/>
          <w:sz w:val="22"/>
          <w:lang w:val="fr-FR"/>
        </w:rPr>
      </w:pPr>
      <w:r>
        <w:rPr>
          <w:rFonts w:ascii="Arial" w:hAnsi="Arial"/>
          <w:spacing w:val="-3"/>
          <w:sz w:val="22"/>
          <w:lang w:val="fr-FR"/>
        </w:rPr>
        <w:t xml:space="preserve">subsequent </w:t>
      </w:r>
      <w:r w:rsidR="004B40A8">
        <w:rPr>
          <w:rFonts w:ascii="Arial" w:hAnsi="Arial"/>
          <w:spacing w:val="-3"/>
          <w:sz w:val="22"/>
          <w:lang w:val="fr-FR"/>
        </w:rPr>
        <w:t xml:space="preserve">verification </w:t>
      </w:r>
    </w:p>
    <w:p w:rsidR="004B40A8" w:rsidRDefault="004B40A8" w:rsidP="00187660">
      <w:pPr>
        <w:tabs>
          <w:tab w:val="left" w:pos="0"/>
          <w:tab w:val="left" w:pos="177"/>
          <w:tab w:val="left" w:pos="355"/>
          <w:tab w:val="left" w:pos="888"/>
          <w:tab w:val="left" w:pos="1100"/>
          <w:tab w:val="left" w:pos="1440"/>
          <w:tab w:val="left" w:pos="1500"/>
        </w:tabs>
        <w:suppressAutoHyphens/>
        <w:spacing w:line="120" w:lineRule="auto"/>
        <w:jc w:val="both"/>
        <w:rPr>
          <w:rFonts w:ascii="Arial" w:hAnsi="Arial"/>
          <w:spacing w:val="-3"/>
          <w:sz w:val="22"/>
          <w:lang w:val="fr-FR"/>
        </w:rPr>
      </w:pPr>
    </w:p>
    <w:p w:rsidR="000D775C" w:rsidRDefault="001719F7">
      <w:pPr>
        <w:numPr>
          <w:ilvl w:val="0"/>
          <w:numId w:val="25"/>
        </w:numPr>
        <w:tabs>
          <w:tab w:val="left" w:pos="0"/>
          <w:tab w:val="left" w:pos="177"/>
          <w:tab w:val="left" w:pos="532"/>
          <w:tab w:val="left" w:pos="888"/>
          <w:tab w:val="left" w:pos="1100"/>
          <w:tab w:val="left" w:pos="1440"/>
          <w:tab w:val="left" w:pos="1500"/>
        </w:tabs>
        <w:suppressAutoHyphens/>
        <w:jc w:val="both"/>
        <w:rPr>
          <w:rFonts w:ascii="Arial" w:hAnsi="Arial"/>
          <w:spacing w:val="-3"/>
          <w:sz w:val="22"/>
          <w:lang w:val="fr-FR"/>
        </w:rPr>
      </w:pPr>
      <w:r>
        <w:rPr>
          <w:rFonts w:ascii="Arial" w:hAnsi="Arial"/>
          <w:spacing w:val="-3"/>
          <w:sz w:val="22"/>
          <w:lang w:val="fr-FR"/>
        </w:rPr>
        <w:t>in</w:t>
      </w:r>
      <w:r w:rsidR="004B40A8">
        <w:rPr>
          <w:rFonts w:ascii="Arial" w:hAnsi="Arial"/>
          <w:spacing w:val="-3"/>
          <w:sz w:val="22"/>
          <w:lang w:val="fr-FR"/>
        </w:rPr>
        <w:t>-service inspection.</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lang w:val="fr-FR"/>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Tests should be applied uniformly by the metrological authority and should form a uniform program. Guidance for the conduct of </w:t>
      </w:r>
      <w:r w:rsidR="00EF7A1C">
        <w:rPr>
          <w:rFonts w:ascii="Arial" w:hAnsi="Arial"/>
          <w:spacing w:val="-3"/>
          <w:sz w:val="22"/>
        </w:rPr>
        <w:t>type</w:t>
      </w:r>
      <w:r w:rsidRPr="00966C41">
        <w:rPr>
          <w:rFonts w:ascii="Arial" w:hAnsi="Arial"/>
          <w:spacing w:val="-3"/>
          <w:sz w:val="22"/>
        </w:rPr>
        <w:t xml:space="preserve"> </w:t>
      </w:r>
      <w:r w:rsidR="00841F6C">
        <w:rPr>
          <w:rFonts w:ascii="Arial" w:hAnsi="Arial"/>
          <w:spacing w:val="-3"/>
          <w:sz w:val="22"/>
        </w:rPr>
        <w:t>evaluation</w:t>
      </w:r>
      <w:r w:rsidR="00841F6C" w:rsidRPr="00966C41">
        <w:rPr>
          <w:rFonts w:ascii="Arial" w:hAnsi="Arial"/>
          <w:spacing w:val="-3"/>
          <w:sz w:val="22"/>
        </w:rPr>
        <w:t xml:space="preserve"> </w:t>
      </w:r>
      <w:r w:rsidRPr="00966C41">
        <w:rPr>
          <w:rFonts w:ascii="Arial" w:hAnsi="Arial"/>
          <w:spacing w:val="-3"/>
          <w:sz w:val="22"/>
        </w:rPr>
        <w:t>and initial verification is provided</w:t>
      </w:r>
      <w:r w:rsidRPr="00966C41">
        <w:rPr>
          <w:rFonts w:ascii="Arial" w:hAnsi="Arial"/>
          <w:i/>
          <w:spacing w:val="-3"/>
          <w:sz w:val="22"/>
        </w:rPr>
        <w:t xml:space="preserve"> </w:t>
      </w:r>
      <w:r w:rsidRPr="00966C41">
        <w:rPr>
          <w:rFonts w:ascii="Arial" w:hAnsi="Arial"/>
          <w:spacing w:val="-3"/>
          <w:sz w:val="22"/>
        </w:rPr>
        <w:t>in</w:t>
      </w:r>
      <w:r w:rsidRPr="00966C41">
        <w:rPr>
          <w:rFonts w:ascii="Arial" w:hAnsi="Arial"/>
          <w:i/>
          <w:spacing w:val="-3"/>
          <w:sz w:val="22"/>
        </w:rPr>
        <w:t xml:space="preserve"> </w:t>
      </w:r>
      <w:r w:rsidRPr="00966C41">
        <w:rPr>
          <w:rFonts w:ascii="Arial" w:hAnsi="Arial"/>
          <w:spacing w:val="-3"/>
          <w:sz w:val="22"/>
        </w:rPr>
        <w:t xml:space="preserve">OIML International Documents D 19 </w:t>
      </w:r>
      <w:r w:rsidR="005569A3">
        <w:rPr>
          <w:rFonts w:ascii="Arial" w:hAnsi="Arial"/>
          <w:spacing w:val="-3"/>
          <w:sz w:val="22"/>
        </w:rPr>
        <w:t>[7]</w:t>
      </w:r>
      <w:r w:rsidR="00B84F65">
        <w:rPr>
          <w:rFonts w:ascii="Arial" w:hAnsi="Arial"/>
          <w:spacing w:val="-3"/>
          <w:sz w:val="22"/>
        </w:rPr>
        <w:t xml:space="preserve"> </w:t>
      </w:r>
      <w:r w:rsidRPr="00966C41">
        <w:rPr>
          <w:rFonts w:ascii="Arial" w:hAnsi="Arial"/>
          <w:spacing w:val="-3"/>
          <w:sz w:val="22"/>
        </w:rPr>
        <w:t xml:space="preserve">and D 20 </w:t>
      </w:r>
      <w:r w:rsidR="00B84F65">
        <w:rPr>
          <w:rFonts w:ascii="Arial" w:hAnsi="Arial"/>
          <w:spacing w:val="-3"/>
          <w:sz w:val="22"/>
        </w:rPr>
        <w:t>[</w:t>
      </w:r>
      <w:r w:rsidR="00D953BC">
        <w:rPr>
          <w:rFonts w:ascii="Arial" w:hAnsi="Arial"/>
          <w:spacing w:val="-3"/>
          <w:sz w:val="22"/>
        </w:rPr>
        <w:t>9</w:t>
      </w:r>
      <w:r w:rsidR="00B84F65">
        <w:rPr>
          <w:rFonts w:ascii="Arial" w:hAnsi="Arial"/>
          <w:spacing w:val="-3"/>
          <w:sz w:val="22"/>
        </w:rPr>
        <w:t xml:space="preserve">] </w:t>
      </w:r>
      <w:r w:rsidRPr="00966C41">
        <w:rPr>
          <w:rFonts w:ascii="Arial" w:hAnsi="Arial"/>
          <w:spacing w:val="-3"/>
          <w:sz w:val="22"/>
        </w:rPr>
        <w:t>respectively.</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the purposes of testing, the metrological authority may require from the applicant the product (i.e. the material to be weighed), the handling equipment, the control instrument (as defined in </w:t>
      </w:r>
      <w:r w:rsidR="00111E37">
        <w:rPr>
          <w:rFonts w:ascii="Arial" w:hAnsi="Arial"/>
          <w:spacing w:val="-3"/>
          <w:sz w:val="22"/>
        </w:rPr>
        <w:t>6</w:t>
      </w:r>
      <w:r w:rsidRPr="00966C41">
        <w:rPr>
          <w:rFonts w:ascii="Arial" w:hAnsi="Arial"/>
          <w:spacing w:val="-3"/>
          <w:sz w:val="22"/>
        </w:rPr>
        <w:t xml:space="preserve"> and A.3.6) and the personnel to </w:t>
      </w:r>
      <w:r w:rsidR="00B80E36">
        <w:rPr>
          <w:rFonts w:ascii="Arial" w:hAnsi="Arial"/>
          <w:spacing w:val="-3"/>
          <w:sz w:val="22"/>
        </w:rPr>
        <w:t xml:space="preserve">assist in </w:t>
      </w:r>
      <w:r w:rsidRPr="00966C41">
        <w:rPr>
          <w:rFonts w:ascii="Arial" w:hAnsi="Arial"/>
          <w:spacing w:val="-3"/>
          <w:sz w:val="22"/>
        </w:rPr>
        <w:t>perform</w:t>
      </w:r>
      <w:r w:rsidR="00B80E36">
        <w:rPr>
          <w:rFonts w:ascii="Arial" w:hAnsi="Arial"/>
          <w:spacing w:val="-3"/>
          <w:sz w:val="22"/>
        </w:rPr>
        <w:t>ing</w:t>
      </w:r>
      <w:r w:rsidRPr="00966C41">
        <w:rPr>
          <w:rFonts w:ascii="Arial" w:hAnsi="Arial"/>
          <w:spacing w:val="-3"/>
          <w:sz w:val="22"/>
        </w:rPr>
        <w:t xml:space="preserve"> the tests.</w:t>
      </w:r>
    </w:p>
    <w:p w:rsidR="00EC2621" w:rsidRDefault="00EC262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EC2621" w:rsidRPr="00565C24" w:rsidRDefault="00EC2621" w:rsidP="00EC2621">
      <w:pPr>
        <w:autoSpaceDE w:val="0"/>
        <w:rPr>
          <w:rFonts w:ascii="Arial" w:hAnsi="Arial" w:cs="Arial"/>
          <w:sz w:val="22"/>
          <w:szCs w:val="22"/>
        </w:rPr>
      </w:pPr>
      <w:r w:rsidRPr="00565C24">
        <w:rPr>
          <w:rFonts w:ascii="Arial" w:hAnsi="Arial" w:cs="Arial"/>
          <w:sz w:val="22"/>
          <w:szCs w:val="22"/>
        </w:rPr>
        <w:t>Measures to ensure durability shall be taken subject to national regulations, which shall include assessments under items (a) to (d)</w:t>
      </w:r>
      <w:r w:rsidR="00161993">
        <w:rPr>
          <w:rFonts w:ascii="Arial" w:hAnsi="Arial" w:cs="Arial"/>
          <w:sz w:val="22"/>
          <w:szCs w:val="22"/>
        </w:rPr>
        <w:t xml:space="preserve"> above</w:t>
      </w:r>
      <w:r w:rsidRPr="00565C24">
        <w:rPr>
          <w:rFonts w:ascii="Arial" w:hAnsi="Arial" w:cs="Arial"/>
          <w:sz w:val="22"/>
          <w:szCs w:val="22"/>
        </w:rPr>
        <w:t xml:space="preserve">. </w:t>
      </w:r>
    </w:p>
    <w:p w:rsidR="00EC2621" w:rsidRPr="00565C24" w:rsidRDefault="00EC2621" w:rsidP="00EC2621">
      <w:pPr>
        <w:autoSpaceDE w:val="0"/>
        <w:rPr>
          <w:rFonts w:ascii="Arial" w:hAnsi="Arial" w:cs="Arial"/>
          <w:sz w:val="22"/>
          <w:szCs w:val="22"/>
        </w:rPr>
      </w:pPr>
    </w:p>
    <w:p w:rsidR="00EC2621" w:rsidRPr="00890705" w:rsidRDefault="00EC262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r w:rsidRPr="00565C24">
        <w:rPr>
          <w:rFonts w:ascii="Arial" w:hAnsi="Arial" w:cs="Arial"/>
          <w:sz w:val="22"/>
          <w:szCs w:val="22"/>
        </w:rPr>
        <w:t xml:space="preserve">Further information about durability testing is given in </w:t>
      </w:r>
      <w:r w:rsidR="00C37156">
        <w:rPr>
          <w:rFonts w:ascii="Arial" w:hAnsi="Arial" w:cs="Arial"/>
          <w:sz w:val="22"/>
          <w:szCs w:val="22"/>
        </w:rPr>
        <w:t>Annex E</w:t>
      </w:r>
      <w:r w:rsidR="00732A16">
        <w:rPr>
          <w:rFonts w:ascii="Arial" w:hAnsi="Arial" w:cs="Arial"/>
          <w:sz w:val="22"/>
          <w:szCs w:val="22"/>
        </w:rPr>
        <w:t>.</w:t>
      </w:r>
      <w:r w:rsidR="00BD341B">
        <w:rPr>
          <w:rFonts w:ascii="Arial" w:hAnsi="Arial" w:cs="Arial"/>
          <w:sz w:val="22"/>
          <w:szCs w:val="22"/>
        </w:rPr>
        <w:t xml:space="preserve"> </w:t>
      </w:r>
    </w:p>
    <w:p w:rsidR="00EC2621" w:rsidRPr="00966C41" w:rsidRDefault="00EC262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Pr>
          <w:rFonts w:ascii="Arial" w:hAnsi="Arial"/>
          <w:b/>
          <w:spacing w:val="-3"/>
          <w:sz w:val="22"/>
        </w:rPr>
        <w:t>8.2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EF7A1C">
        <w:rPr>
          <w:rFonts w:ascii="Arial" w:hAnsi="Arial"/>
          <w:b/>
          <w:spacing w:val="-3"/>
          <w:sz w:val="22"/>
        </w:rPr>
        <w:t>Type</w:t>
      </w:r>
      <w:r w:rsidR="004B40A8" w:rsidRPr="00966C41">
        <w:rPr>
          <w:rFonts w:ascii="Arial" w:hAnsi="Arial"/>
          <w:b/>
          <w:spacing w:val="-3"/>
          <w:sz w:val="22"/>
        </w:rPr>
        <w:t xml:space="preserve"> </w:t>
      </w:r>
      <w:r w:rsidR="00841F6C">
        <w:rPr>
          <w:rFonts w:ascii="Arial" w:hAnsi="Arial"/>
          <w:b/>
          <w:spacing w:val="-3"/>
          <w:sz w:val="22"/>
        </w:rPr>
        <w:t>Evaluation</w:t>
      </w:r>
    </w:p>
    <w:p w:rsidR="004B40A8" w:rsidRPr="00966C41" w:rsidRDefault="004B40A8" w:rsidP="008F1028">
      <w:pPr>
        <w:tabs>
          <w:tab w:val="left" w:pos="0"/>
          <w:tab w:val="left" w:pos="177"/>
          <w:tab w:val="left" w:pos="355"/>
          <w:tab w:val="left" w:pos="532"/>
          <w:tab w:val="left" w:pos="888"/>
          <w:tab w:val="left" w:pos="993"/>
          <w:tab w:val="left" w:pos="1400"/>
          <w:tab w:val="left" w:pos="144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Pr>
          <w:rFonts w:ascii="Arial" w:hAnsi="Arial"/>
          <w:b/>
          <w:spacing w:val="-3"/>
          <w:sz w:val="22"/>
        </w:rPr>
        <w:t>8.2</w:t>
      </w:r>
      <w:r w:rsidR="004B40A8" w:rsidRPr="00966C41">
        <w:rPr>
          <w:rFonts w:ascii="Arial" w:hAnsi="Arial"/>
          <w:b/>
          <w:spacing w:val="-3"/>
          <w:sz w:val="22"/>
        </w:rPr>
        <w:t>.1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Documentation </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sidRPr="00966C41">
        <w:rPr>
          <w:rFonts w:ascii="Arial" w:hAnsi="Arial"/>
          <w:spacing w:val="-3"/>
          <w:sz w:val="22"/>
        </w:rPr>
        <w:t xml:space="preserve">The application for </w:t>
      </w:r>
      <w:r w:rsidR="00EF7A1C">
        <w:rPr>
          <w:rFonts w:ascii="Arial" w:hAnsi="Arial"/>
          <w:spacing w:val="-3"/>
          <w:sz w:val="22"/>
        </w:rPr>
        <w:t>type</w:t>
      </w:r>
      <w:r w:rsidRPr="00966C41">
        <w:rPr>
          <w:rFonts w:ascii="Arial" w:hAnsi="Arial"/>
          <w:spacing w:val="-3"/>
          <w:sz w:val="22"/>
        </w:rPr>
        <w:t xml:space="preserve"> approval shall include documentation comprising:</w:t>
      </w:r>
    </w:p>
    <w:p w:rsidR="009C7133" w:rsidRDefault="009C7133" w:rsidP="009C7133">
      <w:pPr>
        <w:pStyle w:val="Default"/>
        <w:rPr>
          <w:rFonts w:ascii="Arial" w:hAnsi="Arial" w:cs="Arial"/>
          <w:iCs/>
          <w:sz w:val="22"/>
          <w:szCs w:val="22"/>
        </w:rPr>
      </w:pPr>
    </w:p>
    <w:p w:rsidR="009C7133" w:rsidRPr="009C7133" w:rsidRDefault="009C7133" w:rsidP="009C7133">
      <w:pPr>
        <w:pStyle w:val="Default"/>
        <w:ind w:left="993" w:hanging="993"/>
        <w:rPr>
          <w:rFonts w:ascii="Arial" w:hAnsi="Arial" w:cs="Arial"/>
          <w:sz w:val="22"/>
          <w:szCs w:val="22"/>
        </w:rPr>
      </w:pPr>
      <w:r w:rsidRPr="009C7133">
        <w:rPr>
          <w:rFonts w:ascii="Arial" w:hAnsi="Arial" w:cs="Arial"/>
          <w:iCs/>
          <w:sz w:val="22"/>
          <w:szCs w:val="22"/>
        </w:rPr>
        <w:t xml:space="preserve">NOTE: </w:t>
      </w:r>
      <w:r w:rsidRPr="009C7133">
        <w:rPr>
          <w:rFonts w:ascii="Arial" w:hAnsi="Arial" w:cs="Arial"/>
          <w:iCs/>
          <w:sz w:val="22"/>
          <w:szCs w:val="22"/>
        </w:rPr>
        <w:tab/>
      </w:r>
      <w:r w:rsidRPr="009C7133">
        <w:rPr>
          <w:rFonts w:ascii="Arial" w:hAnsi="Arial" w:cs="Arial"/>
          <w:sz w:val="22"/>
          <w:szCs w:val="22"/>
        </w:rPr>
        <w:t>The numbers in parentheses in the table below refer to clauses in this</w:t>
      </w:r>
      <w:r>
        <w:rPr>
          <w:rFonts w:ascii="Arial" w:hAnsi="Arial" w:cs="Arial"/>
          <w:sz w:val="22"/>
          <w:szCs w:val="22"/>
        </w:rPr>
        <w:t xml:space="preserve"> </w:t>
      </w:r>
      <w:r w:rsidRPr="009C7133">
        <w:rPr>
          <w:rFonts w:ascii="Arial" w:hAnsi="Arial" w:cs="Arial"/>
          <w:sz w:val="22"/>
          <w:szCs w:val="22"/>
        </w:rPr>
        <w:t>Recommendation.</w:t>
      </w:r>
    </w:p>
    <w:p w:rsidR="009C7133" w:rsidRPr="009C7133" w:rsidRDefault="009C7133" w:rsidP="009C7133">
      <w:pPr>
        <w:pStyle w:val="Default"/>
        <w:ind w:left="1123"/>
        <w:rPr>
          <w:rFonts w:ascii="Arial" w:hAnsi="Arial" w:cs="Arial"/>
          <w:sz w:val="22"/>
          <w:szCs w:val="22"/>
        </w:rPr>
      </w:pPr>
    </w:p>
    <w:tbl>
      <w:tblPr>
        <w:tblW w:w="8717" w:type="dxa"/>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1204"/>
        <w:gridCol w:w="7513"/>
      </w:tblGrid>
      <w:tr w:rsidR="009C7133" w:rsidRPr="009C7133" w:rsidTr="009C7133">
        <w:trPr>
          <w:trHeight w:val="146"/>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b/>
                <w:bCs/>
                <w:sz w:val="22"/>
                <w:szCs w:val="22"/>
              </w:rPr>
              <w:t>Item</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b/>
                <w:bCs/>
                <w:sz w:val="22"/>
                <w:szCs w:val="22"/>
              </w:rPr>
              <w:t xml:space="preserve">Documentation required </w:t>
            </w:r>
          </w:p>
        </w:tc>
      </w:tr>
      <w:tr w:rsidR="009C7133" w:rsidRPr="009C7133" w:rsidTr="009C7133">
        <w:trPr>
          <w:trHeight w:val="270"/>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1</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General description of the instrument, description of the function, intended purpose of use, kind of instrument.</w:t>
            </w:r>
          </w:p>
        </w:tc>
      </w:tr>
      <w:tr w:rsidR="009C7133" w:rsidRPr="009C7133" w:rsidTr="009C7133">
        <w:trPr>
          <w:trHeight w:val="272"/>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2</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 xml:space="preserve">General characteristics (manufacturer; </w:t>
            </w:r>
            <w:r w:rsidR="00687D74">
              <w:rPr>
                <w:rFonts w:ascii="Arial" w:hAnsi="Arial" w:cs="Arial"/>
                <w:sz w:val="22"/>
                <w:szCs w:val="22"/>
              </w:rPr>
              <w:t xml:space="preserve">Class, Max, Min, X(x), Ref(x), </w:t>
            </w:r>
            <w:r w:rsidRPr="009C7133">
              <w:rPr>
                <w:rFonts w:ascii="Arial" w:hAnsi="Arial" w:cs="Arial"/>
                <w:sz w:val="22"/>
                <w:szCs w:val="22"/>
              </w:rPr>
              <w:t xml:space="preserve">temperature range, voltage, etc.). </w:t>
            </w:r>
          </w:p>
        </w:tc>
      </w:tr>
      <w:tr w:rsidR="009C7133" w:rsidRPr="009C7133" w:rsidTr="009C7133">
        <w:trPr>
          <w:trHeight w:val="144"/>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3</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 xml:space="preserve">List of descriptions and characteristic data of all devices and modules of the </w:t>
            </w:r>
            <w:r w:rsidR="00785941">
              <w:rPr>
                <w:rFonts w:ascii="Arial" w:hAnsi="Arial" w:cs="Arial"/>
                <w:sz w:val="22"/>
                <w:szCs w:val="22"/>
              </w:rPr>
              <w:t>AGFI</w:t>
            </w:r>
            <w:r w:rsidRPr="009C7133">
              <w:rPr>
                <w:rFonts w:ascii="Arial" w:hAnsi="Arial" w:cs="Arial"/>
                <w:sz w:val="22"/>
                <w:szCs w:val="22"/>
              </w:rPr>
              <w:t xml:space="preserve">. </w:t>
            </w:r>
          </w:p>
        </w:tc>
      </w:tr>
      <w:tr w:rsidR="009C7133" w:rsidRPr="009C7133" w:rsidTr="009C7133">
        <w:trPr>
          <w:trHeight w:val="270"/>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4</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 xml:space="preserve">Drawings of general arrangement and details of metrological interest including details of any interlocks, safeguards, restrictions, limits, etc. </w:t>
            </w:r>
          </w:p>
        </w:tc>
      </w:tr>
      <w:tr w:rsidR="009C7133" w:rsidRPr="009C7133" w:rsidTr="009C7133">
        <w:trPr>
          <w:trHeight w:val="270"/>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4.1</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 xml:space="preserve">Securing components, adjustment devices, controls, etc. (5.2.2), protected access to set-up and adjustment operations (5.2.3). </w:t>
            </w:r>
          </w:p>
        </w:tc>
      </w:tr>
      <w:tr w:rsidR="009C7133" w:rsidRPr="009C7133" w:rsidTr="009C7133">
        <w:trPr>
          <w:trHeight w:val="270"/>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4.2</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 xml:space="preserve">Place for application of control marks, securing elements, descriptive markings, identification, conformity and/or approval marks (5.12.4, 5.13.2). </w:t>
            </w:r>
          </w:p>
        </w:tc>
      </w:tr>
      <w:tr w:rsidR="009C7133" w:rsidRPr="009C7133" w:rsidTr="009C7133">
        <w:trPr>
          <w:trHeight w:val="144"/>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r w:rsidRPr="009C7133">
              <w:rPr>
                <w:rFonts w:ascii="Arial" w:hAnsi="Arial" w:cs="Arial"/>
                <w:sz w:val="22"/>
                <w:szCs w:val="22"/>
              </w:rPr>
              <w:t xml:space="preserve">Devices of the </w:t>
            </w:r>
            <w:r w:rsidR="00785941">
              <w:rPr>
                <w:rFonts w:ascii="Arial" w:hAnsi="Arial" w:cs="Arial"/>
                <w:sz w:val="22"/>
                <w:szCs w:val="22"/>
              </w:rPr>
              <w:t>AGFI</w:t>
            </w:r>
            <w:r w:rsidRPr="009C7133">
              <w:rPr>
                <w:rFonts w:ascii="Arial" w:hAnsi="Arial" w:cs="Arial"/>
                <w:sz w:val="22"/>
                <w:szCs w:val="22"/>
              </w:rPr>
              <w:t xml:space="preserve">. </w:t>
            </w:r>
          </w:p>
        </w:tc>
      </w:tr>
      <w:tr w:rsidR="009C7133" w:rsidRPr="009C7133" w:rsidTr="009C7133">
        <w:trPr>
          <w:trHeight w:val="144"/>
        </w:trPr>
        <w:tc>
          <w:tcPr>
            <w:tcW w:w="1204" w:type="dxa"/>
            <w:tcBorders>
              <w:top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5.1</w:t>
            </w:r>
          </w:p>
        </w:tc>
        <w:tc>
          <w:tcPr>
            <w:tcW w:w="7513" w:type="dxa"/>
            <w:tcBorders>
              <w:top w:val="single" w:sz="8" w:space="0" w:color="000000"/>
              <w:left w:val="single" w:sz="8" w:space="0" w:color="000000"/>
              <w:bottom w:val="single" w:sz="8" w:space="0" w:color="000000"/>
            </w:tcBorders>
          </w:tcPr>
          <w:p w:rsidR="009C7133" w:rsidRPr="009C7133" w:rsidRDefault="009C7133" w:rsidP="0039329C">
            <w:pPr>
              <w:pStyle w:val="Default"/>
              <w:spacing w:after="60"/>
              <w:rPr>
                <w:rFonts w:ascii="Arial" w:hAnsi="Arial" w:cs="Arial"/>
                <w:sz w:val="22"/>
                <w:szCs w:val="22"/>
              </w:rPr>
            </w:pPr>
            <w:proofErr w:type="gramStart"/>
            <w:r w:rsidRPr="009C7133">
              <w:rPr>
                <w:rFonts w:ascii="Arial" w:hAnsi="Arial" w:cs="Arial"/>
                <w:sz w:val="22"/>
                <w:szCs w:val="22"/>
              </w:rPr>
              <w:t>Auxiliary,</w:t>
            </w:r>
            <w:proofErr w:type="gramEnd"/>
            <w:r w:rsidRPr="009C7133">
              <w:rPr>
                <w:rFonts w:ascii="Arial" w:hAnsi="Arial" w:cs="Arial"/>
                <w:sz w:val="22"/>
                <w:szCs w:val="22"/>
              </w:rPr>
              <w:t xml:space="preserve"> or extended indicating devices (9.5.2).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5.2</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Multiple use of indicating devices (5.2, 5.3.9).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5.3</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Printing devices (5.5.3).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5.4</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Memory storage devices (5.9).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5.5</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Zero-setting, zero-tracking devices (5.8).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5.6</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Tare devices and preset tare devices (5.8.5).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5.7</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Leveling device and level indicator, tilt sensor, upper limit of tilting (</w:t>
            </w:r>
            <w:r w:rsidR="00935367">
              <w:rPr>
                <w:rFonts w:ascii="Arial" w:hAnsi="Arial" w:cs="Arial"/>
                <w:sz w:val="22"/>
                <w:szCs w:val="22"/>
              </w:rPr>
              <w:t>4.8</w:t>
            </w:r>
            <w:r w:rsidRPr="009C7133">
              <w:rPr>
                <w:rFonts w:ascii="Arial" w:hAnsi="Arial" w:cs="Arial"/>
                <w:sz w:val="22"/>
                <w:szCs w:val="22"/>
              </w:rPr>
              <w:t xml:space="preserve">.3).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5.8</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Locking devices and auxiliary verification devices.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lastRenderedPageBreak/>
              <w:t>5.9</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Connection of different load receptors (5.7, A.8.1.2).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5.10</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Interfaces (types, intended use, immunity to external influences instructions (7.9)).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5.11</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Peripheral devices, e.g. printers, secondary displays, for including in the type approval certificate and for connection for the disturbance tests (7.10.2, 8.2.2).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5.12</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Functions of price-computing instruments (e.g. for direct sales to the public), self-service, price labeling.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5.13</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Other devices or functions, e.g. for purposes other than determination of mass (not subject to conformity assessment).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5.14</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Detailed description of the stable equilibrium function (5.11) of the </w:t>
            </w:r>
            <w:r w:rsidR="00785941">
              <w:rPr>
                <w:rFonts w:ascii="Arial" w:hAnsi="Arial" w:cs="Arial"/>
                <w:sz w:val="22"/>
                <w:szCs w:val="22"/>
              </w:rPr>
              <w:t>AGFI</w:t>
            </w:r>
            <w:r w:rsidRPr="009C7133">
              <w:rPr>
                <w:rFonts w:ascii="Arial" w:hAnsi="Arial" w:cs="Arial"/>
                <w:sz w:val="22"/>
                <w:szCs w:val="22"/>
              </w:rPr>
              <w:t xml:space="preserve">.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6</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Information concerning special cases.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6.1</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D77387">
            <w:pPr>
              <w:pStyle w:val="Default"/>
              <w:rPr>
                <w:rFonts w:ascii="Arial" w:hAnsi="Arial" w:cs="Arial"/>
                <w:sz w:val="22"/>
                <w:szCs w:val="22"/>
              </w:rPr>
            </w:pPr>
            <w:r w:rsidRPr="009C7133">
              <w:rPr>
                <w:rFonts w:ascii="Arial" w:hAnsi="Arial" w:cs="Arial"/>
                <w:sz w:val="22"/>
                <w:szCs w:val="22"/>
              </w:rPr>
              <w:t xml:space="preserve">Subdivision of the </w:t>
            </w:r>
            <w:r w:rsidR="00785941">
              <w:rPr>
                <w:rFonts w:ascii="Arial" w:hAnsi="Arial" w:cs="Arial"/>
                <w:sz w:val="22"/>
                <w:szCs w:val="22"/>
              </w:rPr>
              <w:t>AGFI</w:t>
            </w:r>
            <w:r w:rsidRPr="009C7133">
              <w:rPr>
                <w:rFonts w:ascii="Arial" w:hAnsi="Arial" w:cs="Arial"/>
                <w:sz w:val="22"/>
                <w:szCs w:val="22"/>
              </w:rPr>
              <w:t xml:space="preserve"> in modules - e.g. load cells, mechanical system, indicator, display - indicating the functions of each module and the fractions </w:t>
            </w:r>
            <w:r w:rsidRPr="00D77387">
              <w:rPr>
                <w:rFonts w:ascii="Arial" w:hAnsi="Arial" w:cs="Arial"/>
                <w:i/>
                <w:sz w:val="22"/>
                <w:szCs w:val="22"/>
              </w:rPr>
              <w:t>p</w:t>
            </w:r>
            <w:r w:rsidRPr="009C7133">
              <w:rPr>
                <w:rFonts w:ascii="Arial" w:hAnsi="Arial" w:cs="Arial"/>
                <w:sz w:val="22"/>
                <w:szCs w:val="22"/>
              </w:rPr>
              <w:t xml:space="preserve">i. For modules that have already been approved, reference to test certificates or type approval certificates (8.3.3), reference to evaluation to R 60 for load cells.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6.2</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Special operating conditions (5.12.3).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6.3</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Reaction of the </w:t>
            </w:r>
            <w:r w:rsidR="00785941">
              <w:rPr>
                <w:rFonts w:ascii="Arial" w:hAnsi="Arial" w:cs="Arial"/>
                <w:sz w:val="22"/>
                <w:szCs w:val="22"/>
              </w:rPr>
              <w:t>AGFI</w:t>
            </w:r>
            <w:r w:rsidRPr="009C7133">
              <w:rPr>
                <w:rFonts w:ascii="Arial" w:hAnsi="Arial" w:cs="Arial"/>
                <w:sz w:val="22"/>
                <w:szCs w:val="22"/>
              </w:rPr>
              <w:t xml:space="preserve"> to significant faults (7.3, 7.4, </w:t>
            </w:r>
            <w:proofErr w:type="gramStart"/>
            <w:r w:rsidRPr="009C7133">
              <w:rPr>
                <w:rFonts w:ascii="Arial" w:hAnsi="Arial" w:cs="Arial"/>
                <w:sz w:val="22"/>
                <w:szCs w:val="22"/>
              </w:rPr>
              <w:t>7.7</w:t>
            </w:r>
            <w:proofErr w:type="gramEnd"/>
            <w:r w:rsidRPr="009C7133">
              <w:rPr>
                <w:rFonts w:ascii="Arial" w:hAnsi="Arial" w:cs="Arial"/>
                <w:sz w:val="22"/>
                <w:szCs w:val="22"/>
              </w:rPr>
              <w:t xml:space="preserve">).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6.4</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Functioning of the display after switch-on (7.6).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Technical description, drawings and plans of devices, sub-assemblies, etc. particularly those in 5.12 – 5.13.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7.1</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Load receptor, (5.7) force transmitting devices.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7.2</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Load cells, if not presented as modules.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7.3</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Electrical connection elements, e.g. for connecting load cells to the indicator, including length of signal lines.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7.4</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Indicator: block diagram, schematic diagrams, internal processing and data exchange via interface, keyboard with function assigned to any key.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7.5</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Declarations of the manufacturer, e.g. for interfaces (5.10.11, 7.9), for protected access to set-up and adjustment</w:t>
            </w:r>
            <w:r>
              <w:rPr>
                <w:rFonts w:ascii="Arial" w:hAnsi="Arial" w:cs="Arial"/>
                <w:sz w:val="22"/>
                <w:szCs w:val="22"/>
              </w:rPr>
              <w:t xml:space="preserve"> (5.2.3)</w:t>
            </w:r>
            <w:r w:rsidRPr="009C7133">
              <w:rPr>
                <w:rFonts w:ascii="Arial" w:hAnsi="Arial" w:cs="Arial"/>
                <w:sz w:val="22"/>
                <w:szCs w:val="22"/>
              </w:rPr>
              <w:t xml:space="preserve">, for other software based operations.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7.6</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Samples of all intended printouts.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8</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Results of tests performed by the manufacturer or from other laboratories, on protocols from R 76-2</w:t>
            </w:r>
            <w:r w:rsidR="00060979">
              <w:rPr>
                <w:rFonts w:ascii="Arial" w:hAnsi="Arial" w:cs="Arial"/>
                <w:sz w:val="22"/>
                <w:szCs w:val="22"/>
              </w:rPr>
              <w:t xml:space="preserve"> </w:t>
            </w:r>
            <w:r w:rsidR="005569A3">
              <w:rPr>
                <w:rFonts w:ascii="Arial" w:hAnsi="Arial" w:cs="Arial"/>
                <w:sz w:val="22"/>
                <w:szCs w:val="22"/>
              </w:rPr>
              <w:t>[6]</w:t>
            </w:r>
            <w:r w:rsidRPr="009C7133">
              <w:rPr>
                <w:rFonts w:ascii="Arial" w:hAnsi="Arial" w:cs="Arial"/>
                <w:sz w:val="22"/>
                <w:szCs w:val="22"/>
              </w:rPr>
              <w:t xml:space="preserve">, including proof of competence.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9</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Certificates of other type approvals or separate tests, relating to modules or other parts mentioned in the documentation, together with test protocols.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10</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For software controlled </w:t>
            </w:r>
            <w:r w:rsidR="00785941">
              <w:rPr>
                <w:rFonts w:ascii="Arial" w:hAnsi="Arial" w:cs="Arial"/>
                <w:sz w:val="22"/>
                <w:szCs w:val="22"/>
              </w:rPr>
              <w:t>AGFI</w:t>
            </w:r>
            <w:r w:rsidRPr="009C7133">
              <w:rPr>
                <w:rFonts w:ascii="Arial" w:hAnsi="Arial" w:cs="Arial"/>
                <w:sz w:val="22"/>
                <w:szCs w:val="22"/>
              </w:rPr>
              <w:t xml:space="preserve">s or modules, additional documents according to 5.10 and Annex B). </w:t>
            </w:r>
          </w:p>
        </w:tc>
      </w:tr>
      <w:tr w:rsidR="009C7133" w:rsidRPr="009C7133" w:rsidTr="009C7133">
        <w:trPr>
          <w:trHeight w:val="144"/>
        </w:trPr>
        <w:tc>
          <w:tcPr>
            <w:tcW w:w="1204"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jc w:val="center"/>
              <w:rPr>
                <w:rFonts w:ascii="Arial" w:hAnsi="Arial" w:cs="Arial"/>
                <w:sz w:val="22"/>
                <w:szCs w:val="22"/>
              </w:rPr>
            </w:pPr>
            <w:r w:rsidRPr="009C7133">
              <w:rPr>
                <w:rFonts w:ascii="Arial" w:hAnsi="Arial" w:cs="Arial"/>
                <w:sz w:val="22"/>
                <w:szCs w:val="22"/>
              </w:rPr>
              <w:t>11</w:t>
            </w:r>
          </w:p>
        </w:tc>
        <w:tc>
          <w:tcPr>
            <w:tcW w:w="7513" w:type="dxa"/>
            <w:tcBorders>
              <w:top w:val="single" w:sz="8" w:space="0" w:color="000000"/>
              <w:left w:val="single" w:sz="8" w:space="0" w:color="000000"/>
              <w:bottom w:val="single" w:sz="8" w:space="0" w:color="000000"/>
              <w:right w:val="single" w:sz="8" w:space="0" w:color="000000"/>
            </w:tcBorders>
          </w:tcPr>
          <w:p w:rsidR="009C7133" w:rsidRPr="009C7133" w:rsidRDefault="009C7133" w:rsidP="0039329C">
            <w:pPr>
              <w:pStyle w:val="Default"/>
              <w:rPr>
                <w:rFonts w:ascii="Arial" w:hAnsi="Arial" w:cs="Arial"/>
                <w:sz w:val="22"/>
                <w:szCs w:val="22"/>
              </w:rPr>
            </w:pPr>
            <w:r w:rsidRPr="009C7133">
              <w:rPr>
                <w:rFonts w:ascii="Arial" w:hAnsi="Arial" w:cs="Arial"/>
                <w:sz w:val="22"/>
                <w:szCs w:val="22"/>
              </w:rPr>
              <w:t xml:space="preserve">Drawing or photo of the </w:t>
            </w:r>
            <w:r w:rsidR="00785941">
              <w:rPr>
                <w:rFonts w:ascii="Arial" w:hAnsi="Arial" w:cs="Arial"/>
                <w:sz w:val="22"/>
                <w:szCs w:val="22"/>
              </w:rPr>
              <w:t>AGFI</w:t>
            </w:r>
            <w:r w:rsidRPr="009C7133">
              <w:rPr>
                <w:rFonts w:ascii="Arial" w:hAnsi="Arial" w:cs="Arial"/>
                <w:sz w:val="22"/>
                <w:szCs w:val="22"/>
              </w:rPr>
              <w:t xml:space="preserve"> showing the principle and the location of verification and securing marks are to be applied, which is necessary to be included in the OIML Certificate or Test Report. </w:t>
            </w:r>
          </w:p>
        </w:tc>
      </w:tr>
    </w:tbl>
    <w:p w:rsidR="009C7133" w:rsidRPr="009C7133" w:rsidRDefault="009C7133" w:rsidP="009C7133">
      <w:pPr>
        <w:rPr>
          <w:rFonts w:ascii="Arial" w:hAnsi="Arial" w:cs="Arial"/>
          <w:sz w:val="22"/>
          <w:szCs w:val="22"/>
        </w:rPr>
      </w:pP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Pr>
          <w:rFonts w:ascii="Arial" w:hAnsi="Arial"/>
          <w:b/>
          <w:spacing w:val="-3"/>
          <w:sz w:val="22"/>
        </w:rPr>
        <w:t>8.2</w:t>
      </w:r>
      <w:r w:rsidR="004B40A8" w:rsidRPr="00966C41">
        <w:rPr>
          <w:rFonts w:ascii="Arial" w:hAnsi="Arial"/>
          <w:b/>
          <w:spacing w:val="-3"/>
          <w:sz w:val="22"/>
        </w:rPr>
        <w:t>.2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General requirements</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EF7A1C"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Pr>
          <w:rFonts w:ascii="Arial" w:hAnsi="Arial"/>
          <w:spacing w:val="-3"/>
          <w:sz w:val="22"/>
        </w:rPr>
        <w:t>Type</w:t>
      </w:r>
      <w:r w:rsidR="004B40A8" w:rsidRPr="00966C41">
        <w:rPr>
          <w:rFonts w:ascii="Arial" w:hAnsi="Arial"/>
          <w:spacing w:val="-3"/>
          <w:sz w:val="22"/>
        </w:rPr>
        <w:t xml:space="preserve"> evaluation shall be carried out on one or more and normally not more than three </w:t>
      </w:r>
      <w:r w:rsidR="00785941">
        <w:rPr>
          <w:rFonts w:ascii="Arial" w:hAnsi="Arial"/>
          <w:spacing w:val="-3"/>
          <w:sz w:val="22"/>
        </w:rPr>
        <w:t>AGFI</w:t>
      </w:r>
      <w:r w:rsidR="004B40A8" w:rsidRPr="00966C41">
        <w:rPr>
          <w:rFonts w:ascii="Arial" w:hAnsi="Arial"/>
          <w:spacing w:val="-3"/>
          <w:sz w:val="22"/>
        </w:rPr>
        <w:t xml:space="preserve">s that represent the definitive </w:t>
      </w:r>
      <w:r>
        <w:rPr>
          <w:rFonts w:ascii="Arial" w:hAnsi="Arial"/>
          <w:spacing w:val="-3"/>
          <w:sz w:val="22"/>
        </w:rPr>
        <w:t>type</w:t>
      </w:r>
      <w:r w:rsidR="004B40A8" w:rsidRPr="00966C41">
        <w:rPr>
          <w:rFonts w:ascii="Arial" w:hAnsi="Arial"/>
          <w:spacing w:val="-3"/>
          <w:sz w:val="22"/>
        </w:rPr>
        <w:t xml:space="preserve">. At least one of the </w:t>
      </w:r>
      <w:r w:rsidR="00785941">
        <w:rPr>
          <w:rFonts w:ascii="Arial" w:hAnsi="Arial"/>
          <w:spacing w:val="-3"/>
          <w:sz w:val="22"/>
        </w:rPr>
        <w:t>AGFI</w:t>
      </w:r>
      <w:r w:rsidR="004B40A8" w:rsidRPr="00966C41">
        <w:rPr>
          <w:rFonts w:ascii="Arial" w:hAnsi="Arial"/>
          <w:spacing w:val="-3"/>
          <w:sz w:val="22"/>
        </w:rPr>
        <w:t xml:space="preserve">s shall be submitted in a form suitable for simulation testing in a laboratory and shall include the whole of the electronics which affect the weighing result except in the case of an associative weigher where only one representative weighing </w:t>
      </w:r>
      <w:r w:rsidR="00FE141E">
        <w:rPr>
          <w:rFonts w:ascii="Arial" w:hAnsi="Arial"/>
          <w:spacing w:val="-3"/>
          <w:sz w:val="22"/>
        </w:rPr>
        <w:t>module</w:t>
      </w:r>
      <w:r w:rsidR="00FE141E" w:rsidRPr="00966C41">
        <w:rPr>
          <w:rFonts w:ascii="Arial" w:hAnsi="Arial"/>
          <w:spacing w:val="-3"/>
          <w:sz w:val="22"/>
        </w:rPr>
        <w:t xml:space="preserve"> </w:t>
      </w:r>
      <w:r w:rsidR="004B40A8" w:rsidRPr="00966C41">
        <w:rPr>
          <w:rFonts w:ascii="Arial" w:hAnsi="Arial"/>
          <w:spacing w:val="-3"/>
          <w:sz w:val="22"/>
        </w:rPr>
        <w:t>may be included.</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sidRPr="00966C41">
        <w:rPr>
          <w:rFonts w:ascii="Arial" w:hAnsi="Arial"/>
          <w:spacing w:val="-3"/>
          <w:sz w:val="22"/>
        </w:rPr>
        <w:t xml:space="preserve">The evaluation shall consist of the tests specified in </w:t>
      </w:r>
      <w:r w:rsidR="00C97001">
        <w:rPr>
          <w:rFonts w:ascii="Arial" w:hAnsi="Arial"/>
          <w:spacing w:val="-3"/>
          <w:sz w:val="22"/>
        </w:rPr>
        <w:t>8.2</w:t>
      </w:r>
      <w:r w:rsidRPr="00966C41">
        <w:rPr>
          <w:rFonts w:ascii="Arial" w:hAnsi="Arial"/>
          <w:spacing w:val="-3"/>
          <w:sz w:val="22"/>
        </w:rPr>
        <w:t>.3.</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2A6595"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roofErr w:type="gramStart"/>
      <w:r>
        <w:rPr>
          <w:rFonts w:ascii="Arial" w:hAnsi="Arial"/>
          <w:spacing w:val="-3"/>
          <w:sz w:val="22"/>
        </w:rPr>
        <w:t>mpe</w:t>
      </w:r>
      <w:proofErr w:type="gramEnd"/>
      <w:r w:rsidR="004B40A8" w:rsidRPr="00966C41">
        <w:rPr>
          <w:rFonts w:ascii="Arial" w:hAnsi="Arial"/>
          <w:spacing w:val="-3"/>
          <w:sz w:val="22"/>
        </w:rPr>
        <w:t xml:space="preserve"> for static tests shall be apportioned in accordance with </w:t>
      </w:r>
      <w:r w:rsidR="00C97001">
        <w:rPr>
          <w:rFonts w:ascii="Arial" w:hAnsi="Arial"/>
          <w:spacing w:val="-3"/>
          <w:sz w:val="22"/>
        </w:rPr>
        <w:t>8.2</w:t>
      </w:r>
      <w:r w:rsidR="004B40A8" w:rsidRPr="00966C41">
        <w:rPr>
          <w:rFonts w:ascii="Arial" w:hAnsi="Arial"/>
          <w:spacing w:val="-3"/>
          <w:sz w:val="22"/>
        </w:rPr>
        <w:t xml:space="preserve">.3.3 to parts of the </w:t>
      </w:r>
      <w:r w:rsidR="00785941">
        <w:rPr>
          <w:rFonts w:ascii="Arial" w:hAnsi="Arial"/>
          <w:spacing w:val="-3"/>
          <w:sz w:val="22"/>
        </w:rPr>
        <w:t>AGFI</w:t>
      </w:r>
      <w:r w:rsidR="004B40A8" w:rsidRPr="00966C41">
        <w:rPr>
          <w:rFonts w:ascii="Arial" w:hAnsi="Arial"/>
          <w:spacing w:val="-3"/>
          <w:sz w:val="22"/>
        </w:rPr>
        <w:t xml:space="preserve"> that are tested seperately.</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CB1C81" w:rsidRDefault="00C97001"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Pr>
          <w:rFonts w:ascii="Arial" w:hAnsi="Arial"/>
          <w:b/>
          <w:spacing w:val="-3"/>
          <w:sz w:val="22"/>
        </w:rPr>
        <w:t>8.2</w:t>
      </w:r>
      <w:r w:rsidR="00CB1C81" w:rsidRPr="00CB1C81">
        <w:rPr>
          <w:rFonts w:ascii="Arial" w:hAnsi="Arial"/>
          <w:b/>
          <w:spacing w:val="-3"/>
          <w:sz w:val="22"/>
        </w:rPr>
        <w:t>.3</w:t>
      </w:r>
      <w:r w:rsidR="004B40A8" w:rsidRPr="00966C41">
        <w:rPr>
          <w:rFonts w:ascii="Arial" w:hAnsi="Arial"/>
          <w:spacing w:val="-3"/>
          <w:sz w:val="22"/>
        </w:rPr>
        <w:t xml:space="preserve">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EF7A1C">
        <w:rPr>
          <w:rFonts w:ascii="Arial" w:hAnsi="Arial"/>
          <w:spacing w:val="-3"/>
          <w:sz w:val="22"/>
        </w:rPr>
        <w:t>Type</w:t>
      </w:r>
      <w:r w:rsidR="004B40A8" w:rsidRPr="00CB1C81">
        <w:rPr>
          <w:rFonts w:ascii="Arial" w:hAnsi="Arial"/>
          <w:spacing w:val="-3"/>
          <w:sz w:val="22"/>
        </w:rPr>
        <w:t xml:space="preserve"> evaluation</w:t>
      </w:r>
    </w:p>
    <w:p w:rsidR="004B40A8" w:rsidRPr="00CB1C8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sidRPr="00966C41">
        <w:rPr>
          <w:rFonts w:ascii="Arial" w:hAnsi="Arial"/>
          <w:spacing w:val="-3"/>
          <w:sz w:val="22"/>
        </w:rPr>
        <w:t xml:space="preserve">The submitted documents shall be examined and tests carried out to verify that the </w:t>
      </w:r>
      <w:r w:rsidR="00785941">
        <w:rPr>
          <w:rFonts w:ascii="Arial" w:hAnsi="Arial"/>
          <w:spacing w:val="-3"/>
          <w:sz w:val="22"/>
        </w:rPr>
        <w:t>AGFI</w:t>
      </w:r>
      <w:r w:rsidRPr="00966C41">
        <w:rPr>
          <w:rFonts w:ascii="Arial" w:hAnsi="Arial"/>
          <w:spacing w:val="-3"/>
          <w:sz w:val="22"/>
        </w:rPr>
        <w:t xml:space="preserve"> comply with</w:t>
      </w:r>
      <w:r w:rsidR="006D43B9">
        <w:rPr>
          <w:rFonts w:ascii="Arial" w:hAnsi="Arial"/>
          <w:spacing w:val="-3"/>
          <w:sz w:val="22"/>
        </w:rPr>
        <w:t xml:space="preserve"> the</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ind w:left="177"/>
        <w:jc w:val="both"/>
        <w:rPr>
          <w:rFonts w:ascii="Arial" w:hAnsi="Arial"/>
          <w:spacing w:val="-3"/>
          <w:sz w:val="22"/>
        </w:rPr>
      </w:pPr>
    </w:p>
    <w:p w:rsidR="000D775C" w:rsidRDefault="004B40A8">
      <w:pPr>
        <w:numPr>
          <w:ilvl w:val="0"/>
          <w:numId w:val="57"/>
        </w:numPr>
        <w:tabs>
          <w:tab w:val="left" w:pos="0"/>
          <w:tab w:val="left" w:pos="177"/>
          <w:tab w:val="left" w:pos="888"/>
          <w:tab w:val="left" w:pos="993"/>
          <w:tab w:val="left" w:pos="1400"/>
          <w:tab w:val="left" w:pos="1500"/>
        </w:tabs>
        <w:suppressAutoHyphens/>
        <w:jc w:val="both"/>
        <w:rPr>
          <w:rFonts w:ascii="Arial" w:hAnsi="Arial"/>
          <w:spacing w:val="-3"/>
          <w:sz w:val="22"/>
        </w:rPr>
      </w:pPr>
      <w:r w:rsidRPr="00966C41">
        <w:rPr>
          <w:rFonts w:ascii="Arial" w:hAnsi="Arial"/>
          <w:spacing w:val="-3"/>
          <w:sz w:val="22"/>
        </w:rPr>
        <w:t xml:space="preserve">requirements specified for static tests in </w:t>
      </w:r>
      <w:r w:rsidR="004C3379">
        <w:rPr>
          <w:rFonts w:ascii="Arial" w:hAnsi="Arial"/>
          <w:spacing w:val="-3"/>
          <w:sz w:val="22"/>
        </w:rPr>
        <w:t xml:space="preserve"> </w:t>
      </w:r>
      <w:r w:rsidR="005215BB">
        <w:rPr>
          <w:rFonts w:ascii="Arial" w:hAnsi="Arial"/>
          <w:spacing w:val="-3"/>
          <w:sz w:val="22"/>
        </w:rPr>
        <w:t xml:space="preserve">4 and </w:t>
      </w:r>
      <w:r w:rsidR="004C3379">
        <w:rPr>
          <w:rFonts w:ascii="Arial" w:hAnsi="Arial"/>
          <w:spacing w:val="-3"/>
          <w:sz w:val="22"/>
        </w:rPr>
        <w:t>5</w:t>
      </w:r>
      <w:r w:rsidRPr="00966C41">
        <w:rPr>
          <w:rFonts w:ascii="Arial" w:hAnsi="Arial"/>
          <w:spacing w:val="-3"/>
          <w:sz w:val="22"/>
        </w:rPr>
        <w:t>,</w:t>
      </w:r>
      <w:r w:rsidR="006D43B9">
        <w:rPr>
          <w:rFonts w:ascii="Arial" w:hAnsi="Arial"/>
          <w:spacing w:val="-3"/>
          <w:sz w:val="22"/>
        </w:rPr>
        <w:t xml:space="preserve"> </w:t>
      </w:r>
    </w:p>
    <w:p w:rsidR="004B40A8" w:rsidRPr="00966C41" w:rsidRDefault="004B40A8" w:rsidP="002E321E">
      <w:pPr>
        <w:tabs>
          <w:tab w:val="left" w:pos="0"/>
          <w:tab w:val="left" w:pos="177"/>
          <w:tab w:val="left" w:pos="888"/>
          <w:tab w:val="left" w:pos="993"/>
          <w:tab w:val="left" w:pos="1400"/>
          <w:tab w:val="left" w:pos="1500"/>
        </w:tabs>
        <w:suppressAutoHyphens/>
        <w:spacing w:line="120" w:lineRule="auto"/>
        <w:ind w:hanging="137"/>
        <w:jc w:val="both"/>
        <w:rPr>
          <w:rFonts w:ascii="Arial" w:hAnsi="Arial"/>
          <w:spacing w:val="-3"/>
          <w:sz w:val="22"/>
        </w:rPr>
      </w:pPr>
    </w:p>
    <w:p w:rsidR="000D775C" w:rsidRDefault="004B40A8" w:rsidP="006D43B9">
      <w:pPr>
        <w:pStyle w:val="BodyText2"/>
        <w:numPr>
          <w:ilvl w:val="0"/>
          <w:numId w:val="57"/>
        </w:numPr>
        <w:tabs>
          <w:tab w:val="clear" w:pos="-267"/>
          <w:tab w:val="clear" w:pos="355"/>
          <w:tab w:val="clear" w:pos="532"/>
          <w:tab w:val="clear" w:pos="710"/>
          <w:tab w:val="clear" w:pos="1154"/>
          <w:tab w:val="clear" w:pos="1440"/>
          <w:tab w:val="left" w:pos="993"/>
          <w:tab w:val="left" w:pos="1400"/>
          <w:tab w:val="left" w:pos="1500"/>
        </w:tabs>
        <w:rPr>
          <w:lang w:val="en-GB"/>
        </w:rPr>
      </w:pPr>
      <w:r w:rsidRPr="00966C41">
        <w:rPr>
          <w:lang w:val="en-GB"/>
        </w:rPr>
        <w:t xml:space="preserve">technical requirements in </w:t>
      </w:r>
      <w:r w:rsidR="001B04C3">
        <w:rPr>
          <w:lang w:val="en-GB"/>
        </w:rPr>
        <w:t xml:space="preserve"> 6</w:t>
      </w:r>
      <w:r w:rsidRPr="00966C41">
        <w:rPr>
          <w:lang w:val="en-GB"/>
        </w:rPr>
        <w:t>,</w:t>
      </w:r>
    </w:p>
    <w:p w:rsidR="004B40A8" w:rsidRPr="00966C41" w:rsidRDefault="004B40A8" w:rsidP="002E321E">
      <w:pPr>
        <w:pStyle w:val="BodyText2"/>
        <w:tabs>
          <w:tab w:val="clear" w:pos="-267"/>
          <w:tab w:val="clear" w:pos="355"/>
          <w:tab w:val="clear" w:pos="532"/>
          <w:tab w:val="clear" w:pos="710"/>
          <w:tab w:val="clear" w:pos="1154"/>
          <w:tab w:val="clear" w:pos="1440"/>
          <w:tab w:val="left" w:pos="993"/>
          <w:tab w:val="left" w:pos="1400"/>
          <w:tab w:val="left" w:pos="1500"/>
        </w:tabs>
        <w:spacing w:line="120" w:lineRule="auto"/>
        <w:ind w:hanging="137"/>
        <w:rPr>
          <w:lang w:val="en-GB"/>
        </w:rPr>
      </w:pPr>
    </w:p>
    <w:p w:rsidR="000D775C" w:rsidRDefault="004B40A8">
      <w:pPr>
        <w:numPr>
          <w:ilvl w:val="0"/>
          <w:numId w:val="57"/>
        </w:numPr>
        <w:tabs>
          <w:tab w:val="left" w:pos="0"/>
          <w:tab w:val="left" w:pos="177"/>
          <w:tab w:val="left" w:pos="888"/>
          <w:tab w:val="left" w:pos="993"/>
          <w:tab w:val="left" w:pos="1400"/>
          <w:tab w:val="left" w:pos="1500"/>
        </w:tabs>
        <w:suppressAutoHyphens/>
        <w:jc w:val="both"/>
        <w:rPr>
          <w:rFonts w:ascii="Arial" w:hAnsi="Arial"/>
          <w:spacing w:val="-3"/>
          <w:sz w:val="22"/>
        </w:rPr>
      </w:pPr>
      <w:proofErr w:type="gramStart"/>
      <w:r w:rsidRPr="00966C41">
        <w:rPr>
          <w:rFonts w:ascii="Arial" w:hAnsi="Arial"/>
          <w:spacing w:val="-3"/>
          <w:sz w:val="22"/>
        </w:rPr>
        <w:t>requirements</w:t>
      </w:r>
      <w:proofErr w:type="gramEnd"/>
      <w:r w:rsidRPr="00966C41">
        <w:rPr>
          <w:rFonts w:ascii="Arial" w:hAnsi="Arial"/>
          <w:spacing w:val="-3"/>
          <w:sz w:val="22"/>
        </w:rPr>
        <w:t xml:space="preserve"> in </w:t>
      </w:r>
      <w:r w:rsidR="00B34615">
        <w:rPr>
          <w:rFonts w:ascii="Arial" w:hAnsi="Arial"/>
          <w:spacing w:val="-3"/>
          <w:sz w:val="22"/>
        </w:rPr>
        <w:t>8</w:t>
      </w:r>
      <w:r w:rsidRPr="00966C41">
        <w:rPr>
          <w:rFonts w:ascii="Arial" w:hAnsi="Arial"/>
          <w:spacing w:val="-3"/>
          <w:sz w:val="22"/>
        </w:rPr>
        <w:t xml:space="preserve"> for </w:t>
      </w:r>
      <w:r w:rsidR="00DC530D">
        <w:rPr>
          <w:rFonts w:ascii="Arial" w:hAnsi="Arial"/>
          <w:spacing w:val="-3"/>
          <w:sz w:val="22"/>
        </w:rPr>
        <w:t>electronic measuring instrument</w:t>
      </w:r>
      <w:r w:rsidRPr="00966C41">
        <w:rPr>
          <w:rFonts w:ascii="Arial" w:hAnsi="Arial"/>
          <w:spacing w:val="-3"/>
          <w:sz w:val="22"/>
        </w:rPr>
        <w:t>s, where applicable.</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Default="004B40A8" w:rsidP="008F1028">
      <w:pPr>
        <w:pStyle w:val="BodyText2"/>
        <w:widowControl/>
        <w:tabs>
          <w:tab w:val="clear" w:pos="-267"/>
          <w:tab w:val="clear" w:pos="710"/>
          <w:tab w:val="clear" w:pos="1154"/>
          <w:tab w:val="clear" w:pos="1440"/>
          <w:tab w:val="left" w:pos="993"/>
          <w:tab w:val="left" w:pos="1400"/>
          <w:tab w:val="left" w:pos="1500"/>
        </w:tabs>
        <w:rPr>
          <w:snapToGrid/>
        </w:rPr>
      </w:pPr>
      <w:r>
        <w:rPr>
          <w:snapToGrid/>
        </w:rPr>
        <w:t>The metrological authority shall:</w:t>
      </w:r>
    </w:p>
    <w:p w:rsidR="004B40A8"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lang w:val="fr-FR"/>
        </w:rPr>
      </w:pPr>
    </w:p>
    <w:p w:rsidR="000D775C" w:rsidRDefault="00810548">
      <w:pPr>
        <w:numPr>
          <w:ilvl w:val="0"/>
          <w:numId w:val="58"/>
        </w:numPr>
        <w:tabs>
          <w:tab w:val="left" w:pos="0"/>
          <w:tab w:val="left" w:pos="177"/>
          <w:tab w:val="left" w:pos="600"/>
          <w:tab w:val="left" w:pos="993"/>
          <w:tab w:val="left" w:pos="1400"/>
          <w:tab w:val="left" w:pos="1500"/>
        </w:tabs>
        <w:suppressAutoHyphens/>
        <w:jc w:val="both"/>
        <w:rPr>
          <w:rFonts w:ascii="Arial" w:hAnsi="Arial"/>
          <w:spacing w:val="-3"/>
          <w:sz w:val="22"/>
        </w:rPr>
      </w:pPr>
      <w:r>
        <w:rPr>
          <w:rFonts w:ascii="Arial" w:hAnsi="Arial"/>
          <w:spacing w:val="-3"/>
          <w:sz w:val="22"/>
        </w:rPr>
        <w:t>C</w:t>
      </w:r>
      <w:r w:rsidR="004B40A8" w:rsidRPr="00966C41">
        <w:rPr>
          <w:rFonts w:ascii="Arial" w:hAnsi="Arial"/>
          <w:spacing w:val="-3"/>
          <w:sz w:val="22"/>
        </w:rPr>
        <w:t>onduct the tests in a manner which prevents an unnecessary commitment of resources,</w:t>
      </w:r>
    </w:p>
    <w:p w:rsidR="004B40A8" w:rsidRPr="00966C41" w:rsidRDefault="004B40A8" w:rsidP="00020E58">
      <w:pPr>
        <w:tabs>
          <w:tab w:val="left" w:pos="0"/>
          <w:tab w:val="left" w:pos="177"/>
          <w:tab w:val="left" w:pos="600"/>
          <w:tab w:val="left" w:pos="993"/>
          <w:tab w:val="left" w:pos="1400"/>
          <w:tab w:val="left" w:pos="1500"/>
        </w:tabs>
        <w:suppressAutoHyphens/>
        <w:spacing w:line="120" w:lineRule="auto"/>
        <w:ind w:left="600" w:hanging="240"/>
        <w:jc w:val="both"/>
        <w:rPr>
          <w:rFonts w:ascii="Arial" w:hAnsi="Arial"/>
          <w:spacing w:val="-3"/>
          <w:sz w:val="22"/>
        </w:rPr>
      </w:pPr>
    </w:p>
    <w:p w:rsidR="000D775C" w:rsidRDefault="00810548">
      <w:pPr>
        <w:numPr>
          <w:ilvl w:val="0"/>
          <w:numId w:val="58"/>
        </w:numPr>
        <w:tabs>
          <w:tab w:val="left" w:pos="0"/>
          <w:tab w:val="left" w:pos="177"/>
          <w:tab w:val="left" w:pos="600"/>
          <w:tab w:val="left" w:pos="993"/>
          <w:tab w:val="left" w:pos="1400"/>
          <w:tab w:val="left" w:pos="1500"/>
        </w:tabs>
        <w:suppressAutoHyphens/>
        <w:jc w:val="both"/>
        <w:rPr>
          <w:rFonts w:ascii="Arial" w:hAnsi="Arial"/>
          <w:spacing w:val="-3"/>
          <w:sz w:val="22"/>
        </w:rPr>
      </w:pPr>
      <w:r>
        <w:rPr>
          <w:rFonts w:ascii="Arial" w:hAnsi="Arial"/>
          <w:spacing w:val="-3"/>
          <w:sz w:val="22"/>
        </w:rPr>
        <w:t>P</w:t>
      </w:r>
      <w:r w:rsidR="004B40A8" w:rsidRPr="00966C41">
        <w:rPr>
          <w:rFonts w:ascii="Arial" w:hAnsi="Arial"/>
          <w:spacing w:val="-3"/>
          <w:sz w:val="22"/>
        </w:rPr>
        <w:t>ermit the results of these tests to be assessed for initial verification</w:t>
      </w: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9E5A8B" w:rsidRPr="00966C41" w:rsidRDefault="009E5A8B" w:rsidP="00194D5F">
      <w:pPr>
        <w:tabs>
          <w:tab w:val="left" w:pos="0"/>
          <w:tab w:val="left" w:pos="177"/>
          <w:tab w:val="left" w:pos="355"/>
          <w:tab w:val="left" w:pos="532"/>
          <w:tab w:val="left" w:pos="888"/>
          <w:tab w:val="left" w:pos="993"/>
          <w:tab w:val="left" w:pos="1400"/>
          <w:tab w:val="left" w:pos="1500"/>
        </w:tabs>
        <w:suppressAutoHyphens/>
        <w:ind w:left="600" w:hanging="600"/>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pacing w:val="-3"/>
          <w:sz w:val="22"/>
        </w:rPr>
      </w:pPr>
      <w:r>
        <w:rPr>
          <w:rFonts w:ascii="Arial" w:hAnsi="Arial"/>
          <w:b/>
          <w:spacing w:val="-3"/>
          <w:sz w:val="22"/>
        </w:rPr>
        <w:t>8.2</w:t>
      </w:r>
      <w:r w:rsidR="004B40A8" w:rsidRPr="00966C41">
        <w:rPr>
          <w:rFonts w:ascii="Arial" w:hAnsi="Arial"/>
          <w:b/>
          <w:spacing w:val="-3"/>
          <w:sz w:val="22"/>
        </w:rPr>
        <w:t>.3.1</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 xml:space="preserve">Operational tests for </w:t>
      </w:r>
      <w:r w:rsidR="00EF7A1C">
        <w:rPr>
          <w:rFonts w:ascii="Arial" w:hAnsi="Arial"/>
          <w:spacing w:val="-3"/>
          <w:sz w:val="22"/>
        </w:rPr>
        <w:t>type</w:t>
      </w:r>
      <w:r w:rsidR="004B40A8" w:rsidRPr="00966C41">
        <w:rPr>
          <w:rFonts w:ascii="Arial" w:hAnsi="Arial"/>
          <w:spacing w:val="-3"/>
          <w:sz w:val="22"/>
        </w:rPr>
        <w:t xml:space="preserve"> evaluatiuon</w:t>
      </w:r>
    </w:p>
    <w:p w:rsidR="004B40A8"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z w:val="22"/>
        </w:rPr>
      </w:pPr>
    </w:p>
    <w:p w:rsidR="004B40A8"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z w:val="22"/>
        </w:rPr>
      </w:pPr>
      <w:r>
        <w:rPr>
          <w:rFonts w:ascii="Arial" w:hAnsi="Arial"/>
          <w:sz w:val="22"/>
        </w:rPr>
        <w:t xml:space="preserve">Tests for </w:t>
      </w:r>
      <w:r w:rsidR="00EF7A1C">
        <w:rPr>
          <w:rFonts w:ascii="Arial" w:hAnsi="Arial"/>
          <w:sz w:val="22"/>
        </w:rPr>
        <w:t>type</w:t>
      </w:r>
      <w:r>
        <w:rPr>
          <w:rFonts w:ascii="Arial" w:hAnsi="Arial"/>
          <w:sz w:val="22"/>
        </w:rPr>
        <w:t xml:space="preserve"> evaluation shall be conducted: </w:t>
      </w:r>
    </w:p>
    <w:p w:rsidR="004B40A8" w:rsidRDefault="004B40A8" w:rsidP="008F1028">
      <w:pPr>
        <w:tabs>
          <w:tab w:val="left" w:pos="0"/>
          <w:tab w:val="left" w:pos="177"/>
          <w:tab w:val="left" w:pos="355"/>
          <w:tab w:val="left" w:pos="532"/>
          <w:tab w:val="left" w:pos="888"/>
          <w:tab w:val="left" w:pos="993"/>
          <w:tab w:val="left" w:pos="1400"/>
          <w:tab w:val="left" w:pos="1500"/>
        </w:tabs>
        <w:suppressAutoHyphens/>
        <w:jc w:val="both"/>
        <w:rPr>
          <w:rFonts w:ascii="Arial" w:hAnsi="Arial"/>
          <w:sz w:val="22"/>
        </w:rPr>
      </w:pPr>
    </w:p>
    <w:p w:rsidR="000D775C" w:rsidRDefault="00810548">
      <w:pPr>
        <w:numPr>
          <w:ilvl w:val="0"/>
          <w:numId w:val="26"/>
        </w:numPr>
        <w:tabs>
          <w:tab w:val="left" w:pos="0"/>
          <w:tab w:val="left" w:pos="177"/>
          <w:tab w:val="left" w:pos="888"/>
          <w:tab w:val="left" w:pos="1400"/>
          <w:tab w:val="left" w:pos="1500"/>
        </w:tabs>
        <w:suppressAutoHyphens/>
        <w:ind w:left="900" w:hanging="500"/>
        <w:jc w:val="both"/>
        <w:rPr>
          <w:rFonts w:ascii="Arial" w:hAnsi="Arial"/>
          <w:sz w:val="22"/>
        </w:rPr>
      </w:pPr>
      <w:r>
        <w:rPr>
          <w:rFonts w:ascii="Arial" w:hAnsi="Arial"/>
          <w:sz w:val="22"/>
        </w:rPr>
        <w:t>I</w:t>
      </w:r>
      <w:r w:rsidR="004B40A8">
        <w:rPr>
          <w:rFonts w:ascii="Arial" w:hAnsi="Arial"/>
          <w:sz w:val="22"/>
        </w:rPr>
        <w:t xml:space="preserve">n accordance with the appropriate parts of </w:t>
      </w:r>
      <w:r w:rsidR="001B04C3">
        <w:rPr>
          <w:rFonts w:ascii="Arial" w:hAnsi="Arial"/>
          <w:sz w:val="22"/>
        </w:rPr>
        <w:t>6</w:t>
      </w:r>
      <w:r w:rsidR="004B40A8">
        <w:rPr>
          <w:rFonts w:ascii="Arial" w:hAnsi="Arial"/>
          <w:sz w:val="22"/>
        </w:rPr>
        <w:t>.</w:t>
      </w:r>
    </w:p>
    <w:p w:rsidR="004B40A8" w:rsidRDefault="004B40A8" w:rsidP="00020E58">
      <w:pPr>
        <w:tabs>
          <w:tab w:val="left" w:pos="0"/>
          <w:tab w:val="left" w:pos="177"/>
          <w:tab w:val="left" w:pos="888"/>
          <w:tab w:val="left" w:pos="1400"/>
          <w:tab w:val="left" w:pos="1500"/>
        </w:tabs>
        <w:suppressAutoHyphens/>
        <w:spacing w:line="120" w:lineRule="auto"/>
        <w:ind w:left="900" w:hanging="500"/>
        <w:jc w:val="both"/>
        <w:rPr>
          <w:rFonts w:ascii="Arial" w:hAnsi="Arial"/>
          <w:sz w:val="22"/>
        </w:rPr>
      </w:pPr>
    </w:p>
    <w:p w:rsidR="000D775C" w:rsidRDefault="00810548">
      <w:pPr>
        <w:numPr>
          <w:ilvl w:val="0"/>
          <w:numId w:val="26"/>
        </w:numPr>
        <w:tabs>
          <w:tab w:val="left" w:pos="0"/>
          <w:tab w:val="left" w:pos="177"/>
          <w:tab w:val="left" w:pos="888"/>
          <w:tab w:val="left" w:pos="1400"/>
          <w:tab w:val="left" w:pos="1500"/>
        </w:tabs>
        <w:suppressAutoHyphens/>
        <w:ind w:left="900" w:hanging="500"/>
        <w:jc w:val="both"/>
        <w:rPr>
          <w:rFonts w:ascii="Arial" w:hAnsi="Arial"/>
          <w:sz w:val="22"/>
        </w:rPr>
      </w:pPr>
      <w:r>
        <w:rPr>
          <w:rFonts w:ascii="Arial" w:hAnsi="Arial"/>
          <w:sz w:val="22"/>
        </w:rPr>
        <w:t>U</w:t>
      </w:r>
      <w:r w:rsidR="004B40A8">
        <w:rPr>
          <w:rFonts w:ascii="Arial" w:hAnsi="Arial"/>
          <w:sz w:val="22"/>
        </w:rPr>
        <w:t xml:space="preserve">nder the normal conditions of use for which the </w:t>
      </w:r>
      <w:r w:rsidR="00785941">
        <w:rPr>
          <w:rFonts w:ascii="Arial" w:hAnsi="Arial"/>
          <w:sz w:val="22"/>
        </w:rPr>
        <w:t>AGFI</w:t>
      </w:r>
      <w:r w:rsidR="004B40A8">
        <w:rPr>
          <w:rFonts w:ascii="Arial" w:hAnsi="Arial"/>
          <w:sz w:val="22"/>
        </w:rPr>
        <w:t xml:space="preserve"> is intended, and</w:t>
      </w:r>
    </w:p>
    <w:p w:rsidR="004B40A8" w:rsidRDefault="004B40A8" w:rsidP="00020E58">
      <w:pPr>
        <w:tabs>
          <w:tab w:val="left" w:pos="0"/>
          <w:tab w:val="left" w:pos="177"/>
          <w:tab w:val="left" w:pos="888"/>
          <w:tab w:val="left" w:pos="1400"/>
          <w:tab w:val="left" w:pos="1500"/>
        </w:tabs>
        <w:suppressAutoHyphens/>
        <w:spacing w:line="120" w:lineRule="auto"/>
        <w:ind w:left="900" w:hanging="500"/>
        <w:jc w:val="both"/>
        <w:rPr>
          <w:rFonts w:ascii="Arial" w:hAnsi="Arial"/>
          <w:sz w:val="22"/>
        </w:rPr>
      </w:pPr>
    </w:p>
    <w:p w:rsidR="000D775C" w:rsidRDefault="00810548">
      <w:pPr>
        <w:pStyle w:val="BodyText2"/>
        <w:widowControl/>
        <w:numPr>
          <w:ilvl w:val="0"/>
          <w:numId w:val="26"/>
        </w:numPr>
        <w:tabs>
          <w:tab w:val="clear" w:pos="-267"/>
          <w:tab w:val="clear" w:pos="355"/>
          <w:tab w:val="clear" w:pos="532"/>
          <w:tab w:val="clear" w:pos="710"/>
          <w:tab w:val="clear" w:pos="1154"/>
          <w:tab w:val="clear" w:pos="1440"/>
          <w:tab w:val="left" w:pos="1400"/>
          <w:tab w:val="left" w:pos="1500"/>
        </w:tabs>
        <w:ind w:left="900" w:hanging="500"/>
        <w:rPr>
          <w:snapToGrid/>
          <w:spacing w:val="0"/>
          <w:lang w:val="en-GB"/>
        </w:rPr>
      </w:pPr>
      <w:r>
        <w:rPr>
          <w:snapToGrid/>
          <w:spacing w:val="0"/>
          <w:lang w:val="en-GB"/>
        </w:rPr>
        <w:t>I</w:t>
      </w:r>
      <w:r w:rsidR="004B40A8">
        <w:rPr>
          <w:snapToGrid/>
          <w:spacing w:val="0"/>
          <w:lang w:val="en-GB"/>
        </w:rPr>
        <w:t xml:space="preserve">n accordance  with  the material test  methods  given  in  6,  using  material  that is </w:t>
      </w:r>
      <w:r w:rsidR="004B40A8" w:rsidRPr="00194DCF">
        <w:rPr>
          <w:snapToGrid/>
          <w:spacing w:val="0"/>
          <w:lang w:val="en-GB"/>
        </w:rPr>
        <w:t xml:space="preserve">representative of a product for which the </w:t>
      </w:r>
      <w:r w:rsidR="00785941">
        <w:rPr>
          <w:snapToGrid/>
          <w:spacing w:val="0"/>
          <w:lang w:val="en-GB"/>
        </w:rPr>
        <w:t>AGFI</w:t>
      </w:r>
      <w:r w:rsidR="004B40A8" w:rsidRPr="00194DCF">
        <w:rPr>
          <w:snapToGrid/>
          <w:spacing w:val="0"/>
          <w:lang w:val="en-GB"/>
        </w:rPr>
        <w:t xml:space="preserve"> is designed to assess compliance with the technical requirements of </w:t>
      </w:r>
      <w:r w:rsidR="001B04C3">
        <w:rPr>
          <w:snapToGrid/>
          <w:spacing w:val="0"/>
          <w:lang w:val="en-GB"/>
        </w:rPr>
        <w:t>6</w:t>
      </w:r>
      <w:r w:rsidR="004B40A8" w:rsidRPr="00194DCF">
        <w:rPr>
          <w:snapToGrid/>
          <w:spacing w:val="0"/>
          <w:lang w:val="en-GB"/>
        </w:rPr>
        <w:t>.</w:t>
      </w: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z w:val="22"/>
        </w:rPr>
      </w:pPr>
    </w:p>
    <w:p w:rsidR="009E5A8B" w:rsidRPr="00203248" w:rsidRDefault="009E5A8B" w:rsidP="009E5A8B">
      <w:pPr>
        <w:rPr>
          <w:rFonts w:ascii="Arial" w:hAnsi="Arial" w:cs="Arial"/>
          <w:b/>
          <w:sz w:val="22"/>
          <w:szCs w:val="22"/>
        </w:rPr>
      </w:pPr>
      <w:r w:rsidRPr="00203248">
        <w:rPr>
          <w:rFonts w:ascii="Arial" w:hAnsi="Arial" w:cs="Arial"/>
          <w:sz w:val="22"/>
          <w:szCs w:val="22"/>
        </w:rPr>
        <w:t xml:space="preserve">For software-controlled </w:t>
      </w:r>
      <w:r w:rsidR="00785941">
        <w:rPr>
          <w:rFonts w:ascii="Arial" w:hAnsi="Arial" w:cs="Arial"/>
          <w:sz w:val="22"/>
          <w:szCs w:val="22"/>
        </w:rPr>
        <w:t>AGFI</w:t>
      </w:r>
      <w:r w:rsidRPr="00203248">
        <w:rPr>
          <w:rFonts w:ascii="Arial" w:hAnsi="Arial" w:cs="Arial"/>
          <w:sz w:val="22"/>
          <w:szCs w:val="22"/>
        </w:rPr>
        <w:t>s, the additional requirements in 5.10 and in Annex B apply.</w:t>
      </w:r>
    </w:p>
    <w:p w:rsidR="004B40A8" w:rsidRPr="00194DCF"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z w:val="22"/>
        </w:rPr>
      </w:pPr>
    </w:p>
    <w:p w:rsidR="004B40A8" w:rsidRPr="00194DCF"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z w:val="22"/>
        </w:rPr>
      </w:pPr>
    </w:p>
    <w:p w:rsidR="004B40A8" w:rsidRPr="00194DCF"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z w:val="22"/>
        </w:rPr>
      </w:pPr>
      <w:r>
        <w:rPr>
          <w:rFonts w:ascii="Arial" w:hAnsi="Arial"/>
          <w:b/>
          <w:sz w:val="22"/>
        </w:rPr>
        <w:t>8.2</w:t>
      </w:r>
      <w:r w:rsidR="004B40A8" w:rsidRPr="00194DCF">
        <w:rPr>
          <w:rFonts w:ascii="Arial" w:hAnsi="Arial"/>
          <w:b/>
          <w:sz w:val="22"/>
        </w:rPr>
        <w:t>.3.2</w:t>
      </w:r>
      <w:r w:rsidR="004B40A8" w:rsidRPr="00194DCF">
        <w:rPr>
          <w:rFonts w:ascii="Arial" w:hAnsi="Arial"/>
          <w:sz w:val="22"/>
        </w:rPr>
        <w:t>  </w:t>
      </w:r>
      <w:r w:rsidR="004B40A8" w:rsidRPr="00194DCF">
        <w:rPr>
          <w:rFonts w:ascii="Arial" w:hAnsi="Arial"/>
          <w:sz w:val="22"/>
        </w:rPr>
        <w:tab/>
      </w:r>
      <w:r w:rsidR="004B40A8" w:rsidRPr="00194DCF">
        <w:rPr>
          <w:rFonts w:ascii="Arial" w:hAnsi="Arial"/>
          <w:sz w:val="22"/>
        </w:rPr>
        <w:tab/>
        <w:t>Influence factor tests</w:t>
      </w:r>
    </w:p>
    <w:p w:rsidR="004B40A8" w:rsidRPr="00194DCF"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194DCF">
        <w:rPr>
          <w:rFonts w:ascii="Arial" w:hAnsi="Arial"/>
          <w:sz w:val="22"/>
        </w:rPr>
        <w:t xml:space="preserve">Influence factors shall be applied to the </w:t>
      </w:r>
      <w:r w:rsidR="00785941">
        <w:rPr>
          <w:rFonts w:ascii="Arial" w:hAnsi="Arial"/>
          <w:sz w:val="22"/>
        </w:rPr>
        <w:t>AGFI</w:t>
      </w:r>
      <w:r w:rsidRPr="00194DCF">
        <w:rPr>
          <w:rFonts w:ascii="Arial" w:hAnsi="Arial"/>
          <w:sz w:val="22"/>
        </w:rPr>
        <w:t xml:space="preserve"> or </w:t>
      </w:r>
      <w:r w:rsidR="00F6682E">
        <w:rPr>
          <w:rFonts w:ascii="Arial" w:hAnsi="Arial"/>
          <w:sz w:val="22"/>
        </w:rPr>
        <w:t xml:space="preserve">instrument </w:t>
      </w:r>
      <w:r w:rsidRPr="00194DCF">
        <w:rPr>
          <w:rFonts w:ascii="Arial" w:hAnsi="Arial"/>
          <w:sz w:val="22"/>
        </w:rPr>
        <w:t>simulator during simulation tests in a manner that will reveal a corruption of the weighing re</w:t>
      </w:r>
      <w:r w:rsidRPr="00966C41">
        <w:rPr>
          <w:rFonts w:ascii="Arial" w:hAnsi="Arial"/>
          <w:spacing w:val="-3"/>
          <w:sz w:val="22"/>
        </w:rPr>
        <w:t xml:space="preserve">sult of any weighing process to which the </w:t>
      </w:r>
      <w:r w:rsidR="00785941">
        <w:rPr>
          <w:rFonts w:ascii="Arial" w:hAnsi="Arial"/>
          <w:spacing w:val="-3"/>
          <w:sz w:val="22"/>
        </w:rPr>
        <w:t>AGFI</w:t>
      </w:r>
      <w:r w:rsidRPr="00966C41">
        <w:rPr>
          <w:rFonts w:ascii="Arial" w:hAnsi="Arial"/>
          <w:spacing w:val="-3"/>
          <w:sz w:val="22"/>
        </w:rPr>
        <w:t xml:space="preserve"> could be applied, in accordance with:</w:t>
      </w:r>
    </w:p>
    <w:p w:rsidR="004B40A8" w:rsidRPr="00966C41" w:rsidRDefault="004B40A8" w:rsidP="008F1028">
      <w:pPr>
        <w:tabs>
          <w:tab w:val="left" w:pos="0"/>
          <w:tab w:val="left" w:pos="177"/>
          <w:tab w:val="left" w:pos="532"/>
          <w:tab w:val="left" w:pos="888"/>
          <w:tab w:val="left" w:pos="1400"/>
          <w:tab w:val="left" w:pos="1500"/>
        </w:tabs>
        <w:suppressAutoHyphens/>
        <w:jc w:val="both"/>
        <w:rPr>
          <w:rFonts w:ascii="Arial" w:hAnsi="Arial"/>
          <w:spacing w:val="-3"/>
          <w:sz w:val="22"/>
        </w:rPr>
      </w:pPr>
    </w:p>
    <w:p w:rsidR="000D775C" w:rsidRDefault="004B40A8">
      <w:pPr>
        <w:numPr>
          <w:ilvl w:val="0"/>
          <w:numId w:val="27"/>
        </w:numPr>
        <w:tabs>
          <w:tab w:val="left" w:pos="0"/>
          <w:tab w:val="left" w:pos="177"/>
          <w:tab w:val="left" w:pos="532"/>
          <w:tab w:val="left" w:pos="888"/>
          <w:tab w:val="left" w:pos="1400"/>
          <w:tab w:val="left" w:pos="1500"/>
        </w:tabs>
        <w:suppressAutoHyphens/>
        <w:jc w:val="both"/>
        <w:rPr>
          <w:rFonts w:ascii="Arial" w:hAnsi="Arial"/>
          <w:spacing w:val="-3"/>
          <w:sz w:val="22"/>
          <w:lang w:val="fr-FR"/>
        </w:rPr>
      </w:pPr>
      <w:r w:rsidRPr="00966C41">
        <w:rPr>
          <w:rFonts w:ascii="Arial" w:hAnsi="Arial"/>
          <w:spacing w:val="-3"/>
          <w:sz w:val="22"/>
        </w:rPr>
        <w:t xml:space="preserve">  </w:t>
      </w:r>
      <w:r w:rsidR="00935367">
        <w:rPr>
          <w:rFonts w:ascii="Arial" w:hAnsi="Arial"/>
          <w:spacing w:val="-3"/>
          <w:sz w:val="22"/>
          <w:lang w:val="fr-FR"/>
        </w:rPr>
        <w:t>4.8</w:t>
      </w:r>
      <w:r>
        <w:rPr>
          <w:rFonts w:ascii="Arial" w:hAnsi="Arial"/>
          <w:spacing w:val="-3"/>
          <w:sz w:val="22"/>
          <w:lang w:val="fr-FR"/>
        </w:rPr>
        <w:t xml:space="preserve"> for all </w:t>
      </w:r>
      <w:r w:rsidR="00785941">
        <w:rPr>
          <w:rFonts w:ascii="Arial" w:hAnsi="Arial"/>
          <w:spacing w:val="-3"/>
          <w:sz w:val="22"/>
          <w:lang w:val="fr-FR"/>
        </w:rPr>
        <w:t>AGFI</w:t>
      </w:r>
      <w:r>
        <w:rPr>
          <w:rFonts w:ascii="Arial" w:hAnsi="Arial"/>
          <w:spacing w:val="-3"/>
          <w:sz w:val="22"/>
          <w:lang w:val="fr-FR"/>
        </w:rPr>
        <w:t>s,</w:t>
      </w:r>
    </w:p>
    <w:p w:rsidR="004B40A8" w:rsidRDefault="004B40A8" w:rsidP="008F1028">
      <w:pPr>
        <w:tabs>
          <w:tab w:val="left" w:pos="0"/>
          <w:tab w:val="left" w:pos="177"/>
          <w:tab w:val="left" w:pos="532"/>
          <w:tab w:val="left" w:pos="888"/>
          <w:tab w:val="left" w:pos="1400"/>
          <w:tab w:val="left" w:pos="1500"/>
        </w:tabs>
        <w:suppressAutoHyphens/>
        <w:spacing w:line="120" w:lineRule="auto"/>
        <w:jc w:val="both"/>
        <w:rPr>
          <w:rFonts w:ascii="Arial" w:hAnsi="Arial"/>
          <w:spacing w:val="-3"/>
          <w:sz w:val="22"/>
          <w:lang w:val="fr-FR"/>
        </w:rPr>
      </w:pPr>
    </w:p>
    <w:p w:rsidR="000D775C" w:rsidRDefault="004B40A8">
      <w:pPr>
        <w:numPr>
          <w:ilvl w:val="0"/>
          <w:numId w:val="27"/>
        </w:numPr>
        <w:tabs>
          <w:tab w:val="left" w:pos="0"/>
          <w:tab w:val="left" w:pos="177"/>
          <w:tab w:val="left" w:pos="532"/>
          <w:tab w:val="left" w:pos="888"/>
          <w:tab w:val="left" w:pos="1400"/>
          <w:tab w:val="left" w:pos="1500"/>
        </w:tabs>
        <w:suppressAutoHyphens/>
        <w:jc w:val="both"/>
        <w:rPr>
          <w:rFonts w:ascii="Arial" w:hAnsi="Arial"/>
          <w:spacing w:val="-3"/>
          <w:sz w:val="22"/>
          <w:lang w:val="fr-FR"/>
        </w:rPr>
      </w:pPr>
      <w:r>
        <w:rPr>
          <w:rFonts w:ascii="Arial" w:hAnsi="Arial"/>
          <w:spacing w:val="-3"/>
          <w:sz w:val="22"/>
          <w:lang w:val="fr-FR"/>
        </w:rPr>
        <w:t xml:space="preserve">  </w:t>
      </w:r>
      <w:r w:rsidR="00C76C5D">
        <w:rPr>
          <w:rFonts w:ascii="Arial" w:hAnsi="Arial"/>
          <w:spacing w:val="-3"/>
          <w:sz w:val="22"/>
          <w:lang w:val="fr-FR"/>
        </w:rPr>
        <w:t>7</w:t>
      </w:r>
      <w:r>
        <w:rPr>
          <w:rFonts w:ascii="Arial" w:hAnsi="Arial"/>
          <w:spacing w:val="-3"/>
          <w:sz w:val="22"/>
          <w:lang w:val="fr-FR"/>
        </w:rPr>
        <w:t xml:space="preserve"> for electronic </w:t>
      </w:r>
      <w:r w:rsidR="00785941">
        <w:rPr>
          <w:rFonts w:ascii="Arial" w:hAnsi="Arial"/>
          <w:spacing w:val="-3"/>
          <w:sz w:val="22"/>
          <w:lang w:val="fr-FR"/>
        </w:rPr>
        <w:t>AGFI</w:t>
      </w:r>
      <w:r>
        <w:rPr>
          <w:rFonts w:ascii="Arial" w:hAnsi="Arial"/>
          <w:spacing w:val="-3"/>
          <w:sz w:val="22"/>
          <w:lang w:val="fr-FR"/>
        </w:rPr>
        <w:t>s.</w:t>
      </w:r>
    </w:p>
    <w:p w:rsidR="004B40A8" w:rsidRDefault="004B40A8" w:rsidP="008F1028">
      <w:pPr>
        <w:tabs>
          <w:tab w:val="left" w:pos="0"/>
          <w:tab w:val="left" w:pos="177"/>
          <w:tab w:val="left" w:pos="355"/>
          <w:tab w:val="left" w:pos="532"/>
          <w:tab w:val="left" w:pos="888"/>
          <w:tab w:val="left" w:pos="1400"/>
          <w:tab w:val="left" w:pos="1500"/>
        </w:tabs>
        <w:suppressAutoHyphens/>
        <w:ind w:left="177"/>
        <w:jc w:val="both"/>
        <w:rPr>
          <w:rFonts w:ascii="Arial" w:hAnsi="Arial"/>
          <w:spacing w:val="-3"/>
          <w:sz w:val="22"/>
          <w:lang w:val="fr-FR"/>
        </w:rPr>
      </w:pPr>
    </w:p>
    <w:p w:rsidR="00AC5290" w:rsidRDefault="00AC5290"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lang w:val="fr-FR"/>
        </w:rPr>
      </w:pPr>
    </w:p>
    <w:p w:rsidR="004B40A8"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lang w:val="fr-FR"/>
        </w:rPr>
      </w:pPr>
      <w:r>
        <w:rPr>
          <w:rFonts w:ascii="Arial" w:hAnsi="Arial"/>
          <w:b/>
          <w:spacing w:val="-3"/>
          <w:sz w:val="22"/>
          <w:lang w:val="fr-FR"/>
        </w:rPr>
        <w:t>8.2</w:t>
      </w:r>
      <w:r w:rsidR="004B40A8">
        <w:rPr>
          <w:rFonts w:ascii="Arial" w:hAnsi="Arial"/>
          <w:b/>
          <w:spacing w:val="-3"/>
          <w:sz w:val="22"/>
          <w:lang w:val="fr-FR"/>
        </w:rPr>
        <w:t>.3.3</w:t>
      </w:r>
      <w:r w:rsidR="004B40A8">
        <w:rPr>
          <w:rFonts w:ascii="Arial" w:hAnsi="Arial"/>
          <w:spacing w:val="-3"/>
          <w:sz w:val="22"/>
          <w:lang w:val="fr-FR"/>
        </w:rPr>
        <w:t xml:space="preserve"> </w:t>
      </w:r>
      <w:r w:rsidR="004B40A8">
        <w:rPr>
          <w:rFonts w:ascii="Arial" w:hAnsi="Arial"/>
          <w:spacing w:val="-3"/>
          <w:sz w:val="22"/>
          <w:lang w:val="fr-FR"/>
        </w:rPr>
        <w:tab/>
      </w:r>
      <w:r w:rsidR="004B40A8">
        <w:rPr>
          <w:rFonts w:ascii="Arial" w:hAnsi="Arial"/>
          <w:spacing w:val="-3"/>
          <w:sz w:val="22"/>
          <w:lang w:val="fr-FR"/>
        </w:rPr>
        <w:tab/>
        <w:t>Apportioning of errors</w:t>
      </w: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lang w:val="fr-FR"/>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Where parts </w:t>
      </w:r>
      <w:proofErr w:type="gramStart"/>
      <w:r w:rsidRPr="00966C41">
        <w:rPr>
          <w:rFonts w:ascii="Arial" w:hAnsi="Arial"/>
          <w:spacing w:val="-3"/>
          <w:sz w:val="22"/>
        </w:rPr>
        <w:t xml:space="preserve">of </w:t>
      </w:r>
      <w:r w:rsidR="0041590B" w:rsidRPr="0041590B">
        <w:rPr>
          <w:rFonts w:ascii="Arial" w:hAnsi="Arial"/>
          <w:spacing w:val="-3"/>
          <w:sz w:val="22"/>
        </w:rPr>
        <w:t xml:space="preserve"> </w:t>
      </w:r>
      <w:r w:rsidR="0041590B">
        <w:rPr>
          <w:rFonts w:ascii="Arial" w:hAnsi="Arial"/>
          <w:spacing w:val="-3"/>
          <w:sz w:val="22"/>
        </w:rPr>
        <w:t>the</w:t>
      </w:r>
      <w:proofErr w:type="gramEnd"/>
      <w:r w:rsidR="0041590B">
        <w:rPr>
          <w:rFonts w:ascii="Arial" w:hAnsi="Arial"/>
          <w:spacing w:val="-3"/>
          <w:sz w:val="22"/>
        </w:rPr>
        <w:t xml:space="preserve"> </w:t>
      </w:r>
      <w:r w:rsidR="00785941">
        <w:rPr>
          <w:rFonts w:ascii="Arial" w:hAnsi="Arial"/>
          <w:spacing w:val="-3"/>
          <w:sz w:val="22"/>
        </w:rPr>
        <w:t>AGFI</w:t>
      </w:r>
      <w:r w:rsidRPr="00966C41">
        <w:rPr>
          <w:rFonts w:ascii="Arial" w:hAnsi="Arial"/>
          <w:spacing w:val="-3"/>
          <w:sz w:val="22"/>
        </w:rPr>
        <w:t xml:space="preserve"> are examined separately in the process of </w:t>
      </w:r>
      <w:r w:rsidR="00EF7A1C">
        <w:rPr>
          <w:rFonts w:ascii="Arial" w:hAnsi="Arial"/>
          <w:spacing w:val="-3"/>
          <w:sz w:val="22"/>
        </w:rPr>
        <w:t>type</w:t>
      </w:r>
      <w:r w:rsidRPr="00966C41">
        <w:rPr>
          <w:rFonts w:ascii="Arial" w:hAnsi="Arial"/>
          <w:spacing w:val="-3"/>
          <w:sz w:val="22"/>
        </w:rPr>
        <w:t xml:space="preserve"> </w:t>
      </w:r>
      <w:r w:rsidR="00841F6C">
        <w:rPr>
          <w:rFonts w:ascii="Arial" w:hAnsi="Arial"/>
          <w:spacing w:val="-3"/>
          <w:sz w:val="22"/>
        </w:rPr>
        <w:t>evaluation</w:t>
      </w:r>
      <w:r w:rsidRPr="00966C41">
        <w:rPr>
          <w:rFonts w:ascii="Arial" w:hAnsi="Arial"/>
          <w:spacing w:val="-3"/>
          <w:sz w:val="22"/>
        </w:rPr>
        <w:t>, the following requirements apply:</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error limits applicable to a part which is examined separately are equal to a fraction </w:t>
      </w:r>
      <w:r w:rsidR="00FA19E9">
        <w:rPr>
          <w:rFonts w:ascii="Arial" w:hAnsi="Arial"/>
          <w:spacing w:val="-3"/>
          <w:sz w:val="22"/>
        </w:rPr>
        <w:t>p</w:t>
      </w:r>
      <w:r w:rsidR="00FA19E9" w:rsidRPr="00966C41">
        <w:rPr>
          <w:rFonts w:ascii="Arial" w:hAnsi="Arial"/>
          <w:spacing w:val="-3"/>
          <w:sz w:val="22"/>
          <w:vertAlign w:val="subscript"/>
        </w:rPr>
        <w:t>i</w:t>
      </w:r>
      <w:r w:rsidR="00FA19E9" w:rsidRPr="00966C41">
        <w:rPr>
          <w:rFonts w:ascii="Arial" w:hAnsi="Arial"/>
          <w:spacing w:val="-3"/>
          <w:sz w:val="22"/>
        </w:rPr>
        <w:t xml:space="preserve"> </w:t>
      </w:r>
      <w:r w:rsidRPr="00966C41">
        <w:rPr>
          <w:rFonts w:ascii="Arial" w:hAnsi="Arial"/>
          <w:spacing w:val="-3"/>
          <w:sz w:val="22"/>
        </w:rPr>
        <w:t xml:space="preserve">of the maximum permissible errors or the allowed variations of the indication of the </w:t>
      </w:r>
      <w:r w:rsidRPr="00966C41">
        <w:rPr>
          <w:rFonts w:ascii="Arial" w:hAnsi="Arial"/>
          <w:spacing w:val="-3"/>
          <w:sz w:val="22"/>
        </w:rPr>
        <w:lastRenderedPageBreak/>
        <w:t xml:space="preserve">complete </w:t>
      </w:r>
      <w:r w:rsidR="00785941">
        <w:rPr>
          <w:rFonts w:ascii="Arial" w:hAnsi="Arial"/>
          <w:spacing w:val="-3"/>
          <w:sz w:val="22"/>
        </w:rPr>
        <w:t>AGFI</w:t>
      </w:r>
      <w:r w:rsidRPr="00966C41">
        <w:rPr>
          <w:rFonts w:ascii="Arial" w:hAnsi="Arial"/>
          <w:spacing w:val="-3"/>
          <w:sz w:val="22"/>
        </w:rPr>
        <w:t xml:space="preserve">. The fractions for any part have to be taken for the same accuracy class as for the complete </w:t>
      </w:r>
      <w:r w:rsidR="00785941">
        <w:rPr>
          <w:rFonts w:ascii="Arial" w:hAnsi="Arial"/>
          <w:spacing w:val="-3"/>
          <w:sz w:val="22"/>
        </w:rPr>
        <w:t>AGFI</w:t>
      </w:r>
      <w:r w:rsidRPr="00966C41">
        <w:rPr>
          <w:rFonts w:ascii="Arial" w:hAnsi="Arial"/>
          <w:spacing w:val="-3"/>
          <w:sz w:val="22"/>
        </w:rPr>
        <w:t xml:space="preserve"> incorporating the part.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fractions </w:t>
      </w:r>
      <w:r w:rsidR="006C3738">
        <w:rPr>
          <w:rFonts w:ascii="Arial" w:hAnsi="Arial"/>
          <w:spacing w:val="-3"/>
          <w:sz w:val="22"/>
        </w:rPr>
        <w:t>pi</w:t>
      </w:r>
      <w:r w:rsidRPr="00966C41">
        <w:rPr>
          <w:rFonts w:ascii="Arial" w:hAnsi="Arial"/>
          <w:spacing w:val="-3"/>
          <w:sz w:val="22"/>
        </w:rPr>
        <w:t xml:space="preserve"> shall satisfy the following equation: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w:t>
      </w:r>
      <w:r w:rsidR="006C3738">
        <w:rPr>
          <w:rFonts w:ascii="Arial" w:hAnsi="Arial"/>
          <w:spacing w:val="-3"/>
          <w:sz w:val="22"/>
        </w:rPr>
        <w:t>p</w:t>
      </w:r>
      <w:r w:rsidR="006C3738" w:rsidRPr="00966C41">
        <w:rPr>
          <w:rFonts w:ascii="Arial" w:hAnsi="Arial"/>
          <w:spacing w:val="-3"/>
          <w:sz w:val="22"/>
          <w:vertAlign w:val="subscript"/>
        </w:rPr>
        <w:t>1</w:t>
      </w:r>
      <w:r w:rsidR="006C3738" w:rsidRPr="00966C41">
        <w:rPr>
          <w:rFonts w:ascii="Arial" w:hAnsi="Arial"/>
          <w:spacing w:val="-3"/>
          <w:sz w:val="22"/>
          <w:vertAlign w:val="superscript"/>
        </w:rPr>
        <w:t>2</w:t>
      </w:r>
      <w:r w:rsidR="006C3738" w:rsidRPr="00966C41">
        <w:rPr>
          <w:rFonts w:ascii="Arial" w:hAnsi="Arial"/>
          <w:spacing w:val="-3"/>
          <w:sz w:val="22"/>
        </w:rPr>
        <w:t xml:space="preserve"> </w:t>
      </w:r>
      <w:r w:rsidRPr="00966C41">
        <w:rPr>
          <w:rFonts w:ascii="Arial" w:hAnsi="Arial"/>
          <w:spacing w:val="-3"/>
          <w:sz w:val="22"/>
        </w:rPr>
        <w:t xml:space="preserve">+ </w:t>
      </w:r>
      <w:r w:rsidR="006C3738">
        <w:rPr>
          <w:rFonts w:ascii="Arial" w:hAnsi="Arial"/>
          <w:spacing w:val="-3"/>
          <w:sz w:val="22"/>
        </w:rPr>
        <w:t>p</w:t>
      </w:r>
      <w:r w:rsidR="006C3738" w:rsidRPr="00966C41">
        <w:rPr>
          <w:rFonts w:ascii="Arial" w:hAnsi="Arial"/>
          <w:spacing w:val="-3"/>
          <w:sz w:val="22"/>
          <w:vertAlign w:val="subscript"/>
        </w:rPr>
        <w:t>2</w:t>
      </w:r>
      <w:r w:rsidR="006C3738" w:rsidRPr="00966C41">
        <w:rPr>
          <w:rFonts w:ascii="Arial" w:hAnsi="Arial"/>
          <w:spacing w:val="-3"/>
          <w:sz w:val="22"/>
          <w:vertAlign w:val="superscript"/>
        </w:rPr>
        <w:t>2</w:t>
      </w:r>
      <w:r w:rsidR="006C3738" w:rsidRPr="00966C41">
        <w:rPr>
          <w:rFonts w:ascii="Arial" w:hAnsi="Arial"/>
          <w:spacing w:val="-3"/>
          <w:sz w:val="22"/>
        </w:rPr>
        <w:t xml:space="preserve"> </w:t>
      </w:r>
      <w:r w:rsidRPr="00966C41">
        <w:rPr>
          <w:rFonts w:ascii="Arial" w:hAnsi="Arial"/>
          <w:spacing w:val="-3"/>
          <w:sz w:val="22"/>
        </w:rPr>
        <w:t xml:space="preserve">+ </w:t>
      </w:r>
      <w:r w:rsidR="006C3738">
        <w:rPr>
          <w:rFonts w:ascii="Arial" w:hAnsi="Arial"/>
          <w:spacing w:val="-3"/>
          <w:sz w:val="22"/>
        </w:rPr>
        <w:t>p</w:t>
      </w:r>
      <w:r w:rsidR="006C3738" w:rsidRPr="00966C41">
        <w:rPr>
          <w:rFonts w:ascii="Arial" w:hAnsi="Arial"/>
          <w:spacing w:val="-3"/>
          <w:sz w:val="22"/>
          <w:vertAlign w:val="subscript"/>
        </w:rPr>
        <w:t>3</w:t>
      </w:r>
      <w:r w:rsidR="006C3738" w:rsidRPr="00966C41">
        <w:rPr>
          <w:rFonts w:ascii="Arial" w:hAnsi="Arial"/>
          <w:spacing w:val="-3"/>
          <w:sz w:val="22"/>
          <w:vertAlign w:val="superscript"/>
        </w:rPr>
        <w:t>2</w:t>
      </w:r>
      <w:r w:rsidR="006C3738" w:rsidRPr="00966C41">
        <w:rPr>
          <w:rFonts w:ascii="Arial" w:hAnsi="Arial"/>
          <w:spacing w:val="-3"/>
          <w:sz w:val="22"/>
        </w:rPr>
        <w:t xml:space="preserve"> </w:t>
      </w:r>
      <w:r w:rsidRPr="00966C41">
        <w:rPr>
          <w:rFonts w:ascii="Arial" w:hAnsi="Arial"/>
          <w:spacing w:val="-3"/>
          <w:sz w:val="22"/>
        </w:rPr>
        <w:t xml:space="preserve">+ ....) </w:t>
      </w:r>
      <w:r>
        <w:rPr>
          <w:rFonts w:ascii="Arial" w:hAnsi="Arial"/>
          <w:spacing w:val="-3"/>
          <w:sz w:val="22"/>
          <w:lang w:val="fr-FR"/>
        </w:rPr>
        <w:sym w:font="Symbol" w:char="F0A3"/>
      </w:r>
      <w:r w:rsidRPr="00966C41">
        <w:rPr>
          <w:rFonts w:ascii="Arial" w:hAnsi="Arial"/>
          <w:spacing w:val="-3"/>
          <w:sz w:val="22"/>
        </w:rPr>
        <w:t xml:space="preserve"> 1</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fraction </w:t>
      </w:r>
      <w:r w:rsidR="006C3738">
        <w:rPr>
          <w:rFonts w:ascii="Arial" w:hAnsi="Arial"/>
          <w:spacing w:val="-3"/>
          <w:sz w:val="22"/>
        </w:rPr>
        <w:t>pi</w:t>
      </w:r>
      <w:r w:rsidRPr="00966C41">
        <w:rPr>
          <w:rFonts w:ascii="Arial" w:hAnsi="Arial"/>
          <w:spacing w:val="-3"/>
          <w:sz w:val="22"/>
        </w:rPr>
        <w:t xml:space="preserve"> shall be chosen by the manufacturer of the part and shall be verified by an appropriate test. However, the fraction shall not exceed 0.8 and shall not be less than 0.3, when more than one part contributes to the effect in question.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If the metrological characteristics of the load cell or other major component has been evaluated in accordance with the requirements of any OIML International Recommendation (e.g. OIML R 60 </w:t>
      </w:r>
      <w:r w:rsidR="005569A3">
        <w:rPr>
          <w:rFonts w:ascii="Arial" w:hAnsi="Arial"/>
          <w:spacing w:val="-3"/>
          <w:sz w:val="22"/>
        </w:rPr>
        <w:t>[5]</w:t>
      </w:r>
      <w:r w:rsidR="00B84F65">
        <w:rPr>
          <w:rFonts w:ascii="Arial" w:hAnsi="Arial"/>
          <w:spacing w:val="-3"/>
          <w:sz w:val="22"/>
        </w:rPr>
        <w:t xml:space="preserve"> </w:t>
      </w:r>
      <w:r w:rsidRPr="00966C41">
        <w:rPr>
          <w:rFonts w:ascii="Arial" w:hAnsi="Arial"/>
          <w:spacing w:val="-3"/>
          <w:sz w:val="22"/>
        </w:rPr>
        <w:t xml:space="preserve">for load cells), that evaluation shall be used to aid in the </w:t>
      </w:r>
      <w:r w:rsidR="001179FD">
        <w:rPr>
          <w:rFonts w:ascii="Arial" w:hAnsi="Arial"/>
          <w:spacing w:val="-3"/>
          <w:sz w:val="22"/>
        </w:rPr>
        <w:t>type</w:t>
      </w:r>
      <w:r w:rsidRPr="00966C41">
        <w:rPr>
          <w:rFonts w:ascii="Arial" w:hAnsi="Arial"/>
          <w:spacing w:val="-3"/>
          <w:sz w:val="22"/>
        </w:rPr>
        <w:t xml:space="preserve"> evaluation if so requested by the applicant.</w:t>
      </w:r>
    </w:p>
    <w:p w:rsidR="00883AF8" w:rsidRDefault="00883AF8" w:rsidP="00883AF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883AF8" w:rsidRDefault="00DF2277" w:rsidP="00F83929">
      <w:pPr>
        <w:tabs>
          <w:tab w:val="left" w:pos="0"/>
          <w:tab w:val="left" w:pos="177"/>
          <w:tab w:val="left" w:pos="355"/>
          <w:tab w:val="left" w:pos="532"/>
          <w:tab w:val="left" w:pos="888"/>
          <w:tab w:val="left" w:pos="1400"/>
          <w:tab w:val="left" w:pos="1500"/>
        </w:tabs>
        <w:suppressAutoHyphens/>
        <w:ind w:left="851" w:hanging="851"/>
        <w:jc w:val="both"/>
        <w:rPr>
          <w:rFonts w:ascii="Arial" w:hAnsi="Arial"/>
          <w:spacing w:val="-3"/>
          <w:sz w:val="22"/>
        </w:rPr>
      </w:pPr>
      <w:r>
        <w:rPr>
          <w:rFonts w:ascii="Arial" w:hAnsi="Arial"/>
          <w:spacing w:val="-3"/>
          <w:sz w:val="22"/>
        </w:rPr>
        <w:t>NOTE</w:t>
      </w:r>
      <w:r w:rsidR="004B40A8" w:rsidRPr="00966C41">
        <w:rPr>
          <w:rFonts w:ascii="Arial" w:hAnsi="Arial"/>
          <w:spacing w:val="-3"/>
          <w:sz w:val="22"/>
        </w:rPr>
        <w:t>:</w:t>
      </w:r>
      <w:r w:rsidR="004B40A8" w:rsidRPr="00966C41">
        <w:rPr>
          <w:rFonts w:ascii="Arial" w:hAnsi="Arial"/>
          <w:spacing w:val="-3"/>
          <w:sz w:val="22"/>
        </w:rPr>
        <w:tab/>
      </w:r>
      <w:r w:rsidR="004B40A8" w:rsidRPr="00966C41">
        <w:rPr>
          <w:rFonts w:ascii="Arial" w:hAnsi="Arial"/>
          <w:spacing w:val="-3"/>
          <w:sz w:val="22"/>
        </w:rPr>
        <w:tab/>
        <w:t xml:space="preserve">As the requirements of this </w:t>
      </w:r>
      <w:r w:rsidR="00A504C8">
        <w:rPr>
          <w:rFonts w:ascii="Arial" w:hAnsi="Arial"/>
          <w:spacing w:val="-3"/>
          <w:sz w:val="22"/>
        </w:rPr>
        <w:t>clause</w:t>
      </w:r>
      <w:r w:rsidR="00A504C8" w:rsidRPr="00966C41">
        <w:rPr>
          <w:rFonts w:ascii="Arial" w:hAnsi="Arial"/>
          <w:spacing w:val="-3"/>
          <w:sz w:val="22"/>
        </w:rPr>
        <w:t xml:space="preserve"> </w:t>
      </w:r>
      <w:r w:rsidR="004B40A8" w:rsidRPr="00966C41">
        <w:rPr>
          <w:rFonts w:ascii="Arial" w:hAnsi="Arial"/>
          <w:spacing w:val="-3"/>
          <w:sz w:val="22"/>
        </w:rPr>
        <w:t xml:space="preserve">only apply to the </w:t>
      </w:r>
      <w:r w:rsidR="00785941">
        <w:rPr>
          <w:rFonts w:ascii="Arial" w:hAnsi="Arial"/>
          <w:spacing w:val="-3"/>
          <w:sz w:val="22"/>
        </w:rPr>
        <w:t>AGFI</w:t>
      </w:r>
      <w:r w:rsidR="004B40A8" w:rsidRPr="00966C41">
        <w:rPr>
          <w:rFonts w:ascii="Arial" w:hAnsi="Arial"/>
          <w:spacing w:val="-3"/>
          <w:sz w:val="22"/>
        </w:rPr>
        <w:t xml:space="preserve"> submitted for </w:t>
      </w:r>
      <w:r w:rsidR="001179FD">
        <w:rPr>
          <w:rFonts w:ascii="Arial" w:hAnsi="Arial"/>
          <w:spacing w:val="-3"/>
          <w:sz w:val="22"/>
        </w:rPr>
        <w:t>type</w:t>
      </w:r>
      <w:r w:rsidR="004B40A8" w:rsidRPr="00966C41">
        <w:rPr>
          <w:rFonts w:ascii="Arial" w:hAnsi="Arial"/>
          <w:spacing w:val="-3"/>
          <w:sz w:val="22"/>
        </w:rPr>
        <w:t xml:space="preserve"> evaluation and not to those subsequently submitted for verification, the means by which it will be possible to determine whether the appropriate maximum permissible error or maximum allowable variation has been exceeded will be decided mutually between the metrological authority and the applicant. </w:t>
      </w:r>
      <w:r w:rsidR="00A730D0" w:rsidRPr="00A730D0">
        <w:rPr>
          <w:rFonts w:ascii="Arial" w:hAnsi="Arial"/>
          <w:spacing w:val="-3"/>
          <w:sz w:val="22"/>
        </w:rPr>
        <w:t>The means may be for example:</w:t>
      </w:r>
    </w:p>
    <w:p w:rsidR="004B40A8" w:rsidRPr="00883AF8" w:rsidRDefault="00A730D0" w:rsidP="008F1028">
      <w:pPr>
        <w:tabs>
          <w:tab w:val="left" w:pos="0"/>
          <w:tab w:val="left" w:pos="177"/>
          <w:tab w:val="left" w:pos="355"/>
          <w:tab w:val="left" w:pos="532"/>
          <w:tab w:val="left" w:pos="888"/>
          <w:tab w:val="left" w:pos="1400"/>
          <w:tab w:val="left" w:pos="1500"/>
        </w:tabs>
        <w:suppressAutoHyphens/>
        <w:ind w:left="888"/>
        <w:jc w:val="both"/>
        <w:rPr>
          <w:rFonts w:ascii="Arial" w:hAnsi="Arial"/>
          <w:spacing w:val="-3"/>
          <w:sz w:val="22"/>
        </w:rPr>
      </w:pPr>
      <w:r w:rsidRPr="00A730D0">
        <w:rPr>
          <w:rFonts w:ascii="Arial" w:hAnsi="Arial"/>
          <w:spacing w:val="-3"/>
          <w:sz w:val="22"/>
        </w:rPr>
        <w:tab/>
      </w:r>
      <w:r w:rsidRPr="00A730D0">
        <w:rPr>
          <w:rFonts w:ascii="Arial" w:hAnsi="Arial"/>
          <w:spacing w:val="-3"/>
          <w:sz w:val="22"/>
        </w:rPr>
        <w:tab/>
      </w:r>
    </w:p>
    <w:p w:rsidR="000D775C" w:rsidRDefault="00810548">
      <w:pPr>
        <w:numPr>
          <w:ilvl w:val="0"/>
          <w:numId w:val="2"/>
        </w:numPr>
        <w:tabs>
          <w:tab w:val="clear" w:pos="360"/>
          <w:tab w:val="left" w:pos="0"/>
          <w:tab w:val="left" w:pos="177"/>
          <w:tab w:val="num" w:pos="900"/>
          <w:tab w:val="left" w:pos="1400"/>
          <w:tab w:val="left" w:pos="1500"/>
        </w:tabs>
        <w:suppressAutoHyphens/>
        <w:ind w:left="900" w:hanging="400"/>
        <w:jc w:val="both"/>
        <w:rPr>
          <w:rFonts w:ascii="Arial" w:hAnsi="Arial"/>
          <w:spacing w:val="-3"/>
          <w:sz w:val="22"/>
        </w:rPr>
      </w:pPr>
      <w:r>
        <w:rPr>
          <w:rFonts w:ascii="Arial" w:hAnsi="Arial"/>
          <w:spacing w:val="-3"/>
          <w:sz w:val="22"/>
        </w:rPr>
        <w:t>T</w:t>
      </w:r>
      <w:r w:rsidR="004B40A8" w:rsidRPr="00966C41">
        <w:rPr>
          <w:rFonts w:ascii="Arial" w:hAnsi="Arial"/>
          <w:spacing w:val="-3"/>
          <w:sz w:val="22"/>
        </w:rPr>
        <w:t>he provision or adaptation of the indicating device to give the required resolution or appropriate increment or scale interval, or</w:t>
      </w:r>
    </w:p>
    <w:p w:rsidR="004B40A8" w:rsidRPr="00966C41" w:rsidRDefault="004B40A8" w:rsidP="00AC5290">
      <w:pPr>
        <w:tabs>
          <w:tab w:val="left" w:pos="0"/>
          <w:tab w:val="left" w:pos="177"/>
          <w:tab w:val="num" w:pos="900"/>
          <w:tab w:val="left" w:pos="1400"/>
          <w:tab w:val="left" w:pos="1500"/>
        </w:tabs>
        <w:suppressAutoHyphens/>
        <w:spacing w:line="120" w:lineRule="auto"/>
        <w:ind w:left="900" w:hanging="400"/>
        <w:jc w:val="both"/>
        <w:rPr>
          <w:rFonts w:ascii="Arial" w:hAnsi="Arial"/>
          <w:spacing w:val="-3"/>
          <w:sz w:val="22"/>
        </w:rPr>
      </w:pPr>
    </w:p>
    <w:p w:rsidR="000D775C" w:rsidRDefault="00810548">
      <w:pPr>
        <w:numPr>
          <w:ilvl w:val="0"/>
          <w:numId w:val="3"/>
        </w:numPr>
        <w:tabs>
          <w:tab w:val="clear" w:pos="360"/>
          <w:tab w:val="left" w:pos="0"/>
          <w:tab w:val="left" w:pos="177"/>
          <w:tab w:val="num" w:pos="900"/>
          <w:tab w:val="left" w:pos="1400"/>
          <w:tab w:val="left" w:pos="1500"/>
        </w:tabs>
        <w:suppressAutoHyphens/>
        <w:ind w:left="900" w:hanging="400"/>
        <w:jc w:val="both"/>
        <w:rPr>
          <w:rFonts w:ascii="Arial" w:hAnsi="Arial"/>
          <w:spacing w:val="-3"/>
          <w:sz w:val="22"/>
        </w:rPr>
      </w:pPr>
      <w:r>
        <w:rPr>
          <w:rFonts w:ascii="Arial" w:hAnsi="Arial"/>
          <w:spacing w:val="-3"/>
          <w:sz w:val="22"/>
        </w:rPr>
        <w:t>T</w:t>
      </w:r>
      <w:r w:rsidR="004B40A8" w:rsidRPr="00966C41">
        <w:rPr>
          <w:rFonts w:ascii="Arial" w:hAnsi="Arial"/>
          <w:spacing w:val="-3"/>
          <w:sz w:val="22"/>
        </w:rPr>
        <w:t>he use of change point weights, or</w:t>
      </w:r>
    </w:p>
    <w:p w:rsidR="004B40A8" w:rsidRPr="00966C41" w:rsidRDefault="004B40A8" w:rsidP="00AC5290">
      <w:pPr>
        <w:tabs>
          <w:tab w:val="left" w:pos="0"/>
          <w:tab w:val="left" w:pos="177"/>
          <w:tab w:val="left" w:pos="355"/>
          <w:tab w:val="num" w:pos="900"/>
          <w:tab w:val="left" w:pos="1400"/>
          <w:tab w:val="left" w:pos="1500"/>
        </w:tabs>
        <w:suppressAutoHyphens/>
        <w:spacing w:line="120" w:lineRule="auto"/>
        <w:ind w:left="900" w:hanging="400"/>
        <w:jc w:val="both"/>
        <w:rPr>
          <w:rFonts w:ascii="Arial" w:hAnsi="Arial"/>
          <w:spacing w:val="-3"/>
          <w:sz w:val="22"/>
        </w:rPr>
      </w:pPr>
    </w:p>
    <w:p w:rsidR="000D775C" w:rsidRDefault="00810548">
      <w:pPr>
        <w:numPr>
          <w:ilvl w:val="0"/>
          <w:numId w:val="4"/>
        </w:numPr>
        <w:tabs>
          <w:tab w:val="left" w:pos="0"/>
          <w:tab w:val="left" w:pos="177"/>
          <w:tab w:val="left" w:pos="851"/>
          <w:tab w:val="left" w:pos="1500"/>
        </w:tabs>
        <w:suppressAutoHyphens/>
        <w:ind w:left="900" w:hanging="400"/>
        <w:jc w:val="both"/>
        <w:rPr>
          <w:rFonts w:ascii="Arial" w:hAnsi="Arial"/>
          <w:spacing w:val="-3"/>
          <w:sz w:val="22"/>
        </w:rPr>
      </w:pPr>
      <w:r>
        <w:rPr>
          <w:rFonts w:ascii="Arial" w:hAnsi="Arial"/>
          <w:spacing w:val="-3"/>
          <w:sz w:val="22"/>
        </w:rPr>
        <w:t>A</w:t>
      </w:r>
      <w:r w:rsidR="004B40A8" w:rsidRPr="00966C41">
        <w:rPr>
          <w:rFonts w:ascii="Arial" w:hAnsi="Arial"/>
          <w:spacing w:val="-3"/>
          <w:sz w:val="22"/>
        </w:rPr>
        <w:t>ny other means mutually agreed.</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934172" w:rsidRPr="00342CCF" w:rsidRDefault="00934172" w:rsidP="00934172">
      <w:pPr>
        <w:pStyle w:val="Default"/>
        <w:spacing w:after="120"/>
        <w:jc w:val="both"/>
        <w:rPr>
          <w:rFonts w:ascii="Arial" w:hAnsi="Arial" w:cs="Arial"/>
          <w:sz w:val="22"/>
          <w:szCs w:val="22"/>
        </w:rPr>
      </w:pPr>
      <w:r w:rsidRPr="00342CCF">
        <w:rPr>
          <w:rFonts w:ascii="Arial" w:hAnsi="Arial" w:cs="Arial"/>
          <w:b/>
          <w:bCs/>
          <w:sz w:val="22"/>
          <w:szCs w:val="22"/>
        </w:rPr>
        <w:t>Acceptable solution</w:t>
      </w:r>
    </w:p>
    <w:p w:rsidR="0055419C" w:rsidRPr="00342CCF" w:rsidRDefault="0055419C" w:rsidP="0055419C">
      <w:pPr>
        <w:autoSpaceDE w:val="0"/>
        <w:autoSpaceDN w:val="0"/>
        <w:adjustRightInd w:val="0"/>
        <w:spacing w:before="120"/>
        <w:jc w:val="both"/>
        <w:rPr>
          <w:rFonts w:ascii="Arial" w:hAnsi="Arial" w:cs="Arial"/>
          <w:sz w:val="22"/>
          <w:szCs w:val="22"/>
          <w:lang w:val="en-US"/>
        </w:rPr>
      </w:pPr>
      <w:r w:rsidRPr="00342CCF">
        <w:rPr>
          <w:rFonts w:ascii="Arial" w:hAnsi="Arial" w:cs="Arial"/>
          <w:sz w:val="22"/>
          <w:szCs w:val="22"/>
          <w:lang w:val="en-US"/>
        </w:rPr>
        <w:t xml:space="preserve">For </w:t>
      </w:r>
      <w:r w:rsidR="00785941">
        <w:rPr>
          <w:rFonts w:ascii="Arial" w:hAnsi="Arial" w:cs="Arial"/>
          <w:sz w:val="22"/>
          <w:szCs w:val="22"/>
          <w:lang w:val="en-US"/>
        </w:rPr>
        <w:t>AGFI</w:t>
      </w:r>
      <w:r w:rsidRPr="00342CCF">
        <w:rPr>
          <w:rFonts w:ascii="Arial" w:hAnsi="Arial" w:cs="Arial"/>
          <w:sz w:val="22"/>
          <w:szCs w:val="22"/>
          <w:lang w:val="en-US"/>
        </w:rPr>
        <w:t xml:space="preserve">s incorporating the typical modules (see </w:t>
      </w:r>
      <w:r w:rsidR="00632DC0">
        <w:rPr>
          <w:rFonts w:ascii="Arial" w:hAnsi="Arial" w:cs="Arial"/>
          <w:spacing w:val="-3"/>
          <w:sz w:val="22"/>
          <w:szCs w:val="22"/>
        </w:rPr>
        <w:t>3.3</w:t>
      </w:r>
      <w:r w:rsidR="00B55E3F" w:rsidRPr="00203248">
        <w:rPr>
          <w:rFonts w:ascii="Arial" w:hAnsi="Arial" w:cs="Arial"/>
          <w:spacing w:val="-3"/>
          <w:sz w:val="22"/>
          <w:szCs w:val="22"/>
        </w:rPr>
        <w:t>.11</w:t>
      </w:r>
      <w:r w:rsidRPr="00342CCF">
        <w:rPr>
          <w:rFonts w:ascii="Arial" w:hAnsi="Arial" w:cs="Arial"/>
          <w:sz w:val="22"/>
          <w:szCs w:val="22"/>
          <w:lang w:val="en-US"/>
        </w:rPr>
        <w:t xml:space="preserve">) the fractions </w:t>
      </w:r>
      <w:r w:rsidRPr="00342CCF">
        <w:rPr>
          <w:rFonts w:ascii="Arial" w:hAnsi="Arial" w:cs="Arial"/>
          <w:i/>
          <w:sz w:val="22"/>
          <w:szCs w:val="22"/>
          <w:lang w:val="en-US"/>
        </w:rPr>
        <w:t>p</w:t>
      </w:r>
      <w:r w:rsidRPr="00342CCF">
        <w:rPr>
          <w:rFonts w:ascii="Arial" w:hAnsi="Arial" w:cs="Arial"/>
          <w:i/>
          <w:sz w:val="22"/>
          <w:szCs w:val="22"/>
          <w:vertAlign w:val="subscript"/>
          <w:lang w:val="en-US"/>
        </w:rPr>
        <w:t>i</w:t>
      </w:r>
      <w:r w:rsidRPr="00342CCF">
        <w:rPr>
          <w:rFonts w:ascii="Arial" w:hAnsi="Arial" w:cs="Arial"/>
          <w:sz w:val="22"/>
          <w:szCs w:val="22"/>
          <w:lang w:val="en-US"/>
        </w:rPr>
        <w:t xml:space="preserve"> may have the values given in </w:t>
      </w:r>
      <w:r w:rsidR="00117612">
        <w:rPr>
          <w:rFonts w:ascii="Arial" w:hAnsi="Arial" w:cs="Arial"/>
          <w:sz w:val="22"/>
          <w:szCs w:val="22"/>
          <w:lang w:val="en-US"/>
        </w:rPr>
        <w:t>Table 3</w:t>
      </w:r>
      <w:r w:rsidRPr="00342CCF">
        <w:rPr>
          <w:rFonts w:ascii="Arial" w:hAnsi="Arial" w:cs="Arial"/>
          <w:sz w:val="22"/>
          <w:szCs w:val="22"/>
          <w:lang w:val="en-US"/>
        </w:rPr>
        <w:t>, which takes into account the fact that the modules are affected in a different manner depending on the different performance criteria.</w:t>
      </w:r>
    </w:p>
    <w:p w:rsidR="00934172" w:rsidRPr="00342CCF" w:rsidRDefault="00934172" w:rsidP="008F1028">
      <w:pPr>
        <w:tabs>
          <w:tab w:val="left" w:pos="0"/>
          <w:tab w:val="left" w:pos="177"/>
          <w:tab w:val="left" w:pos="355"/>
          <w:tab w:val="left" w:pos="532"/>
          <w:tab w:val="left" w:pos="888"/>
          <w:tab w:val="left" w:pos="1400"/>
          <w:tab w:val="left" w:pos="1500"/>
        </w:tabs>
        <w:suppressAutoHyphens/>
        <w:jc w:val="both"/>
        <w:rPr>
          <w:rFonts w:ascii="Arial" w:hAnsi="Arial" w:cs="Arial"/>
          <w:b/>
          <w:spacing w:val="-3"/>
          <w:sz w:val="22"/>
          <w:lang w:val="en-US"/>
        </w:rPr>
      </w:pPr>
    </w:p>
    <w:p w:rsidR="0055419C" w:rsidRPr="00342CCF" w:rsidRDefault="0055419C" w:rsidP="008F1028">
      <w:pPr>
        <w:tabs>
          <w:tab w:val="left" w:pos="0"/>
          <w:tab w:val="left" w:pos="177"/>
          <w:tab w:val="left" w:pos="355"/>
          <w:tab w:val="left" w:pos="532"/>
          <w:tab w:val="left" w:pos="888"/>
          <w:tab w:val="left" w:pos="1400"/>
          <w:tab w:val="left" w:pos="1500"/>
        </w:tabs>
        <w:suppressAutoHyphens/>
        <w:jc w:val="both"/>
        <w:rPr>
          <w:rFonts w:ascii="Arial" w:hAnsi="Arial" w:cs="Arial"/>
          <w:b/>
          <w:spacing w:val="-3"/>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6"/>
        <w:gridCol w:w="1829"/>
        <w:gridCol w:w="2135"/>
        <w:gridCol w:w="1871"/>
      </w:tblGrid>
      <w:tr w:rsidR="0055419C" w:rsidRPr="00342CCF" w:rsidTr="00F6606C">
        <w:tc>
          <w:tcPr>
            <w:tcW w:w="9124" w:type="dxa"/>
            <w:gridSpan w:val="4"/>
            <w:vAlign w:val="center"/>
          </w:tcPr>
          <w:p w:rsidR="0055419C" w:rsidRPr="00342CCF" w:rsidRDefault="00117612" w:rsidP="00F6606C">
            <w:pPr>
              <w:autoSpaceDE w:val="0"/>
              <w:autoSpaceDN w:val="0"/>
              <w:adjustRightInd w:val="0"/>
              <w:spacing w:before="120"/>
              <w:jc w:val="center"/>
              <w:rPr>
                <w:rFonts w:ascii="Arial" w:hAnsi="Arial" w:cs="Arial"/>
                <w:snapToGrid w:val="0"/>
                <w:sz w:val="22"/>
                <w:szCs w:val="22"/>
                <w:lang w:val="en-US"/>
              </w:rPr>
            </w:pPr>
            <w:r>
              <w:rPr>
                <w:rFonts w:ascii="Arial" w:hAnsi="Arial" w:cs="Arial"/>
                <w:snapToGrid w:val="0"/>
                <w:sz w:val="22"/>
                <w:szCs w:val="22"/>
                <w:lang w:val="en-US"/>
              </w:rPr>
              <w:t>Table 3</w:t>
            </w:r>
          </w:p>
        </w:tc>
      </w:tr>
      <w:tr w:rsidR="0055419C" w:rsidRPr="00342CCF" w:rsidTr="0055419C">
        <w:tc>
          <w:tcPr>
            <w:tcW w:w="3028" w:type="dxa"/>
            <w:vAlign w:val="center"/>
          </w:tcPr>
          <w:p w:rsidR="0055419C" w:rsidRPr="00342CCF" w:rsidRDefault="0055419C" w:rsidP="00F6606C">
            <w:pPr>
              <w:autoSpaceDE w:val="0"/>
              <w:autoSpaceDN w:val="0"/>
              <w:adjustRightInd w:val="0"/>
              <w:spacing w:before="120"/>
              <w:jc w:val="center"/>
              <w:rPr>
                <w:rFonts w:ascii="Arial" w:hAnsi="Arial" w:cs="Arial"/>
                <w:sz w:val="22"/>
                <w:szCs w:val="22"/>
                <w:lang w:val="en-US"/>
              </w:rPr>
            </w:pPr>
            <w:r w:rsidRPr="00342CCF">
              <w:rPr>
                <w:rFonts w:ascii="Arial" w:hAnsi="Arial" w:cs="Arial"/>
                <w:snapToGrid w:val="0"/>
                <w:sz w:val="22"/>
                <w:szCs w:val="22"/>
                <w:lang w:val="en-US"/>
              </w:rPr>
              <w:t>Performance criteria</w:t>
            </w:r>
          </w:p>
        </w:tc>
        <w:tc>
          <w:tcPr>
            <w:tcW w:w="1941" w:type="dxa"/>
            <w:vAlign w:val="center"/>
          </w:tcPr>
          <w:p w:rsidR="0055419C" w:rsidRPr="00342CCF" w:rsidRDefault="0055419C" w:rsidP="00F6606C">
            <w:pPr>
              <w:autoSpaceDE w:val="0"/>
              <w:autoSpaceDN w:val="0"/>
              <w:adjustRightInd w:val="0"/>
              <w:spacing w:before="120"/>
              <w:jc w:val="center"/>
              <w:rPr>
                <w:rFonts w:ascii="Arial" w:hAnsi="Arial" w:cs="Arial"/>
                <w:sz w:val="22"/>
                <w:szCs w:val="22"/>
                <w:lang w:val="en-US"/>
              </w:rPr>
            </w:pPr>
            <w:r w:rsidRPr="00342CCF">
              <w:rPr>
                <w:rFonts w:ascii="Arial" w:hAnsi="Arial" w:cs="Arial"/>
                <w:snapToGrid w:val="0"/>
                <w:sz w:val="22"/>
                <w:szCs w:val="22"/>
                <w:lang w:val="en-US"/>
              </w:rPr>
              <w:t>Load cell</w:t>
            </w:r>
          </w:p>
        </w:tc>
        <w:tc>
          <w:tcPr>
            <w:tcW w:w="2230" w:type="dxa"/>
            <w:vAlign w:val="center"/>
          </w:tcPr>
          <w:p w:rsidR="0055419C" w:rsidRPr="00342CCF" w:rsidRDefault="0055419C" w:rsidP="00F6606C">
            <w:pPr>
              <w:autoSpaceDE w:val="0"/>
              <w:autoSpaceDN w:val="0"/>
              <w:adjustRightInd w:val="0"/>
              <w:spacing w:before="120"/>
              <w:jc w:val="center"/>
              <w:rPr>
                <w:rFonts w:ascii="Arial" w:hAnsi="Arial" w:cs="Arial"/>
                <w:sz w:val="22"/>
                <w:szCs w:val="22"/>
                <w:lang w:val="en-US"/>
              </w:rPr>
            </w:pPr>
            <w:r w:rsidRPr="00342CCF">
              <w:rPr>
                <w:rFonts w:ascii="Arial" w:hAnsi="Arial" w:cs="Arial"/>
                <w:snapToGrid w:val="0"/>
                <w:sz w:val="22"/>
                <w:szCs w:val="22"/>
                <w:lang w:val="en-US"/>
              </w:rPr>
              <w:t>Electronic</w:t>
            </w:r>
            <w:r w:rsidRPr="00342CCF">
              <w:rPr>
                <w:rFonts w:ascii="Arial" w:hAnsi="Arial" w:cs="Arial"/>
                <w:snapToGrid w:val="0"/>
                <w:sz w:val="22"/>
                <w:szCs w:val="22"/>
                <w:lang w:val="en-US"/>
              </w:rPr>
              <w:br/>
              <w:t>indicator</w:t>
            </w:r>
          </w:p>
        </w:tc>
        <w:tc>
          <w:tcPr>
            <w:tcW w:w="1925" w:type="dxa"/>
            <w:vAlign w:val="center"/>
          </w:tcPr>
          <w:p w:rsidR="0055419C" w:rsidRPr="00342CCF" w:rsidRDefault="0055419C" w:rsidP="00F6606C">
            <w:pPr>
              <w:autoSpaceDE w:val="0"/>
              <w:autoSpaceDN w:val="0"/>
              <w:adjustRightInd w:val="0"/>
              <w:spacing w:before="120"/>
              <w:jc w:val="center"/>
              <w:rPr>
                <w:rFonts w:ascii="Arial" w:hAnsi="Arial" w:cs="Arial"/>
                <w:sz w:val="22"/>
                <w:szCs w:val="22"/>
                <w:lang w:val="en-US"/>
              </w:rPr>
            </w:pPr>
            <w:r w:rsidRPr="00342CCF">
              <w:rPr>
                <w:rFonts w:ascii="Arial" w:hAnsi="Arial" w:cs="Arial"/>
                <w:snapToGrid w:val="0"/>
                <w:sz w:val="22"/>
                <w:szCs w:val="22"/>
                <w:lang w:val="en-US"/>
              </w:rPr>
              <w:t>Connecting</w:t>
            </w:r>
            <w:r w:rsidRPr="00342CCF">
              <w:rPr>
                <w:rFonts w:ascii="Arial" w:hAnsi="Arial" w:cs="Arial"/>
                <w:snapToGrid w:val="0"/>
                <w:sz w:val="22"/>
                <w:szCs w:val="22"/>
                <w:lang w:val="en-US"/>
              </w:rPr>
              <w:br/>
              <w:t>elements, etc.</w:t>
            </w:r>
          </w:p>
        </w:tc>
      </w:tr>
      <w:tr w:rsidR="0055419C" w:rsidRPr="00342CCF" w:rsidTr="0055419C">
        <w:tc>
          <w:tcPr>
            <w:tcW w:w="3028" w:type="dxa"/>
          </w:tcPr>
          <w:p w:rsidR="0055419C" w:rsidRPr="00342CCF" w:rsidRDefault="0055419C" w:rsidP="00F6606C">
            <w:pPr>
              <w:widowControl w:val="0"/>
              <w:tabs>
                <w:tab w:val="left" w:pos="204"/>
              </w:tabs>
              <w:spacing w:before="60" w:after="60"/>
              <w:rPr>
                <w:rFonts w:ascii="Arial" w:hAnsi="Arial" w:cs="Arial"/>
                <w:snapToGrid w:val="0"/>
                <w:sz w:val="22"/>
                <w:szCs w:val="22"/>
                <w:lang w:val="en-US"/>
              </w:rPr>
            </w:pPr>
            <w:r w:rsidRPr="00342CCF">
              <w:rPr>
                <w:rFonts w:ascii="Arial" w:hAnsi="Arial" w:cs="Arial"/>
                <w:snapToGrid w:val="0"/>
                <w:sz w:val="22"/>
                <w:szCs w:val="22"/>
                <w:lang w:val="en-US"/>
              </w:rPr>
              <w:t>Combined effect</w:t>
            </w:r>
            <w:r w:rsidRPr="00342CCF">
              <w:rPr>
                <w:rFonts w:ascii="Arial" w:hAnsi="Arial" w:cs="Arial"/>
                <w:i/>
                <w:snapToGrid w:val="0"/>
                <w:sz w:val="22"/>
                <w:szCs w:val="22"/>
                <w:vertAlign w:val="superscript"/>
                <w:lang w:val="en-US"/>
              </w:rPr>
              <w:t>1</w:t>
            </w:r>
          </w:p>
        </w:tc>
        <w:tc>
          <w:tcPr>
            <w:tcW w:w="1941"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0.7</w:t>
            </w:r>
          </w:p>
        </w:tc>
        <w:tc>
          <w:tcPr>
            <w:tcW w:w="2230"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0.5</w:t>
            </w:r>
          </w:p>
        </w:tc>
        <w:tc>
          <w:tcPr>
            <w:tcW w:w="1925"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0.5</w:t>
            </w:r>
          </w:p>
        </w:tc>
      </w:tr>
      <w:tr w:rsidR="0055419C" w:rsidRPr="00342CCF" w:rsidTr="0055419C">
        <w:tc>
          <w:tcPr>
            <w:tcW w:w="3028" w:type="dxa"/>
          </w:tcPr>
          <w:p w:rsidR="0055419C" w:rsidRPr="00342CCF" w:rsidRDefault="0055419C" w:rsidP="00F6606C">
            <w:pPr>
              <w:widowControl w:val="0"/>
              <w:tabs>
                <w:tab w:val="left" w:pos="204"/>
              </w:tabs>
              <w:spacing w:before="60" w:after="60"/>
              <w:rPr>
                <w:rFonts w:ascii="Arial" w:hAnsi="Arial" w:cs="Arial"/>
                <w:snapToGrid w:val="0"/>
                <w:sz w:val="22"/>
                <w:szCs w:val="22"/>
                <w:lang w:val="en-US"/>
              </w:rPr>
            </w:pPr>
            <w:r w:rsidRPr="00342CCF">
              <w:rPr>
                <w:rFonts w:ascii="Arial" w:hAnsi="Arial" w:cs="Arial"/>
                <w:snapToGrid w:val="0"/>
                <w:sz w:val="22"/>
                <w:szCs w:val="22"/>
                <w:lang w:val="en-US"/>
              </w:rPr>
              <w:t>Temperature effect on no load indication</w:t>
            </w:r>
          </w:p>
        </w:tc>
        <w:tc>
          <w:tcPr>
            <w:tcW w:w="1941"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0.7</w:t>
            </w:r>
          </w:p>
        </w:tc>
        <w:tc>
          <w:tcPr>
            <w:tcW w:w="2230"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0.5</w:t>
            </w:r>
          </w:p>
        </w:tc>
        <w:tc>
          <w:tcPr>
            <w:tcW w:w="1925"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0.5</w:t>
            </w:r>
          </w:p>
        </w:tc>
      </w:tr>
      <w:tr w:rsidR="0055419C" w:rsidRPr="00342CCF" w:rsidTr="0055419C">
        <w:tc>
          <w:tcPr>
            <w:tcW w:w="3028" w:type="dxa"/>
          </w:tcPr>
          <w:p w:rsidR="0055419C" w:rsidRPr="00342CCF" w:rsidRDefault="00342CCF" w:rsidP="00F6606C">
            <w:pPr>
              <w:widowControl w:val="0"/>
              <w:tabs>
                <w:tab w:val="left" w:pos="204"/>
              </w:tabs>
              <w:spacing w:before="60" w:after="60"/>
              <w:rPr>
                <w:rFonts w:ascii="Arial" w:hAnsi="Arial" w:cs="Arial"/>
                <w:snapToGrid w:val="0"/>
                <w:sz w:val="22"/>
                <w:szCs w:val="22"/>
                <w:lang w:val="en-US"/>
              </w:rPr>
            </w:pPr>
            <w:r>
              <w:rPr>
                <w:rFonts w:ascii="Arial" w:hAnsi="Arial" w:cs="Arial"/>
                <w:snapToGrid w:val="0"/>
                <w:sz w:val="22"/>
                <w:szCs w:val="22"/>
                <w:lang w:val="en-US"/>
              </w:rPr>
              <w:t>Voltage</w:t>
            </w:r>
            <w:r w:rsidR="0055419C" w:rsidRPr="00342CCF">
              <w:rPr>
                <w:rFonts w:ascii="Arial" w:hAnsi="Arial" w:cs="Arial"/>
                <w:snapToGrid w:val="0"/>
                <w:sz w:val="22"/>
                <w:szCs w:val="22"/>
                <w:lang w:val="en-US"/>
              </w:rPr>
              <w:t xml:space="preserve"> supply variation</w:t>
            </w:r>
          </w:p>
        </w:tc>
        <w:tc>
          <w:tcPr>
            <w:tcW w:w="1941"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w:t>
            </w:r>
          </w:p>
        </w:tc>
        <w:tc>
          <w:tcPr>
            <w:tcW w:w="2230"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1</w:t>
            </w:r>
          </w:p>
        </w:tc>
        <w:tc>
          <w:tcPr>
            <w:tcW w:w="1925"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w:t>
            </w:r>
          </w:p>
        </w:tc>
      </w:tr>
      <w:tr w:rsidR="0055419C" w:rsidRPr="00342CCF" w:rsidTr="0055419C">
        <w:tc>
          <w:tcPr>
            <w:tcW w:w="3028" w:type="dxa"/>
          </w:tcPr>
          <w:p w:rsidR="0055419C" w:rsidRPr="00342CCF" w:rsidRDefault="0055419C" w:rsidP="00F6606C">
            <w:pPr>
              <w:widowControl w:val="0"/>
              <w:tabs>
                <w:tab w:val="left" w:pos="204"/>
              </w:tabs>
              <w:spacing w:before="60" w:after="60"/>
              <w:rPr>
                <w:rFonts w:ascii="Arial" w:hAnsi="Arial" w:cs="Arial"/>
                <w:snapToGrid w:val="0"/>
                <w:sz w:val="22"/>
                <w:szCs w:val="22"/>
                <w:lang w:val="en-US"/>
              </w:rPr>
            </w:pPr>
            <w:r w:rsidRPr="00342CCF">
              <w:rPr>
                <w:rFonts w:ascii="Arial" w:hAnsi="Arial" w:cs="Arial"/>
                <w:snapToGrid w:val="0"/>
                <w:sz w:val="22"/>
                <w:szCs w:val="22"/>
                <w:lang w:val="en-US"/>
              </w:rPr>
              <w:t>Effect of creep</w:t>
            </w:r>
          </w:p>
        </w:tc>
        <w:tc>
          <w:tcPr>
            <w:tcW w:w="1941"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1</w:t>
            </w:r>
          </w:p>
        </w:tc>
        <w:tc>
          <w:tcPr>
            <w:tcW w:w="2230"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w:t>
            </w:r>
          </w:p>
        </w:tc>
        <w:tc>
          <w:tcPr>
            <w:tcW w:w="1925" w:type="dxa"/>
            <w:vAlign w:val="center"/>
          </w:tcPr>
          <w:p w:rsidR="0055419C" w:rsidRPr="00342CCF" w:rsidRDefault="0055419C" w:rsidP="00F6606C">
            <w:pPr>
              <w:widowControl w:val="0"/>
              <w:tabs>
                <w:tab w:val="left" w:pos="215"/>
                <w:tab w:val="left" w:pos="561"/>
              </w:tabs>
              <w:spacing w:before="60" w:after="60"/>
              <w:jc w:val="center"/>
              <w:rPr>
                <w:rFonts w:ascii="Arial" w:hAnsi="Arial" w:cs="Arial"/>
                <w:snapToGrid w:val="0"/>
                <w:sz w:val="22"/>
                <w:szCs w:val="22"/>
                <w:lang w:val="en-US"/>
              </w:rPr>
            </w:pPr>
            <w:r w:rsidRPr="00342CCF">
              <w:rPr>
                <w:rFonts w:ascii="Arial" w:hAnsi="Arial" w:cs="Arial"/>
                <w:snapToGrid w:val="0"/>
                <w:sz w:val="22"/>
                <w:szCs w:val="22"/>
                <w:lang w:val="en-US"/>
              </w:rPr>
              <w:t>-</w:t>
            </w:r>
          </w:p>
        </w:tc>
      </w:tr>
      <w:tr w:rsidR="0055419C" w:rsidRPr="00342CCF" w:rsidTr="0055419C">
        <w:tc>
          <w:tcPr>
            <w:tcW w:w="3028" w:type="dxa"/>
          </w:tcPr>
          <w:p w:rsidR="0055419C" w:rsidRPr="00342CCF" w:rsidRDefault="0055419C" w:rsidP="00F6606C">
            <w:pPr>
              <w:widowControl w:val="0"/>
              <w:tabs>
                <w:tab w:val="left" w:pos="215"/>
                <w:tab w:val="left" w:pos="561"/>
              </w:tabs>
              <w:spacing w:before="60" w:after="60"/>
              <w:jc w:val="both"/>
              <w:rPr>
                <w:rFonts w:ascii="Arial" w:hAnsi="Arial" w:cs="Arial"/>
                <w:snapToGrid w:val="0"/>
                <w:sz w:val="22"/>
                <w:szCs w:val="22"/>
                <w:lang w:val="en-US"/>
              </w:rPr>
            </w:pPr>
            <w:r w:rsidRPr="00342CCF">
              <w:rPr>
                <w:rFonts w:ascii="Arial" w:hAnsi="Arial" w:cs="Arial"/>
                <w:snapToGrid w:val="0"/>
                <w:sz w:val="22"/>
                <w:szCs w:val="22"/>
                <w:lang w:val="en-US"/>
              </w:rPr>
              <w:t>Damp heat</w:t>
            </w:r>
          </w:p>
        </w:tc>
        <w:tc>
          <w:tcPr>
            <w:tcW w:w="1941" w:type="dxa"/>
            <w:vAlign w:val="center"/>
          </w:tcPr>
          <w:p w:rsidR="0055419C" w:rsidRPr="00342CCF" w:rsidRDefault="0055419C" w:rsidP="00F6606C">
            <w:pPr>
              <w:widowControl w:val="0"/>
              <w:tabs>
                <w:tab w:val="left" w:pos="215"/>
                <w:tab w:val="left" w:pos="561"/>
              </w:tabs>
              <w:spacing w:before="60" w:after="60"/>
              <w:jc w:val="center"/>
              <w:rPr>
                <w:rFonts w:ascii="Arial" w:hAnsi="Arial" w:cs="Arial"/>
                <w:snapToGrid w:val="0"/>
                <w:sz w:val="22"/>
                <w:szCs w:val="22"/>
                <w:lang w:val="en-US"/>
              </w:rPr>
            </w:pPr>
            <w:r w:rsidRPr="00342CCF">
              <w:rPr>
                <w:rFonts w:ascii="Arial" w:hAnsi="Arial" w:cs="Arial"/>
                <w:snapToGrid w:val="0"/>
                <w:sz w:val="22"/>
                <w:szCs w:val="22"/>
                <w:lang w:val="en-US"/>
              </w:rPr>
              <w:t>0.7</w:t>
            </w:r>
            <w:r w:rsidRPr="00342CCF">
              <w:rPr>
                <w:rFonts w:ascii="Arial" w:hAnsi="Arial" w:cs="Arial"/>
                <w:i/>
                <w:snapToGrid w:val="0"/>
                <w:sz w:val="22"/>
                <w:szCs w:val="22"/>
                <w:vertAlign w:val="superscript"/>
                <w:lang w:val="en-US"/>
              </w:rPr>
              <w:t>2</w:t>
            </w:r>
          </w:p>
        </w:tc>
        <w:tc>
          <w:tcPr>
            <w:tcW w:w="2230"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0.5</w:t>
            </w:r>
          </w:p>
        </w:tc>
        <w:tc>
          <w:tcPr>
            <w:tcW w:w="1925"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0.5</w:t>
            </w:r>
          </w:p>
        </w:tc>
      </w:tr>
      <w:tr w:rsidR="0055419C" w:rsidRPr="00342CCF" w:rsidTr="0055419C">
        <w:tc>
          <w:tcPr>
            <w:tcW w:w="3028" w:type="dxa"/>
          </w:tcPr>
          <w:p w:rsidR="0055419C" w:rsidRPr="00342CCF" w:rsidRDefault="0055419C" w:rsidP="00F6606C">
            <w:pPr>
              <w:autoSpaceDE w:val="0"/>
              <w:autoSpaceDN w:val="0"/>
              <w:adjustRightInd w:val="0"/>
              <w:spacing w:before="60" w:after="60"/>
              <w:jc w:val="both"/>
              <w:rPr>
                <w:rFonts w:ascii="Arial" w:hAnsi="Arial" w:cs="Arial"/>
                <w:sz w:val="22"/>
                <w:szCs w:val="22"/>
                <w:lang w:val="en-US"/>
              </w:rPr>
            </w:pPr>
            <w:r w:rsidRPr="00342CCF">
              <w:rPr>
                <w:rFonts w:ascii="Arial" w:hAnsi="Arial" w:cs="Arial"/>
                <w:snapToGrid w:val="0"/>
                <w:sz w:val="22"/>
                <w:szCs w:val="22"/>
                <w:lang w:val="en-US"/>
              </w:rPr>
              <w:t>Span stability</w:t>
            </w:r>
          </w:p>
        </w:tc>
        <w:tc>
          <w:tcPr>
            <w:tcW w:w="1941"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w:t>
            </w:r>
          </w:p>
        </w:tc>
        <w:tc>
          <w:tcPr>
            <w:tcW w:w="2230"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1</w:t>
            </w:r>
          </w:p>
        </w:tc>
        <w:tc>
          <w:tcPr>
            <w:tcW w:w="1925" w:type="dxa"/>
            <w:vAlign w:val="center"/>
          </w:tcPr>
          <w:p w:rsidR="0055419C" w:rsidRPr="00342CCF" w:rsidRDefault="0055419C" w:rsidP="00F6606C">
            <w:pPr>
              <w:autoSpaceDE w:val="0"/>
              <w:autoSpaceDN w:val="0"/>
              <w:adjustRightInd w:val="0"/>
              <w:spacing w:before="60" w:after="60"/>
              <w:jc w:val="center"/>
              <w:rPr>
                <w:rFonts w:ascii="Arial" w:hAnsi="Arial" w:cs="Arial"/>
                <w:sz w:val="22"/>
                <w:szCs w:val="22"/>
                <w:lang w:val="en-US"/>
              </w:rPr>
            </w:pPr>
            <w:r w:rsidRPr="00342CCF">
              <w:rPr>
                <w:rFonts w:ascii="Arial" w:hAnsi="Arial" w:cs="Arial"/>
                <w:sz w:val="22"/>
                <w:szCs w:val="22"/>
                <w:lang w:val="en-US"/>
              </w:rPr>
              <w:t>-</w:t>
            </w:r>
          </w:p>
        </w:tc>
      </w:tr>
      <w:tr w:rsidR="0055419C" w:rsidRPr="00342CCF" w:rsidTr="0055419C">
        <w:tc>
          <w:tcPr>
            <w:tcW w:w="9124" w:type="dxa"/>
            <w:gridSpan w:val="4"/>
          </w:tcPr>
          <w:p w:rsidR="0055419C" w:rsidRPr="00761372" w:rsidRDefault="00DF2277" w:rsidP="00F6606C">
            <w:pPr>
              <w:widowControl w:val="0"/>
              <w:spacing w:before="60"/>
              <w:ind w:left="992" w:hanging="992"/>
              <w:rPr>
                <w:rFonts w:ascii="Arial" w:hAnsi="Arial" w:cs="Arial"/>
                <w:snapToGrid w:val="0"/>
                <w:sz w:val="22"/>
                <w:szCs w:val="22"/>
                <w:lang w:val="en-US"/>
              </w:rPr>
            </w:pPr>
            <w:r w:rsidRPr="00761372">
              <w:rPr>
                <w:rFonts w:ascii="Arial" w:hAnsi="Arial" w:cs="Arial"/>
                <w:snapToGrid w:val="0"/>
                <w:sz w:val="22"/>
                <w:szCs w:val="22"/>
                <w:lang w:val="en-US"/>
              </w:rPr>
              <w:t>NOTE</w:t>
            </w:r>
            <w:r w:rsidR="0055419C" w:rsidRPr="00761372">
              <w:rPr>
                <w:rFonts w:ascii="Arial" w:hAnsi="Arial" w:cs="Arial"/>
                <w:snapToGrid w:val="0"/>
                <w:sz w:val="22"/>
                <w:szCs w:val="22"/>
                <w:lang w:val="en-US"/>
              </w:rPr>
              <w:t xml:space="preserve"> 1:</w:t>
            </w:r>
            <w:r w:rsidR="0055419C" w:rsidRPr="00761372">
              <w:rPr>
                <w:rFonts w:ascii="Arial" w:hAnsi="Arial" w:cs="Arial"/>
                <w:snapToGrid w:val="0"/>
                <w:sz w:val="22"/>
                <w:szCs w:val="22"/>
                <w:lang w:val="en-US"/>
              </w:rPr>
              <w:tab/>
              <w:t>Combined effects: non-linearity, hysteresis, temperature effect on span, repeatability, etc. After the warm-up time specified by the manufacturer, the combined effect error fractions apply to modules.</w:t>
            </w:r>
          </w:p>
          <w:p w:rsidR="0055419C" w:rsidRPr="00761372" w:rsidRDefault="00DF2277" w:rsidP="00F6606C">
            <w:pPr>
              <w:widowControl w:val="0"/>
              <w:spacing w:before="60"/>
              <w:ind w:left="992" w:hanging="992"/>
              <w:rPr>
                <w:rFonts w:ascii="Arial" w:hAnsi="Arial" w:cs="Arial"/>
                <w:snapToGrid w:val="0"/>
                <w:sz w:val="22"/>
                <w:szCs w:val="22"/>
                <w:lang w:val="en-US"/>
              </w:rPr>
            </w:pPr>
            <w:r w:rsidRPr="00761372">
              <w:rPr>
                <w:rFonts w:ascii="Arial" w:hAnsi="Arial" w:cs="Arial"/>
                <w:snapToGrid w:val="0"/>
                <w:sz w:val="22"/>
                <w:szCs w:val="22"/>
                <w:lang w:val="en-US"/>
              </w:rPr>
              <w:lastRenderedPageBreak/>
              <w:t>NOTE</w:t>
            </w:r>
            <w:r w:rsidR="0055419C" w:rsidRPr="00761372">
              <w:rPr>
                <w:rFonts w:ascii="Arial" w:hAnsi="Arial" w:cs="Arial"/>
                <w:snapToGrid w:val="0"/>
                <w:sz w:val="22"/>
                <w:szCs w:val="22"/>
                <w:lang w:val="en-US"/>
              </w:rPr>
              <w:t xml:space="preserve"> 2:</w:t>
            </w:r>
            <w:r w:rsidR="0055419C" w:rsidRPr="00761372">
              <w:rPr>
                <w:rFonts w:ascii="Arial" w:hAnsi="Arial" w:cs="Arial"/>
                <w:snapToGrid w:val="0"/>
                <w:sz w:val="22"/>
                <w:szCs w:val="22"/>
                <w:lang w:val="en-US"/>
              </w:rPr>
              <w:tab/>
              <w:t xml:space="preserve">According to OIML R 60 </w:t>
            </w:r>
            <w:r w:rsidR="005569A3">
              <w:rPr>
                <w:rFonts w:ascii="Arial" w:hAnsi="Arial" w:cs="Arial"/>
                <w:snapToGrid w:val="0"/>
                <w:sz w:val="22"/>
                <w:szCs w:val="22"/>
                <w:lang w:val="en-US"/>
              </w:rPr>
              <w:t>[5]</w:t>
            </w:r>
            <w:r w:rsidR="0055419C" w:rsidRPr="00761372">
              <w:rPr>
                <w:rFonts w:ascii="Arial" w:hAnsi="Arial" w:cs="Arial"/>
                <w:snapToGrid w:val="0"/>
                <w:sz w:val="22"/>
                <w:szCs w:val="22"/>
                <w:lang w:val="en-US"/>
              </w:rPr>
              <w:t xml:space="preserve"> valid for SH </w:t>
            </w:r>
            <w:r w:rsidR="007E5328" w:rsidRPr="00761372">
              <w:rPr>
                <w:rFonts w:ascii="Arial" w:hAnsi="Arial" w:cs="Arial"/>
                <w:snapToGrid w:val="0"/>
                <w:sz w:val="22"/>
                <w:szCs w:val="22"/>
                <w:lang w:val="en-US"/>
              </w:rPr>
              <w:t xml:space="preserve">or CH </w:t>
            </w:r>
            <w:r w:rsidR="0055419C" w:rsidRPr="00761372">
              <w:rPr>
                <w:rFonts w:ascii="Arial" w:hAnsi="Arial" w:cs="Arial"/>
                <w:snapToGrid w:val="0"/>
                <w:sz w:val="22"/>
                <w:szCs w:val="22"/>
                <w:lang w:val="en-US"/>
              </w:rPr>
              <w:t>tested load cells (p</w:t>
            </w:r>
            <w:r w:rsidR="0055419C" w:rsidRPr="00761372">
              <w:rPr>
                <w:rFonts w:ascii="Arial" w:hAnsi="Arial" w:cs="Arial"/>
                <w:snapToGrid w:val="0"/>
                <w:sz w:val="22"/>
                <w:szCs w:val="22"/>
                <w:vertAlign w:val="subscript"/>
                <w:lang w:val="en-US"/>
              </w:rPr>
              <w:t>LC</w:t>
            </w:r>
            <w:r w:rsidR="0055419C" w:rsidRPr="00761372">
              <w:rPr>
                <w:rFonts w:ascii="Arial" w:hAnsi="Arial" w:cs="Arial"/>
                <w:snapToGrid w:val="0"/>
                <w:sz w:val="22"/>
                <w:szCs w:val="22"/>
                <w:lang w:val="en-US"/>
              </w:rPr>
              <w:t xml:space="preserve"> = 0.7).</w:t>
            </w:r>
          </w:p>
          <w:p w:rsidR="0055419C" w:rsidRPr="00342CCF" w:rsidRDefault="00DF2277" w:rsidP="00F6606C">
            <w:pPr>
              <w:widowControl w:val="0"/>
              <w:spacing w:before="60"/>
              <w:ind w:left="992" w:hanging="992"/>
              <w:rPr>
                <w:rFonts w:ascii="Arial" w:hAnsi="Arial" w:cs="Arial"/>
                <w:snapToGrid w:val="0"/>
                <w:sz w:val="22"/>
                <w:szCs w:val="22"/>
                <w:lang w:val="en-US"/>
              </w:rPr>
            </w:pPr>
            <w:r w:rsidRPr="00761372">
              <w:rPr>
                <w:rFonts w:ascii="Arial" w:hAnsi="Arial" w:cs="Arial"/>
                <w:snapToGrid w:val="0"/>
                <w:sz w:val="22"/>
                <w:szCs w:val="22"/>
                <w:lang w:val="en-US"/>
              </w:rPr>
              <w:t>NOTE</w:t>
            </w:r>
            <w:r w:rsidR="0055419C" w:rsidRPr="00761372">
              <w:rPr>
                <w:rFonts w:ascii="Arial" w:hAnsi="Arial" w:cs="Arial"/>
                <w:snapToGrid w:val="0"/>
                <w:sz w:val="22"/>
                <w:szCs w:val="22"/>
                <w:lang w:val="en-US"/>
              </w:rPr>
              <w:t xml:space="preserve"> 3:</w:t>
            </w:r>
            <w:r w:rsidR="0055419C" w:rsidRPr="00342CCF">
              <w:rPr>
                <w:rFonts w:ascii="Arial" w:hAnsi="Arial" w:cs="Arial"/>
                <w:snapToGrid w:val="0"/>
                <w:sz w:val="22"/>
                <w:szCs w:val="22"/>
                <w:lang w:val="en-US"/>
              </w:rPr>
              <w:tab/>
              <w:t>The sign “–” means “not applicable”.</w:t>
            </w:r>
          </w:p>
          <w:p w:rsidR="0055419C" w:rsidRPr="00342CCF" w:rsidRDefault="0055419C" w:rsidP="00203248">
            <w:pPr>
              <w:autoSpaceDE w:val="0"/>
              <w:autoSpaceDN w:val="0"/>
              <w:adjustRightInd w:val="0"/>
              <w:spacing w:before="120"/>
              <w:jc w:val="both"/>
              <w:rPr>
                <w:rFonts w:ascii="Arial" w:hAnsi="Arial" w:cs="Arial"/>
                <w:sz w:val="22"/>
                <w:szCs w:val="22"/>
                <w:lang w:val="en-US"/>
              </w:rPr>
            </w:pPr>
          </w:p>
        </w:tc>
      </w:tr>
    </w:tbl>
    <w:p w:rsidR="00934172" w:rsidRDefault="00934172"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p>
    <w:p w:rsidR="00934172" w:rsidRDefault="00934172"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8.2</w:t>
      </w:r>
      <w:r w:rsidR="004B40A8" w:rsidRPr="00966C41">
        <w:rPr>
          <w:rFonts w:ascii="Arial" w:hAnsi="Arial"/>
          <w:b/>
          <w:spacing w:val="-3"/>
          <w:sz w:val="22"/>
        </w:rPr>
        <w:t>.4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Place of testing for </w:t>
      </w:r>
      <w:r w:rsidR="001179FD">
        <w:rPr>
          <w:rFonts w:ascii="Arial" w:hAnsi="Arial"/>
          <w:spacing w:val="-3"/>
          <w:sz w:val="22"/>
        </w:rPr>
        <w:t>type</w:t>
      </w:r>
      <w:r w:rsidR="004B40A8" w:rsidRPr="00966C41">
        <w:rPr>
          <w:rFonts w:ascii="Arial" w:hAnsi="Arial"/>
          <w:spacing w:val="-3"/>
          <w:sz w:val="22"/>
        </w:rPr>
        <w:t xml:space="preserve"> </w:t>
      </w:r>
      <w:r w:rsidR="00841F6C">
        <w:rPr>
          <w:rFonts w:ascii="Arial" w:hAnsi="Arial"/>
          <w:spacing w:val="-3"/>
          <w:sz w:val="22"/>
        </w:rPr>
        <w:t>evaluation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78594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pacing w:val="-3"/>
          <w:sz w:val="22"/>
        </w:rPr>
        <w:t>AGFI</w:t>
      </w:r>
      <w:r w:rsidR="004B40A8" w:rsidRPr="00966C41">
        <w:rPr>
          <w:rFonts w:ascii="Arial" w:hAnsi="Arial"/>
          <w:spacing w:val="-3"/>
          <w:sz w:val="22"/>
        </w:rPr>
        <w:t xml:space="preserve">s submitted for </w:t>
      </w:r>
      <w:r w:rsidR="001179FD">
        <w:rPr>
          <w:rFonts w:ascii="Arial" w:hAnsi="Arial"/>
          <w:spacing w:val="-3"/>
          <w:sz w:val="22"/>
        </w:rPr>
        <w:t>type</w:t>
      </w:r>
      <w:r w:rsidR="004B40A8" w:rsidRPr="00966C41">
        <w:rPr>
          <w:rFonts w:ascii="Arial" w:hAnsi="Arial"/>
          <w:spacing w:val="-3"/>
          <w:sz w:val="22"/>
        </w:rPr>
        <w:t xml:space="preserve"> </w:t>
      </w:r>
      <w:r w:rsidR="00841F6C">
        <w:rPr>
          <w:rFonts w:ascii="Arial" w:hAnsi="Arial"/>
          <w:spacing w:val="-3"/>
          <w:sz w:val="22"/>
        </w:rPr>
        <w:t>evaluation</w:t>
      </w:r>
      <w:r w:rsidR="00841F6C" w:rsidRPr="00966C41">
        <w:rPr>
          <w:rFonts w:ascii="Arial" w:hAnsi="Arial"/>
          <w:spacing w:val="-3"/>
          <w:sz w:val="22"/>
        </w:rPr>
        <w:t xml:space="preserve"> </w:t>
      </w:r>
      <w:r w:rsidR="004B40A8" w:rsidRPr="00966C41">
        <w:rPr>
          <w:rFonts w:ascii="Arial" w:hAnsi="Arial"/>
          <w:spacing w:val="-3"/>
          <w:sz w:val="22"/>
        </w:rPr>
        <w:t>may be tested either:</w:t>
      </w:r>
    </w:p>
    <w:p w:rsidR="004B40A8" w:rsidRPr="00966C41" w:rsidRDefault="004B40A8" w:rsidP="008F1028">
      <w:pPr>
        <w:tabs>
          <w:tab w:val="left" w:pos="0"/>
          <w:tab w:val="left" w:pos="177"/>
          <w:tab w:val="left" w:pos="355"/>
          <w:tab w:val="left" w:pos="532"/>
          <w:tab w:val="left" w:pos="888"/>
          <w:tab w:val="left" w:pos="1400"/>
          <w:tab w:val="left" w:pos="1500"/>
        </w:tabs>
        <w:suppressAutoHyphens/>
        <w:ind w:left="177"/>
        <w:jc w:val="both"/>
        <w:rPr>
          <w:rFonts w:ascii="Arial" w:hAnsi="Arial"/>
          <w:spacing w:val="-3"/>
          <w:sz w:val="22"/>
        </w:rPr>
      </w:pPr>
    </w:p>
    <w:p w:rsidR="00BA75AE" w:rsidRDefault="00810548">
      <w:pPr>
        <w:numPr>
          <w:ilvl w:val="0"/>
          <w:numId w:val="72"/>
        </w:numPr>
        <w:tabs>
          <w:tab w:val="left" w:pos="0"/>
          <w:tab w:val="left" w:pos="142"/>
          <w:tab w:val="left" w:pos="177"/>
          <w:tab w:val="left" w:pos="709"/>
          <w:tab w:val="left" w:pos="1500"/>
        </w:tabs>
        <w:suppressAutoHyphens/>
        <w:ind w:left="709" w:hanging="567"/>
        <w:jc w:val="both"/>
        <w:rPr>
          <w:rFonts w:ascii="Arial" w:hAnsi="Arial"/>
          <w:spacing w:val="-3"/>
          <w:sz w:val="22"/>
        </w:rPr>
      </w:pPr>
      <w:r>
        <w:rPr>
          <w:rFonts w:ascii="Arial" w:hAnsi="Arial"/>
          <w:spacing w:val="-3"/>
          <w:sz w:val="22"/>
        </w:rPr>
        <w:t>O</w:t>
      </w:r>
      <w:r w:rsidR="004B40A8" w:rsidRPr="00966C41">
        <w:rPr>
          <w:rFonts w:ascii="Arial" w:hAnsi="Arial"/>
          <w:spacing w:val="-3"/>
          <w:sz w:val="22"/>
        </w:rPr>
        <w:t>n the premises of the metrological authority to which the application has been submitted, or</w:t>
      </w:r>
    </w:p>
    <w:p w:rsidR="004B40A8" w:rsidRPr="00966C41" w:rsidRDefault="004B40A8" w:rsidP="008150BC">
      <w:pPr>
        <w:tabs>
          <w:tab w:val="left" w:pos="0"/>
          <w:tab w:val="left" w:pos="142"/>
          <w:tab w:val="left" w:pos="177"/>
          <w:tab w:val="left" w:pos="355"/>
          <w:tab w:val="left" w:pos="532"/>
          <w:tab w:val="left" w:pos="709"/>
          <w:tab w:val="left" w:pos="1500"/>
        </w:tabs>
        <w:suppressAutoHyphens/>
        <w:spacing w:line="120" w:lineRule="auto"/>
        <w:ind w:left="709" w:hanging="567"/>
        <w:jc w:val="both"/>
        <w:rPr>
          <w:rFonts w:ascii="Arial" w:hAnsi="Arial"/>
          <w:spacing w:val="-3"/>
          <w:sz w:val="22"/>
        </w:rPr>
      </w:pPr>
    </w:p>
    <w:p w:rsidR="00BA75AE" w:rsidRDefault="00810548">
      <w:pPr>
        <w:numPr>
          <w:ilvl w:val="0"/>
          <w:numId w:val="72"/>
        </w:numPr>
        <w:tabs>
          <w:tab w:val="left" w:pos="0"/>
          <w:tab w:val="left" w:pos="142"/>
          <w:tab w:val="left" w:pos="177"/>
          <w:tab w:val="left" w:pos="709"/>
          <w:tab w:val="left" w:pos="1500"/>
        </w:tabs>
        <w:suppressAutoHyphens/>
        <w:ind w:left="709" w:hanging="567"/>
        <w:jc w:val="both"/>
        <w:rPr>
          <w:rFonts w:ascii="Arial" w:hAnsi="Arial"/>
          <w:spacing w:val="-3"/>
          <w:sz w:val="22"/>
        </w:rPr>
      </w:pPr>
      <w:r>
        <w:rPr>
          <w:rFonts w:ascii="Arial" w:hAnsi="Arial"/>
          <w:spacing w:val="-3"/>
          <w:sz w:val="22"/>
        </w:rPr>
        <w:t>I</w:t>
      </w:r>
      <w:r w:rsidR="004B40A8" w:rsidRPr="00966C41">
        <w:rPr>
          <w:rFonts w:ascii="Arial" w:hAnsi="Arial"/>
          <w:spacing w:val="-3"/>
          <w:sz w:val="22"/>
        </w:rPr>
        <w:t>n any other suitable place agreed between the metrological authority concerned and the applicant.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AC5290">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8.2</w:t>
      </w:r>
      <w:r w:rsidR="004B40A8" w:rsidRPr="00966C41">
        <w:rPr>
          <w:rFonts w:ascii="Arial" w:hAnsi="Arial"/>
          <w:b/>
          <w:spacing w:val="-3"/>
          <w:sz w:val="22"/>
        </w:rPr>
        <w:t>.5</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1179FD">
        <w:rPr>
          <w:rFonts w:ascii="Arial" w:hAnsi="Arial"/>
          <w:spacing w:val="-3"/>
          <w:sz w:val="22"/>
        </w:rPr>
        <w:t>Type</w:t>
      </w:r>
      <w:r w:rsidR="004B40A8" w:rsidRPr="00966C41">
        <w:rPr>
          <w:rFonts w:ascii="Arial" w:hAnsi="Arial"/>
          <w:spacing w:val="-3"/>
          <w:sz w:val="22"/>
        </w:rPr>
        <w:t xml:space="preserve"> approval certificate and determination of classes (</w:t>
      </w:r>
      <w:r w:rsidR="00935367">
        <w:rPr>
          <w:rFonts w:ascii="Arial" w:hAnsi="Arial"/>
          <w:spacing w:val="-3"/>
          <w:sz w:val="22"/>
        </w:rPr>
        <w:t>4.2</w:t>
      </w:r>
      <w:r w:rsidR="00D62944">
        <w:rPr>
          <w:rFonts w:ascii="Arial" w:hAnsi="Arial"/>
          <w:spacing w:val="-3"/>
          <w:sz w:val="22"/>
        </w:rPr>
        <w:t xml:space="preserve"> </w:t>
      </w:r>
      <w:r w:rsidR="004B40A8" w:rsidRPr="00966C41">
        <w:rPr>
          <w:rFonts w:ascii="Arial" w:hAnsi="Arial"/>
          <w:spacing w:val="-3"/>
          <w:sz w:val="22"/>
        </w:rPr>
        <w:t>and A.5)</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w:t>
      </w:r>
      <w:r w:rsidR="001179FD">
        <w:rPr>
          <w:rFonts w:ascii="Arial" w:hAnsi="Arial"/>
          <w:spacing w:val="-3"/>
          <w:sz w:val="22"/>
        </w:rPr>
        <w:t>type</w:t>
      </w:r>
      <w:r w:rsidRPr="00966C41">
        <w:rPr>
          <w:rFonts w:ascii="Arial" w:hAnsi="Arial"/>
          <w:spacing w:val="-3"/>
          <w:sz w:val="22"/>
        </w:rPr>
        <w:t xml:space="preserve"> approval certificate shall state the reference value for the accuracy class Ref(x) as determined by the static tests in A.5, and shall state that the actual class (equal to or higher than the reference value) shall be determined by compliance with the metrological requirements at initial verification.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8.3</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ab/>
      </w:r>
      <w:r w:rsidR="004B40A8" w:rsidRPr="00966C41">
        <w:rPr>
          <w:rFonts w:ascii="Arial" w:hAnsi="Arial"/>
          <w:b/>
          <w:spacing w:val="-3"/>
          <w:sz w:val="22"/>
        </w:rPr>
        <w:tab/>
        <w:t>Initial verification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8.3</w:t>
      </w:r>
      <w:r w:rsidR="004B40A8" w:rsidRPr="00966C41">
        <w:rPr>
          <w:rFonts w:ascii="Arial" w:hAnsi="Arial"/>
          <w:b/>
          <w:spacing w:val="-3"/>
          <w:sz w:val="22"/>
        </w:rPr>
        <w:t>.1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General requirements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DA0FF4" w:rsidRPr="00966C41" w:rsidRDefault="0078594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pacing w:val="-3"/>
          <w:sz w:val="22"/>
        </w:rPr>
        <w:t>AGFI</w:t>
      </w:r>
      <w:r w:rsidR="0041590B">
        <w:rPr>
          <w:rFonts w:ascii="Arial" w:hAnsi="Arial"/>
          <w:spacing w:val="-3"/>
          <w:sz w:val="22"/>
        </w:rPr>
        <w:t>s</w:t>
      </w:r>
      <w:r w:rsidR="004B40A8" w:rsidRPr="00966C41">
        <w:rPr>
          <w:rFonts w:ascii="Arial" w:hAnsi="Arial"/>
          <w:spacing w:val="-3"/>
          <w:sz w:val="22"/>
        </w:rPr>
        <w:t xml:space="preserve"> shall be examined for conformity with the approved </w:t>
      </w:r>
      <w:r w:rsidR="001179FD">
        <w:rPr>
          <w:rFonts w:ascii="Arial" w:hAnsi="Arial"/>
          <w:spacing w:val="-3"/>
          <w:sz w:val="22"/>
        </w:rPr>
        <w:t>type</w:t>
      </w:r>
      <w:r w:rsidR="004B40A8" w:rsidRPr="00966C41">
        <w:rPr>
          <w:rFonts w:ascii="Arial" w:hAnsi="Arial"/>
          <w:spacing w:val="-3"/>
          <w:sz w:val="22"/>
        </w:rPr>
        <w:t xml:space="preserve"> </w:t>
      </w:r>
      <w:r w:rsidR="00DA0FF4">
        <w:rPr>
          <w:rFonts w:ascii="Arial" w:hAnsi="Arial"/>
          <w:spacing w:val="-3"/>
          <w:sz w:val="22"/>
        </w:rPr>
        <w:t xml:space="preserve">and shall </w:t>
      </w:r>
      <w:r w:rsidR="004B40A8" w:rsidRPr="00966C41">
        <w:rPr>
          <w:rFonts w:ascii="Arial" w:hAnsi="Arial"/>
          <w:spacing w:val="-3"/>
          <w:sz w:val="22"/>
        </w:rPr>
        <w:t xml:space="preserve">where applicable be tested for compliance with </w:t>
      </w:r>
      <w:r w:rsidR="009C55F7">
        <w:rPr>
          <w:rFonts w:ascii="Arial" w:hAnsi="Arial"/>
          <w:spacing w:val="-3"/>
          <w:sz w:val="22"/>
        </w:rPr>
        <w:t xml:space="preserve">4 and </w:t>
      </w:r>
      <w:r w:rsidR="004C3379">
        <w:rPr>
          <w:rFonts w:ascii="Arial" w:hAnsi="Arial"/>
          <w:spacing w:val="-3"/>
          <w:sz w:val="22"/>
        </w:rPr>
        <w:t>5</w:t>
      </w:r>
      <w:r w:rsidR="004B40A8" w:rsidRPr="00966C41">
        <w:rPr>
          <w:rFonts w:ascii="Arial" w:hAnsi="Arial"/>
          <w:spacing w:val="-3"/>
          <w:sz w:val="22"/>
        </w:rPr>
        <w:t xml:space="preserve"> for the intended products and corresponding accuracy classes and when operated under normal conditions of use.</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Tests shall be carried out by the metrological authority, in-situ, with the </w:t>
      </w:r>
      <w:r w:rsidR="00785941">
        <w:rPr>
          <w:rFonts w:ascii="Arial" w:hAnsi="Arial"/>
          <w:spacing w:val="-3"/>
          <w:sz w:val="22"/>
        </w:rPr>
        <w:t>AGFI</w:t>
      </w:r>
      <w:r w:rsidRPr="00966C41">
        <w:rPr>
          <w:rFonts w:ascii="Arial" w:hAnsi="Arial"/>
          <w:spacing w:val="-3"/>
          <w:sz w:val="22"/>
        </w:rPr>
        <w:t xml:space="preserve"> fully assembled and fixed in the position in which it is intended to be used. </w:t>
      </w:r>
    </w:p>
    <w:p w:rsidR="00EB02EF" w:rsidRDefault="00EB02EF"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installation of </w:t>
      </w:r>
      <w:r w:rsidR="0041590B">
        <w:rPr>
          <w:rFonts w:ascii="Arial" w:hAnsi="Arial"/>
          <w:spacing w:val="-3"/>
          <w:sz w:val="22"/>
        </w:rPr>
        <w:t xml:space="preserve">the </w:t>
      </w:r>
      <w:r w:rsidR="00785941">
        <w:rPr>
          <w:rFonts w:ascii="Arial" w:hAnsi="Arial"/>
          <w:spacing w:val="-3"/>
          <w:sz w:val="22"/>
        </w:rPr>
        <w:t>AGFI</w:t>
      </w:r>
      <w:r w:rsidRPr="00966C41">
        <w:rPr>
          <w:rFonts w:ascii="Arial" w:hAnsi="Arial"/>
          <w:spacing w:val="-3"/>
          <w:sz w:val="22"/>
        </w:rPr>
        <w:t xml:space="preserve"> shall be so designed that an automatic weighing operation will be the same whether for the purposes of testing or for use for a transaction.</w:t>
      </w:r>
    </w:p>
    <w:p w:rsidR="000F3256" w:rsidRDefault="000F3256"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EB02EF" w:rsidRDefault="000F3256" w:rsidP="00EB02EF">
      <w:pPr>
        <w:tabs>
          <w:tab w:val="left" w:pos="0"/>
          <w:tab w:val="left" w:pos="177"/>
          <w:tab w:val="left" w:pos="355"/>
          <w:tab w:val="left" w:pos="532"/>
          <w:tab w:val="left" w:pos="888"/>
          <w:tab w:val="left" w:pos="1400"/>
          <w:tab w:val="left" w:pos="1500"/>
        </w:tabs>
        <w:suppressAutoHyphens/>
        <w:jc w:val="both"/>
        <w:rPr>
          <w:rFonts w:ascii="Arial" w:hAnsi="Arial" w:cs="Arial"/>
          <w:sz w:val="22"/>
          <w:szCs w:val="22"/>
        </w:rPr>
      </w:pPr>
      <w:r w:rsidRPr="000F3256">
        <w:rPr>
          <w:rFonts w:ascii="Arial" w:hAnsi="Arial" w:cs="Arial"/>
          <w:sz w:val="22"/>
          <w:szCs w:val="22"/>
        </w:rPr>
        <w:t xml:space="preserve">The requirements of </w:t>
      </w:r>
      <w:r w:rsidR="00935367">
        <w:rPr>
          <w:rFonts w:ascii="Arial" w:hAnsi="Arial" w:cs="Arial"/>
          <w:sz w:val="22"/>
          <w:szCs w:val="22"/>
        </w:rPr>
        <w:t>4.8</w:t>
      </w:r>
      <w:r w:rsidRPr="000F3256">
        <w:rPr>
          <w:rFonts w:ascii="Arial" w:hAnsi="Arial" w:cs="Arial"/>
          <w:sz w:val="22"/>
          <w:szCs w:val="22"/>
        </w:rPr>
        <w:t>.3 apply if the instrument is liable to be tilted</w:t>
      </w:r>
      <w:r w:rsidR="009F14B8">
        <w:rPr>
          <w:rFonts w:ascii="Arial" w:hAnsi="Arial" w:cs="Arial"/>
          <w:sz w:val="22"/>
          <w:szCs w:val="22"/>
        </w:rPr>
        <w:t xml:space="preserve"> </w:t>
      </w:r>
      <w:r w:rsidR="00E402CB">
        <w:rPr>
          <w:rFonts w:ascii="Arial" w:hAnsi="Arial" w:cs="Arial"/>
          <w:sz w:val="22"/>
          <w:szCs w:val="22"/>
        </w:rPr>
        <w:t>(refer to</w:t>
      </w:r>
      <w:r w:rsidR="000E06B3">
        <w:rPr>
          <w:rFonts w:ascii="Arial" w:hAnsi="Arial" w:cs="Arial"/>
          <w:sz w:val="22"/>
          <w:szCs w:val="22"/>
        </w:rPr>
        <w:t xml:space="preserve"> </w:t>
      </w:r>
      <w:r w:rsidR="00C848E4">
        <w:rPr>
          <w:rFonts w:ascii="Arial" w:hAnsi="Arial" w:cs="Arial"/>
          <w:sz w:val="22"/>
          <w:szCs w:val="22"/>
        </w:rPr>
        <w:t>A.6</w:t>
      </w:r>
      <w:r w:rsidR="00EB02EF" w:rsidRPr="00EB02EF">
        <w:rPr>
          <w:rFonts w:ascii="Arial" w:hAnsi="Arial" w:cs="Arial"/>
          <w:sz w:val="22"/>
          <w:szCs w:val="22"/>
        </w:rPr>
        <w:t>.</w:t>
      </w:r>
      <w:r w:rsidR="00C848E4">
        <w:rPr>
          <w:rFonts w:ascii="Arial" w:hAnsi="Arial" w:cs="Arial"/>
          <w:sz w:val="22"/>
          <w:szCs w:val="22"/>
        </w:rPr>
        <w:t>2.9</w:t>
      </w:r>
      <w:r w:rsidR="00E402CB">
        <w:rPr>
          <w:rFonts w:ascii="Arial" w:hAnsi="Arial" w:cs="Arial"/>
          <w:sz w:val="22"/>
          <w:szCs w:val="22"/>
        </w:rPr>
        <w:t>)</w:t>
      </w:r>
      <w:r w:rsidR="00EB02EF" w:rsidRPr="00EB02EF">
        <w:rPr>
          <w:rFonts w:ascii="Arial" w:hAnsi="Arial" w:cs="Arial"/>
          <w:sz w:val="22"/>
          <w:szCs w:val="22"/>
        </w:rPr>
        <w:t>.</w:t>
      </w:r>
    </w:p>
    <w:p w:rsidR="00EB02EF" w:rsidRPr="000F3256" w:rsidRDefault="00EB02EF" w:rsidP="008F1028">
      <w:pPr>
        <w:tabs>
          <w:tab w:val="left" w:pos="0"/>
          <w:tab w:val="left" w:pos="177"/>
          <w:tab w:val="left" w:pos="355"/>
          <w:tab w:val="left" w:pos="532"/>
          <w:tab w:val="left" w:pos="888"/>
          <w:tab w:val="left" w:pos="1400"/>
          <w:tab w:val="left" w:pos="1500"/>
        </w:tabs>
        <w:suppressAutoHyphens/>
        <w:jc w:val="both"/>
        <w:rPr>
          <w:rFonts w:ascii="Arial" w:hAnsi="Arial" w:cs="Arial"/>
          <w:spacing w:val="-3"/>
          <w:sz w:val="22"/>
          <w:szCs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8.3</w:t>
      </w:r>
      <w:r w:rsidR="004B40A8" w:rsidRPr="00966C41">
        <w:rPr>
          <w:rFonts w:ascii="Arial" w:hAnsi="Arial"/>
          <w:b/>
          <w:spacing w:val="-3"/>
          <w:sz w:val="22"/>
        </w:rPr>
        <w:t>.2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Material tests for initial verification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In-situ material tests shall be done</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A1D76" w:rsidRDefault="00810548" w:rsidP="004A1D76">
      <w:pPr>
        <w:numPr>
          <w:ilvl w:val="0"/>
          <w:numId w:val="29"/>
        </w:numPr>
        <w:tabs>
          <w:tab w:val="left" w:pos="0"/>
          <w:tab w:val="left" w:pos="177"/>
          <w:tab w:val="left" w:pos="532"/>
          <w:tab w:val="left" w:pos="700"/>
          <w:tab w:val="left" w:pos="1400"/>
          <w:tab w:val="left" w:pos="1500"/>
        </w:tabs>
        <w:suppressAutoHyphens/>
        <w:jc w:val="both"/>
        <w:rPr>
          <w:rFonts w:ascii="Arial" w:hAnsi="Arial"/>
          <w:spacing w:val="-3"/>
          <w:sz w:val="22"/>
        </w:rPr>
      </w:pPr>
      <w:r>
        <w:rPr>
          <w:rFonts w:ascii="Arial" w:hAnsi="Arial"/>
          <w:spacing w:val="-3"/>
          <w:sz w:val="22"/>
        </w:rPr>
        <w:t>I</w:t>
      </w:r>
      <w:r w:rsidR="004B40A8" w:rsidRPr="00966C41">
        <w:rPr>
          <w:rFonts w:ascii="Arial" w:hAnsi="Arial"/>
          <w:spacing w:val="-3"/>
          <w:sz w:val="22"/>
        </w:rPr>
        <w:t xml:space="preserve">n accordance with the descriptive markings given in </w:t>
      </w:r>
      <w:r w:rsidR="00D301E1">
        <w:rPr>
          <w:rFonts w:ascii="Arial" w:hAnsi="Arial"/>
          <w:spacing w:val="-3"/>
          <w:sz w:val="22"/>
        </w:rPr>
        <w:t>5.12</w:t>
      </w:r>
      <w:r w:rsidR="004B40A8" w:rsidRPr="00966C41">
        <w:rPr>
          <w:rFonts w:ascii="Arial" w:hAnsi="Arial"/>
          <w:spacing w:val="-3"/>
          <w:sz w:val="22"/>
        </w:rPr>
        <w:t xml:space="preserve">, </w:t>
      </w:r>
    </w:p>
    <w:p w:rsidR="004B40A8" w:rsidRPr="00966C41" w:rsidRDefault="004B40A8" w:rsidP="00AC5290">
      <w:pPr>
        <w:tabs>
          <w:tab w:val="left" w:pos="0"/>
          <w:tab w:val="left" w:pos="177"/>
          <w:tab w:val="left" w:pos="532"/>
          <w:tab w:val="left" w:pos="700"/>
          <w:tab w:val="left" w:pos="1400"/>
          <w:tab w:val="left" w:pos="1500"/>
        </w:tabs>
        <w:suppressAutoHyphens/>
        <w:spacing w:line="120" w:lineRule="auto"/>
        <w:ind w:left="360"/>
        <w:jc w:val="both"/>
        <w:rPr>
          <w:rFonts w:ascii="Arial" w:hAnsi="Arial"/>
          <w:spacing w:val="-3"/>
          <w:sz w:val="22"/>
        </w:rPr>
      </w:pPr>
    </w:p>
    <w:p w:rsidR="004A1D76" w:rsidRDefault="00810548" w:rsidP="004A1D76">
      <w:pPr>
        <w:numPr>
          <w:ilvl w:val="0"/>
          <w:numId w:val="29"/>
        </w:numPr>
        <w:tabs>
          <w:tab w:val="left" w:pos="0"/>
          <w:tab w:val="left" w:pos="177"/>
          <w:tab w:val="left" w:pos="700"/>
          <w:tab w:val="left" w:pos="1400"/>
          <w:tab w:val="left" w:pos="1500"/>
        </w:tabs>
        <w:suppressAutoHyphens/>
        <w:jc w:val="both"/>
        <w:rPr>
          <w:rFonts w:ascii="Arial" w:hAnsi="Arial"/>
          <w:spacing w:val="-3"/>
          <w:sz w:val="22"/>
        </w:rPr>
      </w:pPr>
      <w:r>
        <w:rPr>
          <w:rFonts w:ascii="Arial" w:hAnsi="Arial"/>
          <w:spacing w:val="-3"/>
          <w:sz w:val="22"/>
        </w:rPr>
        <w:t>U</w:t>
      </w:r>
      <w:r w:rsidR="004B40A8" w:rsidRPr="00966C41">
        <w:rPr>
          <w:rFonts w:ascii="Arial" w:hAnsi="Arial"/>
          <w:spacing w:val="-3"/>
          <w:sz w:val="22"/>
        </w:rPr>
        <w:t xml:space="preserve">nder the normal conditions and with the products for which the </w:t>
      </w:r>
      <w:r w:rsidR="00785941">
        <w:rPr>
          <w:rFonts w:ascii="Arial" w:hAnsi="Arial"/>
          <w:spacing w:val="-3"/>
          <w:sz w:val="22"/>
        </w:rPr>
        <w:t>AGFI</w:t>
      </w:r>
      <w:r w:rsidR="004B40A8" w:rsidRPr="00966C41">
        <w:rPr>
          <w:rFonts w:ascii="Arial" w:hAnsi="Arial"/>
          <w:spacing w:val="-3"/>
          <w:sz w:val="22"/>
        </w:rPr>
        <w:t xml:space="preserve"> is intended. </w:t>
      </w:r>
    </w:p>
    <w:p w:rsidR="004B40A8" w:rsidRPr="00966C41" w:rsidRDefault="004B40A8" w:rsidP="00AC5290">
      <w:pPr>
        <w:tabs>
          <w:tab w:val="left" w:pos="0"/>
          <w:tab w:val="left" w:pos="177"/>
          <w:tab w:val="left" w:pos="700"/>
          <w:tab w:val="left" w:pos="1400"/>
          <w:tab w:val="left" w:pos="1500"/>
        </w:tabs>
        <w:suppressAutoHyphens/>
        <w:spacing w:line="120" w:lineRule="auto"/>
        <w:ind w:left="360"/>
        <w:jc w:val="both"/>
        <w:rPr>
          <w:rFonts w:ascii="Arial" w:hAnsi="Arial"/>
          <w:spacing w:val="-3"/>
          <w:sz w:val="22"/>
        </w:rPr>
      </w:pPr>
    </w:p>
    <w:p w:rsidR="004A1D76" w:rsidRDefault="00810548" w:rsidP="004A1D76">
      <w:pPr>
        <w:numPr>
          <w:ilvl w:val="0"/>
          <w:numId w:val="29"/>
        </w:numPr>
        <w:tabs>
          <w:tab w:val="left" w:pos="0"/>
          <w:tab w:val="left" w:pos="177"/>
          <w:tab w:val="left" w:pos="532"/>
          <w:tab w:val="left" w:pos="700"/>
          <w:tab w:val="left" w:pos="1400"/>
          <w:tab w:val="left" w:pos="1500"/>
        </w:tabs>
        <w:suppressAutoHyphens/>
        <w:jc w:val="both"/>
        <w:rPr>
          <w:rFonts w:ascii="Arial" w:hAnsi="Arial"/>
          <w:spacing w:val="-3"/>
          <w:sz w:val="22"/>
        </w:rPr>
      </w:pPr>
      <w:r>
        <w:rPr>
          <w:rFonts w:ascii="Arial" w:hAnsi="Arial"/>
          <w:spacing w:val="-3"/>
          <w:sz w:val="22"/>
        </w:rPr>
        <w:t>I</w:t>
      </w:r>
      <w:r w:rsidR="004B40A8" w:rsidRPr="00966C41">
        <w:rPr>
          <w:rFonts w:ascii="Arial" w:hAnsi="Arial"/>
          <w:spacing w:val="-3"/>
          <w:sz w:val="22"/>
        </w:rPr>
        <w:t xml:space="preserve">n accordance with the test method in </w:t>
      </w:r>
      <w:r w:rsidR="003D566E">
        <w:rPr>
          <w:rFonts w:ascii="Arial" w:hAnsi="Arial"/>
          <w:spacing w:val="-3"/>
          <w:sz w:val="22"/>
        </w:rPr>
        <w:t>9</w:t>
      </w:r>
      <w:r w:rsidR="003D566E" w:rsidRPr="00966C41">
        <w:rPr>
          <w:rFonts w:ascii="Arial" w:hAnsi="Arial"/>
          <w:spacing w:val="-3"/>
          <w:sz w:val="22"/>
        </w:rPr>
        <w:t xml:space="preserve"> </w:t>
      </w:r>
      <w:r w:rsidR="004B40A8" w:rsidRPr="00966C41">
        <w:rPr>
          <w:rFonts w:ascii="Arial" w:hAnsi="Arial"/>
          <w:spacing w:val="-3"/>
          <w:sz w:val="22"/>
        </w:rPr>
        <w:t>and the material tests procedure given in A.8.2.</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z w:val="22"/>
        </w:rPr>
        <w:t xml:space="preserve">Accuracy requirements shall be applied in accordance with the appropriate parts of </w:t>
      </w:r>
      <w:r w:rsidR="003D566E">
        <w:rPr>
          <w:rFonts w:ascii="Arial" w:hAnsi="Arial"/>
          <w:sz w:val="22"/>
        </w:rPr>
        <w:t>4</w:t>
      </w:r>
      <w:r>
        <w:rPr>
          <w:rFonts w:ascii="Arial" w:hAnsi="Arial"/>
          <w:sz w:val="22"/>
        </w:rPr>
        <w: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AC5290" w:rsidRDefault="00AC5290" w:rsidP="00AC5290">
      <w:pPr>
        <w:tabs>
          <w:tab w:val="left" w:pos="0"/>
          <w:tab w:val="left" w:pos="177"/>
          <w:tab w:val="left" w:pos="888"/>
          <w:tab w:val="left" w:pos="1500"/>
        </w:tabs>
        <w:suppressAutoHyphens/>
        <w:ind w:left="-266"/>
        <w:jc w:val="both"/>
        <w:rPr>
          <w:rFonts w:ascii="Arial" w:hAnsi="Arial"/>
          <w:spacing w:val="-3"/>
          <w:sz w:val="22"/>
        </w:rPr>
      </w:pPr>
      <w:r>
        <w:rPr>
          <w:rFonts w:ascii="Arial" w:hAnsi="Arial"/>
          <w:spacing w:val="-3"/>
          <w:sz w:val="22"/>
        </w:rPr>
        <w:tab/>
      </w:r>
      <w:r w:rsidR="00C97001" w:rsidRPr="00327F73">
        <w:rPr>
          <w:rFonts w:ascii="Arial" w:hAnsi="Arial"/>
          <w:b/>
          <w:spacing w:val="-3"/>
          <w:sz w:val="22"/>
        </w:rPr>
        <w:t>8.3</w:t>
      </w:r>
      <w:r w:rsidRPr="00327F73">
        <w:rPr>
          <w:rFonts w:ascii="Arial" w:hAnsi="Arial"/>
          <w:b/>
          <w:spacing w:val="-3"/>
          <w:sz w:val="22"/>
        </w:rPr>
        <w:t>.3</w:t>
      </w:r>
      <w:r w:rsidRPr="00AC5290">
        <w:rPr>
          <w:rFonts w:ascii="Arial" w:hAnsi="Arial"/>
          <w:spacing w:val="-3"/>
          <w:sz w:val="22"/>
        </w:rPr>
        <w:tab/>
      </w:r>
      <w:r w:rsidR="004B40A8" w:rsidRPr="00AC5290">
        <w:rPr>
          <w:rFonts w:ascii="Arial" w:hAnsi="Arial"/>
          <w:spacing w:val="-3"/>
          <w:sz w:val="22"/>
        </w:rPr>
        <w:t>Conduct of the tests</w:t>
      </w:r>
    </w:p>
    <w:p w:rsidR="004B40A8" w:rsidRPr="00AC5290" w:rsidRDefault="004B40A8" w:rsidP="008F1028">
      <w:pPr>
        <w:tabs>
          <w:tab w:val="left" w:pos="0"/>
          <w:tab w:val="left" w:pos="177"/>
          <w:tab w:val="left" w:pos="355"/>
          <w:tab w:val="left" w:pos="532"/>
          <w:tab w:val="left" w:pos="888"/>
          <w:tab w:val="left" w:pos="1400"/>
          <w:tab w:val="left" w:pos="1500"/>
        </w:tabs>
        <w:suppressAutoHyphens/>
        <w:ind w:left="-266"/>
        <w:jc w:val="both"/>
        <w:rPr>
          <w:rFonts w:ascii="Arial" w:hAnsi="Arial"/>
          <w:spacing w:val="-3"/>
          <w:sz w:val="22"/>
        </w:rPr>
      </w:pPr>
    </w:p>
    <w:p w:rsidR="004B40A8" w:rsidRPr="00AC5290"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AC5290">
        <w:rPr>
          <w:rFonts w:ascii="Arial" w:hAnsi="Arial"/>
          <w:spacing w:val="-3"/>
          <w:sz w:val="22"/>
        </w:rPr>
        <w:t>The metrological authority</w:t>
      </w:r>
      <w:r w:rsidR="00D11DBA" w:rsidRPr="00AC5290">
        <w:rPr>
          <w:rFonts w:ascii="Arial" w:hAnsi="Arial"/>
          <w:spacing w:val="-3"/>
          <w:sz w:val="22"/>
        </w:rPr>
        <w:t>:</w:t>
      </w:r>
    </w:p>
    <w:p w:rsidR="004B40A8" w:rsidRPr="00AC5290" w:rsidRDefault="004B40A8" w:rsidP="008F1028">
      <w:pPr>
        <w:tabs>
          <w:tab w:val="left" w:pos="0"/>
          <w:tab w:val="left" w:pos="177"/>
          <w:tab w:val="left" w:pos="532"/>
          <w:tab w:val="left" w:pos="888"/>
          <w:tab w:val="left" w:pos="1400"/>
          <w:tab w:val="left" w:pos="1500"/>
        </w:tabs>
        <w:suppressAutoHyphens/>
        <w:jc w:val="both"/>
        <w:rPr>
          <w:rFonts w:ascii="Arial" w:hAnsi="Arial"/>
          <w:spacing w:val="-3"/>
          <w:sz w:val="22"/>
        </w:rPr>
      </w:pPr>
    </w:p>
    <w:p w:rsidR="004A1D76" w:rsidRDefault="00810548" w:rsidP="004A1D76">
      <w:pPr>
        <w:numPr>
          <w:ilvl w:val="0"/>
          <w:numId w:val="28"/>
        </w:numPr>
        <w:tabs>
          <w:tab w:val="left" w:pos="0"/>
          <w:tab w:val="left" w:pos="177"/>
          <w:tab w:val="left" w:pos="700"/>
          <w:tab w:val="left" w:pos="1400"/>
          <w:tab w:val="left" w:pos="1500"/>
        </w:tabs>
        <w:suppressAutoHyphens/>
        <w:jc w:val="both"/>
        <w:rPr>
          <w:rFonts w:ascii="Arial" w:hAnsi="Arial"/>
          <w:spacing w:val="-3"/>
          <w:sz w:val="22"/>
        </w:rPr>
      </w:pPr>
      <w:r>
        <w:rPr>
          <w:rFonts w:ascii="Arial" w:hAnsi="Arial"/>
          <w:spacing w:val="-3"/>
          <w:sz w:val="22"/>
        </w:rPr>
        <w:t>S</w:t>
      </w:r>
      <w:r w:rsidR="004B40A8" w:rsidRPr="00966C41">
        <w:rPr>
          <w:rFonts w:ascii="Arial" w:hAnsi="Arial"/>
          <w:spacing w:val="-3"/>
          <w:sz w:val="22"/>
        </w:rPr>
        <w:t>hall conduct the tests in a manner which prevents an unnecessary commitment of resources,</w:t>
      </w:r>
    </w:p>
    <w:p w:rsidR="004B40A8" w:rsidRPr="00966C41" w:rsidRDefault="004B40A8" w:rsidP="00AC5290">
      <w:pPr>
        <w:tabs>
          <w:tab w:val="left" w:pos="0"/>
          <w:tab w:val="left" w:pos="177"/>
          <w:tab w:val="left" w:pos="532"/>
          <w:tab w:val="left" w:pos="700"/>
          <w:tab w:val="left" w:pos="1400"/>
          <w:tab w:val="left" w:pos="1500"/>
        </w:tabs>
        <w:suppressAutoHyphens/>
        <w:spacing w:line="120" w:lineRule="auto"/>
        <w:jc w:val="both"/>
        <w:rPr>
          <w:rFonts w:ascii="Arial" w:hAnsi="Arial"/>
          <w:spacing w:val="-3"/>
          <w:sz w:val="22"/>
        </w:rPr>
      </w:pPr>
    </w:p>
    <w:p w:rsidR="00BA75AE" w:rsidRDefault="00810548">
      <w:pPr>
        <w:numPr>
          <w:ilvl w:val="0"/>
          <w:numId w:val="28"/>
        </w:numPr>
        <w:tabs>
          <w:tab w:val="left" w:pos="0"/>
          <w:tab w:val="left" w:pos="177"/>
          <w:tab w:val="left" w:pos="700"/>
          <w:tab w:val="left" w:pos="1400"/>
          <w:tab w:val="left" w:pos="1500"/>
        </w:tabs>
        <w:suppressAutoHyphens/>
        <w:jc w:val="both"/>
        <w:rPr>
          <w:rFonts w:ascii="Arial" w:hAnsi="Arial"/>
          <w:spacing w:val="-3"/>
          <w:sz w:val="22"/>
        </w:rPr>
      </w:pPr>
      <w:r>
        <w:rPr>
          <w:rFonts w:ascii="Arial" w:hAnsi="Arial"/>
          <w:spacing w:val="-3"/>
          <w:sz w:val="22"/>
        </w:rPr>
        <w:t>M</w:t>
      </w:r>
      <w:r w:rsidR="004B40A8" w:rsidRPr="00966C41">
        <w:rPr>
          <w:rFonts w:ascii="Arial" w:hAnsi="Arial"/>
          <w:spacing w:val="-3"/>
          <w:sz w:val="22"/>
        </w:rPr>
        <w:t xml:space="preserve">ay, where appropriate and to avoid duplicating tests previously done on the </w:t>
      </w:r>
      <w:r w:rsidR="00785941">
        <w:rPr>
          <w:rFonts w:ascii="Arial" w:hAnsi="Arial"/>
          <w:spacing w:val="-3"/>
          <w:sz w:val="22"/>
        </w:rPr>
        <w:t>AGFI</w:t>
      </w:r>
      <w:r w:rsidR="004B40A8" w:rsidRPr="00966C41">
        <w:rPr>
          <w:rFonts w:ascii="Arial" w:hAnsi="Arial"/>
          <w:spacing w:val="-3"/>
          <w:sz w:val="22"/>
        </w:rPr>
        <w:t xml:space="preserve"> for </w:t>
      </w:r>
      <w:r w:rsidR="001179FD">
        <w:rPr>
          <w:rFonts w:ascii="Arial" w:hAnsi="Arial"/>
          <w:spacing w:val="-3"/>
          <w:sz w:val="22"/>
        </w:rPr>
        <w:t>type</w:t>
      </w:r>
      <w:r w:rsidR="004B40A8" w:rsidRPr="00966C41">
        <w:rPr>
          <w:rFonts w:ascii="Arial" w:hAnsi="Arial"/>
          <w:spacing w:val="-3"/>
          <w:sz w:val="22"/>
        </w:rPr>
        <w:t xml:space="preserve"> evaluation under </w:t>
      </w:r>
      <w:r w:rsidR="00C97001">
        <w:rPr>
          <w:rFonts w:ascii="Arial" w:hAnsi="Arial"/>
          <w:spacing w:val="-3"/>
          <w:sz w:val="22"/>
        </w:rPr>
        <w:t>8.2</w:t>
      </w:r>
      <w:r w:rsidR="004B40A8" w:rsidRPr="00966C41">
        <w:rPr>
          <w:rFonts w:ascii="Arial" w:hAnsi="Arial"/>
          <w:spacing w:val="-3"/>
          <w:sz w:val="22"/>
        </w:rPr>
        <w:t xml:space="preserve">, use the test results from </w:t>
      </w:r>
      <w:r w:rsidR="001179FD">
        <w:rPr>
          <w:rFonts w:ascii="Arial" w:hAnsi="Arial"/>
          <w:spacing w:val="-3"/>
          <w:sz w:val="22"/>
        </w:rPr>
        <w:t>type</w:t>
      </w:r>
      <w:r w:rsidR="004B40A8" w:rsidRPr="00966C41">
        <w:rPr>
          <w:rFonts w:ascii="Arial" w:hAnsi="Arial"/>
          <w:spacing w:val="-3"/>
          <w:sz w:val="22"/>
        </w:rPr>
        <w:t xml:space="preserve"> evaluation for initial verification.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8.3</w:t>
      </w:r>
      <w:r w:rsidR="004B40A8" w:rsidRPr="00966C41">
        <w:rPr>
          <w:rFonts w:ascii="Arial" w:hAnsi="Arial"/>
          <w:b/>
          <w:spacing w:val="-3"/>
          <w:sz w:val="22"/>
        </w:rPr>
        <w:t>.4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Determination of accuracy class X(x)</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pStyle w:val="BodyText2"/>
        <w:tabs>
          <w:tab w:val="clear" w:pos="-267"/>
          <w:tab w:val="clear" w:pos="710"/>
          <w:tab w:val="clear" w:pos="1154"/>
          <w:tab w:val="clear" w:pos="1440"/>
          <w:tab w:val="left" w:pos="1400"/>
          <w:tab w:val="left" w:pos="1500"/>
        </w:tabs>
        <w:rPr>
          <w:lang w:val="en-GB"/>
        </w:rPr>
      </w:pPr>
      <w:r w:rsidRPr="00966C41">
        <w:rPr>
          <w:lang w:val="en-GB"/>
        </w:rPr>
        <w:t xml:space="preserve">For class X(x) </w:t>
      </w:r>
      <w:r w:rsidR="00785941">
        <w:rPr>
          <w:lang w:val="en-GB"/>
        </w:rPr>
        <w:t>AGFI</w:t>
      </w:r>
      <w:r w:rsidRPr="00966C41">
        <w:rPr>
          <w:lang w:val="en-GB"/>
        </w:rPr>
        <w:t>s the metrological authority shall:</w:t>
      </w:r>
    </w:p>
    <w:p w:rsidR="004B40A8" w:rsidRPr="00966C41" w:rsidRDefault="004B40A8" w:rsidP="008F1028">
      <w:pPr>
        <w:tabs>
          <w:tab w:val="left" w:pos="0"/>
          <w:tab w:val="left" w:pos="177"/>
          <w:tab w:val="left" w:pos="355"/>
          <w:tab w:val="left" w:pos="532"/>
          <w:tab w:val="left" w:pos="888"/>
          <w:tab w:val="left" w:pos="1400"/>
          <w:tab w:val="left" w:pos="1500"/>
        </w:tabs>
        <w:suppressAutoHyphens/>
        <w:ind w:left="177"/>
        <w:jc w:val="both"/>
        <w:rPr>
          <w:rFonts w:ascii="Arial" w:hAnsi="Arial"/>
          <w:spacing w:val="-3"/>
          <w:sz w:val="22"/>
        </w:rPr>
      </w:pPr>
    </w:p>
    <w:p w:rsidR="00BA75AE" w:rsidRDefault="00810548">
      <w:pPr>
        <w:numPr>
          <w:ilvl w:val="0"/>
          <w:numId w:val="30"/>
        </w:numPr>
        <w:tabs>
          <w:tab w:val="left" w:pos="0"/>
          <w:tab w:val="left" w:pos="177"/>
          <w:tab w:val="left" w:pos="567"/>
          <w:tab w:val="left" w:pos="1400"/>
          <w:tab w:val="left" w:pos="1500"/>
        </w:tabs>
        <w:suppressAutoHyphens/>
        <w:ind w:left="540" w:hanging="540"/>
        <w:jc w:val="both"/>
        <w:rPr>
          <w:rFonts w:ascii="Arial" w:hAnsi="Arial"/>
          <w:spacing w:val="-3"/>
          <w:sz w:val="22"/>
        </w:rPr>
      </w:pPr>
      <w:r>
        <w:rPr>
          <w:rFonts w:ascii="Arial" w:hAnsi="Arial"/>
          <w:spacing w:val="-3"/>
          <w:sz w:val="22"/>
        </w:rPr>
        <w:t>D</w:t>
      </w:r>
      <w:r w:rsidR="004B40A8" w:rsidRPr="00966C41">
        <w:rPr>
          <w:rFonts w:ascii="Arial" w:hAnsi="Arial"/>
          <w:spacing w:val="-3"/>
          <w:sz w:val="22"/>
        </w:rPr>
        <w:t xml:space="preserve">etermine the accuracy class for the materials used in the tests in accordance with  </w:t>
      </w:r>
      <w:r w:rsidR="00C97001">
        <w:rPr>
          <w:rFonts w:ascii="Arial" w:hAnsi="Arial"/>
          <w:spacing w:val="-3"/>
          <w:sz w:val="22"/>
        </w:rPr>
        <w:t>8.2</w:t>
      </w:r>
      <w:r w:rsidR="004B40A8" w:rsidRPr="00966C41">
        <w:rPr>
          <w:rFonts w:ascii="Arial" w:hAnsi="Arial"/>
          <w:spacing w:val="-3"/>
          <w:sz w:val="22"/>
        </w:rPr>
        <w:t xml:space="preserve">.5 by reference to the material test results from A.8 and the </w:t>
      </w:r>
      <w:r w:rsidR="00EF7A1C">
        <w:rPr>
          <w:rFonts w:ascii="Arial" w:hAnsi="Arial"/>
          <w:spacing w:val="-3"/>
          <w:sz w:val="22"/>
        </w:rPr>
        <w:t>error limitation</w:t>
      </w:r>
      <w:r w:rsidR="004B40A8" w:rsidRPr="00966C41">
        <w:rPr>
          <w:rFonts w:ascii="Arial" w:hAnsi="Arial"/>
          <w:spacing w:val="-3"/>
          <w:sz w:val="22"/>
        </w:rPr>
        <w:t xml:space="preserve"> specified in </w:t>
      </w:r>
      <w:r w:rsidR="00935367">
        <w:rPr>
          <w:rFonts w:ascii="Arial" w:hAnsi="Arial"/>
          <w:spacing w:val="-3"/>
          <w:sz w:val="22"/>
        </w:rPr>
        <w:t>4.3</w:t>
      </w:r>
      <w:r w:rsidR="00451F31">
        <w:rPr>
          <w:rFonts w:ascii="Arial" w:hAnsi="Arial"/>
          <w:spacing w:val="-3"/>
          <w:sz w:val="22"/>
        </w:rPr>
        <w:t>.1</w:t>
      </w:r>
      <w:r w:rsidR="004B40A8" w:rsidRPr="00966C41">
        <w:rPr>
          <w:rFonts w:ascii="Arial" w:hAnsi="Arial"/>
          <w:spacing w:val="-3"/>
          <w:sz w:val="22"/>
        </w:rPr>
        <w:t xml:space="preserve"> and </w:t>
      </w:r>
      <w:r w:rsidR="00935367">
        <w:rPr>
          <w:rFonts w:ascii="Arial" w:hAnsi="Arial"/>
          <w:spacing w:val="-3"/>
          <w:sz w:val="22"/>
        </w:rPr>
        <w:t>4.3</w:t>
      </w:r>
      <w:r w:rsidR="009D1EA5">
        <w:rPr>
          <w:rFonts w:ascii="Arial" w:hAnsi="Arial"/>
          <w:spacing w:val="-3"/>
          <w:sz w:val="22"/>
        </w:rPr>
        <w:t>.3</w:t>
      </w:r>
      <w:r w:rsidR="004B40A8" w:rsidRPr="00966C41">
        <w:rPr>
          <w:rFonts w:ascii="Arial" w:hAnsi="Arial"/>
          <w:spacing w:val="-3"/>
          <w:sz w:val="22"/>
        </w:rPr>
        <w:t xml:space="preserve"> for initial verification,</w:t>
      </w:r>
    </w:p>
    <w:p w:rsidR="004B40A8" w:rsidRPr="00966C41" w:rsidRDefault="004B40A8" w:rsidP="00A15211">
      <w:pPr>
        <w:tabs>
          <w:tab w:val="left" w:pos="0"/>
          <w:tab w:val="left" w:pos="177"/>
          <w:tab w:val="left" w:pos="355"/>
          <w:tab w:val="left" w:pos="532"/>
          <w:tab w:val="left" w:pos="567"/>
          <w:tab w:val="left" w:pos="1400"/>
          <w:tab w:val="left" w:pos="1500"/>
        </w:tabs>
        <w:suppressAutoHyphens/>
        <w:ind w:left="540" w:hanging="540"/>
        <w:jc w:val="both"/>
        <w:rPr>
          <w:rFonts w:ascii="Arial" w:hAnsi="Arial"/>
          <w:spacing w:val="-3"/>
          <w:sz w:val="22"/>
        </w:rPr>
      </w:pPr>
    </w:p>
    <w:p w:rsidR="009E13B3" w:rsidRPr="009E13B3" w:rsidRDefault="00810548" w:rsidP="006133E3">
      <w:pPr>
        <w:tabs>
          <w:tab w:val="left" w:pos="340"/>
        </w:tabs>
        <w:suppressAutoHyphens/>
        <w:ind w:left="540"/>
        <w:jc w:val="both"/>
        <w:rPr>
          <w:rFonts w:ascii="Arial" w:hAnsi="Arial" w:cs="Arial"/>
          <w:color w:val="000000"/>
          <w:sz w:val="22"/>
          <w:szCs w:val="22"/>
        </w:rPr>
      </w:pPr>
      <w:r>
        <w:rPr>
          <w:rFonts w:ascii="Arial" w:hAnsi="Arial"/>
          <w:spacing w:val="-3"/>
          <w:sz w:val="22"/>
        </w:rPr>
        <w:t>V</w:t>
      </w:r>
      <w:r w:rsidR="004B40A8" w:rsidRPr="00966C41">
        <w:rPr>
          <w:rFonts w:ascii="Arial" w:hAnsi="Arial"/>
          <w:spacing w:val="-3"/>
          <w:sz w:val="22"/>
        </w:rPr>
        <w:t xml:space="preserve">erify that accuracy classes marked in accordance with descriptive markings in </w:t>
      </w:r>
      <w:r w:rsidR="00D301E1">
        <w:rPr>
          <w:rFonts w:ascii="Arial" w:hAnsi="Arial"/>
          <w:spacing w:val="-3"/>
          <w:sz w:val="22"/>
        </w:rPr>
        <w:t>5.12</w:t>
      </w:r>
      <w:r w:rsidR="004B40A8" w:rsidRPr="00966C41">
        <w:rPr>
          <w:rFonts w:ascii="Arial" w:hAnsi="Arial"/>
          <w:spacing w:val="-3"/>
          <w:sz w:val="22"/>
        </w:rPr>
        <w:t xml:space="preserve"> </w:t>
      </w:r>
      <w:r w:rsidR="009E13B3" w:rsidRPr="009E13B3">
        <w:rPr>
          <w:rFonts w:ascii="Arial" w:hAnsi="Arial" w:cs="Arial"/>
          <w:color w:val="000000"/>
          <w:spacing w:val="-3"/>
          <w:sz w:val="22"/>
          <w:szCs w:val="22"/>
        </w:rPr>
        <w:t>show a value of “</w:t>
      </w:r>
      <w:r w:rsidR="009E13B3" w:rsidRPr="009E13B3">
        <w:rPr>
          <w:rFonts w:ascii="Arial" w:hAnsi="Arial" w:cs="Arial"/>
          <w:i/>
          <w:color w:val="000000"/>
          <w:spacing w:val="-3"/>
          <w:sz w:val="22"/>
          <w:szCs w:val="22"/>
        </w:rPr>
        <w:t>x</w:t>
      </w:r>
      <w:r w:rsidR="009E13B3" w:rsidRPr="009E13B3">
        <w:rPr>
          <w:rFonts w:ascii="Arial" w:hAnsi="Arial" w:cs="Arial"/>
          <w:color w:val="000000"/>
          <w:spacing w:val="-3"/>
          <w:sz w:val="22"/>
          <w:szCs w:val="22"/>
        </w:rPr>
        <w:t xml:space="preserve"> “ equal to or greater than the value(s) of “</w:t>
      </w:r>
      <w:r w:rsidR="009E13B3" w:rsidRPr="009E13B3">
        <w:rPr>
          <w:rFonts w:ascii="Arial" w:hAnsi="Arial" w:cs="Arial"/>
          <w:i/>
          <w:color w:val="000000"/>
          <w:spacing w:val="-3"/>
          <w:sz w:val="22"/>
          <w:szCs w:val="22"/>
        </w:rPr>
        <w:t>x</w:t>
      </w:r>
      <w:r w:rsidR="009E13B3" w:rsidRPr="009E13B3">
        <w:rPr>
          <w:rFonts w:ascii="Arial" w:hAnsi="Arial" w:cs="Arial"/>
          <w:color w:val="000000"/>
          <w:spacing w:val="-3"/>
          <w:sz w:val="22"/>
          <w:szCs w:val="22"/>
        </w:rPr>
        <w:t xml:space="preserve"> “</w:t>
      </w:r>
      <w:r w:rsidR="004B40A8" w:rsidRPr="009E13B3">
        <w:rPr>
          <w:rFonts w:ascii="Arial" w:hAnsi="Arial" w:cs="Arial"/>
          <w:spacing w:val="-3"/>
          <w:sz w:val="22"/>
          <w:szCs w:val="22"/>
        </w:rPr>
        <w:t>determined as above.</w:t>
      </w:r>
      <w:r w:rsidR="00A15211" w:rsidRPr="009E13B3">
        <w:rPr>
          <w:rFonts w:ascii="Arial" w:hAnsi="Arial" w:cs="Arial"/>
          <w:sz w:val="22"/>
          <w:szCs w:val="22"/>
        </w:rPr>
        <w:t xml:space="preserve"> </w:t>
      </w:r>
    </w:p>
    <w:p w:rsidR="009E13B3" w:rsidRDefault="009E13B3" w:rsidP="009E13B3">
      <w:pPr>
        <w:tabs>
          <w:tab w:val="left" w:pos="340"/>
        </w:tabs>
        <w:suppressAutoHyphens/>
        <w:ind w:left="340"/>
        <w:jc w:val="both"/>
        <w:rPr>
          <w:rFonts w:ascii="Arial" w:hAnsi="Arial" w:cs="Arial"/>
          <w:color w:val="000000"/>
          <w:sz w:val="22"/>
          <w:szCs w:val="22"/>
        </w:rPr>
      </w:pPr>
    </w:p>
    <w:p w:rsidR="004B74EF" w:rsidRDefault="009E13B3">
      <w:pPr>
        <w:pStyle w:val="ListParagraph"/>
        <w:numPr>
          <w:ilvl w:val="0"/>
          <w:numId w:val="30"/>
        </w:numPr>
        <w:suppressAutoHyphens/>
        <w:ind w:left="567" w:hanging="567"/>
        <w:jc w:val="both"/>
        <w:rPr>
          <w:rFonts w:ascii="Arial" w:hAnsi="Arial" w:cs="Arial"/>
          <w:color w:val="000000"/>
          <w:spacing w:val="-3"/>
          <w:sz w:val="22"/>
          <w:szCs w:val="22"/>
        </w:rPr>
      </w:pPr>
      <w:r w:rsidRPr="009E13B3">
        <w:rPr>
          <w:rFonts w:ascii="Arial" w:hAnsi="Arial" w:cs="Arial"/>
          <w:color w:val="000000"/>
          <w:sz w:val="22"/>
          <w:szCs w:val="22"/>
        </w:rPr>
        <w:t xml:space="preserve">The operational accuracy class marking required in accordance with 5.12 shall show a value of </w:t>
      </w:r>
      <w:r w:rsidRPr="009E13B3">
        <w:rPr>
          <w:rFonts w:ascii="Arial" w:hAnsi="Arial" w:cs="Arial"/>
          <w:color w:val="000000"/>
          <w:spacing w:val="-3"/>
          <w:sz w:val="22"/>
          <w:szCs w:val="22"/>
        </w:rPr>
        <w:t>“</w:t>
      </w:r>
      <w:r w:rsidRPr="009E13B3">
        <w:rPr>
          <w:rFonts w:ascii="Arial" w:hAnsi="Arial" w:cs="Arial"/>
          <w:i/>
          <w:color w:val="000000"/>
          <w:spacing w:val="-3"/>
          <w:sz w:val="22"/>
          <w:szCs w:val="22"/>
        </w:rPr>
        <w:t>x</w:t>
      </w:r>
      <w:r w:rsidRPr="009E13B3">
        <w:rPr>
          <w:rFonts w:ascii="Arial" w:hAnsi="Arial" w:cs="Arial"/>
          <w:color w:val="000000"/>
          <w:spacing w:val="-3"/>
          <w:sz w:val="22"/>
          <w:szCs w:val="22"/>
        </w:rPr>
        <w:t xml:space="preserve"> “:</w:t>
      </w:r>
    </w:p>
    <w:p w:rsidR="00BA75AE" w:rsidRDefault="009E13B3">
      <w:pPr>
        <w:pStyle w:val="ListParagraph"/>
        <w:numPr>
          <w:ilvl w:val="0"/>
          <w:numId w:val="100"/>
        </w:numPr>
        <w:suppressAutoHyphens/>
        <w:jc w:val="both"/>
        <w:rPr>
          <w:rFonts w:ascii="Arial" w:hAnsi="Arial" w:cs="Arial"/>
          <w:color w:val="000000"/>
          <w:sz w:val="22"/>
          <w:szCs w:val="22"/>
        </w:rPr>
      </w:pPr>
      <w:r w:rsidRPr="009E13B3">
        <w:rPr>
          <w:rFonts w:ascii="Arial" w:hAnsi="Arial" w:cs="Arial"/>
          <w:color w:val="000000"/>
          <w:spacing w:val="-3"/>
          <w:sz w:val="22"/>
          <w:szCs w:val="22"/>
        </w:rPr>
        <w:t>equal or greater than “</w:t>
      </w:r>
      <w:r w:rsidRPr="009E13B3">
        <w:rPr>
          <w:rFonts w:ascii="Arial" w:hAnsi="Arial" w:cs="Arial"/>
          <w:i/>
          <w:color w:val="000000"/>
          <w:spacing w:val="-3"/>
          <w:sz w:val="22"/>
          <w:szCs w:val="22"/>
        </w:rPr>
        <w:t>x</w:t>
      </w:r>
      <w:r w:rsidRPr="009E13B3">
        <w:rPr>
          <w:rFonts w:ascii="Arial" w:hAnsi="Arial" w:cs="Arial"/>
          <w:color w:val="000000"/>
          <w:spacing w:val="-3"/>
          <w:sz w:val="22"/>
          <w:szCs w:val="22"/>
        </w:rPr>
        <w:t xml:space="preserve"> </w:t>
      </w:r>
      <w:r w:rsidRPr="009E13B3">
        <w:rPr>
          <w:rFonts w:ascii="Arial" w:hAnsi="Arial" w:cs="Arial"/>
          <w:color w:val="000000"/>
          <w:spacing w:val="-3"/>
          <w:sz w:val="22"/>
          <w:szCs w:val="22"/>
          <w:vertAlign w:val="subscript"/>
        </w:rPr>
        <w:t>ref</w:t>
      </w:r>
      <w:r w:rsidRPr="009E13B3">
        <w:rPr>
          <w:rFonts w:ascii="Arial" w:hAnsi="Arial" w:cs="Arial"/>
          <w:color w:val="000000"/>
          <w:spacing w:val="-3"/>
          <w:sz w:val="22"/>
          <w:szCs w:val="22"/>
        </w:rPr>
        <w:t xml:space="preserve">“ of the reference accuracy class </w:t>
      </w:r>
      <w:r w:rsidRPr="009E13B3">
        <w:rPr>
          <w:rFonts w:ascii="Arial" w:hAnsi="Arial" w:cs="Arial"/>
          <w:color w:val="000000"/>
          <w:sz w:val="22"/>
          <w:szCs w:val="22"/>
        </w:rPr>
        <w:t>for which the type was approved and which was laid down in the approval certificate, and</w:t>
      </w:r>
    </w:p>
    <w:p w:rsidR="00BA75AE" w:rsidRDefault="009E13B3">
      <w:pPr>
        <w:pStyle w:val="ListParagraph"/>
        <w:numPr>
          <w:ilvl w:val="0"/>
          <w:numId w:val="100"/>
        </w:numPr>
        <w:tabs>
          <w:tab w:val="left" w:pos="284"/>
          <w:tab w:val="left" w:pos="567"/>
        </w:tabs>
        <w:suppressAutoHyphens/>
        <w:jc w:val="both"/>
        <w:rPr>
          <w:rFonts w:ascii="Arial" w:hAnsi="Arial"/>
          <w:spacing w:val="-3"/>
          <w:sz w:val="22"/>
        </w:rPr>
      </w:pPr>
      <w:proofErr w:type="gramStart"/>
      <w:r w:rsidRPr="009E13B3">
        <w:rPr>
          <w:rFonts w:ascii="Arial" w:hAnsi="Arial" w:cs="Arial"/>
          <w:color w:val="000000"/>
          <w:spacing w:val="-3"/>
          <w:sz w:val="22"/>
          <w:szCs w:val="22"/>
        </w:rPr>
        <w:t>not</w:t>
      </w:r>
      <w:proofErr w:type="gramEnd"/>
      <w:r w:rsidRPr="009E13B3">
        <w:rPr>
          <w:rFonts w:ascii="Arial" w:hAnsi="Arial" w:cs="Arial"/>
          <w:color w:val="000000"/>
          <w:spacing w:val="-3"/>
          <w:sz w:val="22"/>
          <w:szCs w:val="22"/>
        </w:rPr>
        <w:t xml:space="preserve"> greater than 2 or the value prescribed by national legislation (see note of </w:t>
      </w:r>
      <w:r w:rsidR="00935367">
        <w:rPr>
          <w:rFonts w:ascii="Arial" w:hAnsi="Arial" w:cs="Arial"/>
          <w:color w:val="000000"/>
          <w:spacing w:val="-3"/>
          <w:sz w:val="22"/>
          <w:szCs w:val="22"/>
        </w:rPr>
        <w:t>4.2</w:t>
      </w:r>
      <w:r w:rsidRPr="009E13B3">
        <w:rPr>
          <w:rFonts w:ascii="Arial" w:hAnsi="Arial" w:cs="Arial"/>
          <w:color w:val="000000"/>
          <w:spacing w:val="-3"/>
          <w:sz w:val="22"/>
          <w:szCs w:val="22"/>
        </w:rPr>
        <w:t>) whichever is less”</w:t>
      </w:r>
      <w:r w:rsidR="002A4BE6" w:rsidRPr="009E13B3">
        <w:rPr>
          <w:rFonts w:ascii="Arial" w:hAnsi="Arial" w:cs="Arial"/>
          <w:sz w:val="22"/>
          <w:szCs w:val="22"/>
        </w:rPr>
        <w:t>.</w:t>
      </w:r>
    </w:p>
    <w:p w:rsidR="004B40A8" w:rsidRPr="00966C41" w:rsidRDefault="004B40A8" w:rsidP="008F1028">
      <w:pPr>
        <w:tabs>
          <w:tab w:val="left" w:pos="0"/>
          <w:tab w:val="left" w:pos="177"/>
          <w:tab w:val="left" w:pos="888"/>
          <w:tab w:val="left" w:pos="1400"/>
          <w:tab w:val="left" w:pos="1500"/>
        </w:tabs>
        <w:suppressAutoHyphens/>
        <w:jc w:val="both"/>
        <w:rPr>
          <w:rFonts w:ascii="Arial" w:hAnsi="Arial"/>
          <w:spacing w:val="-3"/>
          <w:sz w:val="22"/>
        </w:rPr>
      </w:pPr>
    </w:p>
    <w:p w:rsidR="004B40A8" w:rsidRDefault="004B40A8" w:rsidP="008F1028">
      <w:pPr>
        <w:tabs>
          <w:tab w:val="left" w:pos="0"/>
          <w:tab w:val="left" w:pos="177"/>
          <w:tab w:val="left" w:pos="888"/>
          <w:tab w:val="left" w:pos="1400"/>
          <w:tab w:val="left" w:pos="1500"/>
        </w:tabs>
        <w:suppressAutoHyphens/>
        <w:jc w:val="both"/>
        <w:rPr>
          <w:rFonts w:ascii="Arial" w:hAnsi="Arial"/>
          <w:spacing w:val="-3"/>
          <w:sz w:val="22"/>
        </w:rPr>
      </w:pPr>
    </w:p>
    <w:p w:rsidR="00764AB2" w:rsidRDefault="00764AB2" w:rsidP="008F1028">
      <w:pPr>
        <w:tabs>
          <w:tab w:val="left" w:pos="0"/>
          <w:tab w:val="left" w:pos="177"/>
          <w:tab w:val="left" w:pos="888"/>
          <w:tab w:val="left" w:pos="1400"/>
          <w:tab w:val="left" w:pos="1500"/>
        </w:tabs>
        <w:suppressAutoHyphens/>
        <w:jc w:val="both"/>
        <w:rPr>
          <w:rFonts w:ascii="Arial" w:hAnsi="Arial"/>
          <w:spacing w:val="-3"/>
          <w:sz w:val="22"/>
        </w:rPr>
      </w:pPr>
    </w:p>
    <w:p w:rsidR="00764AB2" w:rsidRPr="00966C41" w:rsidRDefault="00764AB2" w:rsidP="008F1028">
      <w:pPr>
        <w:tabs>
          <w:tab w:val="left" w:pos="0"/>
          <w:tab w:val="left" w:pos="177"/>
          <w:tab w:val="left" w:pos="888"/>
          <w:tab w:val="left" w:pos="1400"/>
          <w:tab w:val="left" w:pos="1500"/>
        </w:tabs>
        <w:suppressAutoHyphens/>
        <w:jc w:val="both"/>
        <w:rPr>
          <w:rFonts w:ascii="Arial" w:hAnsi="Arial"/>
          <w:spacing w:val="-3"/>
          <w:sz w:val="22"/>
        </w:rPr>
      </w:pPr>
    </w:p>
    <w:p w:rsidR="004B40A8" w:rsidRPr="00966C41" w:rsidRDefault="00AC5290" w:rsidP="008F1028">
      <w:pPr>
        <w:tabs>
          <w:tab w:val="left" w:pos="0"/>
          <w:tab w:val="left" w:pos="177"/>
          <w:tab w:val="left" w:pos="888"/>
          <w:tab w:val="left" w:pos="1400"/>
          <w:tab w:val="left" w:pos="1500"/>
        </w:tabs>
        <w:suppressAutoHyphens/>
        <w:ind w:left="-284"/>
        <w:jc w:val="both"/>
        <w:rPr>
          <w:rFonts w:ascii="Arial" w:hAnsi="Arial"/>
          <w:spacing w:val="-3"/>
          <w:sz w:val="22"/>
        </w:rPr>
      </w:pPr>
      <w:r>
        <w:rPr>
          <w:rFonts w:ascii="Arial" w:hAnsi="Arial"/>
          <w:b/>
          <w:spacing w:val="-3"/>
          <w:sz w:val="22"/>
        </w:rPr>
        <w:tab/>
      </w:r>
      <w:r w:rsidR="00C97001">
        <w:rPr>
          <w:rFonts w:ascii="Arial" w:hAnsi="Arial"/>
          <w:b/>
          <w:spacing w:val="-3"/>
          <w:sz w:val="22"/>
        </w:rPr>
        <w:t>8.4</w:t>
      </w:r>
      <w:r w:rsidR="004B40A8" w:rsidRPr="00966C41">
        <w:rPr>
          <w:rFonts w:ascii="Arial" w:hAnsi="Arial"/>
          <w:b/>
          <w:spacing w:val="-3"/>
          <w:sz w:val="22"/>
        </w:rPr>
        <w:t xml:space="preserve">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t>Subsequent verification</w:t>
      </w:r>
    </w:p>
    <w:p w:rsidR="004B40A8" w:rsidRPr="00966C41" w:rsidRDefault="004B40A8" w:rsidP="008F1028">
      <w:pPr>
        <w:tabs>
          <w:tab w:val="left" w:pos="0"/>
          <w:tab w:val="left" w:pos="177"/>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Subsequent verifcation shall be carried out in accordance with the same provisions as in </w:t>
      </w:r>
      <w:r w:rsidR="00C97001">
        <w:rPr>
          <w:rFonts w:ascii="Arial" w:hAnsi="Arial"/>
          <w:spacing w:val="-3"/>
          <w:sz w:val="22"/>
        </w:rPr>
        <w:t>8.3</w:t>
      </w:r>
      <w:r w:rsidRPr="00966C41">
        <w:rPr>
          <w:rFonts w:ascii="Arial" w:hAnsi="Arial"/>
          <w:spacing w:val="-3"/>
          <w:sz w:val="22"/>
        </w:rPr>
        <w:t xml:space="preserve"> for initial verification.</w:t>
      </w: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2A4BE6" w:rsidRPr="00203248" w:rsidRDefault="002A4BE6" w:rsidP="002A4BE6">
      <w:pPr>
        <w:widowControl w:val="0"/>
        <w:tabs>
          <w:tab w:val="left" w:pos="1071"/>
        </w:tabs>
        <w:rPr>
          <w:rFonts w:ascii="Arial" w:hAnsi="Arial" w:cs="Arial"/>
          <w:snapToGrid w:val="0"/>
          <w:sz w:val="22"/>
          <w:szCs w:val="22"/>
        </w:rPr>
      </w:pPr>
      <w:r w:rsidRPr="00203248">
        <w:rPr>
          <w:rFonts w:ascii="Arial" w:hAnsi="Arial" w:cs="Arial"/>
          <w:snapToGrid w:val="0"/>
          <w:sz w:val="22"/>
          <w:szCs w:val="22"/>
        </w:rPr>
        <w:t xml:space="preserve">Further information regarding durability testing as part of subsequent control is given in </w:t>
      </w:r>
      <w:r w:rsidR="00C37156">
        <w:rPr>
          <w:rFonts w:ascii="Arial" w:hAnsi="Arial" w:cs="Arial"/>
          <w:snapToGrid w:val="0"/>
          <w:sz w:val="22"/>
          <w:szCs w:val="22"/>
        </w:rPr>
        <w:t>Annex E</w:t>
      </w:r>
      <w:r w:rsidRPr="00203248">
        <w:rPr>
          <w:rFonts w:ascii="Arial" w:hAnsi="Arial" w:cs="Arial"/>
          <w:snapToGrid w:val="0"/>
          <w:sz w:val="22"/>
          <w:szCs w:val="22"/>
        </w:rPr>
        <w:t>.</w:t>
      </w:r>
    </w:p>
    <w:p w:rsidR="002A4BE6" w:rsidRPr="00966C41" w:rsidRDefault="002A4BE6"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AC5290" w:rsidP="008F1028">
      <w:pPr>
        <w:tabs>
          <w:tab w:val="left" w:pos="0"/>
          <w:tab w:val="left" w:pos="177"/>
          <w:tab w:val="left" w:pos="355"/>
          <w:tab w:val="left" w:pos="532"/>
          <w:tab w:val="left" w:pos="888"/>
          <w:tab w:val="left" w:pos="1400"/>
          <w:tab w:val="left" w:pos="1500"/>
        </w:tabs>
        <w:suppressAutoHyphens/>
        <w:ind w:left="-266"/>
        <w:jc w:val="both"/>
        <w:rPr>
          <w:rFonts w:ascii="Arial" w:hAnsi="Arial"/>
          <w:spacing w:val="-3"/>
          <w:sz w:val="22"/>
        </w:rPr>
      </w:pPr>
      <w:r>
        <w:rPr>
          <w:rFonts w:ascii="Arial" w:hAnsi="Arial"/>
          <w:b/>
          <w:spacing w:val="-3"/>
          <w:sz w:val="22"/>
        </w:rPr>
        <w:tab/>
      </w:r>
      <w:r w:rsidR="00C97001">
        <w:rPr>
          <w:rFonts w:ascii="Arial" w:hAnsi="Arial"/>
          <w:b/>
          <w:spacing w:val="-3"/>
          <w:sz w:val="22"/>
        </w:rPr>
        <w:t>8.5</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 </w:t>
      </w:r>
      <w:r w:rsidR="004B40A8" w:rsidRPr="00966C41">
        <w:rPr>
          <w:rFonts w:ascii="Arial" w:hAnsi="Arial"/>
          <w:spacing w:val="-3"/>
          <w:sz w:val="22"/>
        </w:rPr>
        <w:tab/>
      </w:r>
      <w:r w:rsidR="004F4A41">
        <w:rPr>
          <w:rFonts w:ascii="Arial" w:hAnsi="Arial"/>
          <w:spacing w:val="-3"/>
          <w:sz w:val="22"/>
        </w:rPr>
        <w:tab/>
      </w:r>
      <w:r w:rsidR="004B40A8" w:rsidRPr="00966C41">
        <w:rPr>
          <w:rFonts w:ascii="Arial" w:hAnsi="Arial"/>
          <w:b/>
          <w:spacing w:val="-3"/>
          <w:sz w:val="22"/>
        </w:rPr>
        <w:t>In-service inspection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8245B6"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8245B6">
        <w:rPr>
          <w:rFonts w:ascii="Arial" w:hAnsi="Arial" w:cs="Arial"/>
          <w:sz w:val="22"/>
          <w:szCs w:val="22"/>
        </w:rPr>
        <w:t xml:space="preserve">In-service Inspection shall be carried out in accordance with the same provisions as in </w:t>
      </w:r>
      <w:r w:rsidR="00C97001">
        <w:rPr>
          <w:rFonts w:ascii="Arial" w:hAnsi="Arial" w:cs="Arial"/>
          <w:sz w:val="22"/>
          <w:szCs w:val="22"/>
        </w:rPr>
        <w:t>8.3</w:t>
      </w:r>
      <w:r w:rsidRPr="008245B6">
        <w:rPr>
          <w:rFonts w:ascii="Arial" w:hAnsi="Arial" w:cs="Arial"/>
          <w:sz w:val="22"/>
          <w:szCs w:val="22"/>
        </w:rPr>
        <w:t xml:space="preserve">.1 and </w:t>
      </w:r>
      <w:r w:rsidR="00C97001">
        <w:rPr>
          <w:rFonts w:ascii="Arial" w:hAnsi="Arial" w:cs="Arial"/>
          <w:sz w:val="22"/>
          <w:szCs w:val="22"/>
        </w:rPr>
        <w:t>8.3</w:t>
      </w:r>
      <w:r w:rsidRPr="008245B6">
        <w:rPr>
          <w:rFonts w:ascii="Arial" w:hAnsi="Arial" w:cs="Arial"/>
          <w:sz w:val="22"/>
          <w:szCs w:val="22"/>
        </w:rPr>
        <w:t>.2</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w:t>
      </w:r>
      <w:r w:rsidRPr="00966C41">
        <w:rPr>
          <w:rFonts w:ascii="Arial" w:hAnsi="Arial"/>
          <w:b/>
          <w:spacing w:val="-3"/>
          <w:sz w:val="22"/>
        </w:rPr>
        <w:t> </w:t>
      </w:r>
      <w:r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F4A41">
        <w:rPr>
          <w:rFonts w:ascii="Arial" w:hAnsi="Arial"/>
          <w:spacing w:val="-3"/>
          <w:sz w:val="22"/>
        </w:rPr>
        <w:tab/>
      </w:r>
      <w:r w:rsidR="00327A78">
        <w:rPr>
          <w:rFonts w:ascii="Arial" w:hAnsi="Arial"/>
          <w:b/>
          <w:caps/>
          <w:spacing w:val="-3"/>
          <w:sz w:val="22"/>
        </w:rPr>
        <w:t>PERFORMANCE TESTS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Determination of the mass of individual fills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mass of individual fills is determined using either the separate verification method given in </w:t>
      </w:r>
      <w:r w:rsidR="00C97001">
        <w:rPr>
          <w:rFonts w:ascii="Arial" w:hAnsi="Arial"/>
          <w:spacing w:val="-3"/>
          <w:sz w:val="22"/>
        </w:rPr>
        <w:t>9.5</w:t>
      </w:r>
      <w:r w:rsidRPr="00966C41">
        <w:rPr>
          <w:rFonts w:ascii="Arial" w:hAnsi="Arial"/>
          <w:spacing w:val="-3"/>
          <w:sz w:val="22"/>
        </w:rPr>
        <w:t xml:space="preserve">.1 or the integral verification method given in </w:t>
      </w:r>
      <w:r w:rsidR="00C97001">
        <w:rPr>
          <w:rFonts w:ascii="Arial" w:hAnsi="Arial"/>
          <w:spacing w:val="-3"/>
          <w:sz w:val="22"/>
        </w:rPr>
        <w:t>9.5</w:t>
      </w:r>
      <w:r w:rsidRPr="00966C41">
        <w:rPr>
          <w:rFonts w:ascii="Arial" w:hAnsi="Arial"/>
          <w:spacing w:val="-3"/>
          <w:sz w:val="22"/>
        </w:rPr>
        <w:t>.2.</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r>
        <w:rPr>
          <w:rFonts w:ascii="Arial" w:hAnsi="Arial"/>
          <w:b/>
          <w:spacing w:val="-3"/>
          <w:sz w:val="22"/>
        </w:rPr>
        <w:t>9.2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Conduct of material tests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AC5290" w:rsidP="008F1028">
      <w:pPr>
        <w:tabs>
          <w:tab w:val="left" w:pos="0"/>
          <w:tab w:val="left" w:pos="177"/>
          <w:tab w:val="left" w:pos="355"/>
          <w:tab w:val="left" w:pos="532"/>
          <w:tab w:val="left" w:pos="888"/>
          <w:tab w:val="left" w:pos="1400"/>
          <w:tab w:val="left" w:pos="1500"/>
        </w:tabs>
        <w:suppressAutoHyphens/>
        <w:ind w:left="-266"/>
        <w:jc w:val="both"/>
        <w:rPr>
          <w:rFonts w:ascii="Arial" w:hAnsi="Arial"/>
          <w:b/>
          <w:spacing w:val="-3"/>
          <w:sz w:val="22"/>
        </w:rPr>
      </w:pPr>
      <w:r>
        <w:rPr>
          <w:rFonts w:ascii="Arial" w:hAnsi="Arial"/>
          <w:b/>
          <w:spacing w:val="-3"/>
          <w:sz w:val="22"/>
        </w:rPr>
        <w:tab/>
      </w:r>
      <w:r w:rsidR="00C97001">
        <w:rPr>
          <w:rFonts w:ascii="Arial" w:hAnsi="Arial"/>
          <w:b/>
          <w:spacing w:val="-3"/>
          <w:sz w:val="22"/>
        </w:rPr>
        <w:t>9.2</w:t>
      </w:r>
      <w:r w:rsidR="004B40A8" w:rsidRPr="00966C41">
        <w:rPr>
          <w:rFonts w:ascii="Arial" w:hAnsi="Arial"/>
          <w:b/>
          <w:spacing w:val="-3"/>
          <w:sz w:val="22"/>
        </w:rPr>
        <w:t>.1</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Values of the mass of the fills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BA75AE" w:rsidRDefault="004B40A8">
      <w:pPr>
        <w:numPr>
          <w:ilvl w:val="0"/>
          <w:numId w:val="31"/>
        </w:numPr>
        <w:tabs>
          <w:tab w:val="left" w:pos="0"/>
          <w:tab w:val="left" w:pos="177"/>
          <w:tab w:val="left" w:pos="532"/>
          <w:tab w:val="left" w:pos="888"/>
          <w:tab w:val="left" w:pos="1400"/>
          <w:tab w:val="left" w:pos="1500"/>
        </w:tabs>
        <w:suppressAutoHyphens/>
        <w:ind w:left="900" w:hanging="540"/>
        <w:jc w:val="both"/>
        <w:rPr>
          <w:rFonts w:ascii="Arial" w:hAnsi="Arial"/>
          <w:spacing w:val="-3"/>
          <w:sz w:val="22"/>
        </w:rPr>
      </w:pPr>
      <w:r w:rsidRPr="00966C41">
        <w:rPr>
          <w:rFonts w:ascii="Arial" w:hAnsi="Arial"/>
          <w:spacing w:val="-3"/>
          <w:sz w:val="22"/>
        </w:rPr>
        <w:lastRenderedPageBreak/>
        <w:t xml:space="preserve">The tests shall be carried out on fills using loads at, or near to, the Max and also at, or near to, the Minfill of the </w:t>
      </w:r>
      <w:r w:rsidR="00785941">
        <w:rPr>
          <w:rFonts w:ascii="Arial" w:hAnsi="Arial"/>
          <w:spacing w:val="-3"/>
          <w:sz w:val="22"/>
        </w:rPr>
        <w:t>AGFI</w:t>
      </w:r>
      <w:r w:rsidRPr="00966C41">
        <w:rPr>
          <w:rFonts w:ascii="Arial" w:hAnsi="Arial"/>
          <w:spacing w:val="-3"/>
          <w:sz w:val="22"/>
        </w:rPr>
        <w:t xml:space="preserve">. </w:t>
      </w:r>
    </w:p>
    <w:p w:rsidR="004B40A8" w:rsidRPr="00966C41" w:rsidRDefault="004B40A8" w:rsidP="00AC5290">
      <w:pPr>
        <w:tabs>
          <w:tab w:val="left" w:pos="0"/>
          <w:tab w:val="left" w:pos="177"/>
          <w:tab w:val="left" w:pos="355"/>
          <w:tab w:val="left" w:pos="532"/>
          <w:tab w:val="left" w:pos="888"/>
          <w:tab w:val="left" w:pos="1400"/>
          <w:tab w:val="left" w:pos="1500"/>
        </w:tabs>
        <w:suppressAutoHyphens/>
        <w:ind w:left="900" w:hanging="540"/>
        <w:jc w:val="both"/>
        <w:rPr>
          <w:rFonts w:ascii="Arial" w:hAnsi="Arial"/>
          <w:spacing w:val="-3"/>
          <w:sz w:val="22"/>
        </w:rPr>
      </w:pPr>
    </w:p>
    <w:p w:rsidR="00BA75AE" w:rsidRDefault="004B40A8">
      <w:pPr>
        <w:numPr>
          <w:ilvl w:val="0"/>
          <w:numId w:val="31"/>
        </w:numPr>
        <w:tabs>
          <w:tab w:val="left" w:pos="0"/>
          <w:tab w:val="left" w:pos="177"/>
          <w:tab w:val="left" w:pos="532"/>
          <w:tab w:val="left" w:pos="888"/>
          <w:tab w:val="left" w:pos="1400"/>
          <w:tab w:val="left" w:pos="1500"/>
        </w:tabs>
        <w:suppressAutoHyphens/>
        <w:ind w:left="900" w:hanging="540"/>
        <w:jc w:val="both"/>
        <w:rPr>
          <w:rFonts w:ascii="Arial" w:hAnsi="Arial"/>
          <w:spacing w:val="-3"/>
          <w:sz w:val="22"/>
        </w:rPr>
      </w:pPr>
      <w:r w:rsidRPr="00966C41">
        <w:rPr>
          <w:rFonts w:ascii="Arial" w:hAnsi="Arial"/>
          <w:spacing w:val="-3"/>
          <w:sz w:val="22"/>
        </w:rPr>
        <w:t xml:space="preserve">Cumulative weighers shall be tested as in (a) with the maximum practical number of loads per fill and also with the minimum number of loads per fill, and associative weighers as in (a) with the average (or optimum) number of loads per fill (see </w:t>
      </w:r>
      <w:r w:rsidR="00632DC0">
        <w:rPr>
          <w:rFonts w:ascii="Arial" w:hAnsi="Arial"/>
          <w:spacing w:val="-3"/>
          <w:sz w:val="22"/>
        </w:rPr>
        <w:t>3.4</w:t>
      </w:r>
      <w:r w:rsidRPr="00966C41">
        <w:rPr>
          <w:rFonts w:ascii="Arial" w:hAnsi="Arial"/>
          <w:spacing w:val="-3"/>
          <w:sz w:val="22"/>
        </w:rPr>
        <w:t>.10).</w:t>
      </w:r>
    </w:p>
    <w:p w:rsidR="004B40A8" w:rsidRPr="00966C41" w:rsidRDefault="004B40A8" w:rsidP="00AC5290">
      <w:pPr>
        <w:tabs>
          <w:tab w:val="left" w:pos="0"/>
          <w:tab w:val="left" w:pos="177"/>
          <w:tab w:val="left" w:pos="532"/>
          <w:tab w:val="left" w:pos="888"/>
          <w:tab w:val="left" w:pos="1400"/>
          <w:tab w:val="left" w:pos="1500"/>
        </w:tabs>
        <w:suppressAutoHyphens/>
        <w:ind w:left="900" w:hanging="540"/>
        <w:jc w:val="both"/>
        <w:rPr>
          <w:rFonts w:ascii="Arial" w:hAnsi="Arial"/>
          <w:spacing w:val="-3"/>
          <w:sz w:val="22"/>
        </w:rPr>
      </w:pPr>
    </w:p>
    <w:p w:rsidR="00BA75AE" w:rsidRDefault="004B40A8">
      <w:pPr>
        <w:numPr>
          <w:ilvl w:val="0"/>
          <w:numId w:val="31"/>
        </w:numPr>
        <w:tabs>
          <w:tab w:val="left" w:pos="0"/>
          <w:tab w:val="left" w:pos="177"/>
          <w:tab w:val="left" w:pos="532"/>
          <w:tab w:val="left" w:pos="888"/>
          <w:tab w:val="left" w:pos="1400"/>
          <w:tab w:val="left" w:pos="1500"/>
        </w:tabs>
        <w:suppressAutoHyphens/>
        <w:ind w:left="900" w:hanging="540"/>
        <w:jc w:val="both"/>
        <w:rPr>
          <w:rFonts w:ascii="Arial" w:hAnsi="Arial"/>
          <w:spacing w:val="-3"/>
          <w:sz w:val="22"/>
        </w:rPr>
      </w:pPr>
      <w:r w:rsidRPr="00966C41">
        <w:rPr>
          <w:rFonts w:ascii="Arial" w:hAnsi="Arial"/>
          <w:spacing w:val="-3"/>
          <w:sz w:val="22"/>
        </w:rPr>
        <w:t>If the Minfill is less than one third of the Maxfill then tests shall also be carried out near the centre of the load weighing range</w:t>
      </w:r>
      <w:r w:rsidR="00642CA8">
        <w:rPr>
          <w:rFonts w:ascii="Arial" w:hAnsi="Arial"/>
          <w:spacing w:val="-3"/>
          <w:sz w:val="22"/>
        </w:rPr>
        <w:t xml:space="preserve">, </w:t>
      </w:r>
      <w:r w:rsidR="00642CA8" w:rsidRPr="00642CA8">
        <w:rPr>
          <w:rFonts w:ascii="Arial" w:hAnsi="Arial"/>
          <w:spacing w:val="-3"/>
          <w:sz w:val="22"/>
        </w:rPr>
        <w:t xml:space="preserve"> </w:t>
      </w:r>
      <w:r w:rsidR="00642CA8">
        <w:rPr>
          <w:rFonts w:ascii="Arial" w:hAnsi="Arial"/>
          <w:spacing w:val="-3"/>
          <w:sz w:val="22"/>
        </w:rPr>
        <w:t xml:space="preserve">at </w:t>
      </w:r>
      <w:r w:rsidR="00642CA8" w:rsidRPr="00966C41">
        <w:rPr>
          <w:rFonts w:ascii="Arial" w:hAnsi="Arial"/>
          <w:spacing w:val="-3"/>
          <w:sz w:val="22"/>
        </w:rPr>
        <w:t>value</w:t>
      </w:r>
      <w:r w:rsidR="00642CA8">
        <w:rPr>
          <w:rFonts w:ascii="Arial" w:hAnsi="Arial"/>
          <w:spacing w:val="-3"/>
          <w:sz w:val="22"/>
        </w:rPr>
        <w:t>s</w:t>
      </w:r>
      <w:r w:rsidR="00642CA8" w:rsidRPr="00966C41">
        <w:rPr>
          <w:rFonts w:ascii="Arial" w:hAnsi="Arial"/>
          <w:spacing w:val="-3"/>
          <w:sz w:val="22"/>
        </w:rPr>
        <w:t xml:space="preserve"> close to, but not above, 100 g, 300 g, 1 000 g or 15 000 g, as appropriate</w:t>
      </w:r>
      <w:r w:rsidRPr="00966C41">
        <w:rPr>
          <w:rFonts w:ascii="Arial" w:hAnsi="Arial"/>
          <w:spacing w:val="-3"/>
          <w:sz w:val="22"/>
        </w:rPr>
        <w:t>.</w:t>
      </w:r>
    </w:p>
    <w:p w:rsidR="000B627E" w:rsidRDefault="000B627E" w:rsidP="00642CA8">
      <w:pPr>
        <w:tabs>
          <w:tab w:val="left" w:pos="0"/>
          <w:tab w:val="left" w:pos="177"/>
          <w:tab w:val="left" w:pos="532"/>
          <w:tab w:val="left" w:pos="888"/>
          <w:tab w:val="left" w:pos="1400"/>
          <w:tab w:val="left" w:pos="1500"/>
        </w:tabs>
        <w:suppressAutoHyphens/>
        <w:ind w:left="360"/>
        <w:jc w:val="both"/>
        <w:rPr>
          <w:rFonts w:ascii="Arial" w:hAnsi="Arial"/>
          <w:spacing w:val="-3"/>
          <w:sz w:val="22"/>
        </w:rPr>
      </w:pPr>
    </w:p>
    <w:p w:rsidR="004B40A8" w:rsidRPr="00966C41" w:rsidRDefault="004B40A8" w:rsidP="008F1028">
      <w:pPr>
        <w:tabs>
          <w:tab w:val="left" w:pos="0"/>
          <w:tab w:val="left" w:pos="177"/>
          <w:tab w:val="left" w:pos="532"/>
          <w:tab w:val="left" w:pos="888"/>
          <w:tab w:val="left" w:pos="1400"/>
          <w:tab w:val="left" w:pos="1500"/>
        </w:tabs>
        <w:suppressAutoHyphens/>
        <w:jc w:val="both"/>
        <w:rPr>
          <w:rFonts w:ascii="Arial" w:hAnsi="Arial"/>
          <w:spacing w:val="-3"/>
          <w:sz w:val="22"/>
        </w:rPr>
      </w:pPr>
    </w:p>
    <w:p w:rsidR="004B40A8" w:rsidRPr="00862AFB"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9.2</w:t>
      </w:r>
      <w:r w:rsidR="00862AFB" w:rsidRPr="00862AFB">
        <w:rPr>
          <w:rFonts w:ascii="Arial" w:hAnsi="Arial"/>
          <w:b/>
          <w:spacing w:val="-3"/>
          <w:sz w:val="22"/>
        </w:rPr>
        <w:t>.2</w:t>
      </w:r>
      <w:r w:rsidR="004B40A8" w:rsidRPr="00862AFB">
        <w:rPr>
          <w:rFonts w:ascii="Arial" w:hAnsi="Arial"/>
          <w:b/>
          <w:spacing w:val="-3"/>
          <w:sz w:val="22"/>
        </w:rPr>
        <w:t xml:space="preserve"> </w:t>
      </w:r>
      <w:r w:rsidR="004B40A8" w:rsidRPr="00862AFB">
        <w:rPr>
          <w:rFonts w:ascii="Arial" w:hAnsi="Arial"/>
          <w:b/>
          <w:spacing w:val="-3"/>
          <w:sz w:val="22"/>
        </w:rPr>
        <w:tab/>
      </w:r>
      <w:r w:rsidR="004B40A8" w:rsidRPr="00862AFB">
        <w:rPr>
          <w:rFonts w:ascii="Arial" w:hAnsi="Arial"/>
          <w:b/>
          <w:spacing w:val="-3"/>
          <w:sz w:val="22"/>
        </w:rPr>
        <w:tab/>
      </w:r>
      <w:r w:rsidR="004B40A8" w:rsidRPr="00966C41">
        <w:rPr>
          <w:rFonts w:ascii="Arial" w:hAnsi="Arial"/>
          <w:spacing w:val="-3"/>
          <w:sz w:val="22"/>
        </w:rPr>
        <w:tab/>
      </w:r>
      <w:r w:rsidR="004B40A8" w:rsidRPr="00862AFB">
        <w:rPr>
          <w:rFonts w:ascii="Arial" w:hAnsi="Arial"/>
          <w:spacing w:val="-3"/>
          <w:sz w:val="22"/>
        </w:rPr>
        <w:t>Types of test loads</w:t>
      </w:r>
    </w:p>
    <w:p w:rsidR="004B40A8" w:rsidRPr="00862AFB" w:rsidRDefault="004B40A8" w:rsidP="008F1028">
      <w:pPr>
        <w:tabs>
          <w:tab w:val="left" w:pos="0"/>
          <w:tab w:val="left" w:pos="177"/>
          <w:tab w:val="left" w:pos="355"/>
          <w:tab w:val="left" w:pos="532"/>
          <w:tab w:val="left" w:pos="888"/>
          <w:tab w:val="left" w:pos="1400"/>
          <w:tab w:val="left" w:pos="1500"/>
        </w:tabs>
        <w:suppressAutoHyphens/>
        <w:ind w:left="-266"/>
        <w:jc w:val="both"/>
        <w:rPr>
          <w:rFonts w:ascii="Arial" w:hAnsi="Arial"/>
          <w:spacing w:val="-3"/>
          <w:sz w:val="22"/>
        </w:rPr>
      </w:pPr>
    </w:p>
    <w:p w:rsidR="004B40A8" w:rsidRPr="00966C41" w:rsidRDefault="004B40A8" w:rsidP="008F1028">
      <w:pPr>
        <w:pStyle w:val="BodyText2"/>
        <w:tabs>
          <w:tab w:val="clear" w:pos="-267"/>
          <w:tab w:val="clear" w:pos="355"/>
          <w:tab w:val="clear" w:pos="532"/>
          <w:tab w:val="clear" w:pos="710"/>
          <w:tab w:val="clear" w:pos="1154"/>
          <w:tab w:val="clear" w:pos="1440"/>
          <w:tab w:val="left" w:pos="1400"/>
          <w:tab w:val="left" w:pos="1500"/>
        </w:tabs>
        <w:rPr>
          <w:lang w:val="en-GB"/>
        </w:rPr>
      </w:pPr>
      <w:r w:rsidRPr="00966C41">
        <w:rPr>
          <w:lang w:val="en-GB"/>
        </w:rPr>
        <w:t xml:space="preserve">For </w:t>
      </w:r>
      <w:r w:rsidR="001179FD">
        <w:rPr>
          <w:lang w:val="en-GB"/>
        </w:rPr>
        <w:t>type</w:t>
      </w:r>
      <w:r w:rsidRPr="00966C41">
        <w:rPr>
          <w:lang w:val="en-GB"/>
        </w:rPr>
        <w:t xml:space="preserve"> evaluation, the materials used for test loads shall be as specified in </w:t>
      </w:r>
      <w:r w:rsidR="00C97001">
        <w:rPr>
          <w:lang w:val="en-GB"/>
        </w:rPr>
        <w:t>8.2</w:t>
      </w:r>
      <w:r w:rsidRPr="00966C41">
        <w:rPr>
          <w:lang w:val="en-GB"/>
        </w:rPr>
        <w:t>.3.1 and for initial verification and in-</w:t>
      </w:r>
      <w:proofErr w:type="gramStart"/>
      <w:r w:rsidRPr="00966C41">
        <w:rPr>
          <w:lang w:val="en-GB"/>
        </w:rPr>
        <w:t>service  material</w:t>
      </w:r>
      <w:proofErr w:type="gramEnd"/>
      <w:r w:rsidRPr="00966C41">
        <w:rPr>
          <w:lang w:val="en-GB"/>
        </w:rPr>
        <w:t xml:space="preserve"> used for test loads shall be as specified in </w:t>
      </w:r>
      <w:r w:rsidR="00C97001">
        <w:rPr>
          <w:lang w:val="en-GB"/>
        </w:rPr>
        <w:t>8.3</w:t>
      </w:r>
      <w:r w:rsidRPr="00966C41">
        <w:rPr>
          <w:lang w:val="en-GB"/>
        </w:rPr>
        <w:t>.2.</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p>
    <w:p w:rsidR="004B40A8" w:rsidRPr="00862AFB" w:rsidRDefault="00C97001" w:rsidP="008F1028">
      <w:pPr>
        <w:tabs>
          <w:tab w:val="left" w:pos="0"/>
          <w:tab w:val="left" w:pos="177"/>
          <w:tab w:val="left" w:pos="532"/>
          <w:tab w:val="left" w:pos="888"/>
          <w:tab w:val="left" w:pos="1400"/>
          <w:tab w:val="left" w:pos="1500"/>
        </w:tabs>
        <w:suppressAutoHyphens/>
        <w:jc w:val="both"/>
        <w:rPr>
          <w:rFonts w:ascii="Arial" w:hAnsi="Arial"/>
          <w:b/>
          <w:spacing w:val="-3"/>
          <w:sz w:val="22"/>
        </w:rPr>
      </w:pPr>
      <w:r>
        <w:rPr>
          <w:rFonts w:ascii="Arial" w:hAnsi="Arial"/>
          <w:b/>
          <w:spacing w:val="-3"/>
          <w:sz w:val="22"/>
        </w:rPr>
        <w:t>9.2</w:t>
      </w:r>
      <w:r w:rsidR="00862AFB" w:rsidRPr="00862AFB">
        <w:rPr>
          <w:rFonts w:ascii="Arial" w:hAnsi="Arial"/>
          <w:b/>
          <w:spacing w:val="-3"/>
          <w:sz w:val="22"/>
        </w:rPr>
        <w:t>.3</w:t>
      </w:r>
      <w:r w:rsidR="004B40A8" w:rsidRPr="00966C41">
        <w:rPr>
          <w:rFonts w:ascii="Arial" w:hAnsi="Arial"/>
          <w:spacing w:val="-3"/>
          <w:sz w:val="22"/>
        </w:rPr>
        <w:t xml:space="preserve">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862AFB">
        <w:rPr>
          <w:rFonts w:ascii="Arial" w:hAnsi="Arial"/>
          <w:spacing w:val="-3"/>
          <w:sz w:val="22"/>
        </w:rPr>
        <w:t>Condition of tests</w:t>
      </w:r>
      <w:r w:rsidR="004B40A8" w:rsidRPr="00862AFB">
        <w:rPr>
          <w:rFonts w:ascii="Arial" w:hAnsi="Arial"/>
          <w:b/>
          <w:spacing w:val="-3"/>
          <w:sz w:val="22"/>
        </w:rPr>
        <w:t xml:space="preserve">  </w:t>
      </w:r>
    </w:p>
    <w:p w:rsidR="004B40A8" w:rsidRPr="00862AFB" w:rsidRDefault="004B40A8" w:rsidP="008F1028">
      <w:pPr>
        <w:tabs>
          <w:tab w:val="left" w:pos="0"/>
          <w:tab w:val="left" w:pos="177"/>
          <w:tab w:val="left" w:pos="532"/>
          <w:tab w:val="left" w:pos="888"/>
          <w:tab w:val="left" w:pos="140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All tests shall be conducted with any adjustable parameter critical to metrological integrity, e.g. final feed time or rate, set to the most onerous condition allowed by the manufacturer’s printed instructions and incorporated in the descriptive markings.</w:t>
      </w:r>
    </w:p>
    <w:p w:rsidR="004B40A8" w:rsidRPr="00966C41" w:rsidRDefault="004B40A8" w:rsidP="008F1028">
      <w:pPr>
        <w:tabs>
          <w:tab w:val="left" w:pos="0"/>
          <w:tab w:val="left" w:pos="177"/>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532"/>
          <w:tab w:val="left" w:pos="888"/>
          <w:tab w:val="left" w:pos="1400"/>
          <w:tab w:val="left" w:pos="1500"/>
        </w:tabs>
        <w:suppressAutoHyphens/>
        <w:jc w:val="both"/>
        <w:rPr>
          <w:rFonts w:ascii="Arial" w:hAnsi="Arial"/>
          <w:b/>
          <w:spacing w:val="-3"/>
          <w:sz w:val="22"/>
        </w:rPr>
      </w:pPr>
      <w:r w:rsidRPr="00966C41">
        <w:rPr>
          <w:rFonts w:ascii="Arial" w:hAnsi="Arial"/>
          <w:spacing w:val="-3"/>
          <w:sz w:val="22"/>
        </w:rPr>
        <w:t xml:space="preserve">Prior to the start of a new test the </w:t>
      </w:r>
      <w:r w:rsidR="00785941">
        <w:rPr>
          <w:rFonts w:ascii="Arial" w:hAnsi="Arial"/>
          <w:spacing w:val="-3"/>
          <w:sz w:val="22"/>
        </w:rPr>
        <w:t>AGFI</w:t>
      </w:r>
      <w:r w:rsidRPr="00966C41">
        <w:rPr>
          <w:rFonts w:ascii="Arial" w:hAnsi="Arial"/>
          <w:spacing w:val="-3"/>
          <w:sz w:val="22"/>
        </w:rPr>
        <w:t xml:space="preserve"> shall be operated for a time period under normal operating conditions to enable   stability, i.e until all the principal parts, devices and parameters such as warm-up, temperature, indications, etc, critical to metrological integrity have stabilized according to the manufacturer’s printed instructions. During this stabilization period the fills shall not be included in the test. </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203248">
      <w:pPr>
        <w:tabs>
          <w:tab w:val="left" w:pos="0"/>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 Any correction device, e.g. in-flight correction and/or automatic zero-setting fitted to an </w:t>
      </w:r>
      <w:r w:rsidR="00785941">
        <w:rPr>
          <w:rFonts w:ascii="Arial" w:hAnsi="Arial"/>
          <w:spacing w:val="-3"/>
          <w:sz w:val="22"/>
        </w:rPr>
        <w:t>AGFI</w:t>
      </w:r>
      <w:r w:rsidRPr="00966C41">
        <w:rPr>
          <w:rFonts w:ascii="Arial" w:hAnsi="Arial"/>
          <w:spacing w:val="-3"/>
          <w:sz w:val="22"/>
        </w:rPr>
        <w:t xml:space="preserve"> shall be operated during the tests according to the manufacturer’s printed instructions.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 The initial fills after the change between Max and Min shall be included in the test unless the </w:t>
      </w:r>
      <w:r w:rsidR="00785941">
        <w:rPr>
          <w:rFonts w:ascii="Arial" w:hAnsi="Arial"/>
          <w:spacing w:val="-3"/>
          <w:sz w:val="22"/>
        </w:rPr>
        <w:t>AGFI</w:t>
      </w:r>
      <w:r w:rsidRPr="00966C41">
        <w:rPr>
          <w:rFonts w:ascii="Arial" w:hAnsi="Arial"/>
          <w:spacing w:val="-3"/>
          <w:sz w:val="22"/>
        </w:rPr>
        <w:t xml:space="preserve"> bears a clear warning to discard the stated number of fills after a change to the </w:t>
      </w:r>
      <w:r w:rsidR="00785941">
        <w:rPr>
          <w:rFonts w:ascii="Arial" w:hAnsi="Arial"/>
          <w:spacing w:val="-3"/>
          <w:sz w:val="22"/>
        </w:rPr>
        <w:t>AGFI</w:t>
      </w:r>
      <w:r w:rsidR="004D45EF">
        <w:rPr>
          <w:rFonts w:ascii="Arial" w:hAnsi="Arial"/>
          <w:spacing w:val="-3"/>
          <w:sz w:val="22"/>
        </w:rPr>
        <w:t>’s</w:t>
      </w:r>
      <w:r w:rsidRPr="00966C41">
        <w:rPr>
          <w:rFonts w:ascii="Arial" w:hAnsi="Arial"/>
          <w:spacing w:val="-3"/>
          <w:sz w:val="22"/>
        </w:rPr>
        <w:t xml:space="preserve"> settings. </w:t>
      </w: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8152BC" w:rsidRPr="00966C41" w:rsidRDefault="008152BC"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9.3</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Number of fills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The minimum number of individual test fills depends upon the preset value (F</w:t>
      </w:r>
      <w:r w:rsidRPr="00966C41">
        <w:rPr>
          <w:rFonts w:ascii="Arial" w:hAnsi="Arial"/>
          <w:spacing w:val="-3"/>
          <w:sz w:val="22"/>
          <w:vertAlign w:val="subscript"/>
        </w:rPr>
        <w:t>P</w:t>
      </w:r>
      <w:r w:rsidRPr="00966C41">
        <w:rPr>
          <w:rFonts w:ascii="Arial" w:hAnsi="Arial"/>
          <w:spacing w:val="-3"/>
          <w:sz w:val="22"/>
        </w:rPr>
        <w:t xml:space="preserve">) as specified in </w:t>
      </w:r>
      <w:r w:rsidR="00117612">
        <w:rPr>
          <w:rFonts w:ascii="Arial" w:hAnsi="Arial"/>
          <w:spacing w:val="-3"/>
          <w:sz w:val="22"/>
        </w:rPr>
        <w:t>Table 4</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tbl>
      <w:tblPr>
        <w:tblW w:w="0" w:type="auto"/>
        <w:jc w:val="center"/>
        <w:tblLayout w:type="fixed"/>
        <w:tblCellMar>
          <w:left w:w="56" w:type="dxa"/>
          <w:right w:w="56" w:type="dxa"/>
        </w:tblCellMar>
        <w:tblLook w:val="0000"/>
      </w:tblPr>
      <w:tblGrid>
        <w:gridCol w:w="936"/>
        <w:gridCol w:w="708"/>
        <w:gridCol w:w="1190"/>
        <w:gridCol w:w="2834"/>
      </w:tblGrid>
      <w:tr w:rsidR="004B40A8" w:rsidRPr="00966C41" w:rsidTr="00AD1480">
        <w:trPr>
          <w:cantSplit/>
          <w:trHeight w:val="184"/>
          <w:jc w:val="center"/>
        </w:trPr>
        <w:tc>
          <w:tcPr>
            <w:tcW w:w="5668" w:type="dxa"/>
            <w:gridSpan w:val="4"/>
            <w:tcBorders>
              <w:bottom w:val="double" w:sz="2" w:space="0" w:color="auto"/>
            </w:tcBorders>
          </w:tcPr>
          <w:p w:rsidR="004B40A8" w:rsidRPr="00966C41" w:rsidRDefault="00514A76" w:rsidP="008F1028">
            <w:pPr>
              <w:tabs>
                <w:tab w:val="left" w:pos="0"/>
                <w:tab w:val="left" w:pos="177"/>
                <w:tab w:val="left" w:pos="355"/>
                <w:tab w:val="left" w:pos="532"/>
                <w:tab w:val="left" w:pos="888"/>
                <w:tab w:val="left" w:pos="1400"/>
                <w:tab w:val="left" w:pos="1500"/>
              </w:tabs>
              <w:suppressAutoHyphens/>
              <w:spacing w:before="2" w:after="110"/>
              <w:jc w:val="center"/>
              <w:rPr>
                <w:rFonts w:ascii="Arial" w:hAnsi="Arial"/>
                <w:spacing w:val="-3"/>
                <w:sz w:val="22"/>
              </w:rPr>
            </w:pPr>
            <w:r>
              <w:rPr>
                <w:rFonts w:ascii="Arial" w:hAnsi="Arial"/>
                <w:spacing w:val="-3"/>
                <w:sz w:val="22"/>
                <w:lang w:val="fr-FR"/>
              </w:rPr>
              <w:fldChar w:fldCharType="begin"/>
            </w:r>
            <w:r w:rsidR="004B40A8" w:rsidRPr="00966C41">
              <w:rPr>
                <w:rFonts w:ascii="Arial" w:hAnsi="Arial"/>
                <w:spacing w:val="-3"/>
                <w:sz w:val="22"/>
              </w:rPr>
              <w:instrText xml:space="preserve">PRIVATE </w:instrText>
            </w:r>
            <w:r>
              <w:rPr>
                <w:rFonts w:ascii="Arial" w:hAnsi="Arial"/>
                <w:spacing w:val="-3"/>
                <w:sz w:val="22"/>
                <w:lang w:val="fr-FR"/>
              </w:rPr>
              <w:fldChar w:fldCharType="end"/>
            </w:r>
            <w:r w:rsidR="00117612">
              <w:rPr>
                <w:rFonts w:ascii="Arial" w:hAnsi="Arial"/>
                <w:spacing w:val="-3"/>
                <w:sz w:val="22"/>
              </w:rPr>
              <w:t>Table 4</w:t>
            </w:r>
            <w:r w:rsidR="004B40A8" w:rsidRPr="00966C41">
              <w:rPr>
                <w:rFonts w:ascii="Arial" w:hAnsi="Arial"/>
                <w:spacing w:val="-3"/>
                <w:sz w:val="22"/>
              </w:rPr>
              <w:t xml:space="preserve"> – Number of test fills</w:t>
            </w:r>
          </w:p>
        </w:tc>
      </w:tr>
      <w:tr w:rsidR="004B40A8" w:rsidRPr="00966C41">
        <w:trPr>
          <w:cantSplit/>
          <w:trHeight w:val="184"/>
          <w:jc w:val="center"/>
        </w:trPr>
        <w:tc>
          <w:tcPr>
            <w:tcW w:w="2834" w:type="dxa"/>
            <w:gridSpan w:val="3"/>
            <w:tcBorders>
              <w:top w:val="double" w:sz="2" w:space="0" w:color="auto"/>
              <w:left w:val="double" w:sz="2" w:space="0" w:color="auto"/>
              <w:bottom w:val="single" w:sz="4" w:space="0" w:color="auto"/>
              <w:right w:val="single" w:sz="6" w:space="0" w:color="auto"/>
            </w:tcBorders>
          </w:tcPr>
          <w:p w:rsidR="004B40A8" w:rsidRPr="00966C41" w:rsidRDefault="004B40A8" w:rsidP="008F1028">
            <w:pPr>
              <w:tabs>
                <w:tab w:val="left" w:pos="0"/>
                <w:tab w:val="left" w:pos="177"/>
                <w:tab w:val="left" w:pos="355"/>
                <w:tab w:val="left" w:pos="532"/>
                <w:tab w:val="left" w:pos="888"/>
                <w:tab w:val="left" w:pos="1400"/>
                <w:tab w:val="left" w:pos="1500"/>
              </w:tabs>
              <w:suppressAutoHyphens/>
              <w:spacing w:before="2" w:after="110"/>
              <w:jc w:val="center"/>
              <w:rPr>
                <w:rFonts w:ascii="Arial" w:hAnsi="Arial"/>
                <w:spacing w:val="-3"/>
                <w:sz w:val="22"/>
              </w:rPr>
            </w:pPr>
            <w:r w:rsidRPr="00966C41">
              <w:rPr>
                <w:rFonts w:ascii="Arial" w:hAnsi="Arial"/>
                <w:spacing w:val="-3"/>
                <w:sz w:val="22"/>
              </w:rPr>
              <w:t>Preset value of the fills  F</w:t>
            </w:r>
            <w:r w:rsidRPr="00966C41">
              <w:rPr>
                <w:rFonts w:ascii="Arial" w:hAnsi="Arial"/>
                <w:spacing w:val="-3"/>
                <w:sz w:val="22"/>
                <w:vertAlign w:val="subscript"/>
              </w:rPr>
              <w:t>P</w:t>
            </w:r>
            <w:r w:rsidRPr="00966C41">
              <w:rPr>
                <w:rFonts w:ascii="Arial" w:hAnsi="Arial"/>
                <w:spacing w:val="-3"/>
                <w:sz w:val="22"/>
              </w:rPr>
              <w:t xml:space="preserve">  (kg)</w:t>
            </w:r>
          </w:p>
        </w:tc>
        <w:tc>
          <w:tcPr>
            <w:tcW w:w="2834" w:type="dxa"/>
            <w:tcBorders>
              <w:top w:val="double" w:sz="2" w:space="0" w:color="auto"/>
              <w:left w:val="single" w:sz="6" w:space="0" w:color="auto"/>
              <w:bottom w:val="single" w:sz="4" w:space="0" w:color="auto"/>
              <w:right w:val="double" w:sz="2" w:space="0" w:color="auto"/>
            </w:tcBorders>
          </w:tcPr>
          <w:p w:rsidR="004B40A8" w:rsidRPr="00966C41" w:rsidRDefault="004B40A8" w:rsidP="008F1028">
            <w:pPr>
              <w:tabs>
                <w:tab w:val="left" w:pos="0"/>
                <w:tab w:val="left" w:pos="177"/>
                <w:tab w:val="left" w:pos="355"/>
                <w:tab w:val="left" w:pos="532"/>
                <w:tab w:val="left" w:pos="888"/>
                <w:tab w:val="left" w:pos="1400"/>
                <w:tab w:val="left" w:pos="1500"/>
              </w:tabs>
              <w:suppressAutoHyphens/>
              <w:spacing w:before="2" w:after="110"/>
              <w:jc w:val="center"/>
              <w:rPr>
                <w:rFonts w:ascii="Arial" w:hAnsi="Arial"/>
                <w:spacing w:val="-3"/>
                <w:sz w:val="22"/>
              </w:rPr>
            </w:pPr>
            <w:r w:rsidRPr="00966C41">
              <w:rPr>
                <w:rFonts w:ascii="Arial" w:hAnsi="Arial"/>
                <w:spacing w:val="-3"/>
                <w:sz w:val="22"/>
              </w:rPr>
              <w:t>Minimum number of test fills (n)</w:t>
            </w:r>
          </w:p>
        </w:tc>
      </w:tr>
      <w:tr w:rsidR="004B40A8">
        <w:trPr>
          <w:jc w:val="center"/>
        </w:trPr>
        <w:tc>
          <w:tcPr>
            <w:tcW w:w="936" w:type="dxa"/>
            <w:tcBorders>
              <w:top w:val="single" w:sz="4" w:space="0" w:color="auto"/>
              <w:left w:val="double" w:sz="2" w:space="0" w:color="auto"/>
              <w:bottom w:val="double" w:sz="2" w:space="0" w:color="auto"/>
            </w:tcBorders>
          </w:tcPr>
          <w:p w:rsidR="004B40A8" w:rsidRPr="00966C41"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rPr>
            </w:pPr>
          </w:p>
          <w:p w:rsidR="004B40A8" w:rsidRDefault="004B40A8" w:rsidP="008F1028">
            <w:pPr>
              <w:pStyle w:val="BodyText3"/>
              <w:tabs>
                <w:tab w:val="left" w:pos="0"/>
                <w:tab w:val="left" w:pos="177"/>
                <w:tab w:val="left" w:pos="355"/>
                <w:tab w:val="left" w:pos="532"/>
                <w:tab w:val="left" w:pos="888"/>
                <w:tab w:val="left" w:pos="1400"/>
                <w:tab w:val="left" w:pos="1500"/>
              </w:tabs>
              <w:suppressAutoHyphens/>
              <w:jc w:val="center"/>
              <w:rPr>
                <w:spacing w:val="-3"/>
                <w:lang w:val="fr-FR"/>
              </w:rPr>
            </w:pPr>
            <w:r>
              <w:rPr>
                <w:spacing w:val="-3"/>
                <w:lang w:val="fr-FR"/>
              </w:rPr>
              <w:t>1 kg  &lt;   10 kg &lt;</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25 kg &lt;</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p>
        </w:tc>
        <w:tc>
          <w:tcPr>
            <w:tcW w:w="708" w:type="dxa"/>
            <w:tcBorders>
              <w:top w:val="single" w:sz="4" w:space="0" w:color="auto"/>
              <w:bottom w:val="double" w:sz="2" w:space="0" w:color="auto"/>
            </w:tcBorders>
          </w:tcPr>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 xml:space="preserve"> F</w:t>
            </w:r>
            <w:r>
              <w:rPr>
                <w:rFonts w:ascii="Arial" w:hAnsi="Arial"/>
                <w:spacing w:val="-3"/>
                <w:sz w:val="22"/>
                <w:vertAlign w:val="subscript"/>
                <w:lang w:val="fr-FR"/>
              </w:rPr>
              <w:t>P</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 xml:space="preserve"> F</w:t>
            </w:r>
            <w:r>
              <w:rPr>
                <w:rFonts w:ascii="Arial" w:hAnsi="Arial"/>
                <w:spacing w:val="-3"/>
                <w:sz w:val="22"/>
                <w:vertAlign w:val="subscript"/>
                <w:lang w:val="fr-FR"/>
              </w:rPr>
              <w:t>P</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 xml:space="preserve"> F</w:t>
            </w:r>
            <w:r>
              <w:rPr>
                <w:rFonts w:ascii="Arial" w:hAnsi="Arial"/>
                <w:spacing w:val="-3"/>
                <w:sz w:val="22"/>
                <w:vertAlign w:val="subscript"/>
                <w:lang w:val="fr-FR"/>
              </w:rPr>
              <w:t>P</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vertAlign w:val="subscript"/>
                <w:lang w:val="fr-FR"/>
              </w:rPr>
            </w:pPr>
            <w:r>
              <w:rPr>
                <w:rFonts w:ascii="Arial" w:hAnsi="Arial"/>
                <w:spacing w:val="-3"/>
                <w:sz w:val="22"/>
                <w:lang w:val="fr-FR"/>
              </w:rPr>
              <w:t xml:space="preserve"> F</w:t>
            </w:r>
            <w:r>
              <w:rPr>
                <w:rFonts w:ascii="Arial" w:hAnsi="Arial"/>
                <w:spacing w:val="-3"/>
                <w:sz w:val="22"/>
                <w:vertAlign w:val="subscript"/>
                <w:lang w:val="fr-FR"/>
              </w:rPr>
              <w:t>P</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p>
        </w:tc>
        <w:tc>
          <w:tcPr>
            <w:tcW w:w="1190" w:type="dxa"/>
            <w:tcBorders>
              <w:top w:val="single" w:sz="4" w:space="0" w:color="auto"/>
              <w:left w:val="nil"/>
              <w:bottom w:val="double" w:sz="2" w:space="0" w:color="auto"/>
            </w:tcBorders>
          </w:tcPr>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 xml:space="preserve"> 1 kg</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10 kg</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sym w:font="Symbol" w:char="F0A3"/>
            </w:r>
            <w:r>
              <w:rPr>
                <w:rFonts w:ascii="Arial" w:hAnsi="Arial"/>
                <w:spacing w:val="-3"/>
                <w:sz w:val="22"/>
                <w:lang w:val="fr-FR"/>
              </w:rPr>
              <w:t>25 kg</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p>
        </w:tc>
        <w:tc>
          <w:tcPr>
            <w:tcW w:w="2834" w:type="dxa"/>
            <w:tcBorders>
              <w:top w:val="single" w:sz="4" w:space="0" w:color="auto"/>
              <w:left w:val="single" w:sz="4" w:space="0" w:color="auto"/>
              <w:bottom w:val="double" w:sz="2" w:space="0" w:color="auto"/>
              <w:right w:val="double" w:sz="2" w:space="0" w:color="auto"/>
            </w:tcBorders>
          </w:tcPr>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60 fills</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30 fills</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20 fills</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r>
              <w:rPr>
                <w:rFonts w:ascii="Arial" w:hAnsi="Arial"/>
                <w:spacing w:val="-3"/>
                <w:sz w:val="22"/>
                <w:lang w:val="fr-FR"/>
              </w:rPr>
              <w:t>10 fills</w:t>
            </w:r>
          </w:p>
          <w:p w:rsidR="004B40A8" w:rsidRDefault="004B40A8" w:rsidP="008F1028">
            <w:pPr>
              <w:tabs>
                <w:tab w:val="left" w:pos="0"/>
                <w:tab w:val="left" w:pos="177"/>
                <w:tab w:val="left" w:pos="355"/>
                <w:tab w:val="left" w:pos="532"/>
                <w:tab w:val="left" w:pos="888"/>
                <w:tab w:val="left" w:pos="1400"/>
                <w:tab w:val="left" w:pos="1500"/>
              </w:tabs>
              <w:suppressAutoHyphens/>
              <w:jc w:val="center"/>
              <w:rPr>
                <w:rFonts w:ascii="Arial" w:hAnsi="Arial"/>
                <w:spacing w:val="-3"/>
                <w:sz w:val="22"/>
                <w:lang w:val="fr-FR"/>
              </w:rPr>
            </w:pPr>
          </w:p>
        </w:tc>
      </w:tr>
    </w:tbl>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lang w:val="fr-FR"/>
        </w:rPr>
      </w:pP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lang w:val="fr-FR"/>
        </w:rPr>
      </w:pPr>
    </w:p>
    <w:p w:rsidR="004B40A8"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lang w:val="fr-FR"/>
        </w:rPr>
      </w:pPr>
      <w:r>
        <w:rPr>
          <w:rFonts w:ascii="Arial" w:hAnsi="Arial"/>
          <w:b/>
          <w:spacing w:val="-3"/>
          <w:sz w:val="22"/>
          <w:lang w:val="fr-FR"/>
        </w:rPr>
        <w:t>9.4</w:t>
      </w:r>
      <w:r w:rsidR="004B40A8">
        <w:rPr>
          <w:rFonts w:ascii="Arial" w:hAnsi="Arial"/>
          <w:spacing w:val="-3"/>
          <w:sz w:val="22"/>
          <w:lang w:val="fr-FR"/>
        </w:rPr>
        <w:t>  </w:t>
      </w:r>
      <w:r w:rsidR="004B40A8">
        <w:rPr>
          <w:rFonts w:ascii="Arial" w:hAnsi="Arial"/>
          <w:spacing w:val="-3"/>
          <w:sz w:val="22"/>
          <w:lang w:val="fr-FR"/>
        </w:rPr>
        <w:tab/>
      </w:r>
      <w:r w:rsidR="004B40A8">
        <w:rPr>
          <w:rFonts w:ascii="Arial" w:hAnsi="Arial"/>
          <w:spacing w:val="-3"/>
          <w:sz w:val="22"/>
          <w:lang w:val="fr-FR"/>
        </w:rPr>
        <w:tab/>
      </w:r>
      <w:r w:rsidR="004B40A8">
        <w:rPr>
          <w:rFonts w:ascii="Arial" w:hAnsi="Arial"/>
          <w:spacing w:val="-3"/>
          <w:sz w:val="22"/>
          <w:lang w:val="fr-FR"/>
        </w:rPr>
        <w:tab/>
      </w:r>
      <w:r w:rsidR="004B40A8">
        <w:rPr>
          <w:rFonts w:ascii="Arial" w:hAnsi="Arial"/>
          <w:b/>
          <w:spacing w:val="-3"/>
          <w:sz w:val="22"/>
          <w:lang w:val="fr-FR"/>
        </w:rPr>
        <w:t>Accuracy of standards</w:t>
      </w:r>
    </w:p>
    <w:p w:rsidR="004B40A8"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lang w:val="fr-FR"/>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control instrument and standard weights used in testing shall ensure the checking of the test fills to an error not greater than </w:t>
      </w:r>
      <w:r w:rsidR="00E60561">
        <w:rPr>
          <w:rFonts w:ascii="Arial" w:hAnsi="Arial"/>
          <w:spacing w:val="-3"/>
          <w:sz w:val="22"/>
        </w:rPr>
        <w:t xml:space="preserve"> o</w:t>
      </w:r>
      <w:r w:rsidR="00E60561" w:rsidRPr="00966C41">
        <w:rPr>
          <w:rFonts w:ascii="Arial" w:hAnsi="Arial"/>
          <w:spacing w:val="-3"/>
          <w:sz w:val="22"/>
        </w:rPr>
        <w:t xml:space="preserve">ne </w:t>
      </w:r>
      <w:r w:rsidRPr="00966C41">
        <w:rPr>
          <w:rFonts w:ascii="Arial" w:hAnsi="Arial"/>
          <w:spacing w:val="-3"/>
          <w:sz w:val="22"/>
        </w:rPr>
        <w:t xml:space="preserve">third of the </w:t>
      </w:r>
      <w:r w:rsidR="00993D17">
        <w:rPr>
          <w:rFonts w:ascii="Arial" w:hAnsi="Arial"/>
          <w:spacing w:val="-3"/>
          <w:sz w:val="22"/>
        </w:rPr>
        <w:t>mpd</w:t>
      </w:r>
      <w:r w:rsidRPr="00966C41">
        <w:rPr>
          <w:rFonts w:ascii="Arial" w:hAnsi="Arial"/>
          <w:spacing w:val="-3"/>
          <w:sz w:val="22"/>
        </w:rPr>
        <w:t xml:space="preserve"> and </w:t>
      </w:r>
      <w:r w:rsidR="00993D17">
        <w:rPr>
          <w:rFonts w:ascii="Arial" w:hAnsi="Arial"/>
          <w:spacing w:val="-3"/>
          <w:sz w:val="22"/>
        </w:rPr>
        <w:t>mpse</w:t>
      </w:r>
      <w:r w:rsidRPr="00966C41">
        <w:rPr>
          <w:rFonts w:ascii="Arial" w:hAnsi="Arial"/>
          <w:spacing w:val="-3"/>
          <w:sz w:val="22"/>
        </w:rPr>
        <w:t xml:space="preserve"> (as appropriate) for automatic weighing (details as given in </w:t>
      </w:r>
      <w:r w:rsidR="00935367">
        <w:rPr>
          <w:rFonts w:ascii="Arial" w:hAnsi="Arial"/>
          <w:spacing w:val="-3"/>
          <w:sz w:val="22"/>
        </w:rPr>
        <w:t>4.3</w:t>
      </w:r>
      <w:r w:rsidR="003F0F71">
        <w:rPr>
          <w:rFonts w:ascii="Arial" w:hAnsi="Arial"/>
          <w:spacing w:val="-3"/>
          <w:sz w:val="22"/>
        </w:rPr>
        <w:t xml:space="preserve">.2 </w:t>
      </w:r>
      <w:r w:rsidRPr="00966C41">
        <w:rPr>
          <w:rFonts w:ascii="Arial" w:hAnsi="Arial"/>
          <w:spacing w:val="-3"/>
          <w:sz w:val="22"/>
        </w:rPr>
        <w:t xml:space="preserve">and </w:t>
      </w:r>
      <w:r w:rsidR="00935367">
        <w:rPr>
          <w:rFonts w:ascii="Arial" w:hAnsi="Arial"/>
          <w:spacing w:val="-3"/>
          <w:sz w:val="22"/>
        </w:rPr>
        <w:t>4.3</w:t>
      </w:r>
      <w:r w:rsidR="009D1EA5">
        <w:rPr>
          <w:rFonts w:ascii="Arial" w:hAnsi="Arial"/>
          <w:spacing w:val="-3"/>
          <w:sz w:val="22"/>
        </w:rPr>
        <w:t>.3</w:t>
      </w:r>
      <w:r w:rsidRPr="00966C41">
        <w:rPr>
          <w:rFonts w:ascii="Arial" w:hAnsi="Arial"/>
          <w:spacing w:val="-3"/>
          <w:sz w:val="22"/>
        </w:rPr>
        <w:t xml:space="preserve"> respectively)</w:t>
      </w:r>
      <w:r w:rsidR="00E60561">
        <w:rPr>
          <w:rFonts w:ascii="Arial" w:hAnsi="Arial"/>
          <w:spacing w:val="-3"/>
          <w:sz w:val="22"/>
        </w:rPr>
        <w:t>.</w:t>
      </w:r>
      <w:r w:rsidRPr="00966C41">
        <w:rPr>
          <w:rFonts w:ascii="Arial" w:hAnsi="Arial"/>
          <w:spacing w:val="-3"/>
          <w:sz w:val="22"/>
        </w:rPr>
        <w:t xml:space="preserve"> </w:t>
      </w:r>
    </w:p>
    <w:p w:rsidR="0077278F" w:rsidRDefault="0077278F"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p>
    <w:p w:rsidR="00CC4EAE" w:rsidRPr="00CC4EAE" w:rsidRDefault="00503B80" w:rsidP="00CC4EAE">
      <w:pPr>
        <w:tabs>
          <w:tab w:val="left" w:pos="0"/>
          <w:tab w:val="left" w:pos="177"/>
          <w:tab w:val="left" w:pos="355"/>
          <w:tab w:val="left" w:pos="532"/>
          <w:tab w:val="left" w:pos="888"/>
          <w:tab w:val="left" w:pos="1400"/>
          <w:tab w:val="left" w:pos="1500"/>
        </w:tabs>
        <w:suppressAutoHyphens/>
        <w:ind w:left="720" w:hanging="720"/>
        <w:jc w:val="both"/>
        <w:rPr>
          <w:rFonts w:ascii="Arial" w:hAnsi="Arial" w:cs="Arial"/>
          <w:b/>
          <w:spacing w:val="-3"/>
          <w:sz w:val="22"/>
          <w:szCs w:val="22"/>
        </w:rPr>
      </w:pPr>
      <w:r w:rsidRPr="00CC4EAE">
        <w:rPr>
          <w:rFonts w:ascii="Arial" w:hAnsi="Arial" w:cs="Arial"/>
          <w:color w:val="000000"/>
          <w:spacing w:val="-3"/>
          <w:sz w:val="22"/>
          <w:szCs w:val="22"/>
        </w:rPr>
        <w:t>NOTE</w:t>
      </w:r>
      <w:r w:rsidR="00CC4EAE" w:rsidRPr="00CC4EAE">
        <w:rPr>
          <w:rFonts w:ascii="Arial" w:hAnsi="Arial" w:cs="Arial"/>
          <w:color w:val="000000"/>
          <w:spacing w:val="-3"/>
          <w:sz w:val="22"/>
          <w:szCs w:val="22"/>
        </w:rPr>
        <w:t>:</w:t>
      </w:r>
      <w:r w:rsidR="00CC4EAE" w:rsidRPr="00CC4EAE">
        <w:rPr>
          <w:rFonts w:ascii="Arial" w:hAnsi="Arial" w:cs="Arial"/>
          <w:color w:val="000000"/>
          <w:spacing w:val="-3"/>
          <w:sz w:val="22"/>
          <w:szCs w:val="22"/>
        </w:rPr>
        <w:tab/>
        <w:t>it is recommended that the control instrument or the device used for control purposes are verified immediately prior to the material test</w:t>
      </w:r>
      <w:r w:rsidR="00777DF4">
        <w:rPr>
          <w:rFonts w:ascii="Arial" w:hAnsi="Arial" w:cs="Arial"/>
          <w:color w:val="000000"/>
          <w:spacing w:val="-3"/>
          <w:sz w:val="22"/>
          <w:szCs w:val="22"/>
        </w:rPr>
        <w:t>.</w:t>
      </w:r>
    </w:p>
    <w:p w:rsidR="00CC4EAE" w:rsidRDefault="00CC4EAE"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p>
    <w:p w:rsidR="00CC4EAE" w:rsidRDefault="00CC4EAE" w:rsidP="008F1028">
      <w:pPr>
        <w:tabs>
          <w:tab w:val="left" w:pos="0"/>
          <w:tab w:val="left" w:pos="177"/>
          <w:tab w:val="left" w:pos="355"/>
          <w:tab w:val="left" w:pos="532"/>
          <w:tab w:val="left" w:pos="888"/>
          <w:tab w:val="left" w:pos="1400"/>
          <w:tab w:val="left" w:pos="1500"/>
        </w:tabs>
        <w:suppressAutoHyphens/>
        <w:jc w:val="both"/>
        <w:rPr>
          <w:rFonts w:ascii="Arial" w:hAnsi="Arial"/>
          <w:b/>
          <w:spacing w:val="-3"/>
          <w:sz w:val="22"/>
        </w:rPr>
      </w:pPr>
    </w:p>
    <w:p w:rsidR="004B40A8" w:rsidRPr="00862AFB"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9.5</w:t>
      </w:r>
      <w:r w:rsidR="004B40A8" w:rsidRPr="00862AFB">
        <w:rPr>
          <w:rFonts w:ascii="Arial" w:hAnsi="Arial"/>
          <w:spacing w:val="-3"/>
          <w:sz w:val="22"/>
        </w:rPr>
        <w:t>  </w:t>
      </w:r>
      <w:r w:rsidR="004B40A8" w:rsidRPr="00862AFB">
        <w:rPr>
          <w:rFonts w:ascii="Arial" w:hAnsi="Arial"/>
          <w:spacing w:val="-3"/>
          <w:sz w:val="22"/>
        </w:rPr>
        <w:tab/>
      </w:r>
      <w:r w:rsidR="004B40A8" w:rsidRPr="00862AFB">
        <w:rPr>
          <w:rFonts w:ascii="Arial" w:hAnsi="Arial"/>
          <w:spacing w:val="-3"/>
          <w:sz w:val="22"/>
        </w:rPr>
        <w:tab/>
      </w:r>
      <w:r w:rsidR="004B40A8" w:rsidRPr="00862AFB">
        <w:rPr>
          <w:rFonts w:ascii="Arial" w:hAnsi="Arial"/>
          <w:spacing w:val="-3"/>
          <w:sz w:val="22"/>
        </w:rPr>
        <w:tab/>
      </w:r>
      <w:r w:rsidR="004B40A8" w:rsidRPr="00862AFB">
        <w:rPr>
          <w:rFonts w:ascii="Arial" w:hAnsi="Arial"/>
          <w:b/>
          <w:spacing w:val="-3"/>
          <w:sz w:val="22"/>
        </w:rPr>
        <w:t>Material test methods</w:t>
      </w:r>
    </w:p>
    <w:p w:rsidR="004B40A8" w:rsidRPr="00862AFB"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862AFB" w:rsidRDefault="00C97001" w:rsidP="008F1028">
      <w:pPr>
        <w:tabs>
          <w:tab w:val="left" w:pos="-142"/>
          <w:tab w:val="left" w:pos="0"/>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9.5</w:t>
      </w:r>
      <w:r w:rsidR="00862AFB" w:rsidRPr="00862AFB">
        <w:rPr>
          <w:rFonts w:ascii="Arial" w:hAnsi="Arial"/>
          <w:b/>
          <w:spacing w:val="-3"/>
          <w:sz w:val="22"/>
        </w:rPr>
        <w:t>.1</w:t>
      </w:r>
      <w:r w:rsidR="004B40A8" w:rsidRPr="00862AFB">
        <w:rPr>
          <w:rFonts w:ascii="Arial" w:hAnsi="Arial"/>
          <w:spacing w:val="-3"/>
          <w:sz w:val="22"/>
        </w:rPr>
        <w:t xml:space="preserve"> </w:t>
      </w:r>
      <w:r w:rsidR="004B40A8" w:rsidRPr="00862AFB">
        <w:rPr>
          <w:rFonts w:ascii="Arial" w:hAnsi="Arial"/>
          <w:spacing w:val="-3"/>
          <w:sz w:val="22"/>
        </w:rPr>
        <w:tab/>
      </w:r>
      <w:r w:rsidR="004B40A8" w:rsidRPr="00862AFB">
        <w:rPr>
          <w:rFonts w:ascii="Arial" w:hAnsi="Arial"/>
          <w:spacing w:val="-3"/>
          <w:sz w:val="22"/>
        </w:rPr>
        <w:tab/>
        <w:t>Separate verification method</w:t>
      </w:r>
    </w:p>
    <w:p w:rsidR="004B40A8" w:rsidRPr="00862AFB"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77278F">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separate verification method requires the use of a (separate) control instrument (details as given in </w:t>
      </w:r>
      <w:r w:rsidR="0097444F">
        <w:rPr>
          <w:rFonts w:ascii="Arial" w:hAnsi="Arial"/>
          <w:spacing w:val="-3"/>
          <w:sz w:val="22"/>
        </w:rPr>
        <w:t>6</w:t>
      </w:r>
      <w:r w:rsidRPr="00966C41">
        <w:rPr>
          <w:rFonts w:ascii="Arial" w:hAnsi="Arial"/>
          <w:spacing w:val="-3"/>
          <w:sz w:val="22"/>
        </w:rPr>
        <w:t xml:space="preserve"> and A.3.6) to find the conventional </w:t>
      </w:r>
      <w:r w:rsidR="00507662">
        <w:rPr>
          <w:rFonts w:ascii="Arial" w:hAnsi="Arial"/>
          <w:spacing w:val="-3"/>
          <w:sz w:val="22"/>
        </w:rPr>
        <w:t>value</w:t>
      </w:r>
      <w:r w:rsidR="00507662" w:rsidRPr="00966C41">
        <w:rPr>
          <w:rFonts w:ascii="Arial" w:hAnsi="Arial"/>
          <w:spacing w:val="-3"/>
          <w:sz w:val="22"/>
        </w:rPr>
        <w:t xml:space="preserve"> </w:t>
      </w:r>
      <w:r w:rsidRPr="00966C41">
        <w:rPr>
          <w:rFonts w:ascii="Arial" w:hAnsi="Arial"/>
          <w:spacing w:val="-3"/>
          <w:sz w:val="22"/>
        </w:rPr>
        <w:t>of the mass of the test fill.</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9.5</w:t>
      </w:r>
      <w:r w:rsidR="004B40A8" w:rsidRPr="00966C41">
        <w:rPr>
          <w:rFonts w:ascii="Arial" w:hAnsi="Arial"/>
          <w:b/>
          <w:spacing w:val="-3"/>
          <w:sz w:val="22"/>
        </w:rPr>
        <w:t>.2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Integral verification method</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With this method the </w:t>
      </w:r>
      <w:r w:rsidR="00785941">
        <w:rPr>
          <w:rFonts w:ascii="Arial" w:hAnsi="Arial"/>
          <w:spacing w:val="-3"/>
          <w:sz w:val="22"/>
        </w:rPr>
        <w:t>AGFI</w:t>
      </w:r>
      <w:r w:rsidRPr="00966C41">
        <w:rPr>
          <w:rFonts w:ascii="Arial" w:hAnsi="Arial"/>
          <w:spacing w:val="-3"/>
          <w:sz w:val="22"/>
        </w:rPr>
        <w:t xml:space="preserve"> being tested is used to determine the conventional value of the mass of the test fill. The integral verification method shall be conducted using either:</w:t>
      </w:r>
    </w:p>
    <w:p w:rsidR="004B40A8" w:rsidRPr="00966C41" w:rsidRDefault="004B40A8" w:rsidP="008F1028">
      <w:pPr>
        <w:tabs>
          <w:tab w:val="left" w:pos="0"/>
          <w:tab w:val="left" w:pos="177"/>
          <w:tab w:val="left" w:pos="355"/>
          <w:tab w:val="left" w:pos="532"/>
          <w:tab w:val="left" w:pos="888"/>
          <w:tab w:val="left" w:pos="1400"/>
          <w:tab w:val="left" w:pos="1500"/>
        </w:tabs>
        <w:suppressAutoHyphens/>
        <w:ind w:left="355"/>
        <w:jc w:val="both"/>
        <w:rPr>
          <w:rFonts w:ascii="Arial" w:hAnsi="Arial"/>
          <w:spacing w:val="-3"/>
          <w:sz w:val="22"/>
        </w:rPr>
      </w:pPr>
    </w:p>
    <w:p w:rsidR="00BA75AE" w:rsidRDefault="00810548">
      <w:pPr>
        <w:numPr>
          <w:ilvl w:val="0"/>
          <w:numId w:val="32"/>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pacing w:val="-3"/>
          <w:sz w:val="22"/>
        </w:rPr>
        <w:t>A</w:t>
      </w:r>
      <w:r w:rsidR="004B40A8" w:rsidRPr="00966C41">
        <w:rPr>
          <w:rFonts w:ascii="Arial" w:hAnsi="Arial"/>
          <w:spacing w:val="-3"/>
          <w:sz w:val="22"/>
        </w:rPr>
        <w:t>n appropriately designed indicating device, or</w:t>
      </w:r>
    </w:p>
    <w:p w:rsidR="004B40A8" w:rsidRPr="00966C41" w:rsidRDefault="004B40A8" w:rsidP="008F1028">
      <w:pPr>
        <w:tabs>
          <w:tab w:val="left" w:pos="0"/>
          <w:tab w:val="left" w:pos="177"/>
          <w:tab w:val="left" w:pos="355"/>
          <w:tab w:val="left" w:pos="532"/>
          <w:tab w:val="left" w:pos="888"/>
          <w:tab w:val="left" w:pos="1400"/>
          <w:tab w:val="left" w:pos="1500"/>
        </w:tabs>
        <w:suppressAutoHyphens/>
        <w:spacing w:line="120" w:lineRule="auto"/>
        <w:jc w:val="both"/>
        <w:rPr>
          <w:rFonts w:ascii="Arial" w:hAnsi="Arial"/>
          <w:spacing w:val="-3"/>
          <w:sz w:val="22"/>
        </w:rPr>
      </w:pPr>
    </w:p>
    <w:p w:rsidR="00BA75AE" w:rsidRDefault="00810548">
      <w:pPr>
        <w:numPr>
          <w:ilvl w:val="0"/>
          <w:numId w:val="32"/>
        </w:num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spacing w:val="-3"/>
          <w:sz w:val="22"/>
        </w:rPr>
        <w:t>A</w:t>
      </w:r>
      <w:r w:rsidR="004B40A8" w:rsidRPr="00966C41">
        <w:rPr>
          <w:rFonts w:ascii="Arial" w:hAnsi="Arial"/>
          <w:spacing w:val="-3"/>
          <w:sz w:val="22"/>
        </w:rPr>
        <w:t>n indicating device with standard weights to assess the rounding error.</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total uncertainty of the test method (separate or integral verification) shall be not greater than one third of the maximum permissible error for the </w:t>
      </w:r>
      <w:r w:rsidR="00785941">
        <w:rPr>
          <w:rFonts w:ascii="Arial" w:hAnsi="Arial"/>
          <w:spacing w:val="-3"/>
          <w:sz w:val="22"/>
        </w:rPr>
        <w:t>AGFI</w:t>
      </w:r>
      <w:r w:rsidRPr="00966C41">
        <w:rPr>
          <w:rFonts w:ascii="Arial" w:hAnsi="Arial"/>
          <w:spacing w:val="-3"/>
          <w:sz w:val="22"/>
        </w:rPr>
        <w:t>.</w:t>
      </w:r>
    </w:p>
    <w:p w:rsidR="004B40A8" w:rsidRPr="00966C41" w:rsidRDefault="004B40A8" w:rsidP="00A75265">
      <w:pPr>
        <w:tabs>
          <w:tab w:val="left" w:pos="0"/>
          <w:tab w:val="left" w:pos="142"/>
          <w:tab w:val="left" w:pos="355"/>
          <w:tab w:val="left" w:pos="888"/>
          <w:tab w:val="left" w:pos="1400"/>
          <w:tab w:val="left" w:pos="1500"/>
        </w:tabs>
        <w:suppressAutoHyphens/>
        <w:jc w:val="both"/>
        <w:rPr>
          <w:rFonts w:ascii="Arial" w:hAnsi="Arial"/>
          <w:spacing w:val="-3"/>
          <w:sz w:val="22"/>
        </w:rPr>
      </w:pPr>
    </w:p>
    <w:p w:rsidR="00956A49" w:rsidRDefault="00DF2277" w:rsidP="00503B80">
      <w:pPr>
        <w:tabs>
          <w:tab w:val="left" w:pos="0"/>
          <w:tab w:val="left" w:pos="142"/>
          <w:tab w:val="left" w:pos="355"/>
          <w:tab w:val="left" w:pos="993"/>
        </w:tabs>
        <w:suppressAutoHyphens/>
        <w:ind w:left="993" w:hanging="993"/>
        <w:jc w:val="both"/>
        <w:rPr>
          <w:rFonts w:ascii="Arial" w:hAnsi="Arial"/>
          <w:spacing w:val="-3"/>
          <w:sz w:val="22"/>
        </w:rPr>
      </w:pPr>
      <w:r>
        <w:rPr>
          <w:rFonts w:ascii="Arial" w:hAnsi="Arial"/>
          <w:spacing w:val="-3"/>
          <w:sz w:val="22"/>
        </w:rPr>
        <w:t>NOTE</w:t>
      </w:r>
      <w:r w:rsidR="0097444F">
        <w:rPr>
          <w:rFonts w:ascii="Arial" w:hAnsi="Arial"/>
          <w:spacing w:val="-3"/>
          <w:sz w:val="22"/>
        </w:rPr>
        <w:t xml:space="preserve"> </w:t>
      </w:r>
      <w:r w:rsidR="00A75265">
        <w:rPr>
          <w:rFonts w:ascii="Arial" w:hAnsi="Arial"/>
          <w:spacing w:val="-3"/>
          <w:sz w:val="22"/>
        </w:rPr>
        <w:t>1</w:t>
      </w:r>
      <w:r w:rsidR="004B40A8" w:rsidRPr="00966C41">
        <w:rPr>
          <w:rFonts w:ascii="Arial" w:hAnsi="Arial"/>
          <w:spacing w:val="-3"/>
          <w:sz w:val="22"/>
        </w:rPr>
        <w:t>:</w:t>
      </w:r>
      <w:r w:rsidR="004B40A8" w:rsidRPr="00966C41">
        <w:rPr>
          <w:rFonts w:ascii="Arial" w:hAnsi="Arial"/>
          <w:spacing w:val="-3"/>
          <w:sz w:val="22"/>
        </w:rPr>
        <w:tab/>
        <w:t xml:space="preserve">The integral verification method depends on determining the mass of the loads. </w:t>
      </w:r>
      <w:r w:rsidR="00EF7A1C">
        <w:rPr>
          <w:rFonts w:ascii="Arial" w:hAnsi="Arial"/>
          <w:spacing w:val="-3"/>
          <w:sz w:val="22"/>
        </w:rPr>
        <w:t xml:space="preserve">Error </w:t>
      </w:r>
      <w:proofErr w:type="gramStart"/>
      <w:r w:rsidR="00EF7A1C">
        <w:rPr>
          <w:rFonts w:ascii="Arial" w:hAnsi="Arial"/>
          <w:spacing w:val="-3"/>
          <w:sz w:val="22"/>
        </w:rPr>
        <w:t>limitation</w:t>
      </w:r>
      <w:r w:rsidR="004B40A8" w:rsidRPr="00966C41">
        <w:rPr>
          <w:rFonts w:ascii="Arial" w:hAnsi="Arial"/>
          <w:spacing w:val="-3"/>
          <w:sz w:val="22"/>
        </w:rPr>
        <w:t xml:space="preserve"> as specified in </w:t>
      </w:r>
      <w:r w:rsidR="00935367">
        <w:rPr>
          <w:rFonts w:ascii="Arial" w:hAnsi="Arial"/>
          <w:spacing w:val="-3"/>
          <w:sz w:val="22"/>
        </w:rPr>
        <w:t>4.3</w:t>
      </w:r>
      <w:r w:rsidR="00AC6375">
        <w:rPr>
          <w:rFonts w:ascii="Arial" w:hAnsi="Arial"/>
          <w:spacing w:val="-3"/>
          <w:sz w:val="22"/>
        </w:rPr>
        <w:t xml:space="preserve"> </w:t>
      </w:r>
      <w:r w:rsidR="004B40A8" w:rsidRPr="00966C41">
        <w:rPr>
          <w:rFonts w:ascii="Arial" w:hAnsi="Arial"/>
          <w:spacing w:val="-3"/>
          <w:sz w:val="22"/>
        </w:rPr>
        <w:t>are</w:t>
      </w:r>
      <w:proofErr w:type="gramEnd"/>
      <w:r w:rsidR="004B40A8" w:rsidRPr="00966C41">
        <w:rPr>
          <w:rFonts w:ascii="Arial" w:hAnsi="Arial"/>
          <w:spacing w:val="-3"/>
          <w:sz w:val="22"/>
        </w:rPr>
        <w:t xml:space="preserve"> for the mass of the fill. If it is not possible to ensure that in normal operation </w:t>
      </w:r>
      <w:proofErr w:type="gramStart"/>
      <w:r w:rsidR="004B40A8" w:rsidRPr="00966C41">
        <w:rPr>
          <w:rFonts w:ascii="Arial" w:hAnsi="Arial"/>
          <w:spacing w:val="-3"/>
          <w:sz w:val="22"/>
        </w:rPr>
        <w:t>all of the</w:t>
      </w:r>
      <w:proofErr w:type="gramEnd"/>
      <w:r w:rsidR="004B40A8" w:rsidRPr="00966C41">
        <w:rPr>
          <w:rFonts w:ascii="Arial" w:hAnsi="Arial"/>
          <w:spacing w:val="-3"/>
          <w:sz w:val="22"/>
        </w:rPr>
        <w:t xml:space="preserve"> load is discharged at each cycle of operation, i.e. that the sum of the loads is equal to the fill, then the separate verification method (details as given in </w:t>
      </w:r>
      <w:r w:rsidR="00C97001">
        <w:rPr>
          <w:rFonts w:ascii="Arial" w:hAnsi="Arial"/>
          <w:spacing w:val="-3"/>
          <w:sz w:val="22"/>
        </w:rPr>
        <w:t>9.5</w:t>
      </w:r>
      <w:r w:rsidR="004B40A8" w:rsidRPr="00966C41">
        <w:rPr>
          <w:rFonts w:ascii="Arial" w:hAnsi="Arial"/>
          <w:spacing w:val="-3"/>
          <w:sz w:val="22"/>
        </w:rPr>
        <w:t>.1) must be used.</w:t>
      </w:r>
    </w:p>
    <w:p w:rsidR="00956A49" w:rsidRDefault="00A75265" w:rsidP="00503B80">
      <w:pPr>
        <w:tabs>
          <w:tab w:val="left" w:pos="0"/>
          <w:tab w:val="left" w:pos="177"/>
          <w:tab w:val="left" w:pos="355"/>
          <w:tab w:val="left" w:pos="532"/>
          <w:tab w:val="left" w:pos="993"/>
        </w:tabs>
        <w:suppressAutoHyphens/>
        <w:spacing w:before="240"/>
        <w:ind w:left="993" w:hanging="993"/>
        <w:jc w:val="both"/>
        <w:rPr>
          <w:rFonts w:ascii="Arial" w:hAnsi="Arial"/>
          <w:spacing w:val="-3"/>
          <w:sz w:val="22"/>
        </w:rPr>
      </w:pPr>
      <w:r>
        <w:rPr>
          <w:rFonts w:ascii="Arial" w:hAnsi="Arial"/>
          <w:spacing w:val="-3"/>
          <w:sz w:val="22"/>
        </w:rPr>
        <w:t>NOTE 2:</w:t>
      </w:r>
      <w:r>
        <w:rPr>
          <w:rFonts w:ascii="Arial" w:hAnsi="Arial"/>
          <w:spacing w:val="-3"/>
          <w:sz w:val="22"/>
        </w:rPr>
        <w:tab/>
      </w:r>
      <w:r w:rsidR="004B40A8" w:rsidRPr="00966C41">
        <w:rPr>
          <w:rFonts w:ascii="Arial" w:hAnsi="Arial"/>
          <w:spacing w:val="-3"/>
          <w:sz w:val="22"/>
        </w:rPr>
        <w:t xml:space="preserve">When using the integral verification method for a cumulative weighing instrument a sub-division of the test fill is unavoidable. When calculating the </w:t>
      </w:r>
      <w:proofErr w:type="gramStart"/>
      <w:r w:rsidR="004B40A8" w:rsidRPr="00966C41">
        <w:rPr>
          <w:rFonts w:ascii="Arial" w:hAnsi="Arial"/>
          <w:spacing w:val="-3"/>
          <w:sz w:val="22"/>
        </w:rPr>
        <w:t xml:space="preserve">conventional </w:t>
      </w:r>
      <w:r w:rsidR="00AA5C96">
        <w:rPr>
          <w:rFonts w:ascii="Arial" w:hAnsi="Arial"/>
          <w:spacing w:val="-3"/>
          <w:sz w:val="22"/>
        </w:rPr>
        <w:t xml:space="preserve"> </w:t>
      </w:r>
      <w:r w:rsidR="004B40A8" w:rsidRPr="00966C41">
        <w:rPr>
          <w:rFonts w:ascii="Arial" w:hAnsi="Arial"/>
          <w:spacing w:val="-3"/>
          <w:sz w:val="22"/>
        </w:rPr>
        <w:t>value</w:t>
      </w:r>
      <w:proofErr w:type="gramEnd"/>
      <w:r w:rsidR="004B40A8" w:rsidRPr="00966C41">
        <w:rPr>
          <w:rFonts w:ascii="Arial" w:hAnsi="Arial"/>
          <w:spacing w:val="-3"/>
          <w:sz w:val="22"/>
        </w:rPr>
        <w:t xml:space="preserve"> of the mass of the test fill, it is necessary to consider the increased uncertainty due to the division of the test fill.</w:t>
      </w:r>
      <w:r>
        <w:rPr>
          <w:rFonts w:ascii="Arial" w:hAnsi="Arial"/>
          <w:spacing w:val="-3"/>
          <w:sz w:val="22"/>
        </w:rPr>
        <w:tab/>
      </w:r>
      <w:r>
        <w:rPr>
          <w:rFonts w:ascii="Arial" w:hAnsi="Arial"/>
          <w:spacing w:val="-3"/>
          <w:sz w:val="22"/>
        </w:rPr>
        <w:tab/>
      </w:r>
    </w:p>
    <w:p w:rsidR="004B40A8" w:rsidRPr="00966C41" w:rsidRDefault="004B40A8" w:rsidP="00110664">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9.5</w:t>
      </w:r>
      <w:r w:rsidR="004B40A8" w:rsidRPr="00966C41">
        <w:rPr>
          <w:rFonts w:ascii="Arial" w:hAnsi="Arial"/>
          <w:b/>
          <w:spacing w:val="-3"/>
          <w:sz w:val="22"/>
        </w:rPr>
        <w:t>.2.1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t> Interruption of automatic operation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An automatic filling operation of a test fill shall be initiated as for normal operation. However the automatic operation shall be interrupted twice during each filling cycle in the following conditions</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BE0E05" w:rsidRDefault="004B40A8">
      <w:pPr>
        <w:numPr>
          <w:ilvl w:val="0"/>
          <w:numId w:val="5"/>
        </w:numPr>
        <w:tabs>
          <w:tab w:val="left" w:pos="0"/>
          <w:tab w:val="left" w:pos="177"/>
          <w:tab w:val="left" w:pos="532"/>
          <w:tab w:val="left" w:pos="888"/>
          <w:tab w:val="left" w:pos="1400"/>
          <w:tab w:val="left" w:pos="1500"/>
        </w:tabs>
        <w:suppressAutoHyphens/>
        <w:ind w:firstLine="0"/>
        <w:jc w:val="both"/>
        <w:rPr>
          <w:rFonts w:ascii="Arial" w:hAnsi="Arial"/>
          <w:spacing w:val="-3"/>
          <w:sz w:val="22"/>
        </w:rPr>
      </w:pPr>
      <w:r w:rsidRPr="00966C41">
        <w:rPr>
          <w:rFonts w:ascii="Arial" w:hAnsi="Arial"/>
          <w:spacing w:val="-3"/>
          <w:sz w:val="22"/>
        </w:rPr>
        <w:t xml:space="preserve">on </w:t>
      </w:r>
      <w:r w:rsidR="0041590B">
        <w:rPr>
          <w:rFonts w:ascii="Arial" w:hAnsi="Arial"/>
          <w:spacing w:val="-3"/>
          <w:sz w:val="22"/>
        </w:rPr>
        <w:t xml:space="preserve">the </w:t>
      </w:r>
      <w:r w:rsidR="00785941">
        <w:rPr>
          <w:rFonts w:ascii="Arial" w:hAnsi="Arial"/>
          <w:spacing w:val="-3"/>
          <w:sz w:val="22"/>
        </w:rPr>
        <w:t>AGFI</w:t>
      </w:r>
      <w:r w:rsidRPr="00966C41">
        <w:rPr>
          <w:rFonts w:ascii="Arial" w:hAnsi="Arial"/>
          <w:spacing w:val="-3"/>
          <w:sz w:val="22"/>
        </w:rPr>
        <w:t xml:space="preserve"> where the fill is weighed in the load receptor</w:t>
      </w:r>
    </w:p>
    <w:p w:rsidR="00BE0E05" w:rsidRDefault="004B40A8">
      <w:pPr>
        <w:numPr>
          <w:ilvl w:val="0"/>
          <w:numId w:val="33"/>
        </w:numPr>
        <w:tabs>
          <w:tab w:val="left" w:pos="0"/>
          <w:tab w:val="left" w:pos="177"/>
          <w:tab w:val="left" w:pos="888"/>
          <w:tab w:val="left" w:pos="1400"/>
          <w:tab w:val="left" w:pos="1500"/>
        </w:tabs>
        <w:suppressAutoHyphens/>
        <w:spacing w:before="16" w:after="16"/>
        <w:jc w:val="both"/>
        <w:rPr>
          <w:rFonts w:ascii="Arial" w:hAnsi="Arial"/>
          <w:spacing w:val="-3"/>
          <w:sz w:val="22"/>
        </w:rPr>
      </w:pPr>
      <w:r w:rsidRPr="00966C41">
        <w:rPr>
          <w:rFonts w:ascii="Arial" w:hAnsi="Arial"/>
          <w:spacing w:val="-3"/>
          <w:sz w:val="22"/>
        </w:rPr>
        <w:t xml:space="preserve"> </w:t>
      </w:r>
      <w:r w:rsidR="00753063">
        <w:rPr>
          <w:rFonts w:ascii="Arial" w:hAnsi="Arial"/>
          <w:spacing w:val="-3"/>
          <w:sz w:val="22"/>
        </w:rPr>
        <w:t>a</w:t>
      </w:r>
      <w:r w:rsidR="00753063" w:rsidRPr="00966C41">
        <w:rPr>
          <w:rFonts w:ascii="Arial" w:hAnsi="Arial"/>
          <w:spacing w:val="-3"/>
          <w:sz w:val="22"/>
        </w:rPr>
        <w:t xml:space="preserve">fter </w:t>
      </w:r>
      <w:r w:rsidRPr="00966C41">
        <w:rPr>
          <w:rFonts w:ascii="Arial" w:hAnsi="Arial"/>
          <w:spacing w:val="-3"/>
          <w:sz w:val="22"/>
        </w:rPr>
        <w:t>filling the load receptor</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0012002F">
        <w:rPr>
          <w:rFonts w:ascii="Arial" w:hAnsi="Arial"/>
          <w:spacing w:val="-3"/>
          <w:sz w:val="22"/>
        </w:rPr>
        <w:tab/>
      </w:r>
      <w:r w:rsidRPr="00966C41">
        <w:rPr>
          <w:rFonts w:ascii="Arial" w:hAnsi="Arial"/>
          <w:spacing w:val="-3"/>
          <w:sz w:val="22"/>
        </w:rPr>
        <w:t>(a)</w:t>
      </w:r>
    </w:p>
    <w:p w:rsidR="00BE0E05" w:rsidRDefault="004B40A8">
      <w:pPr>
        <w:numPr>
          <w:ilvl w:val="0"/>
          <w:numId w:val="33"/>
        </w:numPr>
        <w:tabs>
          <w:tab w:val="left" w:pos="0"/>
          <w:tab w:val="left" w:pos="177"/>
          <w:tab w:val="left" w:pos="888"/>
          <w:tab w:val="left" w:pos="1400"/>
          <w:tab w:val="left" w:pos="1500"/>
        </w:tabs>
        <w:suppressAutoHyphens/>
        <w:spacing w:before="16" w:after="16"/>
        <w:jc w:val="both"/>
        <w:rPr>
          <w:rFonts w:ascii="Arial" w:hAnsi="Arial"/>
          <w:spacing w:val="-3"/>
          <w:sz w:val="22"/>
        </w:rPr>
      </w:pPr>
      <w:r w:rsidRPr="00966C41">
        <w:rPr>
          <w:rFonts w:ascii="Arial" w:hAnsi="Arial"/>
          <w:spacing w:val="-3"/>
          <w:sz w:val="22"/>
        </w:rPr>
        <w:t xml:space="preserve"> </w:t>
      </w:r>
      <w:r w:rsidR="00753063">
        <w:rPr>
          <w:rFonts w:ascii="Arial" w:hAnsi="Arial"/>
          <w:spacing w:val="-3"/>
          <w:sz w:val="22"/>
        </w:rPr>
        <w:t>a</w:t>
      </w:r>
      <w:r w:rsidR="00753063" w:rsidRPr="00966C41">
        <w:rPr>
          <w:rFonts w:ascii="Arial" w:hAnsi="Arial"/>
          <w:spacing w:val="-3"/>
          <w:sz w:val="22"/>
        </w:rPr>
        <w:t xml:space="preserve">fter </w:t>
      </w:r>
      <w:r w:rsidRPr="00966C41">
        <w:rPr>
          <w:rFonts w:ascii="Arial" w:hAnsi="Arial"/>
          <w:spacing w:val="-3"/>
          <w:sz w:val="22"/>
        </w:rPr>
        <w:t>discharge of the load receptor</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0012002F">
        <w:rPr>
          <w:rFonts w:ascii="Arial" w:hAnsi="Arial"/>
          <w:spacing w:val="-3"/>
          <w:sz w:val="22"/>
        </w:rPr>
        <w:tab/>
      </w:r>
      <w:r w:rsidRPr="00966C41">
        <w:rPr>
          <w:rFonts w:ascii="Arial" w:hAnsi="Arial"/>
          <w:spacing w:val="-3"/>
          <w:sz w:val="22"/>
        </w:rPr>
        <w:t>(b)</w:t>
      </w:r>
    </w:p>
    <w:p w:rsidR="00BE0E05" w:rsidRDefault="004B40A8">
      <w:pPr>
        <w:numPr>
          <w:ilvl w:val="0"/>
          <w:numId w:val="5"/>
        </w:numPr>
        <w:tabs>
          <w:tab w:val="left" w:pos="0"/>
          <w:tab w:val="left" w:pos="177"/>
          <w:tab w:val="left" w:pos="851"/>
          <w:tab w:val="left" w:pos="888"/>
          <w:tab w:val="left" w:pos="1400"/>
          <w:tab w:val="left" w:pos="1500"/>
        </w:tabs>
        <w:suppressAutoHyphens/>
        <w:ind w:left="851" w:hanging="491"/>
        <w:jc w:val="both"/>
        <w:rPr>
          <w:rFonts w:ascii="Arial" w:hAnsi="Arial"/>
          <w:spacing w:val="-3"/>
          <w:sz w:val="22"/>
        </w:rPr>
      </w:pPr>
      <w:r w:rsidRPr="00966C41">
        <w:rPr>
          <w:rFonts w:ascii="Arial" w:hAnsi="Arial"/>
          <w:spacing w:val="-3"/>
          <w:sz w:val="22"/>
        </w:rPr>
        <w:t xml:space="preserve">on </w:t>
      </w:r>
      <w:r w:rsidR="0041590B">
        <w:rPr>
          <w:rFonts w:ascii="Arial" w:hAnsi="Arial"/>
          <w:spacing w:val="-3"/>
          <w:sz w:val="22"/>
        </w:rPr>
        <w:t xml:space="preserve">the </w:t>
      </w:r>
      <w:r w:rsidR="00785941">
        <w:rPr>
          <w:rFonts w:ascii="Arial" w:hAnsi="Arial"/>
          <w:spacing w:val="-3"/>
          <w:sz w:val="22"/>
        </w:rPr>
        <w:t>AGFI</w:t>
      </w:r>
      <w:r w:rsidRPr="00966C41">
        <w:rPr>
          <w:rFonts w:ascii="Arial" w:hAnsi="Arial"/>
          <w:spacing w:val="-3"/>
          <w:sz w:val="22"/>
        </w:rPr>
        <w:t xml:space="preserve"> where the load is weighed in a container on the load receptor</w:t>
      </w:r>
    </w:p>
    <w:p w:rsidR="00BE0E05" w:rsidRDefault="00753063">
      <w:pPr>
        <w:numPr>
          <w:ilvl w:val="0"/>
          <w:numId w:val="7"/>
        </w:numPr>
        <w:tabs>
          <w:tab w:val="clear" w:pos="360"/>
          <w:tab w:val="left" w:pos="0"/>
          <w:tab w:val="left" w:pos="177"/>
          <w:tab w:val="num" w:pos="888"/>
          <w:tab w:val="left" w:pos="1400"/>
          <w:tab w:val="left" w:pos="1500"/>
        </w:tabs>
        <w:suppressAutoHyphens/>
        <w:spacing w:before="16" w:after="16"/>
        <w:ind w:left="888" w:firstLine="0"/>
        <w:jc w:val="both"/>
        <w:rPr>
          <w:rFonts w:ascii="Arial" w:hAnsi="Arial"/>
          <w:spacing w:val="-3"/>
          <w:sz w:val="22"/>
        </w:rPr>
      </w:pPr>
      <w:r>
        <w:rPr>
          <w:rFonts w:ascii="Arial" w:hAnsi="Arial"/>
          <w:spacing w:val="-3"/>
          <w:sz w:val="22"/>
        </w:rPr>
        <w:t>a</w:t>
      </w:r>
      <w:r w:rsidRPr="00966C41">
        <w:rPr>
          <w:rFonts w:ascii="Arial" w:hAnsi="Arial"/>
          <w:spacing w:val="-3"/>
          <w:sz w:val="22"/>
        </w:rPr>
        <w:t xml:space="preserve">fter </w:t>
      </w:r>
      <w:r w:rsidR="004B40A8" w:rsidRPr="00966C41">
        <w:rPr>
          <w:rFonts w:ascii="Arial" w:hAnsi="Arial"/>
          <w:spacing w:val="-3"/>
          <w:sz w:val="22"/>
        </w:rPr>
        <w:t>tare balancing the empty container</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(b)</w:t>
      </w:r>
    </w:p>
    <w:p w:rsidR="00BE0E05" w:rsidRDefault="00753063">
      <w:pPr>
        <w:numPr>
          <w:ilvl w:val="0"/>
          <w:numId w:val="6"/>
        </w:numPr>
        <w:tabs>
          <w:tab w:val="clear" w:pos="360"/>
          <w:tab w:val="left" w:pos="0"/>
          <w:tab w:val="left" w:pos="177"/>
          <w:tab w:val="num" w:pos="888"/>
          <w:tab w:val="left" w:pos="1400"/>
          <w:tab w:val="left" w:pos="1500"/>
        </w:tabs>
        <w:suppressAutoHyphens/>
        <w:spacing w:before="16" w:after="16"/>
        <w:ind w:left="888" w:firstLine="0"/>
        <w:jc w:val="both"/>
        <w:rPr>
          <w:rFonts w:ascii="Arial" w:hAnsi="Arial"/>
          <w:spacing w:val="-3"/>
          <w:sz w:val="22"/>
        </w:rPr>
      </w:pPr>
      <w:r>
        <w:rPr>
          <w:rFonts w:ascii="Arial" w:hAnsi="Arial"/>
          <w:spacing w:val="-3"/>
          <w:sz w:val="22"/>
        </w:rPr>
        <w:t>a</w:t>
      </w:r>
      <w:r w:rsidRPr="00966C41">
        <w:rPr>
          <w:rFonts w:ascii="Arial" w:hAnsi="Arial"/>
          <w:spacing w:val="-3"/>
          <w:sz w:val="22"/>
        </w:rPr>
        <w:t xml:space="preserve">fter </w:t>
      </w:r>
      <w:r w:rsidR="004B40A8" w:rsidRPr="00966C41">
        <w:rPr>
          <w:rFonts w:ascii="Arial" w:hAnsi="Arial"/>
          <w:spacing w:val="-3"/>
          <w:sz w:val="22"/>
        </w:rPr>
        <w:t>filling the container</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(a)</w:t>
      </w:r>
    </w:p>
    <w:p w:rsidR="00BE0E05" w:rsidRDefault="004B40A8">
      <w:pPr>
        <w:numPr>
          <w:ilvl w:val="0"/>
          <w:numId w:val="5"/>
        </w:numPr>
        <w:tabs>
          <w:tab w:val="left" w:pos="0"/>
          <w:tab w:val="left" w:pos="177"/>
          <w:tab w:val="left" w:pos="532"/>
          <w:tab w:val="left" w:pos="888"/>
          <w:tab w:val="left" w:pos="1400"/>
          <w:tab w:val="left" w:pos="1500"/>
        </w:tabs>
        <w:suppressAutoHyphens/>
        <w:ind w:firstLine="0"/>
        <w:jc w:val="both"/>
        <w:rPr>
          <w:rFonts w:ascii="Arial" w:hAnsi="Arial"/>
          <w:spacing w:val="-3"/>
          <w:sz w:val="22"/>
          <w:lang w:val="fr-FR"/>
        </w:rPr>
      </w:pPr>
      <w:r>
        <w:rPr>
          <w:rFonts w:ascii="Arial" w:hAnsi="Arial"/>
          <w:spacing w:val="-3"/>
          <w:sz w:val="22"/>
          <w:lang w:val="fr-FR"/>
        </w:rPr>
        <w:t>on a subtractive weigher</w:t>
      </w:r>
    </w:p>
    <w:p w:rsidR="00BE0E05" w:rsidRDefault="00753063">
      <w:pPr>
        <w:numPr>
          <w:ilvl w:val="0"/>
          <w:numId w:val="8"/>
        </w:numPr>
        <w:tabs>
          <w:tab w:val="clear" w:pos="360"/>
          <w:tab w:val="left" w:pos="0"/>
          <w:tab w:val="left" w:pos="177"/>
          <w:tab w:val="num" w:pos="891"/>
          <w:tab w:val="left" w:pos="1400"/>
          <w:tab w:val="left" w:pos="1500"/>
        </w:tabs>
        <w:suppressAutoHyphens/>
        <w:spacing w:before="16" w:after="16"/>
        <w:ind w:left="888" w:firstLine="0"/>
        <w:jc w:val="both"/>
        <w:rPr>
          <w:rFonts w:ascii="Arial" w:hAnsi="Arial"/>
          <w:spacing w:val="-3"/>
          <w:sz w:val="22"/>
        </w:rPr>
      </w:pPr>
      <w:r>
        <w:rPr>
          <w:rFonts w:ascii="Arial" w:hAnsi="Arial"/>
          <w:spacing w:val="-3"/>
          <w:sz w:val="22"/>
        </w:rPr>
        <w:lastRenderedPageBreak/>
        <w:t>a</w:t>
      </w:r>
      <w:r w:rsidRPr="00966C41">
        <w:rPr>
          <w:rFonts w:ascii="Arial" w:hAnsi="Arial"/>
          <w:spacing w:val="-3"/>
          <w:sz w:val="22"/>
        </w:rPr>
        <w:t xml:space="preserve">fter </w:t>
      </w:r>
      <w:r w:rsidR="004B40A8" w:rsidRPr="00966C41">
        <w:rPr>
          <w:rFonts w:ascii="Arial" w:hAnsi="Arial"/>
          <w:spacing w:val="-3"/>
          <w:sz w:val="22"/>
        </w:rPr>
        <w:t>tare balancing the filled load receptor</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12002F">
        <w:rPr>
          <w:rFonts w:ascii="Arial" w:hAnsi="Arial"/>
          <w:spacing w:val="-3"/>
          <w:sz w:val="22"/>
        </w:rPr>
        <w:tab/>
      </w:r>
      <w:r w:rsidR="004B40A8" w:rsidRPr="00966C41">
        <w:rPr>
          <w:rFonts w:ascii="Arial" w:hAnsi="Arial"/>
          <w:spacing w:val="-3"/>
          <w:sz w:val="22"/>
        </w:rPr>
        <w:t>(a)</w:t>
      </w:r>
    </w:p>
    <w:p w:rsidR="00BE0E05" w:rsidRDefault="00753063">
      <w:pPr>
        <w:numPr>
          <w:ilvl w:val="0"/>
          <w:numId w:val="9"/>
        </w:numPr>
        <w:tabs>
          <w:tab w:val="left" w:pos="0"/>
          <w:tab w:val="left" w:pos="177"/>
          <w:tab w:val="left" w:pos="888"/>
          <w:tab w:val="left" w:pos="1400"/>
          <w:tab w:val="left" w:pos="1500"/>
        </w:tabs>
        <w:suppressAutoHyphens/>
        <w:spacing w:before="16" w:after="16"/>
        <w:ind w:left="888" w:firstLine="0"/>
        <w:jc w:val="both"/>
        <w:rPr>
          <w:rFonts w:ascii="Arial" w:hAnsi="Arial"/>
          <w:spacing w:val="-3"/>
          <w:sz w:val="22"/>
        </w:rPr>
      </w:pPr>
      <w:r>
        <w:rPr>
          <w:rFonts w:ascii="Arial" w:hAnsi="Arial"/>
          <w:spacing w:val="-3"/>
          <w:sz w:val="22"/>
        </w:rPr>
        <w:t>a</w:t>
      </w:r>
      <w:r w:rsidRPr="00966C41">
        <w:rPr>
          <w:rFonts w:ascii="Arial" w:hAnsi="Arial"/>
          <w:spacing w:val="-3"/>
          <w:sz w:val="22"/>
        </w:rPr>
        <w:t xml:space="preserve">fter </w:t>
      </w:r>
      <w:r w:rsidR="004B40A8" w:rsidRPr="00966C41">
        <w:rPr>
          <w:rFonts w:ascii="Arial" w:hAnsi="Arial"/>
          <w:spacing w:val="-3"/>
          <w:sz w:val="22"/>
        </w:rPr>
        <w:t>discharge of the fill from the load receptor</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(b)</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pStyle w:val="BodyText2"/>
        <w:widowControl/>
        <w:tabs>
          <w:tab w:val="clear" w:pos="-267"/>
          <w:tab w:val="clear" w:pos="710"/>
          <w:tab w:val="clear" w:pos="1154"/>
          <w:tab w:val="clear" w:pos="1440"/>
          <w:tab w:val="left" w:pos="1400"/>
          <w:tab w:val="left" w:pos="1500"/>
        </w:tabs>
        <w:rPr>
          <w:snapToGrid/>
          <w:lang w:val="en-GB"/>
        </w:rPr>
      </w:pPr>
      <w:r w:rsidRPr="00966C41">
        <w:rPr>
          <w:snapToGrid/>
          <w:lang w:val="en-GB"/>
        </w:rPr>
        <w:t>An automatic operation shall not be interrupted during consecutive weighing cycles if the interruption would significantly affect the mass of the fill. In this case, one or two fills shall be discharged in automatic operation without being checked, between the fills that are checked.</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ind w:left="355"/>
        <w:jc w:val="both"/>
        <w:rPr>
          <w:rFonts w:ascii="Arial" w:hAnsi="Arial"/>
          <w:spacing w:val="-3"/>
          <w:sz w:val="22"/>
        </w:rPr>
      </w:pPr>
      <w:r w:rsidRPr="00966C41">
        <w:rPr>
          <w:rFonts w:ascii="Arial" w:hAnsi="Arial"/>
          <w:spacing w:val="-3"/>
          <w:sz w:val="22"/>
        </w:rPr>
        <w:t>(</w:t>
      </w:r>
      <w:r w:rsidR="00F02544">
        <w:rPr>
          <w:rFonts w:ascii="Arial" w:hAnsi="Arial"/>
          <w:spacing w:val="-3"/>
          <w:sz w:val="22"/>
        </w:rPr>
        <w:t>1</w:t>
      </w:r>
      <w:r w:rsidRPr="00966C41">
        <w:rPr>
          <w:rFonts w:ascii="Arial" w:hAnsi="Arial"/>
          <w:spacing w:val="-3"/>
          <w:sz w:val="22"/>
        </w:rPr>
        <w:t>)</w:t>
      </w:r>
      <w:r w:rsidRPr="00966C41">
        <w:rPr>
          <w:rFonts w:ascii="Arial" w:hAnsi="Arial"/>
          <w:spacing w:val="-3"/>
          <w:sz w:val="22"/>
        </w:rPr>
        <w:tab/>
        <w:t>Pre-discharge (full) interrupt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automatic operation shall be interrupted immediately after the feed of material has ceased and the load </w:t>
      </w:r>
      <w:proofErr w:type="gramStart"/>
      <w:r w:rsidRPr="00966C41">
        <w:rPr>
          <w:rFonts w:ascii="Arial" w:hAnsi="Arial"/>
          <w:spacing w:val="-3"/>
          <w:sz w:val="22"/>
        </w:rPr>
        <w:t>receptor(s),</w:t>
      </w:r>
      <w:proofErr w:type="gramEnd"/>
      <w:r w:rsidRPr="00966C41">
        <w:rPr>
          <w:rFonts w:ascii="Arial" w:hAnsi="Arial"/>
          <w:spacing w:val="-3"/>
          <w:sz w:val="22"/>
        </w:rPr>
        <w:t xml:space="preserve"> or the container on the load receptor has been filled, or on a subtractive weigher the filled load receptor has been tare balanced. </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When the load receptor(s) has (</w:t>
      </w:r>
      <w:proofErr w:type="gramStart"/>
      <w:r w:rsidRPr="00966C41">
        <w:rPr>
          <w:rFonts w:ascii="Arial" w:hAnsi="Arial"/>
          <w:spacing w:val="-3"/>
          <w:sz w:val="22"/>
        </w:rPr>
        <w:t>have</w:t>
      </w:r>
      <w:proofErr w:type="gramEnd"/>
      <w:r w:rsidRPr="00966C41">
        <w:rPr>
          <w:rFonts w:ascii="Arial" w:hAnsi="Arial"/>
          <w:spacing w:val="-3"/>
          <w:sz w:val="22"/>
        </w:rPr>
        <w:t xml:space="preserve">) stabilized, the net weight of the fill indicated or determined by balancing with standard weights shall be recorded and the </w:t>
      </w:r>
      <w:r w:rsidR="00785941">
        <w:rPr>
          <w:rFonts w:ascii="Arial" w:hAnsi="Arial"/>
          <w:spacing w:val="-3"/>
          <w:sz w:val="22"/>
        </w:rPr>
        <w:t>AGFI</w:t>
      </w:r>
      <w:r w:rsidRPr="00966C41">
        <w:rPr>
          <w:rFonts w:ascii="Arial" w:hAnsi="Arial"/>
          <w:spacing w:val="-3"/>
          <w:sz w:val="22"/>
        </w:rPr>
        <w:t xml:space="preserve"> switched back to automatic operation.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DF3BCC">
      <w:pPr>
        <w:tabs>
          <w:tab w:val="left" w:pos="0"/>
          <w:tab w:val="left" w:pos="177"/>
          <w:tab w:val="left" w:pos="284"/>
          <w:tab w:val="left" w:pos="355"/>
          <w:tab w:val="left" w:pos="851"/>
        </w:tabs>
        <w:suppressAutoHyphens/>
        <w:ind w:left="284"/>
        <w:jc w:val="both"/>
        <w:rPr>
          <w:rFonts w:ascii="Arial" w:hAnsi="Arial"/>
          <w:spacing w:val="-3"/>
          <w:sz w:val="22"/>
        </w:rPr>
      </w:pPr>
      <w:r w:rsidRPr="00966C41">
        <w:rPr>
          <w:rFonts w:ascii="Arial" w:hAnsi="Arial"/>
          <w:spacing w:val="-3"/>
          <w:sz w:val="22"/>
        </w:rPr>
        <w:t>(</w:t>
      </w:r>
      <w:r w:rsidR="00F02544">
        <w:rPr>
          <w:rFonts w:ascii="Arial" w:hAnsi="Arial"/>
          <w:spacing w:val="-3"/>
          <w:sz w:val="22"/>
        </w:rPr>
        <w:t>2</w:t>
      </w:r>
      <w:r w:rsidRPr="00966C41">
        <w:rPr>
          <w:rFonts w:ascii="Arial" w:hAnsi="Arial"/>
          <w:spacing w:val="-3"/>
          <w:sz w:val="22"/>
        </w:rPr>
        <w:t>)</w:t>
      </w:r>
      <w:r w:rsidRPr="00966C41">
        <w:rPr>
          <w:rFonts w:ascii="Arial" w:hAnsi="Arial"/>
          <w:spacing w:val="-3"/>
          <w:sz w:val="22"/>
        </w:rPr>
        <w:tab/>
        <w:t>Post-discharge (empty) interrupt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The automatic operation shall be interrupted after the load(s) has (have) been discharged, or a new container has been placed on the load receptor and its weight has been tare balanced, and the load receptor(s) is (are) ready to receive a further load. When the load receptor(s) has (</w:t>
      </w:r>
      <w:proofErr w:type="gramStart"/>
      <w:r w:rsidRPr="00966C41">
        <w:rPr>
          <w:rFonts w:ascii="Arial" w:hAnsi="Arial"/>
          <w:spacing w:val="-3"/>
          <w:sz w:val="22"/>
        </w:rPr>
        <w:t>have</w:t>
      </w:r>
      <w:proofErr w:type="gramEnd"/>
      <w:r w:rsidRPr="00966C41">
        <w:rPr>
          <w:rFonts w:ascii="Arial" w:hAnsi="Arial"/>
          <w:spacing w:val="-3"/>
          <w:sz w:val="22"/>
        </w:rPr>
        <w:t xml:space="preserve">) stabilized, the empty load receptor weight indicated or determined by balancing with standard weights shall be recorded and the </w:t>
      </w:r>
      <w:r w:rsidR="00785941">
        <w:rPr>
          <w:rFonts w:ascii="Arial" w:hAnsi="Arial"/>
          <w:spacing w:val="-3"/>
          <w:sz w:val="22"/>
        </w:rPr>
        <w:t>AGFI</w:t>
      </w:r>
      <w:r w:rsidRPr="00966C41">
        <w:rPr>
          <w:rFonts w:ascii="Arial" w:hAnsi="Arial"/>
          <w:spacing w:val="-3"/>
          <w:sz w:val="22"/>
        </w:rPr>
        <w:t xml:space="preserve"> switched back to automatic operation.</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9.6</w:t>
      </w:r>
      <w:r w:rsidR="004B40A8" w:rsidRPr="00966C41">
        <w:rPr>
          <w:rFonts w:ascii="Arial" w:hAnsi="Arial"/>
          <w:b/>
          <w:spacing w:val="-3"/>
          <w:sz w:val="22"/>
        </w:rPr>
        <w:t>  </w:t>
      </w:r>
      <w:r w:rsidR="004B40A8" w:rsidRPr="00966C41">
        <w:rPr>
          <w:rFonts w:ascii="Arial" w:hAnsi="Arial"/>
          <w:b/>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Preset value</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The indicated preset value of the fill shall be noted where applicable.</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9.7</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 xml:space="preserve">Mass and average </w:t>
      </w:r>
      <w:r w:rsidR="00307514">
        <w:rPr>
          <w:rFonts w:ascii="Arial" w:hAnsi="Arial"/>
          <w:b/>
          <w:spacing w:val="-3"/>
          <w:sz w:val="22"/>
        </w:rPr>
        <w:t xml:space="preserve">mass </w:t>
      </w:r>
      <w:r w:rsidR="004B40A8" w:rsidRPr="00966C41">
        <w:rPr>
          <w:rFonts w:ascii="Arial" w:hAnsi="Arial"/>
          <w:b/>
          <w:spacing w:val="-3"/>
          <w:sz w:val="22"/>
        </w:rPr>
        <w:t>value of the test fills</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test fill shall be weighed on a control instrument and the result shall be considered as being the conventional </w:t>
      </w:r>
      <w:r w:rsidR="009D535F">
        <w:rPr>
          <w:rFonts w:ascii="Arial" w:hAnsi="Arial"/>
          <w:spacing w:val="-3"/>
          <w:sz w:val="22"/>
        </w:rPr>
        <w:t>mass</w:t>
      </w:r>
      <w:r w:rsidR="009D535F" w:rsidRPr="00966C41">
        <w:rPr>
          <w:rFonts w:ascii="Arial" w:hAnsi="Arial"/>
          <w:spacing w:val="-3"/>
          <w:sz w:val="22"/>
        </w:rPr>
        <w:t xml:space="preserve"> </w:t>
      </w:r>
      <w:r w:rsidRPr="00966C41">
        <w:rPr>
          <w:rFonts w:ascii="Arial" w:hAnsi="Arial"/>
          <w:spacing w:val="-3"/>
          <w:sz w:val="22"/>
        </w:rPr>
        <w:t xml:space="preserve">value of the test fill. The average value of all the </w:t>
      </w:r>
      <w:r w:rsidR="00307514">
        <w:rPr>
          <w:rFonts w:ascii="Arial" w:hAnsi="Arial"/>
          <w:spacing w:val="-3"/>
          <w:sz w:val="22"/>
        </w:rPr>
        <w:t xml:space="preserve">test </w:t>
      </w:r>
      <w:r w:rsidRPr="00966C41">
        <w:rPr>
          <w:rFonts w:ascii="Arial" w:hAnsi="Arial"/>
          <w:spacing w:val="-3"/>
          <w:sz w:val="22"/>
        </w:rPr>
        <w:t>fills shall be calculated and noted.</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9.8</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Deviation for automatic weighing</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deviation for automatic weighing used to determine compliance of each fill with the maximum permissible deviation for automatic weighing (specified in </w:t>
      </w:r>
      <w:r w:rsidR="00935367">
        <w:rPr>
          <w:rFonts w:ascii="Arial" w:hAnsi="Arial"/>
          <w:spacing w:val="-3"/>
          <w:sz w:val="22"/>
        </w:rPr>
        <w:t>4.3</w:t>
      </w:r>
      <w:r w:rsidR="00451F31">
        <w:rPr>
          <w:rFonts w:ascii="Arial" w:hAnsi="Arial"/>
          <w:spacing w:val="-3"/>
          <w:sz w:val="22"/>
        </w:rPr>
        <w:t>.1</w:t>
      </w:r>
      <w:r w:rsidRPr="00966C41">
        <w:rPr>
          <w:rFonts w:ascii="Arial" w:hAnsi="Arial"/>
          <w:spacing w:val="-3"/>
          <w:sz w:val="22"/>
        </w:rPr>
        <w:t xml:space="preserve">) shall be the difference between the conventional value of the mass of the test fill (as defined in </w:t>
      </w:r>
      <w:r w:rsidR="00C97001">
        <w:rPr>
          <w:rFonts w:ascii="Arial" w:hAnsi="Arial"/>
          <w:spacing w:val="-3"/>
          <w:sz w:val="22"/>
        </w:rPr>
        <w:t>9.7</w:t>
      </w:r>
      <w:r w:rsidRPr="00966C41">
        <w:rPr>
          <w:rFonts w:ascii="Arial" w:hAnsi="Arial"/>
          <w:spacing w:val="-3"/>
          <w:sz w:val="22"/>
        </w:rPr>
        <w:t>) and the average value of all the fills in the test.</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C97001"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Pr>
          <w:rFonts w:ascii="Arial" w:hAnsi="Arial"/>
          <w:b/>
          <w:spacing w:val="-3"/>
          <w:sz w:val="22"/>
        </w:rPr>
        <w:t>9.9</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Preset value error for automatic weighing</w:t>
      </w: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The preset value error for automatic weighing used to determine compliance with </w:t>
      </w:r>
      <w:r w:rsidR="00935367">
        <w:rPr>
          <w:rFonts w:ascii="Arial" w:hAnsi="Arial"/>
          <w:spacing w:val="-3"/>
          <w:sz w:val="22"/>
        </w:rPr>
        <w:t>4.3</w:t>
      </w:r>
      <w:r w:rsidR="009D1EA5">
        <w:rPr>
          <w:rFonts w:ascii="Arial" w:hAnsi="Arial"/>
          <w:spacing w:val="-3"/>
          <w:sz w:val="22"/>
        </w:rPr>
        <w:t>.3</w:t>
      </w:r>
      <w:r w:rsidRPr="00966C41">
        <w:rPr>
          <w:rFonts w:ascii="Arial" w:hAnsi="Arial"/>
          <w:spacing w:val="-3"/>
          <w:sz w:val="22"/>
        </w:rPr>
        <w:t xml:space="preserve"> shall be the difference between the average value of the conventional value of the mass of the test fills (as defined in </w:t>
      </w:r>
      <w:r w:rsidR="00C97001">
        <w:rPr>
          <w:rFonts w:ascii="Arial" w:hAnsi="Arial"/>
          <w:spacing w:val="-3"/>
          <w:sz w:val="22"/>
        </w:rPr>
        <w:t>9.7</w:t>
      </w:r>
      <w:r w:rsidRPr="00966C41">
        <w:rPr>
          <w:rFonts w:ascii="Arial" w:hAnsi="Arial"/>
          <w:spacing w:val="-3"/>
          <w:sz w:val="22"/>
        </w:rPr>
        <w:t>) and the preset value of the fills.</w:t>
      </w:r>
    </w:p>
    <w:p w:rsidR="00C33435" w:rsidRDefault="004B40A8">
      <w:pPr>
        <w:tabs>
          <w:tab w:val="left" w:pos="0"/>
          <w:tab w:val="left" w:pos="888"/>
          <w:tab w:val="left" w:pos="1400"/>
          <w:tab w:val="left" w:pos="1500"/>
          <w:tab w:val="center" w:pos="4819"/>
        </w:tabs>
        <w:suppressAutoHyphens/>
        <w:jc w:val="center"/>
        <w:rPr>
          <w:rFonts w:ascii="Arial" w:hAnsi="Arial"/>
          <w:b/>
          <w:spacing w:val="-3"/>
          <w:sz w:val="22"/>
        </w:rPr>
      </w:pPr>
      <w:r w:rsidRPr="00966C41">
        <w:rPr>
          <w:rFonts w:ascii="Arial" w:hAnsi="Arial"/>
          <w:spacing w:val="-3"/>
          <w:sz w:val="22"/>
        </w:rPr>
        <w:br w:type="page"/>
      </w:r>
      <w:r w:rsidRPr="00966C41">
        <w:rPr>
          <w:rFonts w:ascii="Arial" w:hAnsi="Arial"/>
          <w:b/>
          <w:spacing w:val="-3"/>
          <w:sz w:val="22"/>
        </w:rPr>
        <w:lastRenderedPageBreak/>
        <w:t>ANNEX A</w:t>
      </w:r>
    </w:p>
    <w:p w:rsidR="004B40A8" w:rsidRPr="00966C41" w:rsidRDefault="004B40A8" w:rsidP="00B15B43">
      <w:pPr>
        <w:tabs>
          <w:tab w:val="left" w:pos="0"/>
          <w:tab w:val="left" w:pos="177"/>
          <w:tab w:val="left" w:pos="355"/>
          <w:tab w:val="left" w:pos="532"/>
          <w:tab w:val="left" w:pos="888"/>
          <w:tab w:val="left" w:pos="1400"/>
          <w:tab w:val="left" w:pos="1440"/>
          <w:tab w:val="left" w:pos="1500"/>
        </w:tabs>
        <w:suppressAutoHyphens/>
        <w:jc w:val="center"/>
        <w:rPr>
          <w:rFonts w:ascii="Arial" w:hAnsi="Arial"/>
          <w:b/>
          <w:spacing w:val="-3"/>
          <w:sz w:val="22"/>
        </w:rPr>
      </w:pPr>
    </w:p>
    <w:p w:rsidR="004B40A8" w:rsidRPr="00AB190C" w:rsidRDefault="004B40A8" w:rsidP="00B15B43">
      <w:pPr>
        <w:tabs>
          <w:tab w:val="left" w:pos="0"/>
          <w:tab w:val="left" w:pos="888"/>
          <w:tab w:val="left" w:pos="1400"/>
          <w:tab w:val="left" w:pos="1500"/>
          <w:tab w:val="center" w:pos="4819"/>
        </w:tabs>
        <w:suppressAutoHyphens/>
        <w:jc w:val="center"/>
        <w:rPr>
          <w:rFonts w:ascii="Arial" w:hAnsi="Arial"/>
          <w:b/>
          <w:spacing w:val="-3"/>
          <w:sz w:val="22"/>
          <w:szCs w:val="22"/>
        </w:rPr>
      </w:pPr>
      <w:r w:rsidRPr="00AB190C">
        <w:rPr>
          <w:rFonts w:ascii="Arial" w:hAnsi="Arial"/>
          <w:b/>
          <w:spacing w:val="-3"/>
          <w:sz w:val="22"/>
          <w:szCs w:val="22"/>
        </w:rPr>
        <w:t xml:space="preserve">PROCEDURES FOR </w:t>
      </w:r>
      <w:r w:rsidR="00AB190C" w:rsidRPr="00AB190C">
        <w:rPr>
          <w:rFonts w:ascii="Arial" w:hAnsi="Arial" w:cs="Arial"/>
          <w:b/>
          <w:sz w:val="22"/>
          <w:szCs w:val="22"/>
        </w:rPr>
        <w:t>TESTS</w:t>
      </w:r>
      <w:r w:rsidR="00AB190C" w:rsidRPr="00AB190C" w:rsidDel="00C92258">
        <w:rPr>
          <w:rFonts w:ascii="Arial" w:hAnsi="Arial" w:cs="Arial"/>
          <w:b/>
          <w:sz w:val="22"/>
          <w:szCs w:val="22"/>
        </w:rPr>
        <w:t xml:space="preserve"> </w:t>
      </w:r>
      <w:r w:rsidR="00AB190C" w:rsidRPr="00AB190C">
        <w:rPr>
          <w:rFonts w:ascii="Arial" w:hAnsi="Arial" w:cs="Arial"/>
          <w:b/>
          <w:sz w:val="22"/>
          <w:szCs w:val="22"/>
        </w:rPr>
        <w:t xml:space="preserve">ON </w:t>
      </w:r>
      <w:r w:rsidR="00785941">
        <w:rPr>
          <w:rFonts w:ascii="Arial" w:hAnsi="Arial"/>
          <w:b/>
          <w:spacing w:val="-3"/>
          <w:sz w:val="22"/>
          <w:szCs w:val="22"/>
        </w:rPr>
        <w:t>AGFI</w:t>
      </w:r>
      <w:r w:rsidR="008150BC">
        <w:rPr>
          <w:rFonts w:ascii="Arial" w:hAnsi="Arial"/>
          <w:b/>
          <w:spacing w:val="-3"/>
          <w:sz w:val="22"/>
          <w:szCs w:val="22"/>
        </w:rPr>
        <w:t>s</w:t>
      </w:r>
    </w:p>
    <w:p w:rsidR="004B40A8" w:rsidRPr="00AB190C" w:rsidRDefault="004B40A8" w:rsidP="00B15B43">
      <w:pPr>
        <w:tabs>
          <w:tab w:val="left" w:pos="0"/>
          <w:tab w:val="left" w:pos="888"/>
          <w:tab w:val="left" w:pos="1400"/>
          <w:tab w:val="left" w:pos="1500"/>
          <w:tab w:val="center" w:pos="4819"/>
        </w:tabs>
        <w:suppressAutoHyphens/>
        <w:jc w:val="center"/>
        <w:rPr>
          <w:rFonts w:ascii="Arial" w:hAnsi="Arial"/>
          <w:b/>
          <w:spacing w:val="-3"/>
          <w:sz w:val="22"/>
          <w:szCs w:val="22"/>
        </w:rPr>
      </w:pPr>
      <w:r w:rsidRPr="00AB190C">
        <w:rPr>
          <w:rFonts w:ascii="Arial" w:hAnsi="Arial"/>
          <w:b/>
          <w:spacing w:val="-3"/>
          <w:sz w:val="22"/>
          <w:szCs w:val="22"/>
        </w:rPr>
        <w:t>(Mandatory)</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b/>
          <w:spacing w:val="-3"/>
          <w:sz w:val="22"/>
        </w:rPr>
        <w:t xml:space="preserve">Examination for </w:t>
      </w:r>
      <w:r w:rsidR="001179FD">
        <w:rPr>
          <w:rFonts w:ascii="Arial" w:hAnsi="Arial"/>
          <w:b/>
          <w:spacing w:val="-3"/>
          <w:sz w:val="22"/>
        </w:rPr>
        <w:t>type</w:t>
      </w:r>
      <w:r w:rsidRPr="00966C41">
        <w:rPr>
          <w:rFonts w:ascii="Arial" w:hAnsi="Arial"/>
          <w:b/>
          <w:spacing w:val="-3"/>
          <w:sz w:val="22"/>
        </w:rPr>
        <w:t xml:space="preserve"> </w:t>
      </w:r>
      <w:r w:rsidR="00841F6C">
        <w:rPr>
          <w:rFonts w:ascii="Arial" w:hAnsi="Arial"/>
          <w:b/>
          <w:spacing w:val="-3"/>
          <w:sz w:val="22"/>
        </w:rPr>
        <w:t>evaluation</w:t>
      </w:r>
      <w:r w:rsidR="00841F6C" w:rsidRPr="00966C41">
        <w:rPr>
          <w:rFonts w:ascii="Arial" w:hAnsi="Arial"/>
          <w:b/>
          <w:spacing w:val="-3"/>
          <w:sz w:val="22"/>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A.1.1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Documentation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Review the documentation that is submitted to determine if it is adequate and correct. For </w:t>
      </w:r>
      <w:r w:rsidR="001179FD">
        <w:rPr>
          <w:rFonts w:ascii="Arial" w:hAnsi="Arial"/>
          <w:spacing w:val="-3"/>
          <w:sz w:val="22"/>
        </w:rPr>
        <w:t>type</w:t>
      </w:r>
      <w:r w:rsidRPr="00966C41">
        <w:rPr>
          <w:rFonts w:ascii="Arial" w:hAnsi="Arial"/>
          <w:spacing w:val="-3"/>
          <w:sz w:val="22"/>
        </w:rPr>
        <w:t xml:space="preserve"> </w:t>
      </w:r>
      <w:r w:rsidR="00841F6C">
        <w:rPr>
          <w:rFonts w:ascii="Arial" w:hAnsi="Arial"/>
          <w:spacing w:val="-3"/>
          <w:sz w:val="22"/>
        </w:rPr>
        <w:t>evaluation</w:t>
      </w:r>
      <w:r w:rsidR="00841F6C" w:rsidRPr="00966C41">
        <w:rPr>
          <w:rFonts w:ascii="Arial" w:hAnsi="Arial"/>
          <w:spacing w:val="-3"/>
          <w:sz w:val="22"/>
        </w:rPr>
        <w:t xml:space="preserve"> </w:t>
      </w:r>
      <w:r w:rsidRPr="00966C41">
        <w:rPr>
          <w:rFonts w:ascii="Arial" w:hAnsi="Arial"/>
          <w:spacing w:val="-3"/>
          <w:sz w:val="22"/>
        </w:rPr>
        <w:t xml:space="preserve">the documentation shall be as specified in </w:t>
      </w:r>
      <w:r w:rsidR="00C97001">
        <w:rPr>
          <w:rFonts w:ascii="Arial" w:hAnsi="Arial"/>
          <w:spacing w:val="-3"/>
          <w:sz w:val="22"/>
        </w:rPr>
        <w:t>8.2</w:t>
      </w:r>
      <w:r w:rsidRPr="00966C41">
        <w:rPr>
          <w:rFonts w:ascii="Arial" w:hAnsi="Arial"/>
          <w:spacing w:val="-3"/>
          <w:sz w:val="22"/>
        </w:rPr>
        <w:t>.1.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A.1.2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w:t>
      </w:r>
      <w:r w:rsidRPr="00966C41">
        <w:rPr>
          <w:rFonts w:ascii="Arial" w:hAnsi="Arial"/>
          <w:spacing w:val="-3"/>
          <w:sz w:val="22"/>
        </w:rPr>
        <w:tab/>
        <w:t xml:space="preserve">Compare construction with documentation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Examine the various devices of the </w:t>
      </w:r>
      <w:r w:rsidR="00785941">
        <w:rPr>
          <w:rFonts w:ascii="Arial" w:hAnsi="Arial"/>
          <w:spacing w:val="-3"/>
          <w:sz w:val="22"/>
        </w:rPr>
        <w:t>AGFI</w:t>
      </w:r>
      <w:r w:rsidRPr="00966C41">
        <w:rPr>
          <w:rFonts w:ascii="Arial" w:hAnsi="Arial"/>
          <w:spacing w:val="-3"/>
          <w:sz w:val="22"/>
        </w:rPr>
        <w:t xml:space="preserve"> to ensure compliance with the documentation in accordance with </w:t>
      </w:r>
      <w:r w:rsidR="00F02544">
        <w:rPr>
          <w:rFonts w:ascii="Arial" w:hAnsi="Arial"/>
          <w:spacing w:val="-3"/>
          <w:sz w:val="22"/>
        </w:rPr>
        <w:t>7.10</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2B44DB"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pacing w:val="-3"/>
          <w:sz w:val="22"/>
        </w:rPr>
      </w:pPr>
      <w:r>
        <w:rPr>
          <w:rFonts w:ascii="Arial" w:hAnsi="Arial"/>
          <w:b/>
          <w:spacing w:val="-3"/>
          <w:sz w:val="22"/>
        </w:rPr>
        <w:tab/>
      </w:r>
      <w:r w:rsidR="004B40A8" w:rsidRPr="00966C41">
        <w:rPr>
          <w:rFonts w:ascii="Arial" w:hAnsi="Arial"/>
          <w:b/>
          <w:spacing w:val="-3"/>
          <w:sz w:val="22"/>
        </w:rPr>
        <w:t xml:space="preserve">A.1.3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Metrological requirements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pStyle w:val="Heading5"/>
        <w:widowControl/>
        <w:tabs>
          <w:tab w:val="clear" w:pos="-267"/>
          <w:tab w:val="clear" w:pos="710"/>
          <w:tab w:val="clear" w:pos="1154"/>
          <w:tab w:val="left" w:pos="1400"/>
          <w:tab w:val="left" w:pos="1500"/>
        </w:tabs>
        <w:rPr>
          <w:snapToGrid/>
          <w:lang w:val="en-GB"/>
        </w:rPr>
      </w:pPr>
      <w:r w:rsidRPr="00966C41">
        <w:rPr>
          <w:snapToGrid/>
          <w:lang w:val="en-GB"/>
        </w:rPr>
        <w:t xml:space="preserve">Note the metrological characteristics using the checklist in the test report format in OIML </w:t>
      </w:r>
      <w:r w:rsidR="00C14C43">
        <w:rPr>
          <w:snapToGrid/>
          <w:lang w:val="en-GB"/>
        </w:rPr>
        <w:t>R 61-3</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A.1.4</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Technical requirements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Examine the </w:t>
      </w:r>
      <w:r w:rsidR="00785941">
        <w:rPr>
          <w:rFonts w:ascii="Arial" w:hAnsi="Arial"/>
          <w:spacing w:val="-3"/>
          <w:sz w:val="22"/>
        </w:rPr>
        <w:t>AGFI</w:t>
      </w:r>
      <w:r w:rsidRPr="00966C41">
        <w:rPr>
          <w:rFonts w:ascii="Arial" w:hAnsi="Arial"/>
          <w:spacing w:val="-3"/>
          <w:sz w:val="22"/>
        </w:rPr>
        <w:t xml:space="preserve"> for conformity with the technical requirements of </w:t>
      </w:r>
      <w:r w:rsidR="00535A93">
        <w:rPr>
          <w:rFonts w:ascii="Arial" w:hAnsi="Arial"/>
          <w:spacing w:val="-3"/>
          <w:sz w:val="22"/>
        </w:rPr>
        <w:t>5 and 8</w:t>
      </w:r>
      <w:r w:rsidRPr="00966C41">
        <w:rPr>
          <w:rFonts w:ascii="Arial" w:hAnsi="Arial"/>
          <w:spacing w:val="-3"/>
          <w:sz w:val="22"/>
        </w:rPr>
        <w:t xml:space="preserve">, using the checklist given in the test report format </w:t>
      </w:r>
      <w:r w:rsidR="00C14C43">
        <w:rPr>
          <w:rFonts w:ascii="Arial" w:hAnsi="Arial"/>
          <w:spacing w:val="-3"/>
          <w:sz w:val="22"/>
        </w:rPr>
        <w:t>R 61-3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A.1.5</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Functional requirements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Examine the </w:t>
      </w:r>
      <w:r w:rsidR="00785941">
        <w:rPr>
          <w:rFonts w:ascii="Arial" w:hAnsi="Arial"/>
          <w:spacing w:val="-3"/>
          <w:sz w:val="22"/>
        </w:rPr>
        <w:t>AGFI</w:t>
      </w:r>
      <w:r w:rsidRPr="00966C41">
        <w:rPr>
          <w:rFonts w:ascii="Arial" w:hAnsi="Arial"/>
          <w:spacing w:val="-3"/>
          <w:sz w:val="22"/>
        </w:rPr>
        <w:t xml:space="preserve"> for conformity with functional requirements according to details given in </w:t>
      </w:r>
      <w:r w:rsidR="00982EC9">
        <w:rPr>
          <w:rFonts w:ascii="Arial" w:hAnsi="Arial"/>
          <w:spacing w:val="-3"/>
          <w:sz w:val="22"/>
        </w:rPr>
        <w:t>8</w:t>
      </w:r>
      <w:r w:rsidRPr="00966C41">
        <w:rPr>
          <w:rFonts w:ascii="Arial" w:hAnsi="Arial"/>
          <w:spacing w:val="-3"/>
          <w:sz w:val="22"/>
        </w:rPr>
        <w:t xml:space="preserve">, using the checklist given </w:t>
      </w:r>
      <w:r w:rsidR="00C14C43">
        <w:rPr>
          <w:rFonts w:ascii="Arial" w:hAnsi="Arial"/>
          <w:spacing w:val="-3"/>
          <w:sz w:val="22"/>
        </w:rPr>
        <w:t>R 61-3</w:t>
      </w:r>
      <w:r w:rsidRPr="00966C41">
        <w:rPr>
          <w:rFonts w:ascii="Arial" w:hAnsi="Arial"/>
          <w:spacing w:val="-3"/>
          <w:sz w:val="22"/>
        </w:rPr>
        <w:t xml:space="preserve"> </w:t>
      </w:r>
      <w:r w:rsidRPr="00194DCF">
        <w:rPr>
          <w:rFonts w:ascii="Arial" w:hAnsi="Arial"/>
          <w:i/>
          <w:spacing w:val="-3"/>
          <w:sz w:val="22"/>
        </w:rPr>
        <w:t>Test report format</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b/>
          <w:spacing w:val="-3"/>
          <w:sz w:val="22"/>
        </w:rPr>
        <w:t xml:space="preserve">Examination for initial verification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A.2.1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Compare construction with documentation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Examine the </w:t>
      </w:r>
      <w:r w:rsidR="00785941">
        <w:rPr>
          <w:rFonts w:ascii="Arial" w:hAnsi="Arial"/>
          <w:spacing w:val="-3"/>
          <w:sz w:val="22"/>
        </w:rPr>
        <w:t>AGFI</w:t>
      </w:r>
      <w:r w:rsidRPr="00966C41">
        <w:rPr>
          <w:rFonts w:ascii="Arial" w:hAnsi="Arial"/>
          <w:spacing w:val="-3"/>
          <w:sz w:val="22"/>
        </w:rPr>
        <w:t xml:space="preserve"> for conformity with the approved </w:t>
      </w:r>
      <w:r w:rsidR="001179FD">
        <w:rPr>
          <w:rFonts w:ascii="Arial" w:hAnsi="Arial"/>
          <w:spacing w:val="-3"/>
          <w:sz w:val="22"/>
        </w:rPr>
        <w:t>type</w:t>
      </w:r>
      <w:r w:rsidRPr="00966C41">
        <w:rPr>
          <w:rFonts w:ascii="Arial" w:hAnsi="Arial"/>
          <w:spacing w:val="-3"/>
          <w:sz w:val="22"/>
        </w:rPr>
        <w:t xml:space="preserve"> in accordance with the requirements in </w:t>
      </w:r>
      <w:r w:rsidR="00C97001">
        <w:rPr>
          <w:rFonts w:ascii="Arial" w:hAnsi="Arial"/>
          <w:spacing w:val="-3"/>
          <w:sz w:val="22"/>
        </w:rPr>
        <w:t>8.3</w:t>
      </w:r>
      <w:r w:rsidRPr="00966C41">
        <w:rPr>
          <w:rFonts w:ascii="Arial" w:hAnsi="Arial"/>
          <w:spacing w:val="-3"/>
          <w:sz w:val="22"/>
        </w:rPr>
        <w:t>.1.</w:t>
      </w:r>
    </w:p>
    <w:p w:rsidR="00A96EF3" w:rsidRDefault="00A96EF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A.2.2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Descriptive markings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Check the descriptive markings in accordance with </w:t>
      </w:r>
      <w:r w:rsidR="00D301E1">
        <w:rPr>
          <w:rFonts w:ascii="Arial" w:hAnsi="Arial"/>
          <w:spacing w:val="-3"/>
          <w:sz w:val="22"/>
        </w:rPr>
        <w:t>5.12</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2B44DB"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pacing w:val="-3"/>
          <w:sz w:val="22"/>
        </w:rPr>
      </w:pPr>
      <w:r>
        <w:rPr>
          <w:rFonts w:ascii="Arial" w:hAnsi="Arial"/>
          <w:b/>
          <w:spacing w:val="-3"/>
          <w:sz w:val="22"/>
        </w:rPr>
        <w:tab/>
      </w:r>
      <w:r w:rsidR="004B40A8" w:rsidRPr="00966C41">
        <w:rPr>
          <w:rFonts w:ascii="Arial" w:hAnsi="Arial"/>
          <w:b/>
          <w:spacing w:val="-3"/>
          <w:sz w:val="22"/>
        </w:rPr>
        <w:t>A.3</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b/>
          <w:spacing w:val="-3"/>
          <w:sz w:val="22"/>
        </w:rPr>
        <w:t xml:space="preserve">General </w:t>
      </w:r>
      <w:proofErr w:type="gramStart"/>
      <w:r w:rsidR="004B40A8" w:rsidRPr="00966C41">
        <w:rPr>
          <w:rFonts w:ascii="Arial" w:hAnsi="Arial"/>
          <w:b/>
          <w:spacing w:val="-3"/>
          <w:sz w:val="22"/>
        </w:rPr>
        <w:t>test</w:t>
      </w:r>
      <w:proofErr w:type="gramEnd"/>
      <w:r w:rsidR="004B40A8" w:rsidRPr="00966C41">
        <w:rPr>
          <w:rFonts w:ascii="Arial" w:hAnsi="Arial"/>
          <w:b/>
          <w:spacing w:val="-3"/>
          <w:sz w:val="22"/>
        </w:rPr>
        <w:t xml:space="preserve"> requirements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Power supply (</w:t>
      </w:r>
      <w:r w:rsidR="00935367">
        <w:rPr>
          <w:rFonts w:ascii="Arial" w:hAnsi="Arial"/>
          <w:spacing w:val="-3"/>
          <w:sz w:val="22"/>
        </w:rPr>
        <w:t>4.8</w:t>
      </w:r>
      <w:r w:rsidR="00D5755C">
        <w:rPr>
          <w:rFonts w:ascii="Arial" w:hAnsi="Arial"/>
          <w:spacing w:val="-3"/>
          <w:sz w:val="22"/>
        </w:rPr>
        <w:t>.2</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Power up the equipment under test (EUT) for a time period equal to or greater than the warm-up time specified by the manufacturer and maintain the EUT energised for the duration of each test.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Zero-setting (</w:t>
      </w:r>
      <w:r w:rsidR="00D301E1">
        <w:rPr>
          <w:rFonts w:ascii="Arial" w:hAnsi="Arial"/>
          <w:spacing w:val="-3"/>
          <w:sz w:val="22"/>
        </w:rPr>
        <w:t>5.8</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Using the manual or semi-automatic zero-setting facility, adjust the EUT as closely as practicable to zero prior to each test, and do not readjust it at any time during the test, except to reset if a significant fault has been indicated.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Status of automatic zero facilities shall be as specified for each test.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A.3.3</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Temperature (</w:t>
      </w:r>
      <w:r w:rsidR="00935367">
        <w:rPr>
          <w:rFonts w:ascii="Arial" w:hAnsi="Arial"/>
          <w:spacing w:val="-3"/>
          <w:sz w:val="22"/>
        </w:rPr>
        <w:t>4.8</w:t>
      </w:r>
      <w:r w:rsidR="007378DA">
        <w:rPr>
          <w:rFonts w:ascii="Arial" w:hAnsi="Arial"/>
          <w:spacing w:val="-3"/>
          <w:sz w:val="22"/>
        </w:rPr>
        <w:t>.1</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tests shall be performed at a steady ambient temperature, usually normal ambient temperature unless otherwise specified. The temperature is deemed to be steady when the difference between the extreme temperatures noted during the test does not exceed one-fifth of the temperature range of the </w:t>
      </w:r>
      <w:r w:rsidR="00785941">
        <w:rPr>
          <w:rFonts w:ascii="Arial" w:hAnsi="Arial"/>
          <w:spacing w:val="-3"/>
          <w:sz w:val="22"/>
        </w:rPr>
        <w:t>AGFI</w:t>
      </w:r>
      <w:r w:rsidRPr="00966C41">
        <w:rPr>
          <w:rFonts w:ascii="Arial" w:hAnsi="Arial"/>
          <w:spacing w:val="-3"/>
          <w:sz w:val="22"/>
        </w:rPr>
        <w:t xml:space="preserve"> without being greater than 5 </w:t>
      </w:r>
      <w:r>
        <w:rPr>
          <w:rFonts w:ascii="Arial" w:hAnsi="Arial"/>
          <w:spacing w:val="-3"/>
          <w:sz w:val="22"/>
          <w:lang w:val="fr-FR"/>
        </w:rPr>
        <w:sym w:font="Symbol" w:char="F0B0"/>
      </w:r>
      <w:r w:rsidRPr="00966C41">
        <w:rPr>
          <w:rFonts w:ascii="Arial" w:hAnsi="Arial"/>
          <w:spacing w:val="-3"/>
          <w:sz w:val="22"/>
        </w:rPr>
        <w:t xml:space="preserve">C, and the rate of change does not exceed 5 </w:t>
      </w:r>
      <w:r>
        <w:rPr>
          <w:rFonts w:ascii="Arial" w:hAnsi="Arial"/>
          <w:spacing w:val="-3"/>
          <w:sz w:val="22"/>
          <w:lang w:val="fr-FR"/>
        </w:rPr>
        <w:sym w:font="Symbol" w:char="F0B0"/>
      </w:r>
      <w:r w:rsidRPr="00966C41">
        <w:rPr>
          <w:rFonts w:ascii="Arial" w:hAnsi="Arial"/>
          <w:spacing w:val="-3"/>
          <w:sz w:val="22"/>
        </w:rPr>
        <w:t>C per hour.</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handling of the </w:t>
      </w:r>
      <w:r w:rsidR="00785941">
        <w:rPr>
          <w:rFonts w:ascii="Arial" w:hAnsi="Arial"/>
          <w:spacing w:val="-3"/>
          <w:sz w:val="22"/>
        </w:rPr>
        <w:t>AGFI</w:t>
      </w:r>
      <w:r w:rsidRPr="00966C41">
        <w:rPr>
          <w:rFonts w:ascii="Arial" w:hAnsi="Arial"/>
          <w:spacing w:val="-3"/>
          <w:sz w:val="22"/>
        </w:rPr>
        <w:t xml:space="preserve"> shall not result in condensation of water on the </w:t>
      </w:r>
      <w:r w:rsidR="00785941">
        <w:rPr>
          <w:rFonts w:ascii="Arial" w:hAnsi="Arial"/>
          <w:spacing w:val="-3"/>
          <w:sz w:val="22"/>
        </w:rPr>
        <w:t>AGFI</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2B44DB"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pacing w:val="-3"/>
          <w:sz w:val="22"/>
        </w:rPr>
      </w:pPr>
      <w:r>
        <w:rPr>
          <w:rFonts w:ascii="Arial" w:hAnsi="Arial"/>
          <w:b/>
          <w:spacing w:val="-3"/>
          <w:sz w:val="22"/>
        </w:rPr>
        <w:tab/>
      </w:r>
      <w:r w:rsidR="004B40A8" w:rsidRPr="00966C41">
        <w:rPr>
          <w:rFonts w:ascii="Arial" w:hAnsi="Arial"/>
          <w:b/>
          <w:spacing w:val="-3"/>
          <w:sz w:val="22"/>
        </w:rPr>
        <w:t>A.3.4</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Recovery</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After each test the </w:t>
      </w:r>
      <w:r w:rsidR="00785941">
        <w:rPr>
          <w:rFonts w:ascii="Arial" w:hAnsi="Arial"/>
          <w:spacing w:val="-3"/>
          <w:sz w:val="22"/>
        </w:rPr>
        <w:t>AGFI</w:t>
      </w:r>
      <w:r w:rsidRPr="00966C41">
        <w:rPr>
          <w:rFonts w:ascii="Arial" w:hAnsi="Arial"/>
          <w:spacing w:val="-3"/>
          <w:sz w:val="22"/>
        </w:rPr>
        <w:t xml:space="preserve"> shall be allowed to recover sufficiently before the next test.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 </w:t>
      </w:r>
    </w:p>
    <w:p w:rsidR="004B40A8" w:rsidRPr="00966C41" w:rsidRDefault="002B44DB"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spacing w:val="-3"/>
          <w:sz w:val="22"/>
        </w:rPr>
      </w:pPr>
      <w:r>
        <w:rPr>
          <w:rFonts w:ascii="Arial" w:hAnsi="Arial"/>
          <w:b/>
          <w:spacing w:val="-3"/>
          <w:sz w:val="22"/>
        </w:rPr>
        <w:tab/>
      </w:r>
      <w:r w:rsidR="004B40A8" w:rsidRPr="00966C41">
        <w:rPr>
          <w:rFonts w:ascii="Arial" w:hAnsi="Arial"/>
          <w:b/>
          <w:spacing w:val="-3"/>
          <w:sz w:val="22"/>
        </w:rPr>
        <w:t>A.3.5</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Pre-loading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Before each weighing test the </w:t>
      </w:r>
      <w:r w:rsidR="00785941">
        <w:rPr>
          <w:rFonts w:ascii="Arial" w:hAnsi="Arial"/>
          <w:spacing w:val="-3"/>
          <w:sz w:val="22"/>
        </w:rPr>
        <w:t>AGFI</w:t>
      </w:r>
      <w:r w:rsidRPr="00966C41">
        <w:rPr>
          <w:rFonts w:ascii="Arial" w:hAnsi="Arial"/>
          <w:spacing w:val="-3"/>
          <w:sz w:val="22"/>
        </w:rPr>
        <w:t xml:space="preserve"> shall be pre-loaded to Max, except for the tests in </w:t>
      </w:r>
      <w:r w:rsidR="00C65861">
        <w:rPr>
          <w:rFonts w:ascii="Arial" w:hAnsi="Arial"/>
          <w:spacing w:val="-3"/>
          <w:sz w:val="22"/>
        </w:rPr>
        <w:t>A.6.2.1</w:t>
      </w:r>
      <w:r w:rsidRPr="00966C41">
        <w:rPr>
          <w:rFonts w:ascii="Arial" w:hAnsi="Arial"/>
          <w:spacing w:val="-3"/>
          <w:sz w:val="22"/>
        </w:rPr>
        <w:t xml:space="preserve"> and </w:t>
      </w:r>
      <w:r w:rsidR="00272B31">
        <w:rPr>
          <w:rFonts w:ascii="Arial" w:hAnsi="Arial"/>
          <w:spacing w:val="-3"/>
          <w:sz w:val="22"/>
        </w:rPr>
        <w:t>A.6.2.3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A.3.6</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Control instruments (</w:t>
      </w:r>
      <w:r w:rsidR="00632DC0">
        <w:rPr>
          <w:rFonts w:ascii="Arial" w:hAnsi="Arial"/>
          <w:spacing w:val="-3"/>
          <w:sz w:val="22"/>
        </w:rPr>
        <w:t>3.2</w:t>
      </w:r>
      <w:r w:rsidR="00786A81">
        <w:rPr>
          <w:rFonts w:ascii="Arial" w:hAnsi="Arial"/>
          <w:spacing w:val="-3"/>
          <w:sz w:val="22"/>
        </w:rPr>
        <w:t>.2.4</w:t>
      </w:r>
      <w:r w:rsidRPr="00966C41">
        <w:rPr>
          <w:rFonts w:ascii="Arial" w:hAnsi="Arial"/>
          <w:spacing w:val="-3"/>
          <w:sz w:val="22"/>
        </w:rPr>
        <w:t xml:space="preserve"> and </w:t>
      </w:r>
      <w:r w:rsidR="00786A81">
        <w:rPr>
          <w:rFonts w:ascii="Arial" w:hAnsi="Arial"/>
          <w:spacing w:val="-3"/>
          <w:sz w:val="22"/>
        </w:rPr>
        <w:t>6</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A.3.6.1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Accuracy of test system (</w:t>
      </w:r>
      <w:r w:rsidR="00C97001">
        <w:rPr>
          <w:rFonts w:ascii="Arial" w:hAnsi="Arial"/>
          <w:spacing w:val="-3"/>
          <w:sz w:val="22"/>
        </w:rPr>
        <w:t>9.4</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widowControl/>
        <w:tabs>
          <w:tab w:val="clear" w:pos="-267"/>
          <w:tab w:val="clear" w:pos="355"/>
          <w:tab w:val="clear" w:pos="710"/>
          <w:tab w:val="clear" w:pos="1154"/>
          <w:tab w:val="left" w:pos="1400"/>
          <w:tab w:val="left" w:pos="1500"/>
        </w:tabs>
        <w:rPr>
          <w:snapToGrid/>
          <w:lang w:val="en-GB"/>
        </w:rPr>
      </w:pPr>
      <w:r w:rsidRPr="00966C41">
        <w:rPr>
          <w:lang w:val="en-GB"/>
        </w:rPr>
        <w:t xml:space="preserve">The control instrument and standard weights used in testing shall ensure the determination of the weight of test loads and fills to an error not greater than </w:t>
      </w:r>
      <w:r w:rsidRPr="00966C41">
        <w:rPr>
          <w:snapToGrid/>
          <w:lang w:val="en-GB"/>
        </w:rPr>
        <w:t xml:space="preserve">one third of the </w:t>
      </w:r>
      <w:r w:rsidR="002A6595">
        <w:rPr>
          <w:snapToGrid/>
          <w:lang w:val="en-GB"/>
        </w:rPr>
        <w:t>mpe</w:t>
      </w:r>
      <w:r w:rsidRPr="00966C41">
        <w:rPr>
          <w:snapToGrid/>
          <w:lang w:val="en-GB"/>
        </w:rPr>
        <w:t xml:space="preserve"> of the </w:t>
      </w:r>
      <w:r w:rsidR="00785941">
        <w:rPr>
          <w:snapToGrid/>
          <w:lang w:val="en-GB"/>
        </w:rPr>
        <w:t>AGFI</w:t>
      </w:r>
      <w:r w:rsidRPr="00966C41">
        <w:rPr>
          <w:snapToGrid/>
          <w:lang w:val="en-GB"/>
        </w:rPr>
        <w:t xml:space="preserve"> in accordance with </w:t>
      </w:r>
      <w:r w:rsidR="00C97001">
        <w:rPr>
          <w:snapToGrid/>
          <w:lang w:val="en-GB"/>
        </w:rPr>
        <w:t>9.4</w:t>
      </w:r>
      <w:r w:rsidRPr="00966C41">
        <w:rPr>
          <w:snapToGrid/>
          <w:lang w:val="en-GB"/>
        </w:rPr>
        <w:t xml:space="preserve"> (a) or (b) for material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line="120" w:lineRule="auto"/>
        <w:jc w:val="both"/>
        <w:rPr>
          <w:rFonts w:ascii="Arial" w:hAnsi="Arial"/>
          <w:spacing w:val="-3"/>
          <w:sz w:val="22"/>
        </w:rPr>
      </w:pPr>
    </w:p>
    <w:p w:rsidR="004B40A8" w:rsidRDefault="004B40A8" w:rsidP="008F1028">
      <w:pPr>
        <w:tabs>
          <w:tab w:val="left" w:pos="0"/>
          <w:tab w:val="left" w:pos="177"/>
          <w:tab w:val="left" w:pos="532"/>
          <w:tab w:val="left" w:pos="888"/>
          <w:tab w:val="left" w:pos="1400"/>
          <w:tab w:val="left" w:pos="1440"/>
          <w:tab w:val="left" w:pos="1500"/>
        </w:tabs>
        <w:suppressAutoHyphens/>
        <w:jc w:val="both"/>
      </w:pPr>
    </w:p>
    <w:p w:rsidR="004B40A8" w:rsidRPr="00966C41" w:rsidRDefault="00DF2277" w:rsidP="000E572D">
      <w:pPr>
        <w:tabs>
          <w:tab w:val="left" w:pos="0"/>
          <w:tab w:val="left" w:pos="177"/>
          <w:tab w:val="left" w:pos="355"/>
          <w:tab w:val="left" w:pos="532"/>
          <w:tab w:val="left" w:pos="888"/>
          <w:tab w:val="left" w:pos="1400"/>
          <w:tab w:val="left" w:pos="1440"/>
          <w:tab w:val="left" w:pos="1500"/>
        </w:tabs>
        <w:suppressAutoHyphens/>
        <w:ind w:left="851" w:hanging="851"/>
        <w:jc w:val="both"/>
        <w:rPr>
          <w:rFonts w:ascii="Arial" w:hAnsi="Arial"/>
          <w:spacing w:val="-3"/>
          <w:sz w:val="22"/>
        </w:rPr>
      </w:pPr>
      <w:r>
        <w:rPr>
          <w:rFonts w:ascii="Arial" w:hAnsi="Arial"/>
          <w:spacing w:val="-3"/>
          <w:sz w:val="22"/>
        </w:rPr>
        <w:t>NOTE</w:t>
      </w:r>
      <w:r w:rsidR="004B40A8" w:rsidRPr="00966C41">
        <w:rPr>
          <w:rFonts w:ascii="Arial" w:hAnsi="Arial"/>
          <w:spacing w:val="-3"/>
          <w:sz w:val="22"/>
        </w:rPr>
        <w:t>:</w:t>
      </w:r>
      <w:r w:rsidR="004B40A8" w:rsidRPr="00966C41">
        <w:rPr>
          <w:rFonts w:ascii="Arial" w:hAnsi="Arial"/>
          <w:spacing w:val="-3"/>
          <w:sz w:val="22"/>
        </w:rPr>
        <w:tab/>
      </w:r>
      <w:r w:rsidR="004B40A8" w:rsidRPr="00966C41">
        <w:rPr>
          <w:rFonts w:ascii="Arial" w:hAnsi="Arial"/>
          <w:spacing w:val="-3"/>
          <w:sz w:val="22"/>
        </w:rPr>
        <w:tab/>
        <w:t xml:space="preserve">Accuracy requirements for the test system depend on the </w:t>
      </w:r>
      <w:r w:rsidR="00EF7A1C">
        <w:rPr>
          <w:rFonts w:ascii="Arial" w:hAnsi="Arial"/>
          <w:spacing w:val="-3"/>
          <w:sz w:val="22"/>
        </w:rPr>
        <w:t xml:space="preserve">error </w:t>
      </w:r>
      <w:r w:rsidR="00412121">
        <w:rPr>
          <w:rFonts w:ascii="Arial" w:hAnsi="Arial"/>
          <w:spacing w:val="-3"/>
          <w:sz w:val="22"/>
        </w:rPr>
        <w:t>limitation</w:t>
      </w:r>
      <w:r w:rsidR="00412121" w:rsidRPr="00966C41">
        <w:rPr>
          <w:rFonts w:ascii="Arial" w:hAnsi="Arial"/>
          <w:spacing w:val="-3"/>
          <w:sz w:val="22"/>
        </w:rPr>
        <w:t xml:space="preserve"> which depends</w:t>
      </w:r>
      <w:r w:rsidR="004B40A8" w:rsidRPr="00966C41">
        <w:rPr>
          <w:rFonts w:ascii="Arial" w:hAnsi="Arial"/>
          <w:spacing w:val="-3"/>
          <w:sz w:val="22"/>
        </w:rPr>
        <w:t xml:space="preserve"> on the accuracy class. However the class is determined from the results of the tests. It is therefore necessary that the metrological authority responsible for testing should be informed of the best accuracy class that may be achieved, prior to commencement of testing.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A.3.6.2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Use of standard weights to assess rounding error of indication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A.3.6.2.1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t xml:space="preserve">General </w:t>
      </w:r>
      <w:proofErr w:type="gramStart"/>
      <w:r w:rsidRPr="00966C41">
        <w:rPr>
          <w:rFonts w:ascii="Arial" w:hAnsi="Arial"/>
          <w:spacing w:val="-3"/>
          <w:sz w:val="22"/>
        </w:rPr>
        <w:t>method</w:t>
      </w:r>
      <w:proofErr w:type="gramEnd"/>
      <w:r w:rsidRPr="00966C41">
        <w:rPr>
          <w:rFonts w:ascii="Arial" w:hAnsi="Arial"/>
          <w:spacing w:val="-3"/>
          <w:sz w:val="22"/>
        </w:rPr>
        <w:t xml:space="preserve"> to assess error of indication prior to rounding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For instruments with digital indication having a scale interval d, changeover points may be used to interpolate between scale intervals i.e. to determine the indication of the instrument, prior to rounding, as follows.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At a certain load, L, the indicated value, I, is noted. Additional weights of say 0.1 d are successively added until the indication of the instrument is increased unambiguously by one scale interval (I + d). The additional load </w:t>
      </w:r>
      <w:r>
        <w:rPr>
          <w:rFonts w:ascii="Arial" w:hAnsi="Arial"/>
          <w:spacing w:val="-3"/>
          <w:sz w:val="22"/>
          <w:lang w:val="fr-FR"/>
        </w:rPr>
        <w:t>Δ</w:t>
      </w:r>
      <w:r w:rsidRPr="00966C41">
        <w:rPr>
          <w:rFonts w:ascii="Arial" w:hAnsi="Arial"/>
          <w:spacing w:val="-3"/>
          <w:sz w:val="22"/>
        </w:rPr>
        <w:t>L added to the load receptor gives the indication, P, prior to rounding by using the following formula:</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P = I + 0.5 d - </w:t>
      </w:r>
      <w:r>
        <w:rPr>
          <w:rFonts w:ascii="Arial" w:hAnsi="Arial"/>
          <w:spacing w:val="-3"/>
          <w:sz w:val="22"/>
          <w:lang w:val="fr-FR"/>
        </w:rPr>
        <w:t>Δ</w:t>
      </w:r>
      <w:r w:rsidRPr="00966C41">
        <w:rPr>
          <w:rFonts w:ascii="Arial" w:hAnsi="Arial"/>
          <w:spacing w:val="-3"/>
          <w:sz w:val="22"/>
        </w:rPr>
        <w:t>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 xml:space="preserve">The error prior to rounding is: </w:t>
      </w:r>
      <w:r w:rsidRPr="00966C41">
        <w:rPr>
          <w:rFonts w:ascii="Arial" w:hAnsi="Arial"/>
          <w:spacing w:val="-3"/>
          <w:sz w:val="22"/>
        </w:rPr>
        <w:tab/>
      </w:r>
      <w:r w:rsidRPr="00966C41">
        <w:rPr>
          <w:rFonts w:ascii="Arial" w:hAnsi="Arial"/>
          <w:spacing w:val="-3"/>
          <w:sz w:val="22"/>
        </w:rPr>
        <w:tab/>
        <w:t xml:space="preserve">E = P - L = I + 0.5 d - </w:t>
      </w:r>
      <w:r>
        <w:rPr>
          <w:rFonts w:ascii="Arial" w:hAnsi="Arial"/>
          <w:spacing w:val="-3"/>
          <w:sz w:val="22"/>
          <w:lang w:val="fr-FR"/>
        </w:rPr>
        <w:t>Δ</w:t>
      </w:r>
      <w:r w:rsidRPr="00966C41">
        <w:rPr>
          <w:rFonts w:ascii="Arial" w:hAnsi="Arial"/>
          <w:spacing w:val="-3"/>
          <w:sz w:val="22"/>
        </w:rPr>
        <w:t>L - 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Example: A weighing instrument with a scale interval, d, of 5 g is loaded with 1 kg and thereby indicates 1 000 g. After adding successive weights of 0.5 g, the indication changes from 1 000 g to 1 005 g at an additional load of 1.5 g. Inserted in the above formula these observations give: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F1618C">
      <w:pPr>
        <w:tabs>
          <w:tab w:val="left" w:pos="0"/>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                    </w:t>
      </w:r>
      <w:r w:rsidRPr="00966C41">
        <w:rPr>
          <w:rFonts w:ascii="Arial" w:hAnsi="Arial"/>
          <w:spacing w:val="-3"/>
          <w:sz w:val="22"/>
        </w:rPr>
        <w:tab/>
        <w:t xml:space="preserve">          </w:t>
      </w:r>
      <w:r w:rsidR="00F1618C">
        <w:rPr>
          <w:rFonts w:ascii="Arial" w:hAnsi="Arial"/>
          <w:spacing w:val="-3"/>
          <w:sz w:val="22"/>
        </w:rPr>
        <w:tab/>
      </w:r>
      <w:r w:rsidR="00F1618C">
        <w:rPr>
          <w:rFonts w:ascii="Arial" w:hAnsi="Arial"/>
          <w:spacing w:val="-3"/>
          <w:sz w:val="22"/>
        </w:rPr>
        <w:tab/>
      </w:r>
      <w:r w:rsidR="00F1618C">
        <w:rPr>
          <w:rFonts w:ascii="Arial" w:hAnsi="Arial"/>
          <w:spacing w:val="-3"/>
          <w:sz w:val="22"/>
        </w:rPr>
        <w:tab/>
      </w:r>
      <w:r w:rsidRPr="00966C41">
        <w:rPr>
          <w:rFonts w:ascii="Arial" w:hAnsi="Arial"/>
          <w:spacing w:val="-3"/>
          <w:sz w:val="22"/>
        </w:rPr>
        <w:t xml:space="preserve"> P = (1 000 + 2.5 - 1.5) g = 1 001 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Thus the true indication prior to rounding is 1 001 </w:t>
      </w:r>
      <w:proofErr w:type="gramStart"/>
      <w:r w:rsidRPr="00966C41">
        <w:rPr>
          <w:rFonts w:ascii="Arial" w:hAnsi="Arial"/>
          <w:spacing w:val="-3"/>
          <w:sz w:val="22"/>
        </w:rPr>
        <w:t>g</w:t>
      </w:r>
      <w:r w:rsidR="00194DCF">
        <w:rPr>
          <w:rFonts w:ascii="Arial" w:hAnsi="Arial"/>
          <w:spacing w:val="-3"/>
          <w:sz w:val="22"/>
        </w:rPr>
        <w:t>,</w:t>
      </w:r>
      <w:proofErr w:type="gramEnd"/>
      <w:r w:rsidRPr="00966C41">
        <w:rPr>
          <w:rFonts w:ascii="Arial" w:hAnsi="Arial"/>
          <w:spacing w:val="-3"/>
          <w:sz w:val="22"/>
        </w:rPr>
        <w:t xml:space="preserve"> and the error of indication prior to rounding is: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line="120" w:lineRule="auto"/>
        <w:jc w:val="both"/>
        <w:rPr>
          <w:rFonts w:ascii="Arial" w:hAnsi="Arial"/>
          <w:spacing w:val="-3"/>
          <w:sz w:val="22"/>
        </w:rPr>
      </w:pPr>
    </w:p>
    <w:p w:rsidR="004B40A8" w:rsidRPr="00966C41" w:rsidRDefault="004B40A8" w:rsidP="00E71BAA">
      <w:pPr>
        <w:tabs>
          <w:tab w:val="left" w:pos="0"/>
          <w:tab w:val="left" w:pos="888"/>
          <w:tab w:val="left" w:pos="1400"/>
          <w:tab w:val="left" w:pos="1500"/>
          <w:tab w:val="left" w:pos="3686"/>
        </w:tabs>
        <w:suppressAutoHyphens/>
        <w:jc w:val="both"/>
        <w:rPr>
          <w:rFonts w:ascii="Arial" w:hAnsi="Arial"/>
          <w:spacing w:val="-3"/>
          <w:sz w:val="22"/>
        </w:rPr>
      </w:pPr>
      <w:r w:rsidRPr="00966C41">
        <w:rPr>
          <w:rFonts w:ascii="Arial" w:hAnsi="Arial"/>
          <w:spacing w:val="-3"/>
          <w:sz w:val="22"/>
        </w:rPr>
        <w:t xml:space="preserve">                </w:t>
      </w:r>
      <w:r w:rsidRPr="00966C41">
        <w:rPr>
          <w:rFonts w:ascii="Arial" w:hAnsi="Arial"/>
          <w:spacing w:val="-3"/>
          <w:sz w:val="22"/>
        </w:rPr>
        <w:tab/>
        <w:t xml:space="preserve">    </w:t>
      </w:r>
      <w:r w:rsidR="00F1618C">
        <w:rPr>
          <w:rFonts w:ascii="Arial" w:hAnsi="Arial"/>
          <w:spacing w:val="-3"/>
          <w:sz w:val="22"/>
        </w:rPr>
        <w:tab/>
      </w:r>
      <w:r w:rsidRPr="00966C41">
        <w:rPr>
          <w:rFonts w:ascii="Arial" w:hAnsi="Arial"/>
          <w:spacing w:val="-3"/>
          <w:sz w:val="22"/>
        </w:rPr>
        <w:t>E = (1 001 - 1 000) g = +1 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A.3.6.2.2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t>Correction for error at zero</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Evaluate the error at zero </w:t>
      </w:r>
      <w:proofErr w:type="gramStart"/>
      <w:r w:rsidRPr="00966C41">
        <w:rPr>
          <w:rFonts w:ascii="Arial" w:hAnsi="Arial"/>
          <w:spacing w:val="-3"/>
          <w:sz w:val="22"/>
        </w:rPr>
        <w:t>load</w:t>
      </w:r>
      <w:proofErr w:type="gramEnd"/>
      <w:r w:rsidRPr="00966C41">
        <w:rPr>
          <w:rFonts w:ascii="Arial" w:hAnsi="Arial"/>
          <w:spacing w:val="-3"/>
          <w:sz w:val="22"/>
        </w:rPr>
        <w:t>, (E</w:t>
      </w:r>
      <w:r w:rsidRPr="00966C41">
        <w:rPr>
          <w:rFonts w:ascii="Arial" w:hAnsi="Arial"/>
          <w:spacing w:val="-3"/>
          <w:sz w:val="22"/>
          <w:vertAlign w:val="subscript"/>
        </w:rPr>
        <w:t>0</w:t>
      </w:r>
      <w:r w:rsidRPr="00966C41">
        <w:rPr>
          <w:rFonts w:ascii="Arial" w:hAnsi="Arial"/>
          <w:spacing w:val="-3"/>
          <w:sz w:val="22"/>
        </w:rPr>
        <w:t>) by the method of A.3.6.2.1.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Evaluate the error at load L, (E) by the method of A.3.6.2.1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corrected error prior to rounding, (E</w:t>
      </w:r>
      <w:r w:rsidRPr="00966C41">
        <w:rPr>
          <w:rFonts w:ascii="Arial" w:hAnsi="Arial"/>
          <w:spacing w:val="-3"/>
          <w:sz w:val="22"/>
          <w:vertAlign w:val="subscript"/>
        </w:rPr>
        <w:t>c</w:t>
      </w:r>
      <w:r w:rsidRPr="00966C41">
        <w:rPr>
          <w:rFonts w:ascii="Arial" w:hAnsi="Arial"/>
          <w:spacing w:val="-3"/>
          <w:sz w:val="22"/>
        </w:rPr>
        <w:t xml:space="preserve">) is:  </w:t>
      </w:r>
      <w:r w:rsidRPr="00966C41">
        <w:rPr>
          <w:rFonts w:ascii="Arial" w:hAnsi="Arial"/>
          <w:spacing w:val="-3"/>
          <w:sz w:val="22"/>
        </w:rPr>
        <w:tab/>
      </w:r>
      <w:r w:rsidRPr="00966C41">
        <w:rPr>
          <w:rFonts w:ascii="Arial" w:hAnsi="Arial"/>
          <w:spacing w:val="-3"/>
          <w:sz w:val="22"/>
        </w:rPr>
        <w:tab/>
        <w:t>E</w:t>
      </w:r>
      <w:r w:rsidRPr="00966C41">
        <w:rPr>
          <w:rFonts w:ascii="Arial" w:hAnsi="Arial"/>
          <w:spacing w:val="-3"/>
          <w:sz w:val="22"/>
          <w:vertAlign w:val="subscript"/>
        </w:rPr>
        <w:t>c</w:t>
      </w:r>
      <w:r w:rsidRPr="00966C41">
        <w:rPr>
          <w:rFonts w:ascii="Arial" w:hAnsi="Arial"/>
          <w:spacing w:val="-3"/>
          <w:sz w:val="22"/>
        </w:rPr>
        <w:t xml:space="preserve"> = E - E</w:t>
      </w:r>
      <w:r w:rsidRPr="00966C41">
        <w:rPr>
          <w:rFonts w:ascii="Arial" w:hAnsi="Arial"/>
          <w:spacing w:val="-3"/>
          <w:sz w:val="22"/>
          <w:vertAlign w:val="subscript"/>
        </w:rPr>
        <w:t>0</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B9178D"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F</w:t>
      </w:r>
      <w:r w:rsidR="004B40A8" w:rsidRPr="00966C41">
        <w:rPr>
          <w:rFonts w:ascii="Arial" w:hAnsi="Arial"/>
          <w:spacing w:val="-3"/>
          <w:sz w:val="22"/>
        </w:rPr>
        <w:t xml:space="preserve">or the example in A.3.6.2.1, the error calculated at zero </w:t>
      </w:r>
      <w:proofErr w:type="gramStart"/>
      <w:r w:rsidR="004B40A8" w:rsidRPr="00966C41">
        <w:rPr>
          <w:rFonts w:ascii="Arial" w:hAnsi="Arial"/>
          <w:spacing w:val="-3"/>
          <w:sz w:val="22"/>
        </w:rPr>
        <w:t>load</w:t>
      </w:r>
      <w:proofErr w:type="gramEnd"/>
      <w:r w:rsidR="004B40A8" w:rsidRPr="00966C41">
        <w:rPr>
          <w:rFonts w:ascii="Arial" w:hAnsi="Arial"/>
          <w:spacing w:val="-3"/>
          <w:sz w:val="22"/>
        </w:rPr>
        <w:t xml:space="preserve"> was: E</w:t>
      </w:r>
      <w:r w:rsidR="004B40A8" w:rsidRPr="00966C41">
        <w:rPr>
          <w:rFonts w:ascii="Arial" w:hAnsi="Arial"/>
          <w:spacing w:val="-3"/>
          <w:sz w:val="22"/>
          <w:vertAlign w:val="subscript"/>
        </w:rPr>
        <w:t>0</w:t>
      </w:r>
      <w:r w:rsidR="004B40A8" w:rsidRPr="00966C41">
        <w:rPr>
          <w:rFonts w:ascii="Arial" w:hAnsi="Arial"/>
          <w:spacing w:val="-3"/>
          <w:sz w:val="22"/>
        </w:rPr>
        <w:t xml:space="preserve"> = +0.5 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sidRPr="00966C41">
        <w:rPr>
          <w:rFonts w:ascii="Arial" w:hAnsi="Arial"/>
          <w:spacing w:val="-3"/>
          <w:sz w:val="22"/>
        </w:rPr>
        <w:t>the</w:t>
      </w:r>
      <w:proofErr w:type="gramEnd"/>
      <w:r w:rsidRPr="00966C41">
        <w:rPr>
          <w:rFonts w:ascii="Arial" w:hAnsi="Arial"/>
          <w:spacing w:val="-3"/>
          <w:sz w:val="22"/>
        </w:rPr>
        <w:t xml:space="preserve"> corrected error is: </w:t>
      </w:r>
      <w:r w:rsidRPr="00966C41">
        <w:rPr>
          <w:rFonts w:ascii="Arial" w:hAnsi="Arial"/>
          <w:spacing w:val="-3"/>
          <w:sz w:val="22"/>
        </w:rPr>
        <w:tab/>
      </w:r>
      <w:r w:rsidRPr="00966C41">
        <w:rPr>
          <w:rFonts w:ascii="Arial" w:hAnsi="Arial"/>
          <w:spacing w:val="-3"/>
          <w:sz w:val="22"/>
        </w:rPr>
        <w:tab/>
        <w:t>E</w:t>
      </w:r>
      <w:r w:rsidRPr="00966C41">
        <w:rPr>
          <w:rFonts w:ascii="Arial" w:hAnsi="Arial"/>
          <w:spacing w:val="-3"/>
          <w:sz w:val="22"/>
          <w:vertAlign w:val="subscript"/>
        </w:rPr>
        <w:t>c</w:t>
      </w:r>
      <w:r w:rsidRPr="00966C41">
        <w:rPr>
          <w:rFonts w:ascii="Arial" w:hAnsi="Arial"/>
          <w:spacing w:val="-3"/>
          <w:sz w:val="22"/>
        </w:rPr>
        <w:t xml:space="preserve"> = + 1 - (+ 0.5) = +0.5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DF28B2" w:rsidRPr="00DF28B2" w:rsidRDefault="00DF28B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DF28B2">
        <w:rPr>
          <w:rFonts w:ascii="Arial" w:hAnsi="Arial" w:cs="Arial"/>
          <w:b/>
          <w:spacing w:val="-3"/>
          <w:sz w:val="22"/>
          <w:szCs w:val="22"/>
        </w:rPr>
        <w:t>A.3.7</w:t>
      </w:r>
      <w:r w:rsidRPr="00DF28B2">
        <w:rPr>
          <w:rFonts w:ascii="Arial" w:hAnsi="Arial" w:cs="Arial"/>
          <w:spacing w:val="-3"/>
          <w:sz w:val="22"/>
          <w:szCs w:val="22"/>
        </w:rPr>
        <w:tab/>
      </w:r>
      <w:r w:rsidRPr="00DF28B2">
        <w:rPr>
          <w:rFonts w:ascii="Arial" w:hAnsi="Arial" w:cs="Arial"/>
          <w:spacing w:val="-3"/>
          <w:sz w:val="22"/>
          <w:szCs w:val="22"/>
        </w:rPr>
        <w:tab/>
      </w:r>
      <w:r w:rsidRPr="00DF28B2">
        <w:rPr>
          <w:rFonts w:ascii="Arial" w:hAnsi="Arial" w:cs="Arial"/>
          <w:spacing w:val="-3"/>
          <w:sz w:val="22"/>
          <w:szCs w:val="22"/>
        </w:rPr>
        <w:tab/>
      </w:r>
      <w:r w:rsidRPr="00DF28B2">
        <w:rPr>
          <w:rFonts w:ascii="Arial" w:hAnsi="Arial" w:cs="Arial"/>
          <w:sz w:val="22"/>
          <w:szCs w:val="22"/>
          <w:lang w:eastAsia="ja-JP"/>
        </w:rPr>
        <w:t>Indication of a digit smaller than d</w:t>
      </w:r>
    </w:p>
    <w:p w:rsidR="00DF28B2" w:rsidRDefault="00DF28B2" w:rsidP="00DF28B2">
      <w:pPr>
        <w:spacing w:before="240"/>
        <w:rPr>
          <w:rFonts w:ascii="Arial" w:hAnsi="Arial" w:cs="Arial"/>
          <w:sz w:val="22"/>
          <w:szCs w:val="22"/>
          <w:lang w:eastAsia="ja-JP"/>
        </w:rPr>
      </w:pPr>
      <w:r w:rsidRPr="00DF28B2">
        <w:rPr>
          <w:rFonts w:ascii="Arial" w:hAnsi="Arial" w:cs="Arial"/>
          <w:sz w:val="22"/>
          <w:szCs w:val="22"/>
          <w:lang w:eastAsia="ja-JP"/>
        </w:rPr>
        <w:t xml:space="preserve">If an </w:t>
      </w:r>
      <w:r w:rsidR="008F0DBC">
        <w:rPr>
          <w:rFonts w:ascii="Arial" w:hAnsi="Arial" w:cs="Arial"/>
          <w:sz w:val="22"/>
          <w:szCs w:val="22"/>
          <w:lang w:eastAsia="ja-JP"/>
        </w:rPr>
        <w:t>instrument</w:t>
      </w:r>
      <w:r w:rsidRPr="00DF28B2">
        <w:rPr>
          <w:rFonts w:ascii="Arial" w:hAnsi="Arial" w:cs="Arial"/>
          <w:sz w:val="22"/>
          <w:szCs w:val="22"/>
          <w:lang w:eastAsia="ja-JP"/>
        </w:rPr>
        <w:t xml:space="preserve"> with digital indication has a device for displaying temporarily the indication with a smaller scale interval (not greater than 0.2 d), this device may be used to determine the error. If a device is used, it should be noted in the Test Report.</w:t>
      </w:r>
    </w:p>
    <w:p w:rsidR="002D3BB1" w:rsidRPr="002D3BB1" w:rsidRDefault="006D097A" w:rsidP="00DF28B2">
      <w:pPr>
        <w:spacing w:before="240"/>
        <w:rPr>
          <w:rFonts w:ascii="Arial" w:hAnsi="Arial" w:cs="Arial"/>
          <w:sz w:val="22"/>
          <w:szCs w:val="22"/>
          <w:lang w:eastAsia="ja-JP"/>
        </w:rPr>
      </w:pPr>
      <w:r w:rsidRPr="002D3BB1">
        <w:rPr>
          <w:rFonts w:ascii="Arial" w:hAnsi="Arial" w:cs="Arial"/>
          <w:sz w:val="22"/>
          <w:szCs w:val="22"/>
          <w:lang w:eastAsia="ja-JP"/>
        </w:rPr>
        <w:t>NOTE</w:t>
      </w:r>
      <w:r w:rsidR="002D3BB1" w:rsidRPr="002D3BB1">
        <w:rPr>
          <w:rFonts w:ascii="Arial" w:hAnsi="Arial" w:cs="Arial"/>
          <w:sz w:val="22"/>
          <w:szCs w:val="22"/>
          <w:lang w:eastAsia="ja-JP"/>
        </w:rPr>
        <w:t xml:space="preserve">: </w:t>
      </w:r>
      <w:r w:rsidR="002D3BB1" w:rsidRPr="002D3BB1">
        <w:rPr>
          <w:rFonts w:ascii="Arial" w:hAnsi="Arial" w:cs="Arial"/>
          <w:color w:val="000000"/>
          <w:sz w:val="22"/>
          <w:szCs w:val="22"/>
        </w:rPr>
        <w:t>Such indication is only for test purposes.</w:t>
      </w:r>
    </w:p>
    <w:p w:rsidR="00DF28B2" w:rsidRDefault="00DF28B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DF28B2" w:rsidRPr="00966C41" w:rsidRDefault="00DF28B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A.4</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b/>
          <w:spacing w:val="-3"/>
          <w:sz w:val="22"/>
        </w:rPr>
        <w:t>Test program</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A.4.1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w:t>
      </w:r>
      <w:r w:rsidRPr="00966C41">
        <w:rPr>
          <w:rFonts w:ascii="Arial" w:hAnsi="Arial"/>
          <w:spacing w:val="-3"/>
          <w:sz w:val="22"/>
        </w:rPr>
        <w:tab/>
      </w:r>
      <w:r w:rsidR="001179FD">
        <w:rPr>
          <w:rFonts w:ascii="Arial" w:hAnsi="Arial"/>
          <w:spacing w:val="-3"/>
          <w:sz w:val="22"/>
        </w:rPr>
        <w:t>Type</w:t>
      </w:r>
      <w:r w:rsidRPr="00966C41">
        <w:rPr>
          <w:rFonts w:ascii="Arial" w:hAnsi="Arial"/>
          <w:spacing w:val="-3"/>
          <w:sz w:val="22"/>
        </w:rPr>
        <w:t xml:space="preserve"> evaluation (</w:t>
      </w:r>
      <w:r w:rsidR="00C97001">
        <w:rPr>
          <w:rFonts w:ascii="Arial" w:hAnsi="Arial"/>
          <w:spacing w:val="-3"/>
          <w:sz w:val="22"/>
        </w:rPr>
        <w:t>8.2</w:t>
      </w:r>
      <w:r w:rsidRPr="00966C41">
        <w:rPr>
          <w:rFonts w:ascii="Arial" w:hAnsi="Arial"/>
          <w:spacing w:val="-3"/>
          <w:sz w:val="22"/>
        </w:rPr>
        <w:t xml:space="preserve">.2 and </w:t>
      </w:r>
      <w:r w:rsidR="00C97001">
        <w:rPr>
          <w:rFonts w:ascii="Arial" w:hAnsi="Arial"/>
          <w:spacing w:val="-3"/>
          <w:sz w:val="22"/>
        </w:rPr>
        <w:t>8.2</w:t>
      </w:r>
      <w:r w:rsidRPr="00966C41">
        <w:rPr>
          <w:rFonts w:ascii="Arial" w:hAnsi="Arial"/>
          <w:spacing w:val="-3"/>
          <w:sz w:val="22"/>
        </w:rPr>
        <w:t>.3)</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following tests shall normally be applied for </w:t>
      </w:r>
      <w:r w:rsidR="001179FD">
        <w:rPr>
          <w:rFonts w:ascii="Arial" w:hAnsi="Arial"/>
          <w:spacing w:val="-3"/>
          <w:sz w:val="22"/>
        </w:rPr>
        <w:t>type</w:t>
      </w:r>
      <w:r w:rsidRPr="00966C41">
        <w:rPr>
          <w:rFonts w:ascii="Arial" w:hAnsi="Arial"/>
          <w:spacing w:val="-3"/>
          <w:sz w:val="22"/>
        </w:rPr>
        <w:t xml:space="preserve"> evaluation</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956A49" w:rsidRDefault="004B40A8">
      <w:pPr>
        <w:tabs>
          <w:tab w:val="left" w:pos="0"/>
          <w:tab w:val="left" w:pos="177"/>
          <w:tab w:val="left" w:pos="532"/>
          <w:tab w:val="left" w:pos="888"/>
          <w:tab w:val="left" w:pos="1100"/>
        </w:tabs>
        <w:suppressAutoHyphens/>
        <w:jc w:val="both"/>
        <w:rPr>
          <w:rFonts w:ascii="Arial" w:hAnsi="Arial"/>
          <w:spacing w:val="-3"/>
          <w:sz w:val="22"/>
        </w:rPr>
      </w:pPr>
      <w:r w:rsidRPr="00966C41">
        <w:rPr>
          <w:rFonts w:ascii="Arial" w:hAnsi="Arial"/>
          <w:spacing w:val="-3"/>
          <w:sz w:val="22"/>
        </w:rPr>
        <w:t xml:space="preserve"> </w:t>
      </w:r>
      <w:r w:rsidRPr="00966C41">
        <w:rPr>
          <w:rFonts w:ascii="Arial" w:hAnsi="Arial"/>
          <w:spacing w:val="-3"/>
          <w:sz w:val="22"/>
        </w:rPr>
        <w:tab/>
      </w:r>
      <w:r w:rsidR="00810548">
        <w:rPr>
          <w:rFonts w:ascii="Arial" w:hAnsi="Arial"/>
          <w:spacing w:val="-3"/>
          <w:sz w:val="22"/>
        </w:rPr>
        <w:t>E</w:t>
      </w:r>
      <w:r w:rsidRPr="00966C41">
        <w:rPr>
          <w:rFonts w:ascii="Arial" w:hAnsi="Arial"/>
          <w:spacing w:val="-3"/>
          <w:sz w:val="22"/>
        </w:rPr>
        <w:t xml:space="preserve">xamination for </w:t>
      </w:r>
      <w:r w:rsidR="001179FD">
        <w:rPr>
          <w:rFonts w:ascii="Arial" w:hAnsi="Arial"/>
          <w:spacing w:val="-3"/>
          <w:sz w:val="22"/>
        </w:rPr>
        <w:t>type</w:t>
      </w:r>
      <w:r w:rsidRPr="00966C41">
        <w:rPr>
          <w:rFonts w:ascii="Arial" w:hAnsi="Arial"/>
          <w:spacing w:val="-3"/>
          <w:sz w:val="22"/>
        </w:rPr>
        <w:t xml:space="preserve"> </w:t>
      </w:r>
      <w:r w:rsidR="00841F6C">
        <w:rPr>
          <w:rFonts w:ascii="Arial" w:hAnsi="Arial"/>
          <w:spacing w:val="-3"/>
          <w:sz w:val="22"/>
        </w:rPr>
        <w:t>evaluation</w:t>
      </w:r>
      <w:r w:rsidRPr="00966C41">
        <w:rPr>
          <w:rFonts w:ascii="Arial" w:hAnsi="Arial"/>
          <w:spacing w:val="-3"/>
          <w:sz w:val="22"/>
        </w:rPr>
        <w:t xml:space="preserve"> in A.1, </w:t>
      </w:r>
    </w:p>
    <w:p w:rsidR="00956A49" w:rsidRDefault="00956A49">
      <w:pPr>
        <w:tabs>
          <w:tab w:val="left" w:pos="0"/>
          <w:tab w:val="left" w:pos="177"/>
          <w:tab w:val="left" w:pos="532"/>
          <w:tab w:val="left" w:pos="888"/>
          <w:tab w:val="left" w:pos="1100"/>
        </w:tabs>
        <w:suppressAutoHyphens/>
        <w:spacing w:line="120" w:lineRule="auto"/>
        <w:jc w:val="both"/>
        <w:rPr>
          <w:rFonts w:ascii="Arial" w:hAnsi="Arial"/>
          <w:spacing w:val="-3"/>
          <w:sz w:val="22"/>
        </w:rPr>
      </w:pPr>
    </w:p>
    <w:p w:rsidR="004B74EF" w:rsidRDefault="00810548">
      <w:pPr>
        <w:numPr>
          <w:ilvl w:val="0"/>
          <w:numId w:val="34"/>
        </w:numPr>
        <w:tabs>
          <w:tab w:val="left" w:pos="0"/>
          <w:tab w:val="left" w:pos="177"/>
          <w:tab w:val="left" w:pos="532"/>
          <w:tab w:val="left" w:pos="567"/>
          <w:tab w:val="left" w:pos="1100"/>
        </w:tabs>
        <w:suppressAutoHyphens/>
        <w:ind w:left="537"/>
        <w:jc w:val="both"/>
        <w:rPr>
          <w:rFonts w:ascii="Arial" w:hAnsi="Arial"/>
          <w:spacing w:val="-3"/>
          <w:sz w:val="22"/>
          <w:lang w:val="fr-FR"/>
        </w:rPr>
      </w:pPr>
      <w:r>
        <w:rPr>
          <w:rFonts w:ascii="Arial" w:hAnsi="Arial"/>
          <w:spacing w:val="-3"/>
          <w:sz w:val="22"/>
          <w:lang w:val="fr-FR"/>
        </w:rPr>
        <w:t>S</w:t>
      </w:r>
      <w:r w:rsidR="004B40A8">
        <w:rPr>
          <w:rFonts w:ascii="Arial" w:hAnsi="Arial"/>
          <w:spacing w:val="-3"/>
          <w:sz w:val="22"/>
          <w:lang w:val="fr-FR"/>
        </w:rPr>
        <w:t xml:space="preserve">tatic tests in A.5, </w:t>
      </w:r>
    </w:p>
    <w:p w:rsidR="00956A49" w:rsidRDefault="00956A49" w:rsidP="00523AC9">
      <w:pPr>
        <w:tabs>
          <w:tab w:val="left" w:pos="0"/>
          <w:tab w:val="left" w:pos="177"/>
          <w:tab w:val="left" w:pos="532"/>
          <w:tab w:val="left" w:pos="567"/>
          <w:tab w:val="left" w:pos="1100"/>
        </w:tabs>
        <w:suppressAutoHyphens/>
        <w:spacing w:line="120" w:lineRule="auto"/>
        <w:jc w:val="both"/>
        <w:rPr>
          <w:rFonts w:ascii="Arial" w:hAnsi="Arial"/>
          <w:spacing w:val="-3"/>
          <w:sz w:val="22"/>
          <w:lang w:val="fr-FR"/>
        </w:rPr>
      </w:pPr>
    </w:p>
    <w:p w:rsidR="004B74EF" w:rsidRDefault="00810548">
      <w:pPr>
        <w:numPr>
          <w:ilvl w:val="0"/>
          <w:numId w:val="34"/>
        </w:numPr>
        <w:tabs>
          <w:tab w:val="left" w:pos="0"/>
          <w:tab w:val="left" w:pos="177"/>
          <w:tab w:val="left" w:pos="567"/>
          <w:tab w:val="left" w:pos="1100"/>
        </w:tabs>
        <w:suppressAutoHyphens/>
        <w:ind w:left="537"/>
        <w:jc w:val="both"/>
        <w:rPr>
          <w:rFonts w:ascii="Arial" w:hAnsi="Arial"/>
          <w:spacing w:val="-3"/>
          <w:sz w:val="22"/>
        </w:rPr>
      </w:pPr>
      <w:r>
        <w:rPr>
          <w:rFonts w:ascii="Arial" w:hAnsi="Arial"/>
          <w:spacing w:val="-3"/>
          <w:sz w:val="22"/>
        </w:rPr>
        <w:t>I</w:t>
      </w:r>
      <w:r w:rsidR="004B40A8" w:rsidRPr="00966C41">
        <w:rPr>
          <w:rFonts w:ascii="Arial" w:hAnsi="Arial"/>
          <w:spacing w:val="-3"/>
          <w:sz w:val="22"/>
        </w:rPr>
        <w:t xml:space="preserve">nfluence factor and disturbance tests given in A.6, </w:t>
      </w:r>
    </w:p>
    <w:p w:rsidR="00956A49" w:rsidRDefault="00956A49" w:rsidP="00523AC9">
      <w:pPr>
        <w:tabs>
          <w:tab w:val="left" w:pos="0"/>
          <w:tab w:val="left" w:pos="177"/>
          <w:tab w:val="left" w:pos="567"/>
          <w:tab w:val="left" w:pos="1100"/>
        </w:tabs>
        <w:suppressAutoHyphens/>
        <w:spacing w:line="120" w:lineRule="auto"/>
        <w:jc w:val="both"/>
        <w:rPr>
          <w:rFonts w:ascii="Arial" w:hAnsi="Arial"/>
          <w:spacing w:val="-3"/>
          <w:sz w:val="22"/>
        </w:rPr>
      </w:pPr>
    </w:p>
    <w:p w:rsidR="004B74EF" w:rsidRDefault="00810548">
      <w:pPr>
        <w:numPr>
          <w:ilvl w:val="0"/>
          <w:numId w:val="34"/>
        </w:numPr>
        <w:tabs>
          <w:tab w:val="left" w:pos="0"/>
          <w:tab w:val="left" w:pos="177"/>
          <w:tab w:val="left" w:pos="567"/>
          <w:tab w:val="left" w:pos="1100"/>
        </w:tabs>
        <w:suppressAutoHyphens/>
        <w:ind w:left="537"/>
        <w:jc w:val="both"/>
        <w:rPr>
          <w:rFonts w:ascii="Arial" w:hAnsi="Arial"/>
          <w:spacing w:val="-3"/>
          <w:sz w:val="22"/>
        </w:rPr>
      </w:pPr>
      <w:r>
        <w:rPr>
          <w:rFonts w:ascii="Arial" w:hAnsi="Arial"/>
          <w:spacing w:val="-3"/>
          <w:sz w:val="22"/>
        </w:rPr>
        <w:t>S</w:t>
      </w:r>
      <w:r w:rsidR="004B40A8" w:rsidRPr="00966C41">
        <w:rPr>
          <w:rFonts w:ascii="Arial" w:hAnsi="Arial"/>
          <w:spacing w:val="-3"/>
          <w:sz w:val="22"/>
        </w:rPr>
        <w:t xml:space="preserve">pan stability test in A.7, and </w:t>
      </w:r>
    </w:p>
    <w:p w:rsidR="00956A49" w:rsidRDefault="00956A49" w:rsidP="00523AC9">
      <w:pPr>
        <w:tabs>
          <w:tab w:val="left" w:pos="0"/>
          <w:tab w:val="left" w:pos="177"/>
          <w:tab w:val="left" w:pos="567"/>
          <w:tab w:val="left" w:pos="1100"/>
        </w:tabs>
        <w:suppressAutoHyphens/>
        <w:spacing w:line="120" w:lineRule="auto"/>
        <w:jc w:val="both"/>
        <w:rPr>
          <w:rFonts w:ascii="Arial" w:hAnsi="Arial"/>
          <w:spacing w:val="-3"/>
          <w:sz w:val="22"/>
        </w:rPr>
      </w:pPr>
    </w:p>
    <w:p w:rsidR="004B74EF" w:rsidRDefault="00810548">
      <w:pPr>
        <w:numPr>
          <w:ilvl w:val="0"/>
          <w:numId w:val="34"/>
        </w:numPr>
        <w:tabs>
          <w:tab w:val="left" w:pos="0"/>
          <w:tab w:val="left" w:pos="177"/>
          <w:tab w:val="left" w:pos="567"/>
          <w:tab w:val="left" w:pos="1100"/>
        </w:tabs>
        <w:suppressAutoHyphens/>
        <w:ind w:left="537"/>
        <w:jc w:val="both"/>
        <w:rPr>
          <w:rFonts w:ascii="Arial" w:hAnsi="Arial"/>
          <w:spacing w:val="-3"/>
          <w:sz w:val="22"/>
          <w:lang w:val="fr-FR"/>
        </w:rPr>
      </w:pPr>
      <w:r>
        <w:rPr>
          <w:rFonts w:ascii="Arial" w:hAnsi="Arial"/>
          <w:spacing w:val="-3"/>
          <w:sz w:val="22"/>
          <w:lang w:val="fr-FR"/>
        </w:rPr>
        <w:t>M</w:t>
      </w:r>
      <w:r w:rsidR="004B40A8">
        <w:rPr>
          <w:rFonts w:ascii="Arial" w:hAnsi="Arial"/>
          <w:spacing w:val="-3"/>
          <w:sz w:val="22"/>
          <w:lang w:val="fr-FR"/>
        </w:rPr>
        <w:t xml:space="preserve">aterial tests in A.8.1 </w:t>
      </w:r>
    </w:p>
    <w:p w:rsidR="004B40A8" w:rsidRDefault="004B40A8" w:rsidP="008F1028">
      <w:pPr>
        <w:tabs>
          <w:tab w:val="left" w:pos="0"/>
          <w:tab w:val="left" w:pos="177"/>
          <w:tab w:val="left" w:pos="888"/>
          <w:tab w:val="left" w:pos="1400"/>
          <w:tab w:val="left" w:pos="1440"/>
          <w:tab w:val="left" w:pos="1500"/>
        </w:tabs>
        <w:suppressAutoHyphens/>
        <w:jc w:val="both"/>
        <w:rPr>
          <w:rFonts w:ascii="Arial" w:hAnsi="Arial"/>
          <w:spacing w:val="-3"/>
          <w:sz w:val="22"/>
          <w:lang w:val="fr-FR"/>
        </w:rPr>
      </w:pPr>
    </w:p>
    <w:p w:rsidR="004B40A8" w:rsidRDefault="004B40A8" w:rsidP="008F1028">
      <w:pPr>
        <w:tabs>
          <w:tab w:val="left" w:pos="0"/>
          <w:tab w:val="left" w:pos="177"/>
          <w:tab w:val="left" w:pos="888"/>
          <w:tab w:val="left" w:pos="1400"/>
          <w:tab w:val="left" w:pos="1440"/>
          <w:tab w:val="left" w:pos="1500"/>
        </w:tabs>
        <w:suppressAutoHyphens/>
        <w:jc w:val="both"/>
        <w:rPr>
          <w:rFonts w:ascii="Arial" w:hAnsi="Arial"/>
          <w:spacing w:val="-3"/>
          <w:sz w:val="22"/>
          <w:lang w:val="fr-FR"/>
        </w:rPr>
      </w:pPr>
    </w:p>
    <w:p w:rsidR="004B40A8" w:rsidRDefault="004B40A8" w:rsidP="008F1028">
      <w:pPr>
        <w:tabs>
          <w:tab w:val="left" w:pos="0"/>
          <w:tab w:val="left" w:pos="177"/>
          <w:tab w:val="left" w:pos="888"/>
          <w:tab w:val="left" w:pos="1400"/>
          <w:tab w:val="left" w:pos="1440"/>
          <w:tab w:val="left" w:pos="1500"/>
        </w:tabs>
        <w:suppressAutoHyphens/>
        <w:jc w:val="both"/>
        <w:rPr>
          <w:rFonts w:ascii="Arial" w:hAnsi="Arial"/>
          <w:spacing w:val="-3"/>
          <w:sz w:val="22"/>
          <w:lang w:val="fr-FR"/>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A.4.2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Non-automatic weighing instruments (</w:t>
      </w:r>
      <w:r w:rsidR="00D556C1">
        <w:rPr>
          <w:rFonts w:ascii="Arial" w:hAnsi="Arial"/>
          <w:spacing w:val="-3"/>
          <w:sz w:val="22"/>
        </w:rPr>
        <w:t>2</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For instruments in which the weighing function is provided by a non-automatic weighing instrument that has been approved in respect of conformity with OIML R 76</w:t>
      </w:r>
      <w:r w:rsidR="00B84F65">
        <w:rPr>
          <w:rFonts w:ascii="Arial" w:hAnsi="Arial"/>
          <w:spacing w:val="-3"/>
          <w:sz w:val="22"/>
        </w:rPr>
        <w:t xml:space="preserve"> </w:t>
      </w:r>
      <w:r w:rsidR="005569A3">
        <w:rPr>
          <w:rFonts w:ascii="Arial" w:hAnsi="Arial"/>
          <w:spacing w:val="-3"/>
          <w:sz w:val="22"/>
        </w:rPr>
        <w:t>[6]</w:t>
      </w:r>
      <w:r w:rsidRPr="00966C41">
        <w:rPr>
          <w:rFonts w:ascii="Arial" w:hAnsi="Arial"/>
          <w:spacing w:val="-3"/>
          <w:sz w:val="22"/>
        </w:rPr>
        <w:t xml:space="preserve">, the tests specified in A.4.1 may be omitted where equivalent test results specified in </w:t>
      </w:r>
      <w:r w:rsidR="00B84F65">
        <w:rPr>
          <w:rFonts w:ascii="Arial" w:hAnsi="Arial"/>
          <w:spacing w:val="-3"/>
          <w:sz w:val="22"/>
        </w:rPr>
        <w:t xml:space="preserve">OIML </w:t>
      </w:r>
      <w:r w:rsidRPr="00966C41">
        <w:rPr>
          <w:rFonts w:ascii="Arial" w:hAnsi="Arial"/>
          <w:spacing w:val="-3"/>
          <w:sz w:val="22"/>
        </w:rPr>
        <w:t xml:space="preserve">R 76 </w:t>
      </w:r>
      <w:r w:rsidR="005569A3">
        <w:rPr>
          <w:rFonts w:ascii="Arial" w:hAnsi="Arial"/>
          <w:spacing w:val="-3"/>
          <w:sz w:val="22"/>
        </w:rPr>
        <w:t>[6]</w:t>
      </w:r>
      <w:r w:rsidR="00B84F65">
        <w:rPr>
          <w:rFonts w:ascii="Arial" w:hAnsi="Arial"/>
          <w:spacing w:val="-3"/>
          <w:sz w:val="22"/>
        </w:rPr>
        <w:t xml:space="preserve"> </w:t>
      </w:r>
      <w:r w:rsidRPr="00966C41">
        <w:rPr>
          <w:rFonts w:ascii="Arial" w:hAnsi="Arial"/>
          <w:spacing w:val="-3"/>
          <w:sz w:val="22"/>
        </w:rPr>
        <w:t xml:space="preserve">prove conformity with the relevant parts of OIML R 61. Use of OIML R 76 </w:t>
      </w:r>
      <w:r w:rsidR="005569A3">
        <w:rPr>
          <w:rFonts w:ascii="Arial" w:hAnsi="Arial"/>
          <w:spacing w:val="-3"/>
          <w:sz w:val="22"/>
        </w:rPr>
        <w:t>[6]</w:t>
      </w:r>
      <w:r w:rsidR="00B84F65">
        <w:rPr>
          <w:rFonts w:ascii="Arial" w:hAnsi="Arial"/>
          <w:spacing w:val="-3"/>
          <w:sz w:val="22"/>
        </w:rPr>
        <w:t xml:space="preserve"> </w:t>
      </w:r>
      <w:r w:rsidRPr="00966C41">
        <w:rPr>
          <w:rFonts w:ascii="Arial" w:hAnsi="Arial"/>
          <w:spacing w:val="-3"/>
          <w:sz w:val="22"/>
        </w:rPr>
        <w:t>test results shall be recorded in the test report checklist and summary in OIML R 61-</w:t>
      </w:r>
      <w:r w:rsidR="00D556C1">
        <w:rPr>
          <w:rFonts w:ascii="Arial" w:hAnsi="Arial"/>
          <w:spacing w:val="-3"/>
          <w:sz w:val="22"/>
        </w:rPr>
        <w:t>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A.4.3</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Initial verification (</w:t>
      </w:r>
      <w:r w:rsidR="00C97001">
        <w:rPr>
          <w:rFonts w:ascii="Arial" w:hAnsi="Arial"/>
          <w:spacing w:val="-3"/>
          <w:sz w:val="22"/>
        </w:rPr>
        <w:t>8.3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following tests shall normally be applied for initial verification</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74EF" w:rsidRDefault="00810548">
      <w:pPr>
        <w:numPr>
          <w:ilvl w:val="0"/>
          <w:numId w:val="35"/>
        </w:numPr>
        <w:tabs>
          <w:tab w:val="left" w:pos="0"/>
          <w:tab w:val="left" w:pos="177"/>
          <w:tab w:val="left" w:pos="532"/>
          <w:tab w:val="left" w:pos="888"/>
          <w:tab w:val="left" w:pos="1400"/>
          <w:tab w:val="left" w:pos="1440"/>
          <w:tab w:val="left" w:pos="1500"/>
        </w:tabs>
        <w:suppressAutoHyphens/>
        <w:ind w:left="360"/>
        <w:jc w:val="both"/>
        <w:rPr>
          <w:rFonts w:ascii="Arial" w:hAnsi="Arial"/>
          <w:spacing w:val="-3"/>
          <w:sz w:val="22"/>
        </w:rPr>
      </w:pPr>
      <w:r>
        <w:rPr>
          <w:rFonts w:ascii="Arial" w:hAnsi="Arial"/>
          <w:spacing w:val="-3"/>
          <w:sz w:val="22"/>
        </w:rPr>
        <w:t>E</w:t>
      </w:r>
      <w:r w:rsidR="004B40A8" w:rsidRPr="00966C41">
        <w:rPr>
          <w:rFonts w:ascii="Arial" w:hAnsi="Arial"/>
          <w:spacing w:val="-3"/>
          <w:sz w:val="22"/>
        </w:rPr>
        <w:t xml:space="preserve">xamination for initial verification in A.2, and </w:t>
      </w:r>
    </w:p>
    <w:p w:rsidR="004B40A8" w:rsidRPr="00966C41" w:rsidRDefault="004B40A8" w:rsidP="00523AC9">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3"/>
          <w:sz w:val="22"/>
        </w:rPr>
      </w:pPr>
    </w:p>
    <w:p w:rsidR="004B74EF" w:rsidRDefault="00810548">
      <w:pPr>
        <w:numPr>
          <w:ilvl w:val="0"/>
          <w:numId w:val="35"/>
        </w:numPr>
        <w:tabs>
          <w:tab w:val="left" w:pos="0"/>
          <w:tab w:val="left" w:pos="177"/>
          <w:tab w:val="left" w:pos="532"/>
          <w:tab w:val="left" w:pos="888"/>
          <w:tab w:val="left" w:pos="1400"/>
          <w:tab w:val="left" w:pos="1440"/>
          <w:tab w:val="left" w:pos="1500"/>
        </w:tabs>
        <w:suppressAutoHyphens/>
        <w:ind w:left="360"/>
        <w:jc w:val="both"/>
        <w:rPr>
          <w:rFonts w:ascii="Arial" w:hAnsi="Arial"/>
          <w:spacing w:val="-3"/>
          <w:sz w:val="22"/>
        </w:rPr>
      </w:pPr>
      <w:r>
        <w:rPr>
          <w:rFonts w:ascii="Arial" w:hAnsi="Arial"/>
          <w:spacing w:val="-3"/>
          <w:sz w:val="22"/>
        </w:rPr>
        <w:t>M</w:t>
      </w:r>
      <w:r w:rsidR="004B40A8" w:rsidRPr="00966C41">
        <w:rPr>
          <w:rFonts w:ascii="Arial" w:hAnsi="Arial"/>
          <w:spacing w:val="-3"/>
          <w:sz w:val="22"/>
        </w:rPr>
        <w:t xml:space="preserve">aterial tests at initial verification in A.8.2.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Static weighing test method (as detailed in </w:t>
      </w:r>
      <w:r w:rsidR="003C0B3E">
        <w:rPr>
          <w:rFonts w:ascii="Arial" w:hAnsi="Arial"/>
          <w:spacing w:val="-3"/>
          <w:sz w:val="22"/>
        </w:rPr>
        <w:t>A.5.3</w:t>
      </w:r>
      <w:r w:rsidRPr="00966C41">
        <w:rPr>
          <w:rFonts w:ascii="Arial" w:hAnsi="Arial"/>
          <w:spacing w:val="-3"/>
          <w:sz w:val="22"/>
        </w:rPr>
        <w:t>) may also be used if necessary to verify the indicator for the integral verification method of material tests.</w:t>
      </w:r>
    </w:p>
    <w:p w:rsidR="007554E2" w:rsidRDefault="007554E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7554E2" w:rsidRPr="007554E2" w:rsidRDefault="007554E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7554E2">
        <w:rPr>
          <w:rFonts w:ascii="Arial" w:hAnsi="Arial" w:cs="Arial"/>
          <w:sz w:val="22"/>
          <w:szCs w:val="22"/>
        </w:rPr>
        <w:t xml:space="preserve">If the AGFI is liable to be tilted, the test in </w:t>
      </w:r>
      <w:r w:rsidR="00272B31">
        <w:rPr>
          <w:rFonts w:ascii="Arial" w:hAnsi="Arial" w:cs="Arial"/>
          <w:sz w:val="22"/>
          <w:szCs w:val="22"/>
        </w:rPr>
        <w:t>A.6.2.9</w:t>
      </w:r>
      <w:r w:rsidRPr="007554E2">
        <w:rPr>
          <w:rFonts w:ascii="Arial" w:hAnsi="Arial" w:cs="Arial"/>
          <w:sz w:val="22"/>
          <w:szCs w:val="22"/>
        </w:rPr>
        <w:t xml:space="preserve"> may also be performed</w:t>
      </w:r>
      <w:r w:rsidR="00096ACF">
        <w:rPr>
          <w:rFonts w:ascii="Arial" w:hAnsi="Arial" w:cs="Arial"/>
          <w:sz w:val="22"/>
          <w:szCs w:val="22"/>
        </w:rPr>
        <w:t xml:space="preserve"> (refere to A.6.2.9).</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A.5</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b/>
          <w:spacing w:val="-3"/>
          <w:sz w:val="22"/>
        </w:rPr>
        <w:t>Static tests (</w:t>
      </w:r>
      <w:r w:rsidR="001179FD">
        <w:rPr>
          <w:rFonts w:ascii="Arial" w:hAnsi="Arial"/>
          <w:b/>
          <w:spacing w:val="-3"/>
          <w:sz w:val="22"/>
        </w:rPr>
        <w:t>type</w:t>
      </w:r>
      <w:r w:rsidRPr="00966C41">
        <w:rPr>
          <w:rFonts w:ascii="Arial" w:hAnsi="Arial"/>
          <w:b/>
          <w:spacing w:val="-3"/>
          <w:sz w:val="22"/>
        </w:rPr>
        <w:t xml:space="preserve"> </w:t>
      </w:r>
      <w:r w:rsidR="00841F6C">
        <w:rPr>
          <w:rFonts w:ascii="Arial" w:hAnsi="Arial"/>
          <w:b/>
          <w:spacing w:val="-3"/>
          <w:sz w:val="22"/>
        </w:rPr>
        <w:t>evaluation</w:t>
      </w:r>
      <w:r w:rsidRPr="00966C41">
        <w:rPr>
          <w:rFonts w:ascii="Arial" w:hAnsi="Arial"/>
          <w:b/>
          <w:spacing w:val="-3"/>
          <w:sz w:val="22"/>
        </w:rPr>
        <w:t xml:space="preserve"> stage)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A.5.1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General (</w:t>
      </w:r>
      <w:r w:rsidR="00C97001">
        <w:rPr>
          <w:rFonts w:ascii="Arial" w:hAnsi="Arial"/>
          <w:spacing w:val="-3"/>
          <w:sz w:val="22"/>
        </w:rPr>
        <w:t>8.2</w:t>
      </w:r>
      <w:r w:rsidRPr="00966C41">
        <w:rPr>
          <w:rFonts w:ascii="Arial" w:hAnsi="Arial"/>
          <w:spacing w:val="-3"/>
          <w:sz w:val="22"/>
        </w:rPr>
        <w:t xml:space="preserve">.2 and </w:t>
      </w:r>
      <w:r w:rsidR="00C97001">
        <w:rPr>
          <w:rFonts w:ascii="Arial" w:hAnsi="Arial"/>
          <w:spacing w:val="-3"/>
          <w:sz w:val="22"/>
        </w:rPr>
        <w:t>8.2</w:t>
      </w:r>
      <w:r w:rsidRPr="00966C41">
        <w:rPr>
          <w:rFonts w:ascii="Arial" w:hAnsi="Arial"/>
          <w:spacing w:val="-3"/>
          <w:sz w:val="22"/>
        </w:rPr>
        <w:t>.3.2)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DC530D"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Electronic measuring instrument</w:t>
      </w:r>
      <w:r w:rsidR="004B40A8" w:rsidRPr="00966C41">
        <w:rPr>
          <w:rFonts w:ascii="Arial" w:hAnsi="Arial"/>
          <w:spacing w:val="-3"/>
          <w:sz w:val="22"/>
        </w:rPr>
        <w:t xml:space="preserve">s or instrument simulators are required to have a load </w:t>
      </w:r>
      <w:proofErr w:type="gramStart"/>
      <w:r w:rsidR="004B40A8" w:rsidRPr="00966C41">
        <w:rPr>
          <w:rFonts w:ascii="Arial" w:hAnsi="Arial"/>
          <w:spacing w:val="-3"/>
          <w:sz w:val="22"/>
        </w:rPr>
        <w:t>indicator,</w:t>
      </w:r>
      <w:proofErr w:type="gramEnd"/>
      <w:r w:rsidR="004B40A8" w:rsidRPr="00966C41">
        <w:rPr>
          <w:rFonts w:ascii="Arial" w:hAnsi="Arial"/>
          <w:spacing w:val="-3"/>
          <w:sz w:val="22"/>
        </w:rPr>
        <w:t xml:space="preserve"> or an interface allowing access to a quantity that can be calibrated to provide an indication of load so that the effect of influence quantities may be tested and the reference accuracy class determined. This facility also enables testing of warm-up time and zero-setting and tare devices where applicable. The static weighing tests are normally done as part of influence quantity testing.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Limits for warm-up time tests and for accuracy of zero- and tare-setting tests are derived from </w:t>
      </w:r>
      <w:r w:rsidR="00935367">
        <w:rPr>
          <w:rFonts w:ascii="Arial" w:hAnsi="Arial"/>
          <w:spacing w:val="-3"/>
          <w:sz w:val="22"/>
        </w:rPr>
        <w:t>4.3</w:t>
      </w:r>
      <w:r w:rsidRPr="00966C41">
        <w:rPr>
          <w:rFonts w:ascii="Arial" w:hAnsi="Arial"/>
          <w:spacing w:val="-3"/>
          <w:sz w:val="22"/>
        </w:rPr>
        <w:t xml:space="preserve">, and are therefore dependent on the reference accuracy class Ref(x). Therefore the results of these tests must be evaluated after Ref(x) has been determined as specified in </w:t>
      </w:r>
      <w:r w:rsidR="00C97001">
        <w:rPr>
          <w:rFonts w:ascii="Arial" w:hAnsi="Arial"/>
          <w:spacing w:val="-3"/>
          <w:sz w:val="22"/>
        </w:rPr>
        <w:t>8.2</w:t>
      </w:r>
      <w:r w:rsidRPr="00966C41">
        <w:rPr>
          <w:rFonts w:ascii="Arial" w:hAnsi="Arial"/>
          <w:spacing w:val="-3"/>
          <w:sz w:val="22"/>
        </w:rPr>
        <w:t>.5.</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12571A"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012FBA" w:rsidRDefault="003C0B3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A.5.2</w:t>
      </w:r>
      <w:r w:rsidR="004B40A8" w:rsidRPr="0012571A">
        <w:rPr>
          <w:rFonts w:ascii="Arial" w:hAnsi="Arial"/>
          <w:spacing w:val="-3"/>
          <w:sz w:val="22"/>
        </w:rPr>
        <w:t>  </w:t>
      </w:r>
      <w:r w:rsidR="004B40A8" w:rsidRPr="0012571A">
        <w:rPr>
          <w:rFonts w:ascii="Arial" w:hAnsi="Arial"/>
          <w:spacing w:val="-3"/>
          <w:sz w:val="22"/>
        </w:rPr>
        <w:tab/>
      </w:r>
      <w:r w:rsidR="004B40A8" w:rsidRPr="0012571A">
        <w:rPr>
          <w:rFonts w:ascii="Arial" w:hAnsi="Arial"/>
          <w:spacing w:val="-3"/>
          <w:sz w:val="22"/>
        </w:rPr>
        <w:tab/>
      </w:r>
      <w:r w:rsidR="004B40A8" w:rsidRPr="0012571A">
        <w:rPr>
          <w:rFonts w:ascii="Arial" w:hAnsi="Arial"/>
          <w:spacing w:val="-3"/>
          <w:sz w:val="22"/>
        </w:rPr>
        <w:tab/>
        <w:t xml:space="preserve">Zero-setting and </w:t>
      </w:r>
      <w:r w:rsidR="004B40A8" w:rsidRPr="00012FBA">
        <w:rPr>
          <w:rFonts w:ascii="Arial" w:hAnsi="Arial"/>
          <w:spacing w:val="-3"/>
          <w:sz w:val="22"/>
        </w:rPr>
        <w:t>tare</w:t>
      </w:r>
      <w:r w:rsidR="004B40A8" w:rsidRPr="0012571A">
        <w:rPr>
          <w:rFonts w:ascii="Arial" w:hAnsi="Arial"/>
          <w:spacing w:val="-3"/>
          <w:sz w:val="22"/>
        </w:rPr>
        <w:t xml:space="preserve"> </w:t>
      </w:r>
      <w:r w:rsidR="004B40A8" w:rsidRPr="00012FBA">
        <w:rPr>
          <w:rFonts w:ascii="Arial" w:hAnsi="Arial"/>
          <w:spacing w:val="-3"/>
          <w:sz w:val="22"/>
        </w:rPr>
        <w:t>devices</w:t>
      </w:r>
      <w:r w:rsidR="004B40A8" w:rsidRPr="0012571A">
        <w:rPr>
          <w:rFonts w:ascii="Arial" w:hAnsi="Arial"/>
          <w:spacing w:val="-3"/>
          <w:sz w:val="22"/>
        </w:rPr>
        <w:t xml:space="preserve"> (</w:t>
      </w:r>
      <w:r w:rsidR="00D301E1">
        <w:rPr>
          <w:rFonts w:ascii="Arial" w:hAnsi="Arial"/>
          <w:spacing w:val="-3"/>
          <w:sz w:val="22"/>
        </w:rPr>
        <w:t>5.8</w:t>
      </w:r>
      <w:r w:rsidR="004B40A8" w:rsidRPr="00012FBA">
        <w:rPr>
          <w:rFonts w:ascii="Arial" w:hAnsi="Arial"/>
          <w:spacing w:val="-3"/>
          <w:sz w:val="22"/>
        </w:rPr>
        <w:t>)</w:t>
      </w:r>
    </w:p>
    <w:p w:rsidR="004B40A8" w:rsidRPr="00012FBA"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12571A" w:rsidRDefault="003C0B3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A.5.2</w:t>
      </w:r>
      <w:r w:rsidR="004B40A8" w:rsidRPr="0012571A">
        <w:rPr>
          <w:rFonts w:ascii="Arial" w:hAnsi="Arial"/>
          <w:b/>
          <w:spacing w:val="-3"/>
          <w:sz w:val="22"/>
        </w:rPr>
        <w:t>.1</w:t>
      </w:r>
      <w:r w:rsidR="004B40A8" w:rsidRPr="0012571A">
        <w:rPr>
          <w:rFonts w:ascii="Arial" w:hAnsi="Arial"/>
          <w:spacing w:val="-3"/>
          <w:sz w:val="22"/>
        </w:rPr>
        <w:t>  </w:t>
      </w:r>
      <w:r w:rsidR="004B40A8" w:rsidRPr="0012571A">
        <w:rPr>
          <w:rFonts w:ascii="Arial" w:hAnsi="Arial"/>
          <w:spacing w:val="-3"/>
          <w:sz w:val="22"/>
        </w:rPr>
        <w:tab/>
      </w:r>
      <w:r w:rsidR="004B40A8" w:rsidRPr="0012571A">
        <w:rPr>
          <w:rFonts w:ascii="Arial" w:hAnsi="Arial"/>
          <w:spacing w:val="-3"/>
          <w:sz w:val="22"/>
        </w:rPr>
        <w:tab/>
      </w:r>
      <w:r w:rsidR="004B40A8" w:rsidRPr="0012571A">
        <w:rPr>
          <w:rFonts w:ascii="Arial" w:hAnsi="Arial"/>
          <w:spacing w:val="-3"/>
          <w:sz w:val="22"/>
        </w:rPr>
        <w:tab/>
        <w:t>General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Unless it is clear that zero and tare functions are performed by the same process then both functions shall be tested separately.</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Zero-setting and taring may be by more than one mode, for example</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p>
    <w:p w:rsidR="004B74EF" w:rsidRDefault="00AA0A29">
      <w:pPr>
        <w:numPr>
          <w:ilvl w:val="0"/>
          <w:numId w:val="49"/>
        </w:numPr>
        <w:tabs>
          <w:tab w:val="left" w:pos="0"/>
          <w:tab w:val="left" w:pos="177"/>
          <w:tab w:val="left" w:pos="532"/>
          <w:tab w:val="left" w:pos="700"/>
          <w:tab w:val="left" w:pos="1200"/>
        </w:tabs>
        <w:suppressAutoHyphens/>
        <w:ind w:left="360"/>
        <w:rPr>
          <w:rFonts w:ascii="Arial" w:hAnsi="Arial"/>
          <w:spacing w:val="-3"/>
          <w:sz w:val="22"/>
          <w:lang w:val="fr-FR"/>
        </w:rPr>
      </w:pPr>
      <w:r>
        <w:rPr>
          <w:rFonts w:ascii="Arial" w:hAnsi="Arial"/>
          <w:spacing w:val="-3"/>
          <w:sz w:val="22"/>
          <w:lang w:val="fr-FR"/>
        </w:rPr>
        <w:t>N</w:t>
      </w:r>
      <w:r w:rsidR="004B40A8">
        <w:rPr>
          <w:rFonts w:ascii="Arial" w:hAnsi="Arial"/>
          <w:spacing w:val="-3"/>
          <w:sz w:val="22"/>
          <w:lang w:val="fr-FR"/>
        </w:rPr>
        <w:t>onautomatic or semi-automatic,</w:t>
      </w:r>
    </w:p>
    <w:p w:rsidR="004B40A8" w:rsidRDefault="004B40A8" w:rsidP="00523AC9">
      <w:pPr>
        <w:tabs>
          <w:tab w:val="left" w:pos="0"/>
          <w:tab w:val="left" w:pos="177"/>
          <w:tab w:val="left" w:pos="355"/>
          <w:tab w:val="left" w:pos="532"/>
          <w:tab w:val="left" w:pos="700"/>
          <w:tab w:val="left" w:pos="1200"/>
        </w:tabs>
        <w:suppressAutoHyphens/>
        <w:spacing w:line="120" w:lineRule="auto"/>
        <w:ind w:left="140" w:firstLine="300"/>
        <w:jc w:val="both"/>
        <w:rPr>
          <w:rFonts w:ascii="Arial" w:hAnsi="Arial"/>
          <w:spacing w:val="-3"/>
          <w:sz w:val="22"/>
          <w:lang w:val="fr-FR"/>
        </w:rPr>
      </w:pPr>
    </w:p>
    <w:p w:rsidR="004B74EF" w:rsidRDefault="00AA0A29">
      <w:pPr>
        <w:numPr>
          <w:ilvl w:val="0"/>
          <w:numId w:val="49"/>
        </w:numPr>
        <w:tabs>
          <w:tab w:val="left" w:pos="0"/>
          <w:tab w:val="left" w:pos="177"/>
          <w:tab w:val="left" w:pos="532"/>
          <w:tab w:val="left" w:pos="700"/>
          <w:tab w:val="left" w:pos="1200"/>
        </w:tabs>
        <w:suppressAutoHyphens/>
        <w:ind w:left="360"/>
        <w:jc w:val="both"/>
        <w:rPr>
          <w:rFonts w:ascii="Arial" w:hAnsi="Arial"/>
          <w:spacing w:val="-3"/>
          <w:sz w:val="22"/>
          <w:lang w:val="fr-FR"/>
        </w:rPr>
      </w:pPr>
      <w:r>
        <w:rPr>
          <w:rFonts w:ascii="Arial" w:hAnsi="Arial"/>
          <w:spacing w:val="-3"/>
          <w:sz w:val="22"/>
          <w:lang w:val="fr-FR"/>
        </w:rPr>
        <w:t>A</w:t>
      </w:r>
      <w:r w:rsidR="004B40A8">
        <w:rPr>
          <w:rFonts w:ascii="Arial" w:hAnsi="Arial"/>
          <w:spacing w:val="-3"/>
          <w:sz w:val="22"/>
          <w:lang w:val="fr-FR"/>
        </w:rPr>
        <w:t>utomatic at switch-on,</w:t>
      </w:r>
    </w:p>
    <w:p w:rsidR="004B40A8" w:rsidRDefault="004B40A8" w:rsidP="00523AC9">
      <w:pPr>
        <w:tabs>
          <w:tab w:val="left" w:pos="0"/>
          <w:tab w:val="left" w:pos="177"/>
          <w:tab w:val="left" w:pos="532"/>
          <w:tab w:val="left" w:pos="700"/>
          <w:tab w:val="left" w:pos="1200"/>
        </w:tabs>
        <w:suppressAutoHyphens/>
        <w:spacing w:line="120" w:lineRule="auto"/>
        <w:ind w:left="140" w:firstLine="300"/>
        <w:jc w:val="both"/>
        <w:rPr>
          <w:rFonts w:ascii="Arial" w:hAnsi="Arial"/>
          <w:spacing w:val="-3"/>
          <w:sz w:val="22"/>
          <w:lang w:val="fr-FR"/>
        </w:rPr>
      </w:pPr>
    </w:p>
    <w:p w:rsidR="004B74EF" w:rsidRDefault="00AA0A29">
      <w:pPr>
        <w:numPr>
          <w:ilvl w:val="0"/>
          <w:numId w:val="49"/>
        </w:numPr>
        <w:tabs>
          <w:tab w:val="left" w:pos="0"/>
          <w:tab w:val="left" w:pos="177"/>
          <w:tab w:val="left" w:pos="567"/>
          <w:tab w:val="left" w:pos="1200"/>
        </w:tabs>
        <w:suppressAutoHyphens/>
        <w:ind w:left="360"/>
        <w:jc w:val="both"/>
        <w:rPr>
          <w:rFonts w:ascii="Arial" w:hAnsi="Arial"/>
          <w:spacing w:val="-3"/>
          <w:sz w:val="22"/>
        </w:rPr>
      </w:pPr>
      <w:r>
        <w:rPr>
          <w:rFonts w:ascii="Arial" w:hAnsi="Arial"/>
          <w:spacing w:val="-3"/>
          <w:sz w:val="22"/>
        </w:rPr>
        <w:t>A</w:t>
      </w:r>
      <w:r w:rsidR="004B40A8" w:rsidRPr="00966C41">
        <w:rPr>
          <w:rFonts w:ascii="Arial" w:hAnsi="Arial"/>
          <w:spacing w:val="-3"/>
          <w:sz w:val="22"/>
        </w:rPr>
        <w:t>utomatic at start of automatic operation,</w:t>
      </w:r>
    </w:p>
    <w:p w:rsidR="004B40A8" w:rsidRPr="00966C41" w:rsidRDefault="004B40A8" w:rsidP="00523AC9">
      <w:pPr>
        <w:tabs>
          <w:tab w:val="left" w:pos="0"/>
          <w:tab w:val="left" w:pos="177"/>
          <w:tab w:val="left" w:pos="355"/>
          <w:tab w:val="left" w:pos="532"/>
          <w:tab w:val="left" w:pos="700"/>
          <w:tab w:val="left" w:pos="1200"/>
        </w:tabs>
        <w:suppressAutoHyphens/>
        <w:spacing w:line="120" w:lineRule="auto"/>
        <w:ind w:left="140" w:firstLine="300"/>
        <w:jc w:val="both"/>
        <w:rPr>
          <w:rFonts w:ascii="Arial" w:hAnsi="Arial"/>
          <w:spacing w:val="-3"/>
          <w:sz w:val="22"/>
        </w:rPr>
      </w:pPr>
    </w:p>
    <w:p w:rsidR="004B74EF" w:rsidRDefault="00AA0A29">
      <w:pPr>
        <w:numPr>
          <w:ilvl w:val="0"/>
          <w:numId w:val="49"/>
        </w:numPr>
        <w:tabs>
          <w:tab w:val="left" w:pos="0"/>
          <w:tab w:val="left" w:pos="177"/>
          <w:tab w:val="left" w:pos="532"/>
          <w:tab w:val="left" w:pos="700"/>
          <w:tab w:val="left" w:pos="1200"/>
        </w:tabs>
        <w:suppressAutoHyphens/>
        <w:ind w:left="360"/>
        <w:jc w:val="both"/>
        <w:rPr>
          <w:rFonts w:ascii="Arial" w:hAnsi="Arial"/>
          <w:spacing w:val="-3"/>
          <w:sz w:val="22"/>
        </w:rPr>
      </w:pPr>
      <w:r>
        <w:rPr>
          <w:rFonts w:ascii="Arial" w:hAnsi="Arial"/>
          <w:spacing w:val="-3"/>
          <w:sz w:val="22"/>
        </w:rPr>
        <w:t>A</w:t>
      </w:r>
      <w:r w:rsidR="004B40A8" w:rsidRPr="00966C41">
        <w:rPr>
          <w:rFonts w:ascii="Arial" w:hAnsi="Arial"/>
          <w:spacing w:val="-3"/>
          <w:sz w:val="22"/>
        </w:rPr>
        <w:t>utomatic at programmable time intervals,</w:t>
      </w:r>
    </w:p>
    <w:p w:rsidR="004B40A8" w:rsidRPr="00966C41" w:rsidRDefault="004B40A8" w:rsidP="00523AC9">
      <w:pPr>
        <w:tabs>
          <w:tab w:val="left" w:pos="0"/>
          <w:tab w:val="left" w:pos="177"/>
          <w:tab w:val="left" w:pos="355"/>
          <w:tab w:val="left" w:pos="532"/>
          <w:tab w:val="left" w:pos="700"/>
          <w:tab w:val="left" w:pos="1200"/>
        </w:tabs>
        <w:suppressAutoHyphens/>
        <w:spacing w:line="120" w:lineRule="auto"/>
        <w:ind w:left="140" w:firstLine="300"/>
        <w:jc w:val="both"/>
        <w:rPr>
          <w:rFonts w:ascii="Arial" w:hAnsi="Arial"/>
          <w:spacing w:val="-3"/>
          <w:sz w:val="22"/>
        </w:rPr>
      </w:pPr>
    </w:p>
    <w:p w:rsidR="004B74EF" w:rsidRDefault="00AA0A29">
      <w:pPr>
        <w:numPr>
          <w:ilvl w:val="0"/>
          <w:numId w:val="49"/>
        </w:numPr>
        <w:tabs>
          <w:tab w:val="left" w:pos="0"/>
          <w:tab w:val="left" w:pos="177"/>
          <w:tab w:val="left" w:pos="532"/>
          <w:tab w:val="left" w:pos="700"/>
          <w:tab w:val="left" w:pos="1200"/>
        </w:tabs>
        <w:suppressAutoHyphens/>
        <w:ind w:left="360"/>
        <w:jc w:val="both"/>
        <w:rPr>
          <w:rFonts w:ascii="Arial" w:hAnsi="Arial"/>
          <w:spacing w:val="-3"/>
          <w:sz w:val="22"/>
        </w:rPr>
      </w:pPr>
      <w:r>
        <w:rPr>
          <w:rFonts w:ascii="Arial" w:hAnsi="Arial"/>
          <w:spacing w:val="-3"/>
          <w:sz w:val="22"/>
        </w:rPr>
        <w:t>A</w:t>
      </w:r>
      <w:r w:rsidR="004B40A8" w:rsidRPr="00966C41">
        <w:rPr>
          <w:rFonts w:ascii="Arial" w:hAnsi="Arial"/>
          <w:spacing w:val="-3"/>
          <w:sz w:val="22"/>
        </w:rPr>
        <w:t>utomatic as part of weighing cycle.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 xml:space="preserve">It is normally only necessary to test the accuracy of zero-setting and taring in one mode if it is clear that the same process is used for each mode. If zero-setting or taring is set as part of the automatic weighing cycle then this mode shall be tested. To test automatic zero-setting or taring it is necessary to allow the </w:t>
      </w:r>
      <w:r w:rsidR="00785941">
        <w:rPr>
          <w:rFonts w:ascii="Arial" w:hAnsi="Arial"/>
          <w:spacing w:val="-3"/>
          <w:sz w:val="22"/>
        </w:rPr>
        <w:t>AGFI</w:t>
      </w:r>
      <w:r w:rsidRPr="00966C41">
        <w:rPr>
          <w:rFonts w:ascii="Arial" w:hAnsi="Arial"/>
          <w:spacing w:val="-3"/>
          <w:sz w:val="22"/>
        </w:rPr>
        <w:t xml:space="preserve"> to operate through the appropriate part of the automatic cycle and then to halt the </w:t>
      </w:r>
      <w:r w:rsidR="00785941">
        <w:rPr>
          <w:rFonts w:ascii="Arial" w:hAnsi="Arial"/>
          <w:spacing w:val="-3"/>
          <w:sz w:val="22"/>
        </w:rPr>
        <w:t>AGFI</w:t>
      </w:r>
      <w:r w:rsidRPr="00966C41">
        <w:rPr>
          <w:rFonts w:ascii="Arial" w:hAnsi="Arial"/>
          <w:spacing w:val="-3"/>
          <w:sz w:val="22"/>
        </w:rPr>
        <w:t xml:space="preserve"> before testing.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range and accuracy of zero-setting shall be tested by applying loads as specified below in nonautomatic (static) operation to the load receptor after the instrument is halted.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z w:val="22"/>
        </w:rPr>
      </w:pPr>
    </w:p>
    <w:p w:rsidR="004B40A8" w:rsidRDefault="009D2431"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z w:val="22"/>
        </w:rPr>
      </w:pPr>
      <w:r>
        <w:rPr>
          <w:rFonts w:ascii="Arial" w:hAnsi="Arial"/>
          <w:b/>
          <w:sz w:val="22"/>
        </w:rPr>
        <w:tab/>
      </w:r>
      <w:r w:rsidR="003C0B3E">
        <w:rPr>
          <w:rFonts w:ascii="Arial" w:hAnsi="Arial"/>
          <w:b/>
          <w:sz w:val="22"/>
        </w:rPr>
        <w:t>A.5.2</w:t>
      </w:r>
      <w:r w:rsidR="004B40A8">
        <w:rPr>
          <w:rFonts w:ascii="Arial" w:hAnsi="Arial"/>
          <w:b/>
          <w:sz w:val="22"/>
        </w:rPr>
        <w:t xml:space="preserve">.2 </w:t>
      </w:r>
      <w:r w:rsidR="004B40A8">
        <w:rPr>
          <w:rFonts w:ascii="Arial" w:hAnsi="Arial"/>
          <w:b/>
          <w:sz w:val="22"/>
        </w:rPr>
        <w:tab/>
      </w:r>
      <w:r w:rsidR="004B40A8">
        <w:rPr>
          <w:rFonts w:ascii="Arial" w:hAnsi="Arial"/>
          <w:b/>
          <w:sz w:val="22"/>
        </w:rPr>
        <w:tab/>
      </w:r>
      <w:r w:rsidR="004B40A8">
        <w:rPr>
          <w:rFonts w:ascii="Arial" w:hAnsi="Arial"/>
          <w:b/>
          <w:sz w:val="22"/>
        </w:rPr>
        <w:tab/>
      </w:r>
      <w:r w:rsidR="004B40A8">
        <w:rPr>
          <w:rFonts w:ascii="Arial" w:hAnsi="Arial"/>
          <w:b/>
          <w:sz w:val="22"/>
        </w:rPr>
        <w:tab/>
      </w:r>
      <w:r w:rsidR="004B40A8">
        <w:rPr>
          <w:rFonts w:ascii="Arial" w:hAnsi="Arial"/>
          <w:sz w:val="22"/>
        </w:rPr>
        <w:t>Range of zero-setting</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z w:val="22"/>
        </w:rPr>
      </w:pPr>
    </w:p>
    <w:p w:rsidR="004B40A8" w:rsidRDefault="009D2431"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z w:val="22"/>
        </w:rPr>
      </w:pPr>
      <w:r>
        <w:rPr>
          <w:rFonts w:ascii="Arial" w:hAnsi="Arial"/>
          <w:b/>
          <w:sz w:val="22"/>
        </w:rPr>
        <w:tab/>
      </w:r>
      <w:r w:rsidR="003C0B3E">
        <w:rPr>
          <w:rFonts w:ascii="Arial" w:hAnsi="Arial"/>
          <w:b/>
          <w:sz w:val="22"/>
        </w:rPr>
        <w:t>A.5.2</w:t>
      </w:r>
      <w:r w:rsidR="004B40A8">
        <w:rPr>
          <w:rFonts w:ascii="Arial" w:hAnsi="Arial"/>
          <w:b/>
          <w:sz w:val="22"/>
        </w:rPr>
        <w:t xml:space="preserve">.2.1  </w:t>
      </w:r>
      <w:r w:rsidR="004B40A8">
        <w:rPr>
          <w:rFonts w:ascii="Arial" w:hAnsi="Arial"/>
          <w:b/>
          <w:sz w:val="22"/>
        </w:rPr>
        <w:tab/>
      </w:r>
      <w:r w:rsidR="00E117B2">
        <w:rPr>
          <w:rFonts w:ascii="Arial" w:hAnsi="Arial"/>
          <w:b/>
          <w:sz w:val="22"/>
        </w:rPr>
        <w:tab/>
      </w:r>
      <w:r w:rsidR="004B40A8">
        <w:rPr>
          <w:rFonts w:ascii="Arial" w:hAnsi="Arial"/>
          <w:b/>
          <w:sz w:val="22"/>
        </w:rPr>
        <w:tab/>
      </w:r>
      <w:r w:rsidR="004B40A8">
        <w:rPr>
          <w:rFonts w:ascii="Arial" w:hAnsi="Arial"/>
          <w:sz w:val="22"/>
        </w:rPr>
        <w:t>Initial zero-setting</w:t>
      </w:r>
      <w:r w:rsidR="004B40A8">
        <w:rPr>
          <w:rFonts w:ascii="Arial" w:hAnsi="Arial"/>
          <w:b/>
          <w:sz w:val="22"/>
        </w:rPr>
        <w:t xml:space="preserve"> </w:t>
      </w:r>
    </w:p>
    <w:p w:rsidR="004B40A8" w:rsidRDefault="004B40A8" w:rsidP="008F1028">
      <w:pPr>
        <w:tabs>
          <w:tab w:val="left" w:pos="0"/>
          <w:tab w:val="left" w:pos="888"/>
          <w:tab w:val="left" w:pos="1400"/>
          <w:tab w:val="left" w:pos="1500"/>
        </w:tabs>
        <w:jc w:val="both"/>
        <w:rPr>
          <w:rFonts w:ascii="Arial" w:hAnsi="Arial"/>
          <w:snapToGrid w:val="0"/>
          <w:sz w:val="22"/>
          <w:lang w:val="en-AU" w:eastAsia="en-US"/>
        </w:rPr>
      </w:pPr>
    </w:p>
    <w:p w:rsidR="004B40A8" w:rsidRDefault="004B40A8" w:rsidP="008F1028">
      <w:pPr>
        <w:tabs>
          <w:tab w:val="left" w:pos="0"/>
          <w:tab w:val="left" w:pos="888"/>
          <w:tab w:val="left" w:pos="1400"/>
          <w:tab w:val="left" w:pos="1500"/>
        </w:tabs>
        <w:jc w:val="both"/>
        <w:rPr>
          <w:rFonts w:ascii="Arial" w:hAnsi="Arial"/>
          <w:snapToGrid w:val="0"/>
          <w:sz w:val="22"/>
          <w:lang w:val="en-AU" w:eastAsia="en-US"/>
        </w:rPr>
      </w:pPr>
      <w:r>
        <w:rPr>
          <w:rFonts w:ascii="Arial" w:hAnsi="Arial"/>
          <w:snapToGrid w:val="0"/>
          <w:sz w:val="22"/>
          <w:lang w:val="en-AU" w:eastAsia="en-US"/>
        </w:rPr>
        <w:t>(a)</w:t>
      </w:r>
      <w:r>
        <w:rPr>
          <w:rFonts w:ascii="Arial" w:hAnsi="Arial"/>
          <w:snapToGrid w:val="0"/>
          <w:sz w:val="22"/>
          <w:lang w:val="en-AU" w:eastAsia="en-US"/>
        </w:rPr>
        <w:tab/>
        <w:t>Positive range</w:t>
      </w:r>
    </w:p>
    <w:p w:rsidR="004B40A8" w:rsidRDefault="004B40A8" w:rsidP="008F1028">
      <w:pPr>
        <w:tabs>
          <w:tab w:val="left" w:pos="0"/>
          <w:tab w:val="left" w:pos="888"/>
          <w:tab w:val="left" w:pos="1400"/>
          <w:tab w:val="left" w:pos="1500"/>
        </w:tabs>
        <w:ind w:right="27"/>
        <w:jc w:val="both"/>
        <w:rPr>
          <w:rFonts w:ascii="Arial" w:hAnsi="Arial"/>
          <w:snapToGrid w:val="0"/>
          <w:sz w:val="22"/>
          <w:lang w:val="en-AU" w:eastAsia="en-US"/>
        </w:rPr>
      </w:pPr>
    </w:p>
    <w:p w:rsidR="004B40A8" w:rsidRDefault="004B40A8" w:rsidP="008F1028">
      <w:pPr>
        <w:tabs>
          <w:tab w:val="left" w:pos="0"/>
          <w:tab w:val="left" w:pos="888"/>
          <w:tab w:val="left" w:pos="1400"/>
          <w:tab w:val="left" w:pos="1500"/>
        </w:tabs>
        <w:ind w:right="27"/>
        <w:jc w:val="both"/>
        <w:rPr>
          <w:rFonts w:ascii="Arial" w:hAnsi="Arial"/>
          <w:snapToGrid w:val="0"/>
          <w:sz w:val="22"/>
          <w:lang w:val="en-AU" w:eastAsia="en-US"/>
        </w:rPr>
      </w:pPr>
      <w:r>
        <w:rPr>
          <w:rFonts w:ascii="Arial" w:hAnsi="Arial"/>
          <w:snapToGrid w:val="0"/>
          <w:sz w:val="22"/>
          <w:lang w:val="en-AU" w:eastAsia="en-US"/>
        </w:rPr>
        <w:t>With the load receptor empty, set the instrument to zero. Place a test load on the load receptor and set the instrument to zero again. Continue this process until it does not reset to zero. The maximum load that can be re-zeroed is the positive portion of the initial zero-setting range.</w:t>
      </w:r>
    </w:p>
    <w:p w:rsidR="004B40A8" w:rsidRDefault="004B40A8" w:rsidP="008F1028">
      <w:pPr>
        <w:tabs>
          <w:tab w:val="left" w:pos="0"/>
          <w:tab w:val="left" w:pos="888"/>
          <w:tab w:val="left" w:pos="1400"/>
          <w:tab w:val="left" w:pos="1500"/>
        </w:tabs>
        <w:jc w:val="both"/>
        <w:rPr>
          <w:rFonts w:ascii="Arial" w:hAnsi="Arial"/>
          <w:snapToGrid w:val="0"/>
          <w:sz w:val="22"/>
          <w:lang w:val="en-AU" w:eastAsia="en-US"/>
        </w:rPr>
      </w:pPr>
    </w:p>
    <w:p w:rsidR="004B40A8" w:rsidRDefault="004B40A8" w:rsidP="008F1028">
      <w:pPr>
        <w:tabs>
          <w:tab w:val="left" w:pos="0"/>
          <w:tab w:val="left" w:pos="888"/>
          <w:tab w:val="left" w:pos="1400"/>
          <w:tab w:val="left" w:pos="1500"/>
        </w:tabs>
        <w:ind w:right="27"/>
        <w:jc w:val="both"/>
        <w:rPr>
          <w:rFonts w:ascii="Arial" w:hAnsi="Arial"/>
          <w:snapToGrid w:val="0"/>
          <w:sz w:val="22"/>
          <w:lang w:val="en-AU" w:eastAsia="en-US"/>
        </w:rPr>
      </w:pPr>
      <w:r>
        <w:rPr>
          <w:rFonts w:ascii="Arial" w:hAnsi="Arial"/>
          <w:snapToGrid w:val="0"/>
          <w:sz w:val="22"/>
          <w:lang w:val="en-AU" w:eastAsia="en-US"/>
        </w:rPr>
        <w:t>(b)</w:t>
      </w:r>
      <w:r>
        <w:rPr>
          <w:rFonts w:ascii="Arial" w:hAnsi="Arial"/>
          <w:snapToGrid w:val="0"/>
          <w:sz w:val="22"/>
          <w:lang w:val="en-AU" w:eastAsia="en-US"/>
        </w:rPr>
        <w:tab/>
        <w:t>Negative range</w:t>
      </w:r>
    </w:p>
    <w:p w:rsidR="004B40A8" w:rsidRDefault="004B40A8" w:rsidP="008F1028">
      <w:pPr>
        <w:tabs>
          <w:tab w:val="left" w:pos="0"/>
          <w:tab w:val="left" w:pos="888"/>
          <w:tab w:val="left" w:pos="1400"/>
          <w:tab w:val="left" w:pos="1500"/>
        </w:tabs>
        <w:ind w:right="27"/>
        <w:jc w:val="both"/>
        <w:rPr>
          <w:rFonts w:ascii="Arial" w:hAnsi="Arial"/>
          <w:snapToGrid w:val="0"/>
          <w:sz w:val="22"/>
          <w:lang w:val="en-AU" w:eastAsia="en-US"/>
        </w:rPr>
      </w:pPr>
    </w:p>
    <w:p w:rsidR="0007271F" w:rsidRDefault="004B40A8">
      <w:pPr>
        <w:numPr>
          <w:ilvl w:val="0"/>
          <w:numId w:val="74"/>
        </w:numPr>
        <w:tabs>
          <w:tab w:val="left" w:pos="0"/>
        </w:tabs>
        <w:ind w:right="27"/>
        <w:jc w:val="both"/>
        <w:rPr>
          <w:rFonts w:ascii="Arial" w:hAnsi="Arial"/>
          <w:snapToGrid w:val="0"/>
          <w:sz w:val="22"/>
          <w:lang w:val="en-AU" w:eastAsia="en-US"/>
        </w:rPr>
      </w:pPr>
      <w:r>
        <w:rPr>
          <w:rFonts w:ascii="Arial" w:hAnsi="Arial"/>
          <w:snapToGrid w:val="0"/>
          <w:sz w:val="22"/>
          <w:lang w:val="en-AU" w:eastAsia="en-US"/>
        </w:rPr>
        <w:t xml:space="preserve">Remove any load from the load receptor and set the instrument to zero. Then, if possible, remove any non-essential components of the load receptor. If, at this point, the instrument can be reset to zero with the zero setting </w:t>
      </w:r>
      <w:proofErr w:type="gramStart"/>
      <w:r>
        <w:rPr>
          <w:rFonts w:ascii="Arial" w:hAnsi="Arial"/>
          <w:snapToGrid w:val="0"/>
          <w:sz w:val="22"/>
          <w:lang w:val="en-AU" w:eastAsia="en-US"/>
        </w:rPr>
        <w:t>device</w:t>
      </w:r>
      <w:proofErr w:type="gramEnd"/>
      <w:r>
        <w:rPr>
          <w:rFonts w:ascii="Arial" w:hAnsi="Arial"/>
          <w:snapToGrid w:val="0"/>
          <w:sz w:val="22"/>
          <w:lang w:val="en-AU" w:eastAsia="en-US"/>
        </w:rPr>
        <w:t>, the mass of the non-essential components is used as the negative portion of the initial zero-setting range.</w:t>
      </w:r>
    </w:p>
    <w:p w:rsidR="0007271F" w:rsidRDefault="004B40A8">
      <w:pPr>
        <w:numPr>
          <w:ilvl w:val="0"/>
          <w:numId w:val="74"/>
        </w:numPr>
        <w:tabs>
          <w:tab w:val="left" w:pos="0"/>
        </w:tabs>
        <w:ind w:right="27"/>
        <w:jc w:val="both"/>
        <w:rPr>
          <w:rFonts w:ascii="Arial" w:hAnsi="Arial"/>
          <w:snapToGrid w:val="0"/>
          <w:sz w:val="22"/>
          <w:lang w:val="en-AU" w:eastAsia="en-US"/>
        </w:rPr>
      </w:pPr>
      <w:r>
        <w:rPr>
          <w:rFonts w:ascii="Arial" w:hAnsi="Arial"/>
          <w:snapToGrid w:val="0"/>
          <w:sz w:val="22"/>
          <w:lang w:val="en-AU" w:eastAsia="en-US"/>
        </w:rPr>
        <w:t>If the instrument cannot be reset to zero with the non-essential components removed, add loads to any live part of the scale until the instrument indicates zero again.</w:t>
      </w:r>
    </w:p>
    <w:p w:rsidR="0007271F" w:rsidRDefault="004B40A8">
      <w:pPr>
        <w:numPr>
          <w:ilvl w:val="0"/>
          <w:numId w:val="74"/>
        </w:numPr>
        <w:tabs>
          <w:tab w:val="left" w:pos="0"/>
        </w:tabs>
        <w:ind w:right="27"/>
        <w:jc w:val="both"/>
        <w:rPr>
          <w:rFonts w:ascii="Arial" w:hAnsi="Arial"/>
          <w:snapToGrid w:val="0"/>
          <w:sz w:val="22"/>
          <w:lang w:val="en-AU" w:eastAsia="en-US"/>
        </w:rPr>
      </w:pPr>
      <w:r>
        <w:rPr>
          <w:rFonts w:ascii="Arial" w:hAnsi="Arial"/>
          <w:snapToGrid w:val="0"/>
          <w:sz w:val="22"/>
          <w:lang w:val="en-AU" w:eastAsia="en-US"/>
        </w:rPr>
        <w:t xml:space="preserve">Then remove the loads and, after each load is removed, </w:t>
      </w:r>
      <w:r w:rsidR="009064EE">
        <w:rPr>
          <w:rFonts w:ascii="Arial" w:hAnsi="Arial"/>
          <w:snapToGrid w:val="0"/>
          <w:sz w:val="22"/>
          <w:lang w:val="en-AU" w:eastAsia="en-US"/>
        </w:rPr>
        <w:t>reset to zero</w:t>
      </w:r>
      <w:r>
        <w:rPr>
          <w:rFonts w:ascii="Arial" w:hAnsi="Arial"/>
          <w:snapToGrid w:val="0"/>
          <w:sz w:val="22"/>
          <w:lang w:val="en-AU" w:eastAsia="en-US"/>
        </w:rPr>
        <w:t>. The maximum load that can be removed while the instrument can still be reset to zero is the negative portion of the initial zero-setting range.</w:t>
      </w:r>
    </w:p>
    <w:p w:rsidR="0007271F" w:rsidRDefault="004B40A8">
      <w:pPr>
        <w:numPr>
          <w:ilvl w:val="0"/>
          <w:numId w:val="74"/>
        </w:numPr>
        <w:tabs>
          <w:tab w:val="left" w:pos="0"/>
        </w:tabs>
        <w:jc w:val="both"/>
        <w:rPr>
          <w:rFonts w:ascii="Arial" w:hAnsi="Arial"/>
          <w:snapToGrid w:val="0"/>
          <w:sz w:val="22"/>
          <w:lang w:val="en-AU" w:eastAsia="en-US"/>
        </w:rPr>
      </w:pPr>
      <w:r>
        <w:rPr>
          <w:rFonts w:ascii="Arial" w:hAnsi="Arial"/>
          <w:snapToGrid w:val="0"/>
          <w:sz w:val="22"/>
          <w:lang w:val="en-AU" w:eastAsia="en-US"/>
        </w:rPr>
        <w:t>The initial zero-setting range is the sum of the positive and negative portions.</w:t>
      </w:r>
    </w:p>
    <w:p w:rsidR="0007271F" w:rsidRDefault="004B40A8">
      <w:pPr>
        <w:numPr>
          <w:ilvl w:val="0"/>
          <w:numId w:val="74"/>
        </w:numPr>
        <w:tabs>
          <w:tab w:val="left" w:pos="0"/>
        </w:tabs>
        <w:ind w:right="27"/>
        <w:jc w:val="both"/>
        <w:rPr>
          <w:rFonts w:ascii="Arial" w:hAnsi="Arial"/>
          <w:snapToGrid w:val="0"/>
          <w:sz w:val="22"/>
          <w:lang w:val="en-AU" w:eastAsia="en-US"/>
        </w:rPr>
      </w:pPr>
      <w:r>
        <w:rPr>
          <w:rFonts w:ascii="Arial" w:hAnsi="Arial"/>
          <w:snapToGrid w:val="0"/>
          <w:sz w:val="22"/>
          <w:lang w:val="en-AU" w:eastAsia="en-US"/>
        </w:rPr>
        <w:t xml:space="preserve">Alternatively, if it is not possible to test the negative range of initial zero setting by removing parts of the instrument, the instrument may be temporarily re-calibrated with a test load applied before step (3) above. (The test </w:t>
      </w:r>
      <w:proofErr w:type="gramStart"/>
      <w:r>
        <w:rPr>
          <w:rFonts w:ascii="Arial" w:hAnsi="Arial"/>
          <w:snapToGrid w:val="0"/>
          <w:sz w:val="22"/>
          <w:lang w:val="en-AU" w:eastAsia="en-US"/>
        </w:rPr>
        <w:t>load applied for the temporary re-calibration should be greater than the permissible negative portion</w:t>
      </w:r>
      <w:proofErr w:type="gramEnd"/>
      <w:r>
        <w:rPr>
          <w:rFonts w:ascii="Arial" w:hAnsi="Arial"/>
          <w:snapToGrid w:val="0"/>
          <w:sz w:val="22"/>
          <w:lang w:val="en-AU" w:eastAsia="en-US"/>
        </w:rPr>
        <w:t xml:space="preserve"> of the initial zero setting range which can be calculated from the result of the positive range test).</w:t>
      </w:r>
    </w:p>
    <w:p w:rsidR="0007271F" w:rsidRDefault="004B40A8">
      <w:pPr>
        <w:numPr>
          <w:ilvl w:val="0"/>
          <w:numId w:val="74"/>
        </w:numPr>
        <w:tabs>
          <w:tab w:val="left" w:pos="0"/>
        </w:tabs>
        <w:ind w:right="27"/>
        <w:jc w:val="both"/>
        <w:rPr>
          <w:rFonts w:ascii="Arial" w:hAnsi="Arial"/>
          <w:snapToGrid w:val="0"/>
          <w:sz w:val="22"/>
          <w:lang w:val="en-AU" w:eastAsia="en-US"/>
        </w:rPr>
      </w:pPr>
      <w:r>
        <w:rPr>
          <w:rFonts w:ascii="Arial" w:hAnsi="Arial"/>
          <w:snapToGrid w:val="0"/>
          <w:sz w:val="22"/>
          <w:lang w:val="en-AU" w:eastAsia="en-US"/>
        </w:rPr>
        <w:t>If it is not possible to test the negative portion of the initial zero-setting range by these methods then only the positive part of the zero-setting range need be considered.</w:t>
      </w:r>
    </w:p>
    <w:p w:rsidR="0007271F" w:rsidRDefault="004B40A8">
      <w:pPr>
        <w:numPr>
          <w:ilvl w:val="0"/>
          <w:numId w:val="74"/>
        </w:numPr>
        <w:tabs>
          <w:tab w:val="left" w:pos="0"/>
          <w:tab w:val="left" w:pos="177"/>
          <w:tab w:val="left" w:pos="532"/>
          <w:tab w:val="left" w:pos="1440"/>
        </w:tabs>
        <w:suppressAutoHyphens/>
        <w:jc w:val="both"/>
        <w:rPr>
          <w:rFonts w:ascii="Arial" w:hAnsi="Arial"/>
          <w:snapToGrid w:val="0"/>
          <w:sz w:val="22"/>
          <w:lang w:val="en-AU" w:eastAsia="en-US"/>
        </w:rPr>
      </w:pPr>
      <w:r>
        <w:rPr>
          <w:rFonts w:ascii="Arial" w:hAnsi="Arial"/>
          <w:snapToGrid w:val="0"/>
          <w:sz w:val="22"/>
          <w:lang w:val="en-AU" w:eastAsia="en-US"/>
        </w:rPr>
        <w:t>Reassemble or recalibrate the instrument for normal use after the above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9D2431" w:rsidP="008F1028">
      <w:pPr>
        <w:tabs>
          <w:tab w:val="left" w:pos="0"/>
          <w:tab w:val="left" w:pos="177"/>
          <w:tab w:val="left" w:pos="355"/>
          <w:tab w:val="left" w:pos="532"/>
          <w:tab w:val="left" w:pos="888"/>
          <w:tab w:val="left" w:pos="1400"/>
          <w:tab w:val="left" w:pos="1440"/>
          <w:tab w:val="left" w:pos="1500"/>
        </w:tabs>
        <w:suppressAutoHyphens/>
        <w:ind w:left="-284"/>
        <w:jc w:val="both"/>
        <w:rPr>
          <w:rFonts w:ascii="Arial" w:hAnsi="Arial"/>
          <w:b/>
          <w:spacing w:val="-3"/>
          <w:sz w:val="22"/>
        </w:rPr>
      </w:pPr>
      <w:r>
        <w:rPr>
          <w:rFonts w:ascii="Arial" w:hAnsi="Arial"/>
          <w:b/>
          <w:spacing w:val="-3"/>
          <w:sz w:val="22"/>
        </w:rPr>
        <w:tab/>
      </w:r>
      <w:r w:rsidR="003C0B3E">
        <w:rPr>
          <w:rFonts w:ascii="Arial" w:hAnsi="Arial"/>
          <w:b/>
          <w:spacing w:val="-3"/>
          <w:sz w:val="22"/>
        </w:rPr>
        <w:t>A.5.2</w:t>
      </w:r>
      <w:r w:rsidR="004B40A8" w:rsidRPr="00966C41">
        <w:rPr>
          <w:rFonts w:ascii="Arial" w:hAnsi="Arial"/>
          <w:b/>
          <w:spacing w:val="-3"/>
          <w:sz w:val="22"/>
        </w:rPr>
        <w:t xml:space="preserve">.2.2  </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Automatic zero-setting range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Default="004B40A8" w:rsidP="008F1028">
      <w:pPr>
        <w:tabs>
          <w:tab w:val="left" w:pos="0"/>
          <w:tab w:val="left" w:pos="888"/>
          <w:tab w:val="left" w:pos="1400"/>
          <w:tab w:val="left" w:pos="1500"/>
        </w:tabs>
        <w:ind w:right="27"/>
        <w:jc w:val="both"/>
        <w:rPr>
          <w:rFonts w:ascii="Arial" w:hAnsi="Arial"/>
          <w:snapToGrid w:val="0"/>
          <w:sz w:val="22"/>
          <w:lang w:val="en-AU"/>
        </w:rPr>
      </w:pPr>
      <w:r>
        <w:rPr>
          <w:rFonts w:ascii="Arial" w:hAnsi="Arial"/>
          <w:snapToGrid w:val="0"/>
          <w:sz w:val="22"/>
          <w:lang w:val="en-AU"/>
        </w:rPr>
        <w:t xml:space="preserve">Remove the non-essential parts of the load receptor or re-calibrate the instrument as described in </w:t>
      </w:r>
      <w:r w:rsidR="003C0B3E">
        <w:rPr>
          <w:rFonts w:ascii="Arial" w:hAnsi="Arial"/>
          <w:snapToGrid w:val="0"/>
          <w:sz w:val="22"/>
          <w:lang w:val="en-AU"/>
        </w:rPr>
        <w:t>A.5.2</w:t>
      </w:r>
      <w:r>
        <w:rPr>
          <w:rFonts w:ascii="Arial" w:hAnsi="Arial"/>
          <w:snapToGrid w:val="0"/>
          <w:sz w:val="22"/>
          <w:lang w:val="en-AU"/>
        </w:rPr>
        <w:t>.2.1 and place weights on the live part of the scale until it indicates zero.</w:t>
      </w:r>
    </w:p>
    <w:p w:rsidR="004B40A8" w:rsidRDefault="004B40A8" w:rsidP="008F1028">
      <w:pPr>
        <w:tabs>
          <w:tab w:val="left" w:pos="0"/>
          <w:tab w:val="left" w:pos="888"/>
          <w:tab w:val="left" w:pos="1400"/>
          <w:tab w:val="left" w:pos="1500"/>
        </w:tabs>
        <w:ind w:right="27"/>
        <w:jc w:val="both"/>
        <w:rPr>
          <w:rFonts w:ascii="Arial" w:hAnsi="Arial"/>
          <w:snapToGrid w:val="0"/>
          <w:sz w:val="22"/>
          <w:lang w:val="en-AU"/>
        </w:rPr>
      </w:pPr>
    </w:p>
    <w:p w:rsidR="004B40A8" w:rsidRDefault="004B40A8" w:rsidP="008F1028">
      <w:pPr>
        <w:tabs>
          <w:tab w:val="left" w:pos="0"/>
          <w:tab w:val="left" w:pos="888"/>
          <w:tab w:val="left" w:pos="1400"/>
          <w:tab w:val="left" w:pos="1500"/>
        </w:tabs>
        <w:ind w:right="27"/>
        <w:jc w:val="both"/>
        <w:rPr>
          <w:rFonts w:ascii="Arial" w:hAnsi="Arial"/>
          <w:snapToGrid w:val="0"/>
          <w:sz w:val="22"/>
          <w:lang w:val="en-AU"/>
        </w:rPr>
      </w:pPr>
      <w:r>
        <w:rPr>
          <w:rFonts w:ascii="Arial" w:hAnsi="Arial"/>
          <w:snapToGrid w:val="0"/>
          <w:sz w:val="22"/>
          <w:lang w:val="en-AU"/>
        </w:rPr>
        <w:t>Remove weights in small amounts and after each weight is removed allow the instrument to operate through the appropriate part of the automatic cycle so as to see if the instrument is reset to zero automatically.</w:t>
      </w:r>
    </w:p>
    <w:p w:rsidR="004B40A8" w:rsidRDefault="004B40A8" w:rsidP="008F1028">
      <w:pPr>
        <w:tabs>
          <w:tab w:val="left" w:pos="0"/>
          <w:tab w:val="left" w:pos="888"/>
          <w:tab w:val="left" w:pos="1400"/>
          <w:tab w:val="left" w:pos="1500"/>
        </w:tabs>
        <w:ind w:right="27"/>
        <w:jc w:val="both"/>
        <w:rPr>
          <w:rFonts w:ascii="Arial" w:hAnsi="Arial"/>
          <w:snapToGrid w:val="0"/>
          <w:sz w:val="22"/>
          <w:lang w:val="en-AU"/>
        </w:rPr>
      </w:pPr>
    </w:p>
    <w:p w:rsidR="004B40A8" w:rsidRDefault="004B40A8" w:rsidP="008F1028">
      <w:pPr>
        <w:tabs>
          <w:tab w:val="left" w:pos="0"/>
          <w:tab w:val="left" w:pos="888"/>
          <w:tab w:val="left" w:pos="1400"/>
          <w:tab w:val="left" w:pos="1500"/>
        </w:tabs>
        <w:ind w:right="27"/>
        <w:jc w:val="both"/>
        <w:rPr>
          <w:rFonts w:ascii="Arial" w:hAnsi="Arial"/>
          <w:snapToGrid w:val="0"/>
          <w:sz w:val="22"/>
          <w:lang w:val="en-AU"/>
        </w:rPr>
      </w:pPr>
      <w:r>
        <w:rPr>
          <w:rFonts w:ascii="Arial" w:hAnsi="Arial"/>
          <w:snapToGrid w:val="0"/>
          <w:sz w:val="22"/>
          <w:lang w:val="en-AU"/>
        </w:rPr>
        <w:lastRenderedPageBreak/>
        <w:t>The maximum load that can be removed so the instrument can still be reset to zero is the zero-setting range.</w:t>
      </w:r>
    </w:p>
    <w:p w:rsidR="00313A7E" w:rsidRPr="00966C41" w:rsidRDefault="00313A7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3C0B3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r>
        <w:rPr>
          <w:rFonts w:ascii="Arial" w:hAnsi="Arial"/>
          <w:b/>
          <w:spacing w:val="-3"/>
          <w:sz w:val="22"/>
          <w:lang w:val="fr-FR"/>
        </w:rPr>
        <w:t>A.5.2</w:t>
      </w:r>
      <w:r w:rsidR="004B40A8">
        <w:rPr>
          <w:rFonts w:ascii="Arial" w:hAnsi="Arial"/>
          <w:b/>
          <w:spacing w:val="-3"/>
          <w:sz w:val="22"/>
          <w:lang w:val="fr-FR"/>
        </w:rPr>
        <w:t>.3</w:t>
      </w:r>
      <w:r w:rsidR="004B40A8">
        <w:rPr>
          <w:rFonts w:ascii="Arial" w:hAnsi="Arial"/>
          <w:spacing w:val="-3"/>
          <w:sz w:val="22"/>
          <w:lang w:val="fr-FR"/>
        </w:rPr>
        <w:t>  </w:t>
      </w:r>
      <w:r w:rsidR="004B40A8">
        <w:rPr>
          <w:rFonts w:ascii="Arial" w:hAnsi="Arial"/>
          <w:spacing w:val="-3"/>
          <w:sz w:val="22"/>
          <w:lang w:val="fr-FR"/>
        </w:rPr>
        <w:tab/>
      </w:r>
      <w:r w:rsidR="004B40A8">
        <w:rPr>
          <w:rFonts w:ascii="Arial" w:hAnsi="Arial"/>
          <w:spacing w:val="-3"/>
          <w:sz w:val="22"/>
          <w:lang w:val="fr-FR"/>
        </w:rPr>
        <w:tab/>
      </w:r>
      <w:r w:rsidR="004B40A8">
        <w:rPr>
          <w:rFonts w:ascii="Arial" w:hAnsi="Arial"/>
          <w:spacing w:val="-3"/>
          <w:sz w:val="22"/>
          <w:lang w:val="fr-FR"/>
        </w:rPr>
        <w:tab/>
        <w:t xml:space="preserve">Accuracy of zero-setting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74EF" w:rsidRDefault="004B40A8">
      <w:pPr>
        <w:numPr>
          <w:ilvl w:val="0"/>
          <w:numId w:val="47"/>
        </w:numPr>
        <w:tabs>
          <w:tab w:val="left" w:pos="426"/>
          <w:tab w:val="left" w:pos="888"/>
          <w:tab w:val="left" w:pos="1400"/>
          <w:tab w:val="left" w:pos="1440"/>
          <w:tab w:val="left" w:pos="1500"/>
        </w:tabs>
        <w:suppressAutoHyphens/>
        <w:ind w:left="426"/>
        <w:jc w:val="both"/>
        <w:rPr>
          <w:rFonts w:ascii="Arial" w:hAnsi="Arial"/>
          <w:spacing w:val="-3"/>
          <w:sz w:val="22"/>
        </w:rPr>
      </w:pPr>
      <w:r w:rsidRPr="00966C41">
        <w:rPr>
          <w:rFonts w:ascii="Arial" w:hAnsi="Arial"/>
          <w:spacing w:val="-3"/>
          <w:sz w:val="22"/>
        </w:rPr>
        <w:t xml:space="preserve">When the load receptor is empty, zero the </w:t>
      </w:r>
      <w:r w:rsidR="006802C6">
        <w:rPr>
          <w:rFonts w:ascii="Arial" w:hAnsi="Arial"/>
          <w:spacing w:val="-3"/>
          <w:sz w:val="22"/>
        </w:rPr>
        <w:t>AGFI</w:t>
      </w:r>
      <w:r w:rsidRPr="00966C41">
        <w:rPr>
          <w:rFonts w:ascii="Arial" w:hAnsi="Arial"/>
          <w:spacing w:val="-3"/>
          <w:sz w:val="22"/>
        </w:rPr>
        <w:t xml:space="preserve"> in a mode as determined </w:t>
      </w:r>
      <w:r w:rsidR="00C1502D" w:rsidRPr="00966C41">
        <w:rPr>
          <w:rFonts w:ascii="Arial" w:hAnsi="Arial"/>
          <w:spacing w:val="-3"/>
          <w:sz w:val="22"/>
        </w:rPr>
        <w:t xml:space="preserve">by </w:t>
      </w:r>
      <w:r w:rsidR="003C0B3E">
        <w:rPr>
          <w:rFonts w:ascii="Arial" w:hAnsi="Arial"/>
          <w:spacing w:val="-3"/>
          <w:sz w:val="22"/>
        </w:rPr>
        <w:t>A.5.2</w:t>
      </w:r>
      <w:r w:rsidR="00C1502D">
        <w:rPr>
          <w:rFonts w:ascii="Arial" w:hAnsi="Arial"/>
          <w:spacing w:val="-3"/>
          <w:sz w:val="22"/>
        </w:rPr>
        <w:t>.1</w:t>
      </w:r>
      <w:r w:rsidRPr="00966C41">
        <w:rPr>
          <w:rFonts w:ascii="Arial" w:hAnsi="Arial"/>
          <w:spacing w:val="-3"/>
          <w:sz w:val="22"/>
        </w:rPr>
        <w:t>.</w:t>
      </w:r>
    </w:p>
    <w:p w:rsidR="004B74EF" w:rsidRDefault="004B40A8">
      <w:pPr>
        <w:numPr>
          <w:ilvl w:val="0"/>
          <w:numId w:val="47"/>
        </w:numPr>
        <w:tabs>
          <w:tab w:val="left" w:pos="426"/>
          <w:tab w:val="left" w:pos="888"/>
          <w:tab w:val="left" w:pos="1400"/>
          <w:tab w:val="left" w:pos="1440"/>
          <w:tab w:val="left" w:pos="1500"/>
        </w:tabs>
        <w:suppressAutoHyphens/>
        <w:ind w:left="426"/>
        <w:jc w:val="both"/>
        <w:rPr>
          <w:rFonts w:ascii="Arial" w:hAnsi="Arial"/>
          <w:spacing w:val="-3"/>
          <w:sz w:val="22"/>
        </w:rPr>
      </w:pPr>
      <w:r w:rsidRPr="00966C41">
        <w:rPr>
          <w:rFonts w:ascii="Arial" w:hAnsi="Arial"/>
          <w:spacing w:val="-3"/>
          <w:sz w:val="22"/>
        </w:rPr>
        <w:t>Add load(s) to the load receptor to determine the additional load at which the indication changes from zero to one scale interval above zero.</w:t>
      </w:r>
    </w:p>
    <w:p w:rsidR="004B74EF" w:rsidRDefault="004B40A8">
      <w:pPr>
        <w:numPr>
          <w:ilvl w:val="0"/>
          <w:numId w:val="47"/>
        </w:numPr>
        <w:tabs>
          <w:tab w:val="left" w:pos="426"/>
          <w:tab w:val="left" w:pos="888"/>
          <w:tab w:val="left" w:pos="1400"/>
          <w:tab w:val="left" w:pos="1440"/>
          <w:tab w:val="left" w:pos="1500"/>
        </w:tabs>
        <w:suppressAutoHyphens/>
        <w:ind w:left="426"/>
        <w:jc w:val="both"/>
        <w:rPr>
          <w:rFonts w:ascii="Arial" w:hAnsi="Arial"/>
          <w:sz w:val="22"/>
        </w:rPr>
      </w:pPr>
      <w:r>
        <w:rPr>
          <w:rFonts w:ascii="Arial" w:hAnsi="Arial"/>
          <w:sz w:val="22"/>
        </w:rPr>
        <w:t>Calculate the error at zero according to the method described in A.3.6.2.1.</w:t>
      </w:r>
    </w:p>
    <w:p w:rsidR="004B74EF" w:rsidRDefault="004B40A8">
      <w:pPr>
        <w:numPr>
          <w:ilvl w:val="0"/>
          <w:numId w:val="47"/>
        </w:numPr>
        <w:tabs>
          <w:tab w:val="left" w:pos="426"/>
          <w:tab w:val="left" w:pos="888"/>
          <w:tab w:val="left" w:pos="1400"/>
          <w:tab w:val="left" w:pos="1440"/>
          <w:tab w:val="left" w:pos="1500"/>
        </w:tabs>
        <w:suppressAutoHyphens/>
        <w:ind w:left="426"/>
        <w:jc w:val="both"/>
        <w:rPr>
          <w:rFonts w:ascii="Arial" w:hAnsi="Arial"/>
          <w:sz w:val="22"/>
        </w:rPr>
      </w:pPr>
      <w:r>
        <w:rPr>
          <w:rFonts w:ascii="Arial" w:hAnsi="Arial"/>
          <w:sz w:val="22"/>
        </w:rPr>
        <w:t xml:space="preserve">Verify that the zero-setting error is within the limit specified in </w:t>
      </w:r>
      <w:r w:rsidR="00D301E1">
        <w:rPr>
          <w:rFonts w:ascii="Arial" w:hAnsi="Arial"/>
          <w:sz w:val="22"/>
        </w:rPr>
        <w:t>5.8</w:t>
      </w:r>
      <w:r w:rsidR="004C3379">
        <w:rPr>
          <w:rFonts w:ascii="Arial" w:hAnsi="Arial"/>
          <w:sz w:val="22"/>
        </w:rPr>
        <w:t>.2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3C0B3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A.5.2</w:t>
      </w:r>
      <w:r w:rsidR="004B40A8" w:rsidRPr="00966C41">
        <w:rPr>
          <w:rFonts w:ascii="Arial" w:hAnsi="Arial"/>
          <w:b/>
          <w:spacing w:val="-3"/>
          <w:sz w:val="22"/>
        </w:rPr>
        <w:t>.4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Accuracy of taring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0DBC">
      <w:pPr>
        <w:pStyle w:val="BodyText2"/>
        <w:widowControl/>
        <w:tabs>
          <w:tab w:val="clear" w:pos="-267"/>
          <w:tab w:val="clear" w:pos="177"/>
          <w:tab w:val="clear" w:pos="532"/>
          <w:tab w:val="clear" w:pos="710"/>
          <w:tab w:val="clear" w:pos="1154"/>
          <w:tab w:val="left" w:pos="709"/>
          <w:tab w:val="left" w:pos="1400"/>
          <w:tab w:val="left" w:pos="1500"/>
        </w:tabs>
        <w:rPr>
          <w:snapToGrid/>
          <w:lang w:val="en-GB"/>
        </w:rPr>
      </w:pPr>
      <w:r w:rsidRPr="00966C41">
        <w:rPr>
          <w:snapToGrid/>
          <w:lang w:val="en-GB"/>
        </w:rPr>
        <w:t>Accuracy of the tare device shall be tested at the maximum tare as specified by the manufacturer.</w:t>
      </w:r>
    </w:p>
    <w:p w:rsidR="004B40A8" w:rsidRPr="00966C41" w:rsidRDefault="004B40A8" w:rsidP="008F0DBC">
      <w:pPr>
        <w:tabs>
          <w:tab w:val="left" w:pos="0"/>
          <w:tab w:val="left" w:pos="355"/>
          <w:tab w:val="left" w:pos="709"/>
          <w:tab w:val="left" w:pos="888"/>
          <w:tab w:val="left" w:pos="1400"/>
          <w:tab w:val="left" w:pos="1440"/>
          <w:tab w:val="left" w:pos="1500"/>
        </w:tabs>
        <w:suppressAutoHyphens/>
        <w:jc w:val="both"/>
        <w:rPr>
          <w:rFonts w:ascii="Arial" w:hAnsi="Arial"/>
          <w:spacing w:val="-3"/>
          <w:sz w:val="22"/>
        </w:rPr>
      </w:pPr>
    </w:p>
    <w:p w:rsidR="00BE0E05" w:rsidRDefault="004B40A8">
      <w:pPr>
        <w:numPr>
          <w:ilvl w:val="0"/>
          <w:numId w:val="75"/>
        </w:numPr>
        <w:tabs>
          <w:tab w:val="left" w:pos="0"/>
          <w:tab w:val="left" w:pos="709"/>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Place the maximum tare load on the load </w:t>
      </w:r>
      <w:proofErr w:type="gramStart"/>
      <w:r w:rsidRPr="00966C41">
        <w:rPr>
          <w:rFonts w:ascii="Arial" w:hAnsi="Arial"/>
          <w:spacing w:val="-3"/>
          <w:sz w:val="22"/>
        </w:rPr>
        <w:t>receptor,</w:t>
      </w:r>
      <w:proofErr w:type="gramEnd"/>
      <w:r w:rsidRPr="00966C41">
        <w:rPr>
          <w:rFonts w:ascii="Arial" w:hAnsi="Arial"/>
          <w:spacing w:val="-3"/>
          <w:sz w:val="22"/>
        </w:rPr>
        <w:t xml:space="preserve"> operate the tare function key immediately in a mode as determined by </w:t>
      </w:r>
      <w:r w:rsidR="003C0B3E">
        <w:rPr>
          <w:rFonts w:ascii="Arial" w:hAnsi="Arial"/>
          <w:spacing w:val="-3"/>
          <w:sz w:val="22"/>
        </w:rPr>
        <w:t>A.5.2</w:t>
      </w:r>
      <w:r w:rsidRPr="00966C41">
        <w:rPr>
          <w:rFonts w:ascii="Arial" w:hAnsi="Arial"/>
          <w:spacing w:val="-3"/>
          <w:sz w:val="22"/>
        </w:rPr>
        <w:t>.1 to enable the equilibrium device to release the tare function.</w:t>
      </w:r>
    </w:p>
    <w:p w:rsidR="00BE0E05" w:rsidRDefault="004B40A8">
      <w:pPr>
        <w:numPr>
          <w:ilvl w:val="0"/>
          <w:numId w:val="75"/>
        </w:numPr>
        <w:tabs>
          <w:tab w:val="left" w:pos="0"/>
          <w:tab w:val="left" w:pos="709"/>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Add load(s) to the load receptor to determine the additional load at which the indication changes from zero to one scale interval above zero.</w:t>
      </w:r>
    </w:p>
    <w:p w:rsidR="00BE0E05" w:rsidRDefault="004B40A8">
      <w:pPr>
        <w:numPr>
          <w:ilvl w:val="0"/>
          <w:numId w:val="75"/>
        </w:numPr>
        <w:tabs>
          <w:tab w:val="left" w:pos="0"/>
          <w:tab w:val="left" w:pos="709"/>
          <w:tab w:val="left" w:pos="888"/>
          <w:tab w:val="left" w:pos="1400"/>
          <w:tab w:val="left" w:pos="1440"/>
          <w:tab w:val="left" w:pos="1500"/>
        </w:tabs>
        <w:suppressAutoHyphens/>
        <w:jc w:val="both"/>
        <w:rPr>
          <w:rFonts w:ascii="Arial" w:hAnsi="Arial"/>
          <w:sz w:val="22"/>
        </w:rPr>
      </w:pPr>
      <w:r w:rsidRPr="00966C41">
        <w:rPr>
          <w:rFonts w:ascii="Arial" w:hAnsi="Arial"/>
          <w:spacing w:val="-3"/>
          <w:sz w:val="22"/>
        </w:rPr>
        <w:t>Calculate the error according to the method described in A.3.6.2.1.</w:t>
      </w:r>
    </w:p>
    <w:p w:rsidR="00BE0E05" w:rsidRDefault="004B40A8">
      <w:pPr>
        <w:numPr>
          <w:ilvl w:val="0"/>
          <w:numId w:val="75"/>
        </w:numPr>
        <w:tabs>
          <w:tab w:val="left" w:pos="0"/>
          <w:tab w:val="left" w:pos="709"/>
          <w:tab w:val="left" w:pos="888"/>
          <w:tab w:val="left" w:pos="1400"/>
          <w:tab w:val="left" w:pos="1440"/>
          <w:tab w:val="left" w:pos="1500"/>
        </w:tabs>
        <w:suppressAutoHyphens/>
        <w:jc w:val="both"/>
        <w:rPr>
          <w:rFonts w:ascii="Arial" w:hAnsi="Arial"/>
          <w:spacing w:val="-3"/>
          <w:sz w:val="22"/>
        </w:rPr>
      </w:pPr>
      <w:r>
        <w:rPr>
          <w:rFonts w:ascii="Arial" w:hAnsi="Arial"/>
          <w:sz w:val="22"/>
        </w:rPr>
        <w:t xml:space="preserve">Verify that the zero-setting error is within the limit specified in </w:t>
      </w:r>
      <w:r w:rsidR="00D301E1">
        <w:rPr>
          <w:rFonts w:ascii="Arial" w:hAnsi="Arial"/>
          <w:sz w:val="22"/>
        </w:rPr>
        <w:t>5.8</w:t>
      </w:r>
      <w:r w:rsidR="004C3379">
        <w:rPr>
          <w:rFonts w:ascii="Arial" w:hAnsi="Arial"/>
          <w:sz w:val="22"/>
        </w:rPr>
        <w:t>.2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9D2431"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3C0B3E">
        <w:rPr>
          <w:rFonts w:ascii="Arial" w:hAnsi="Arial"/>
          <w:b/>
          <w:spacing w:val="-3"/>
          <w:sz w:val="22"/>
        </w:rPr>
        <w:t>A.5.2</w:t>
      </w:r>
      <w:r w:rsidR="004B40A8" w:rsidRPr="00966C41">
        <w:rPr>
          <w:rFonts w:ascii="Arial" w:hAnsi="Arial"/>
          <w:b/>
          <w:spacing w:val="-3"/>
          <w:sz w:val="22"/>
        </w:rPr>
        <w:t>.5</w:t>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b/>
          <w:spacing w:val="-3"/>
          <w:sz w:val="22"/>
        </w:rPr>
        <w:tab/>
      </w:r>
      <w:r w:rsidR="004B40A8" w:rsidRPr="00966C41">
        <w:rPr>
          <w:rFonts w:ascii="Arial" w:hAnsi="Arial"/>
          <w:spacing w:val="-3"/>
          <w:sz w:val="22"/>
        </w:rPr>
        <w:t xml:space="preserve">Frequency of automatic zero-setting and taring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This test does not need to be performed for </w:t>
      </w:r>
      <w:r w:rsidR="00785941">
        <w:rPr>
          <w:rFonts w:ascii="Arial" w:hAnsi="Arial"/>
          <w:spacing w:val="-3"/>
          <w:sz w:val="22"/>
        </w:rPr>
        <w:t>AGFI</w:t>
      </w:r>
      <w:r w:rsidRPr="00966C41">
        <w:rPr>
          <w:rFonts w:ascii="Arial" w:hAnsi="Arial"/>
          <w:spacing w:val="-3"/>
          <w:sz w:val="22"/>
        </w:rPr>
        <w:t>s that have automatic zero-setting as part of every automatic weighing cycle.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If the zero-setting device is not part of the automatic weighing cycle but operates with a programmable time interval, the value for maximum permissible time interval for automatic zero-setting shall be determied as follows: </w:t>
      </w:r>
    </w:p>
    <w:p w:rsidR="004B40A8"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z w:val="22"/>
          <w:lang w:val="en-AU"/>
        </w:rPr>
      </w:pPr>
    </w:p>
    <w:p w:rsidR="004B74EF" w:rsidRDefault="004B40A8">
      <w:pPr>
        <w:numPr>
          <w:ilvl w:val="0"/>
          <w:numId w:val="37"/>
        </w:numPr>
        <w:tabs>
          <w:tab w:val="left" w:pos="0"/>
          <w:tab w:val="left" w:pos="426"/>
          <w:tab w:val="left" w:pos="1400"/>
          <w:tab w:val="left" w:pos="1500"/>
        </w:tabs>
        <w:suppressAutoHyphens/>
        <w:ind w:left="426" w:hanging="426"/>
        <w:jc w:val="both"/>
        <w:rPr>
          <w:rFonts w:ascii="Arial" w:hAnsi="Arial"/>
          <w:sz w:val="22"/>
          <w:lang w:val="en-AU"/>
        </w:rPr>
      </w:pPr>
      <w:r>
        <w:rPr>
          <w:rFonts w:ascii="Arial" w:hAnsi="Arial"/>
          <w:sz w:val="22"/>
          <w:lang w:val="en-AU"/>
        </w:rPr>
        <w:t xml:space="preserve">The maximum allowable rate of change of a steady ambient temperature is 5 °C per </w:t>
      </w:r>
      <w:r w:rsidRPr="00E40194">
        <w:rPr>
          <w:rFonts w:ascii="Arial" w:hAnsi="Arial"/>
          <w:sz w:val="22"/>
          <w:lang w:val="en-AU"/>
        </w:rPr>
        <w:t>hour as specified in A.3.3.</w:t>
      </w:r>
    </w:p>
    <w:p w:rsidR="004B74EF" w:rsidRDefault="0008421C">
      <w:pPr>
        <w:numPr>
          <w:ilvl w:val="0"/>
          <w:numId w:val="37"/>
        </w:numPr>
        <w:tabs>
          <w:tab w:val="left" w:pos="0"/>
          <w:tab w:val="left" w:pos="426"/>
          <w:tab w:val="left" w:pos="1400"/>
          <w:tab w:val="left" w:pos="1440"/>
          <w:tab w:val="left" w:pos="1500"/>
        </w:tabs>
        <w:suppressAutoHyphens/>
        <w:ind w:left="426" w:hanging="426"/>
        <w:jc w:val="both"/>
        <w:rPr>
          <w:rFonts w:ascii="Arial" w:hAnsi="Arial"/>
          <w:sz w:val="22"/>
          <w:lang w:val="en-AU"/>
        </w:rPr>
      </w:pPr>
      <w:r>
        <w:rPr>
          <w:rFonts w:ascii="Arial" w:hAnsi="Arial"/>
          <w:sz w:val="22"/>
          <w:lang w:val="en-AU"/>
        </w:rPr>
        <w:t>The</w:t>
      </w:r>
      <w:r w:rsidR="004B40A8" w:rsidRPr="00E40194">
        <w:rPr>
          <w:rFonts w:ascii="Arial" w:hAnsi="Arial"/>
          <w:sz w:val="22"/>
          <w:lang w:val="en-AU"/>
        </w:rPr>
        <w:t xml:space="preserve"> maximum zero-setting error</w:t>
      </w:r>
      <w:r>
        <w:rPr>
          <w:rFonts w:ascii="Arial" w:hAnsi="Arial"/>
          <w:sz w:val="22"/>
          <w:lang w:val="en-AU"/>
        </w:rPr>
        <w:t xml:space="preserve"> (5.8.2) is determined as follows</w:t>
      </w:r>
      <w:r w:rsidR="004B40A8" w:rsidRPr="00E40194">
        <w:rPr>
          <w:rFonts w:ascii="Arial" w:hAnsi="Arial"/>
          <w:sz w:val="22"/>
          <w:lang w:val="en-AU"/>
        </w:rPr>
        <w:t xml:space="preserve">:  </w:t>
      </w:r>
    </w:p>
    <w:p w:rsidR="004B40A8" w:rsidRPr="00E40194" w:rsidRDefault="004B40A8" w:rsidP="00B85B34">
      <w:pPr>
        <w:tabs>
          <w:tab w:val="left" w:pos="0"/>
          <w:tab w:val="left" w:pos="426"/>
          <w:tab w:val="left" w:pos="532"/>
          <w:tab w:val="left" w:pos="567"/>
          <w:tab w:val="left" w:pos="1400"/>
          <w:tab w:val="left" w:pos="1440"/>
          <w:tab w:val="left" w:pos="1500"/>
        </w:tabs>
        <w:suppressAutoHyphens/>
        <w:ind w:left="426" w:hanging="426"/>
        <w:jc w:val="both"/>
        <w:rPr>
          <w:rFonts w:ascii="Arial" w:hAnsi="Arial"/>
          <w:sz w:val="22"/>
          <w:lang w:val="en-AU"/>
        </w:rPr>
      </w:pPr>
    </w:p>
    <w:p w:rsidR="001976BA" w:rsidRDefault="00B85B34" w:rsidP="001976BA">
      <w:pPr>
        <w:tabs>
          <w:tab w:val="left" w:pos="0"/>
          <w:tab w:val="left" w:pos="426"/>
          <w:tab w:val="left" w:pos="532"/>
          <w:tab w:val="left" w:pos="567"/>
          <w:tab w:val="left" w:pos="1400"/>
          <w:tab w:val="left" w:pos="1440"/>
          <w:tab w:val="left" w:pos="1500"/>
        </w:tabs>
        <w:suppressAutoHyphens/>
        <w:ind w:left="426" w:hanging="426"/>
        <w:jc w:val="both"/>
        <w:rPr>
          <w:rFonts w:ascii="Arial" w:hAnsi="Arial"/>
          <w:sz w:val="22"/>
          <w:lang w:val="en-AU"/>
        </w:rPr>
      </w:pPr>
      <w:r>
        <w:rPr>
          <w:rFonts w:ascii="Arial" w:hAnsi="Arial"/>
          <w:sz w:val="22"/>
          <w:lang w:val="en-AU"/>
        </w:rPr>
        <w:tab/>
      </w:r>
      <w:r w:rsidR="004B40A8" w:rsidRPr="00E40194">
        <w:rPr>
          <w:rFonts w:ascii="Arial" w:hAnsi="Arial"/>
          <w:sz w:val="22"/>
          <w:lang w:val="en-AU"/>
        </w:rPr>
        <w:t>(Ezse</w:t>
      </w:r>
      <w:r w:rsidR="004B40A8" w:rsidRPr="00E40194">
        <w:rPr>
          <w:rFonts w:ascii="Arial" w:hAnsi="Arial"/>
          <w:sz w:val="22"/>
          <w:vertAlign w:val="subscript"/>
          <w:lang w:val="en-AU"/>
        </w:rPr>
        <w:t>max</w:t>
      </w:r>
      <w:r w:rsidR="004B40A8" w:rsidRPr="00E40194">
        <w:rPr>
          <w:rFonts w:ascii="Arial" w:hAnsi="Arial"/>
          <w:sz w:val="22"/>
          <w:lang w:val="en-AU"/>
        </w:rPr>
        <w:t xml:space="preserve">)  </w:t>
      </w:r>
      <w:r w:rsidR="004B40A8" w:rsidRPr="00E40194">
        <w:rPr>
          <w:rFonts w:ascii="Arial" w:hAnsi="Arial"/>
          <w:sz w:val="22"/>
          <w:lang w:val="en-AU"/>
        </w:rPr>
        <w:sym w:font="Symbol" w:char="F0A3"/>
      </w:r>
      <w:r w:rsidR="004B40A8" w:rsidRPr="00E40194">
        <w:rPr>
          <w:rFonts w:ascii="Arial" w:hAnsi="Arial"/>
          <w:sz w:val="22"/>
          <w:lang w:val="en-AU"/>
        </w:rPr>
        <w:t xml:space="preserve"> </w:t>
      </w:r>
      <w:r w:rsidR="004B40A8">
        <w:rPr>
          <w:rFonts w:ascii="Arial" w:hAnsi="Arial"/>
          <w:sz w:val="22"/>
          <w:lang w:val="en-AU"/>
        </w:rPr>
        <w:t xml:space="preserve">0.25 </w:t>
      </w:r>
      <w:r w:rsidR="00993D17">
        <w:rPr>
          <w:rFonts w:ascii="Arial" w:hAnsi="Arial"/>
          <w:sz w:val="22"/>
          <w:lang w:val="en-AU"/>
        </w:rPr>
        <w:t>mpd</w:t>
      </w:r>
      <w:r w:rsidR="004B40A8">
        <w:rPr>
          <w:rFonts w:ascii="Arial" w:hAnsi="Arial"/>
          <w:sz w:val="22"/>
          <w:lang w:val="en-AU"/>
        </w:rPr>
        <w:t xml:space="preserve"> in-service</w:t>
      </w:r>
      <w:r w:rsidR="00C660A0">
        <w:rPr>
          <w:rFonts w:ascii="Arial" w:hAnsi="Arial"/>
          <w:sz w:val="22"/>
          <w:lang w:val="en-AU"/>
        </w:rPr>
        <w:t xml:space="preserve"> at </w:t>
      </w:r>
      <w:r w:rsidR="004B40A8">
        <w:rPr>
          <w:rFonts w:ascii="Arial" w:hAnsi="Arial"/>
          <w:sz w:val="22"/>
          <w:lang w:val="en-AU"/>
        </w:rPr>
        <w:t xml:space="preserve">Minfill </w:t>
      </w:r>
      <w:r w:rsidR="004B40A8">
        <w:rPr>
          <w:rFonts w:ascii="Arial" w:hAnsi="Arial"/>
          <w:sz w:val="16"/>
          <w:lang w:val="en-AU"/>
        </w:rPr>
        <w:t>x</w:t>
      </w:r>
      <w:r w:rsidR="004B40A8">
        <w:rPr>
          <w:rFonts w:ascii="Arial" w:hAnsi="Arial"/>
          <w:sz w:val="22"/>
          <w:lang w:val="en-AU"/>
        </w:rPr>
        <w:t xml:space="preserve"> Ref(x)</w:t>
      </w:r>
      <w:r w:rsidR="00E40194">
        <w:rPr>
          <w:rFonts w:ascii="Arial" w:hAnsi="Arial"/>
          <w:sz w:val="22"/>
          <w:lang w:val="en-AU"/>
        </w:rPr>
        <w:t xml:space="preserve"> </w:t>
      </w:r>
      <w:r w:rsidR="004B40A8">
        <w:rPr>
          <w:rFonts w:ascii="Arial" w:hAnsi="Arial"/>
          <w:sz w:val="22"/>
          <w:lang w:val="en-AU"/>
        </w:rPr>
        <w:t xml:space="preserve"> </w:t>
      </w:r>
      <w:r w:rsidR="004B40A8">
        <w:rPr>
          <w:rFonts w:ascii="Arial" w:hAnsi="Arial"/>
          <w:sz w:val="22"/>
          <w:lang w:val="en-AU"/>
        </w:rPr>
        <w:tab/>
      </w:r>
      <w:r w:rsidR="004B40A8">
        <w:rPr>
          <w:rFonts w:ascii="Arial" w:hAnsi="Arial"/>
          <w:sz w:val="22"/>
          <w:lang w:val="en-AU"/>
        </w:rPr>
        <w:tab/>
        <w:t>(1)</w:t>
      </w:r>
    </w:p>
    <w:p w:rsidR="004B40A8" w:rsidRDefault="004B40A8" w:rsidP="00B85B34">
      <w:pPr>
        <w:tabs>
          <w:tab w:val="left" w:pos="0"/>
          <w:tab w:val="left" w:pos="426"/>
          <w:tab w:val="left" w:pos="567"/>
          <w:tab w:val="left" w:pos="1400"/>
          <w:tab w:val="left" w:pos="1500"/>
        </w:tabs>
        <w:ind w:left="426" w:hanging="426"/>
        <w:jc w:val="both"/>
        <w:rPr>
          <w:rFonts w:ascii="Arial" w:hAnsi="Arial"/>
          <w:sz w:val="22"/>
          <w:lang w:val="en-AU"/>
        </w:rPr>
      </w:pPr>
    </w:p>
    <w:p w:rsidR="004B74EF" w:rsidRDefault="0008421C">
      <w:pPr>
        <w:numPr>
          <w:ilvl w:val="0"/>
          <w:numId w:val="37"/>
        </w:numPr>
        <w:tabs>
          <w:tab w:val="left" w:pos="0"/>
          <w:tab w:val="left" w:pos="426"/>
          <w:tab w:val="left" w:pos="1400"/>
          <w:tab w:val="left" w:pos="1500"/>
        </w:tabs>
        <w:ind w:left="426" w:hanging="426"/>
        <w:jc w:val="both"/>
        <w:rPr>
          <w:rFonts w:ascii="Arial" w:hAnsi="Arial"/>
          <w:sz w:val="22"/>
          <w:lang w:val="en-AU"/>
        </w:rPr>
      </w:pPr>
      <w:r>
        <w:rPr>
          <w:rFonts w:ascii="Arial" w:hAnsi="Arial"/>
          <w:sz w:val="22"/>
          <w:lang w:val="en-AU"/>
        </w:rPr>
        <w:t>T</w:t>
      </w:r>
      <w:r w:rsidR="004B40A8">
        <w:rPr>
          <w:rFonts w:ascii="Arial" w:hAnsi="Arial"/>
          <w:sz w:val="22"/>
          <w:lang w:val="en-AU"/>
        </w:rPr>
        <w:t>he maximum zero-checking error</w:t>
      </w:r>
      <w:r>
        <w:rPr>
          <w:rFonts w:ascii="Arial" w:hAnsi="Arial"/>
          <w:sz w:val="22"/>
          <w:lang w:val="en-AU"/>
        </w:rPr>
        <w:t xml:space="preserve"> (5.8.3.2) is determined as follows</w:t>
      </w:r>
      <w:r w:rsidR="00D11DBA">
        <w:rPr>
          <w:rFonts w:ascii="Arial" w:hAnsi="Arial"/>
          <w:sz w:val="22"/>
          <w:lang w:val="en-AU"/>
        </w:rPr>
        <w:t>:</w:t>
      </w:r>
    </w:p>
    <w:p w:rsidR="004B40A8" w:rsidRDefault="004B40A8" w:rsidP="00B85B34">
      <w:pPr>
        <w:tabs>
          <w:tab w:val="left" w:pos="0"/>
          <w:tab w:val="left" w:pos="426"/>
          <w:tab w:val="left" w:pos="1400"/>
          <w:tab w:val="left" w:pos="1500"/>
        </w:tabs>
        <w:ind w:left="426" w:hanging="426"/>
        <w:jc w:val="both"/>
        <w:rPr>
          <w:rFonts w:ascii="Arial" w:hAnsi="Arial"/>
          <w:sz w:val="22"/>
          <w:lang w:val="en-AU"/>
        </w:rPr>
      </w:pPr>
    </w:p>
    <w:p w:rsidR="001976BA" w:rsidRDefault="00B85B34" w:rsidP="001976BA">
      <w:pPr>
        <w:tabs>
          <w:tab w:val="left" w:pos="0"/>
          <w:tab w:val="left" w:pos="426"/>
          <w:tab w:val="left" w:pos="1400"/>
          <w:tab w:val="left" w:pos="1500"/>
        </w:tabs>
        <w:ind w:left="426" w:right="27" w:hanging="426"/>
        <w:jc w:val="both"/>
        <w:rPr>
          <w:rFonts w:ascii="Arial" w:hAnsi="Arial"/>
          <w:sz w:val="22"/>
          <w:lang w:val="en-AU"/>
        </w:rPr>
      </w:pPr>
      <w:r>
        <w:rPr>
          <w:rFonts w:ascii="Arial" w:hAnsi="Arial"/>
          <w:sz w:val="22"/>
          <w:lang w:val="en-AU"/>
        </w:rPr>
        <w:tab/>
      </w:r>
      <w:r w:rsidR="004B40A8">
        <w:rPr>
          <w:rFonts w:ascii="Arial" w:hAnsi="Arial"/>
          <w:sz w:val="22"/>
          <w:lang w:val="en-AU"/>
        </w:rPr>
        <w:t>(Ezc</w:t>
      </w:r>
      <w:r w:rsidR="004B40A8">
        <w:rPr>
          <w:rFonts w:ascii="Arial" w:hAnsi="Arial"/>
          <w:sz w:val="22"/>
          <w:vertAlign w:val="subscript"/>
          <w:lang w:val="en-AU"/>
        </w:rPr>
        <w:t>max</w:t>
      </w:r>
      <w:r w:rsidR="004B40A8">
        <w:rPr>
          <w:rFonts w:ascii="Arial" w:hAnsi="Arial"/>
          <w:sz w:val="22"/>
          <w:lang w:val="en-AU"/>
        </w:rPr>
        <w:t xml:space="preserve">) </w:t>
      </w:r>
      <w:r w:rsidR="004B40A8">
        <w:rPr>
          <w:rFonts w:ascii="Arial" w:hAnsi="Arial"/>
          <w:sz w:val="22"/>
          <w:lang w:val="en-AU"/>
        </w:rPr>
        <w:sym w:font="Symbol" w:char="F0A3"/>
      </w:r>
      <w:r w:rsidR="004B40A8">
        <w:rPr>
          <w:rFonts w:ascii="Arial" w:hAnsi="Arial"/>
          <w:sz w:val="22"/>
          <w:lang w:val="en-AU"/>
        </w:rPr>
        <w:t xml:space="preserve"> 0.5 </w:t>
      </w:r>
      <w:r w:rsidR="00993D17">
        <w:rPr>
          <w:rFonts w:ascii="Arial" w:hAnsi="Arial"/>
          <w:sz w:val="22"/>
          <w:lang w:val="en-AU"/>
        </w:rPr>
        <w:t>mpd</w:t>
      </w:r>
      <w:r w:rsidR="004B40A8">
        <w:rPr>
          <w:rFonts w:ascii="Arial" w:hAnsi="Arial"/>
          <w:sz w:val="22"/>
          <w:lang w:val="en-AU"/>
        </w:rPr>
        <w:t xml:space="preserve"> in-service</w:t>
      </w:r>
      <w:r w:rsidR="00C660A0">
        <w:rPr>
          <w:rFonts w:ascii="Arial" w:hAnsi="Arial"/>
          <w:sz w:val="22"/>
          <w:lang w:val="en-AU"/>
        </w:rPr>
        <w:t xml:space="preserve"> at </w:t>
      </w:r>
      <w:r w:rsidR="004B40A8">
        <w:rPr>
          <w:rFonts w:ascii="Arial" w:hAnsi="Arial"/>
          <w:sz w:val="22"/>
          <w:lang w:val="en-AU"/>
        </w:rPr>
        <w:t xml:space="preserve">Minfill </w:t>
      </w:r>
      <w:r w:rsidR="004B40A8">
        <w:rPr>
          <w:rFonts w:ascii="Arial" w:hAnsi="Arial"/>
          <w:sz w:val="16"/>
          <w:lang w:val="en-AU"/>
        </w:rPr>
        <w:t>x</w:t>
      </w:r>
      <w:r w:rsidR="004B40A8">
        <w:rPr>
          <w:rFonts w:ascii="Arial" w:hAnsi="Arial"/>
          <w:sz w:val="22"/>
          <w:lang w:val="en-AU"/>
        </w:rPr>
        <w:t xml:space="preserve"> Ref(x)</w:t>
      </w:r>
      <w:r w:rsidR="004B40A8">
        <w:rPr>
          <w:rFonts w:ascii="Arial" w:hAnsi="Arial"/>
          <w:sz w:val="22"/>
          <w:lang w:val="en-AU"/>
        </w:rPr>
        <w:tab/>
      </w:r>
      <w:r w:rsidR="004B40A8">
        <w:rPr>
          <w:rFonts w:ascii="Arial" w:hAnsi="Arial"/>
          <w:sz w:val="22"/>
          <w:lang w:val="en-AU"/>
        </w:rPr>
        <w:tab/>
      </w:r>
      <w:r>
        <w:rPr>
          <w:rFonts w:ascii="Arial" w:hAnsi="Arial"/>
          <w:sz w:val="22"/>
          <w:lang w:val="en-AU"/>
        </w:rPr>
        <w:tab/>
      </w:r>
      <w:r w:rsidR="004B40A8">
        <w:rPr>
          <w:rFonts w:ascii="Arial" w:hAnsi="Arial"/>
          <w:sz w:val="22"/>
          <w:lang w:val="en-AU"/>
        </w:rPr>
        <w:t>(2)</w:t>
      </w:r>
    </w:p>
    <w:p w:rsidR="001976BA" w:rsidRDefault="001976BA" w:rsidP="001976BA">
      <w:pPr>
        <w:tabs>
          <w:tab w:val="left" w:pos="0"/>
          <w:tab w:val="left" w:pos="426"/>
          <w:tab w:val="left" w:pos="1400"/>
          <w:tab w:val="left" w:pos="1500"/>
        </w:tabs>
        <w:ind w:left="426" w:right="28" w:hanging="426"/>
        <w:jc w:val="both"/>
        <w:rPr>
          <w:rFonts w:ascii="Arial" w:hAnsi="Arial"/>
          <w:sz w:val="22"/>
          <w:lang w:val="en-AU"/>
        </w:rPr>
      </w:pPr>
    </w:p>
    <w:p w:rsidR="001976BA" w:rsidRDefault="00B85B34" w:rsidP="001976BA">
      <w:pPr>
        <w:tabs>
          <w:tab w:val="left" w:pos="0"/>
          <w:tab w:val="left" w:pos="426"/>
          <w:tab w:val="left" w:pos="1400"/>
          <w:tab w:val="left" w:pos="1500"/>
        </w:tabs>
        <w:ind w:left="426" w:right="27" w:hanging="426"/>
        <w:jc w:val="both"/>
        <w:rPr>
          <w:rFonts w:ascii="Arial" w:hAnsi="Arial"/>
          <w:sz w:val="22"/>
          <w:lang w:val="en-AU"/>
        </w:rPr>
      </w:pPr>
      <w:r>
        <w:rPr>
          <w:rFonts w:ascii="Arial" w:hAnsi="Arial"/>
          <w:sz w:val="22"/>
          <w:lang w:val="en-AU"/>
        </w:rPr>
        <w:tab/>
      </w:r>
      <w:proofErr w:type="gramStart"/>
      <w:r w:rsidR="004B40A8">
        <w:rPr>
          <w:rFonts w:ascii="Arial" w:hAnsi="Arial"/>
          <w:sz w:val="22"/>
          <w:lang w:val="en-AU"/>
        </w:rPr>
        <w:t>so</w:t>
      </w:r>
      <w:proofErr w:type="gramEnd"/>
      <w:r w:rsidR="004B40A8">
        <w:rPr>
          <w:rFonts w:ascii="Arial" w:hAnsi="Arial"/>
          <w:sz w:val="22"/>
          <w:lang w:val="en-AU"/>
        </w:rPr>
        <w:t xml:space="preserve"> the maximum zero-variation (</w:t>
      </w:r>
      <w:r w:rsidR="004B40A8">
        <w:rPr>
          <w:rFonts w:ascii="Arial" w:hAnsi="Arial"/>
          <w:sz w:val="22"/>
          <w:lang w:val="en-AU"/>
        </w:rPr>
        <w:sym w:font="Symbol" w:char="F044"/>
      </w:r>
      <w:r w:rsidR="004B40A8">
        <w:rPr>
          <w:rFonts w:ascii="Arial" w:hAnsi="Arial"/>
          <w:sz w:val="22"/>
          <w:lang w:val="en-AU"/>
        </w:rPr>
        <w:t>z</w:t>
      </w:r>
      <w:r w:rsidR="004B40A8">
        <w:rPr>
          <w:rFonts w:ascii="Arial" w:hAnsi="Arial"/>
          <w:sz w:val="22"/>
          <w:vertAlign w:val="subscript"/>
          <w:lang w:val="en-AU"/>
        </w:rPr>
        <w:t>max</w:t>
      </w:r>
      <w:r w:rsidR="004B40A8">
        <w:rPr>
          <w:rFonts w:ascii="Arial" w:hAnsi="Arial"/>
          <w:sz w:val="22"/>
          <w:lang w:val="en-AU"/>
        </w:rPr>
        <w:t>) is:</w:t>
      </w:r>
    </w:p>
    <w:p w:rsidR="001976BA" w:rsidRDefault="001976BA" w:rsidP="001976BA">
      <w:pPr>
        <w:tabs>
          <w:tab w:val="left" w:pos="0"/>
          <w:tab w:val="left" w:pos="426"/>
          <w:tab w:val="left" w:pos="1400"/>
          <w:tab w:val="left" w:pos="1500"/>
        </w:tabs>
        <w:ind w:left="426" w:right="27" w:hanging="426"/>
        <w:jc w:val="both"/>
        <w:rPr>
          <w:rFonts w:ascii="Arial" w:hAnsi="Arial"/>
          <w:sz w:val="22"/>
          <w:lang w:val="en-AU"/>
        </w:rPr>
      </w:pPr>
    </w:p>
    <w:p w:rsidR="001976BA" w:rsidRDefault="00B85B34" w:rsidP="001976BA">
      <w:pPr>
        <w:tabs>
          <w:tab w:val="left" w:pos="0"/>
          <w:tab w:val="left" w:pos="426"/>
          <w:tab w:val="left" w:pos="1400"/>
          <w:tab w:val="left" w:pos="1500"/>
        </w:tabs>
        <w:ind w:left="426" w:right="27" w:hanging="426"/>
        <w:jc w:val="both"/>
        <w:rPr>
          <w:rFonts w:ascii="Arial" w:hAnsi="Arial"/>
          <w:sz w:val="22"/>
          <w:lang w:val="en-AU"/>
        </w:rPr>
      </w:pPr>
      <w:r>
        <w:rPr>
          <w:rFonts w:ascii="Arial" w:hAnsi="Arial"/>
          <w:sz w:val="22"/>
          <w:lang w:val="en-AU"/>
        </w:rPr>
        <w:tab/>
      </w:r>
      <w:r w:rsidR="004B40A8">
        <w:rPr>
          <w:rFonts w:ascii="Arial" w:hAnsi="Arial"/>
          <w:sz w:val="22"/>
          <w:lang w:val="en-AU"/>
        </w:rPr>
        <w:t>(Ezc</w:t>
      </w:r>
      <w:r w:rsidR="004B40A8">
        <w:rPr>
          <w:rFonts w:ascii="Arial" w:hAnsi="Arial"/>
          <w:sz w:val="22"/>
          <w:vertAlign w:val="subscript"/>
          <w:lang w:val="en-AU"/>
        </w:rPr>
        <w:t xml:space="preserve">max </w:t>
      </w:r>
      <w:r w:rsidR="004B40A8">
        <w:rPr>
          <w:rFonts w:ascii="Arial" w:hAnsi="Arial"/>
          <w:sz w:val="22"/>
          <w:lang w:val="en-AU"/>
        </w:rPr>
        <w:t>– Ezse</w:t>
      </w:r>
      <w:r w:rsidR="004B40A8">
        <w:rPr>
          <w:rFonts w:ascii="Arial" w:hAnsi="Arial"/>
          <w:sz w:val="22"/>
          <w:vertAlign w:val="subscript"/>
          <w:lang w:val="en-AU"/>
        </w:rPr>
        <w:t>max</w:t>
      </w:r>
      <w:r w:rsidR="004B40A8">
        <w:rPr>
          <w:rFonts w:ascii="Arial" w:hAnsi="Arial"/>
          <w:sz w:val="22"/>
          <w:lang w:val="en-AU"/>
        </w:rPr>
        <w:t xml:space="preserve">) = 0.25 </w:t>
      </w:r>
      <w:r w:rsidR="00993D17">
        <w:rPr>
          <w:rFonts w:ascii="Arial" w:hAnsi="Arial"/>
          <w:sz w:val="22"/>
          <w:lang w:val="en-AU"/>
        </w:rPr>
        <w:t>mpd</w:t>
      </w:r>
      <w:r w:rsidR="004B40A8">
        <w:rPr>
          <w:rFonts w:ascii="Arial" w:hAnsi="Arial"/>
          <w:sz w:val="22"/>
          <w:lang w:val="en-AU"/>
        </w:rPr>
        <w:t xml:space="preserve"> in-service</w:t>
      </w:r>
      <w:r w:rsidR="00C660A0">
        <w:rPr>
          <w:rFonts w:ascii="Arial" w:hAnsi="Arial"/>
          <w:sz w:val="22"/>
          <w:lang w:val="en-AU"/>
        </w:rPr>
        <w:t xml:space="preserve"> at </w:t>
      </w:r>
      <w:r w:rsidR="004B40A8">
        <w:rPr>
          <w:rFonts w:ascii="Arial" w:hAnsi="Arial"/>
          <w:sz w:val="22"/>
          <w:lang w:val="en-AU"/>
        </w:rPr>
        <w:t xml:space="preserve">Minfill </w:t>
      </w:r>
      <w:r w:rsidR="004B40A8">
        <w:rPr>
          <w:rFonts w:ascii="Arial" w:hAnsi="Arial"/>
          <w:sz w:val="16"/>
          <w:lang w:val="en-AU"/>
        </w:rPr>
        <w:t>x</w:t>
      </w:r>
      <w:r w:rsidR="004B40A8">
        <w:rPr>
          <w:rFonts w:ascii="Arial" w:hAnsi="Arial"/>
          <w:sz w:val="22"/>
          <w:lang w:val="en-AU"/>
        </w:rPr>
        <w:t xml:space="preserve"> Ref(x) </w:t>
      </w:r>
      <w:r w:rsidR="004B40A8">
        <w:rPr>
          <w:rFonts w:ascii="Arial" w:hAnsi="Arial"/>
          <w:sz w:val="22"/>
          <w:lang w:val="en-AU"/>
        </w:rPr>
        <w:tab/>
        <w:t>(3)</w:t>
      </w:r>
    </w:p>
    <w:p w:rsidR="004B40A8" w:rsidRDefault="004B40A8" w:rsidP="00B85B34">
      <w:pPr>
        <w:tabs>
          <w:tab w:val="left" w:pos="0"/>
          <w:tab w:val="left" w:pos="426"/>
          <w:tab w:val="left" w:pos="1400"/>
          <w:tab w:val="left" w:pos="1500"/>
        </w:tabs>
        <w:ind w:left="426" w:hanging="426"/>
        <w:jc w:val="both"/>
        <w:rPr>
          <w:rFonts w:ascii="Arial" w:hAnsi="Arial"/>
          <w:sz w:val="22"/>
          <w:lang w:val="en-AU"/>
        </w:rPr>
      </w:pPr>
    </w:p>
    <w:p w:rsidR="004B74EF" w:rsidRDefault="0008421C">
      <w:pPr>
        <w:numPr>
          <w:ilvl w:val="0"/>
          <w:numId w:val="37"/>
        </w:numPr>
        <w:tabs>
          <w:tab w:val="left" w:pos="0"/>
          <w:tab w:val="left" w:pos="426"/>
          <w:tab w:val="left" w:pos="1500"/>
        </w:tabs>
        <w:ind w:left="426" w:right="27" w:hanging="426"/>
        <w:jc w:val="both"/>
        <w:rPr>
          <w:rFonts w:ascii="Arial" w:hAnsi="Arial"/>
          <w:sz w:val="22"/>
          <w:lang w:val="en-AU"/>
        </w:rPr>
      </w:pPr>
      <w:r>
        <w:rPr>
          <w:rFonts w:ascii="Arial" w:hAnsi="Arial"/>
          <w:sz w:val="22"/>
          <w:lang w:val="en-AU"/>
        </w:rPr>
        <w:t xml:space="preserve">In accordance with </w:t>
      </w:r>
      <w:r w:rsidR="00272B31">
        <w:rPr>
          <w:rFonts w:ascii="Arial" w:hAnsi="Arial"/>
          <w:sz w:val="22"/>
          <w:lang w:val="en-AU"/>
        </w:rPr>
        <w:t>A.6.2.3</w:t>
      </w:r>
      <w:r>
        <w:rPr>
          <w:rFonts w:ascii="Arial" w:hAnsi="Arial"/>
          <w:sz w:val="22"/>
          <w:lang w:val="en-AU"/>
        </w:rPr>
        <w:t>,</w:t>
      </w:r>
      <w:r w:rsidR="004B40A8">
        <w:rPr>
          <w:rFonts w:ascii="Arial" w:hAnsi="Arial"/>
          <w:sz w:val="22"/>
          <w:lang w:val="en-AU"/>
        </w:rPr>
        <w:t xml:space="preserve"> the maximum zero-variation (</w:t>
      </w:r>
      <w:r w:rsidR="004B40A8">
        <w:rPr>
          <w:rFonts w:ascii="Arial" w:hAnsi="Arial"/>
          <w:sz w:val="22"/>
          <w:lang w:val="en-AU"/>
        </w:rPr>
        <w:sym w:font="Symbol" w:char="F044"/>
      </w:r>
      <w:r w:rsidR="004B40A8">
        <w:rPr>
          <w:rFonts w:ascii="Arial" w:hAnsi="Arial"/>
          <w:sz w:val="22"/>
          <w:lang w:val="en-AU"/>
        </w:rPr>
        <w:t>z</w:t>
      </w:r>
      <w:r w:rsidR="004B40A8">
        <w:rPr>
          <w:rFonts w:ascii="Arial" w:hAnsi="Arial"/>
          <w:sz w:val="22"/>
          <w:vertAlign w:val="subscript"/>
          <w:lang w:val="en-AU"/>
        </w:rPr>
        <w:t>max</w:t>
      </w:r>
      <w:r w:rsidR="004B40A8">
        <w:rPr>
          <w:rFonts w:ascii="Arial" w:hAnsi="Arial"/>
          <w:sz w:val="22"/>
          <w:lang w:val="en-AU"/>
        </w:rPr>
        <w:t>) per 5</w:t>
      </w:r>
      <w:r w:rsidR="004B40A8">
        <w:rPr>
          <w:rFonts w:ascii="Arial" w:hAnsi="Arial"/>
          <w:sz w:val="22"/>
          <w:vertAlign w:val="superscript"/>
          <w:lang w:val="en-AU"/>
        </w:rPr>
        <w:t>o</w:t>
      </w:r>
      <w:r w:rsidR="004B40A8">
        <w:rPr>
          <w:rFonts w:ascii="Arial" w:hAnsi="Arial"/>
          <w:sz w:val="22"/>
          <w:lang w:val="en-AU"/>
        </w:rPr>
        <w:t xml:space="preserve">C is less </w:t>
      </w:r>
      <w:r w:rsidR="004B40A8" w:rsidRPr="009D2431">
        <w:rPr>
          <w:rFonts w:ascii="Arial" w:hAnsi="Arial"/>
          <w:sz w:val="22"/>
          <w:lang w:val="en-AU"/>
        </w:rPr>
        <w:t xml:space="preserve">than or equal to 0.25 </w:t>
      </w:r>
      <w:r w:rsidR="00993D17">
        <w:rPr>
          <w:rFonts w:ascii="Arial" w:hAnsi="Arial"/>
          <w:sz w:val="22"/>
          <w:lang w:val="en-AU"/>
        </w:rPr>
        <w:t>mpd</w:t>
      </w:r>
      <w:r w:rsidR="004B40A8" w:rsidRPr="009D2431">
        <w:rPr>
          <w:rFonts w:ascii="Arial" w:hAnsi="Arial"/>
          <w:sz w:val="22"/>
          <w:lang w:val="en-AU"/>
        </w:rPr>
        <w:t xml:space="preserve"> in-service:</w:t>
      </w:r>
    </w:p>
    <w:p w:rsidR="004B40A8" w:rsidRPr="009D2431" w:rsidRDefault="004B40A8" w:rsidP="00B85B34">
      <w:pPr>
        <w:tabs>
          <w:tab w:val="left" w:pos="0"/>
          <w:tab w:val="left" w:pos="426"/>
          <w:tab w:val="left" w:pos="1400"/>
          <w:tab w:val="left" w:pos="1500"/>
        </w:tabs>
        <w:ind w:left="426" w:right="28" w:hanging="426"/>
        <w:jc w:val="both"/>
        <w:rPr>
          <w:rFonts w:ascii="Arial" w:hAnsi="Arial"/>
          <w:sz w:val="22"/>
          <w:lang w:val="en-AU"/>
        </w:rPr>
      </w:pPr>
    </w:p>
    <w:p w:rsidR="001976BA" w:rsidRDefault="00685496" w:rsidP="001976BA">
      <w:pPr>
        <w:tabs>
          <w:tab w:val="left" w:pos="0"/>
          <w:tab w:val="left" w:pos="426"/>
          <w:tab w:val="left" w:pos="1400"/>
          <w:tab w:val="left" w:pos="1500"/>
        </w:tabs>
        <w:ind w:left="426" w:right="27" w:hanging="426"/>
        <w:jc w:val="both"/>
        <w:rPr>
          <w:rFonts w:ascii="Arial" w:hAnsi="Arial"/>
          <w:sz w:val="22"/>
          <w:lang w:val="en-AU"/>
        </w:rPr>
      </w:pPr>
      <w:r>
        <w:rPr>
          <w:rFonts w:ascii="Arial" w:hAnsi="Arial"/>
          <w:sz w:val="22"/>
          <w:lang w:val="en-AU"/>
        </w:rPr>
        <w:tab/>
      </w:r>
      <w:r w:rsidR="004B40A8" w:rsidRPr="009D2431">
        <w:rPr>
          <w:rFonts w:ascii="Arial" w:hAnsi="Arial"/>
          <w:sz w:val="22"/>
          <w:lang w:val="en-AU"/>
        </w:rPr>
        <w:sym w:font="Symbol" w:char="F044"/>
      </w:r>
      <w:proofErr w:type="gramStart"/>
      <w:r w:rsidR="004B40A8" w:rsidRPr="009D2431">
        <w:rPr>
          <w:rFonts w:ascii="Arial" w:hAnsi="Arial"/>
          <w:sz w:val="22"/>
          <w:lang w:val="en-AU"/>
        </w:rPr>
        <w:t>z</w:t>
      </w:r>
      <w:r w:rsidR="004B40A8" w:rsidRPr="009D2431">
        <w:rPr>
          <w:rFonts w:ascii="Arial" w:hAnsi="Arial"/>
          <w:sz w:val="22"/>
          <w:vertAlign w:val="subscript"/>
          <w:lang w:val="en-AU"/>
        </w:rPr>
        <w:t>max</w:t>
      </w:r>
      <w:proofErr w:type="gramEnd"/>
      <w:r w:rsidR="004B40A8" w:rsidRPr="009D2431">
        <w:rPr>
          <w:rFonts w:ascii="Arial" w:hAnsi="Arial"/>
          <w:sz w:val="22"/>
          <w:lang w:val="en-AU"/>
        </w:rPr>
        <w:t xml:space="preserve"> per </w:t>
      </w:r>
      <w:r w:rsidR="004B40A8">
        <w:rPr>
          <w:rFonts w:ascii="Arial" w:hAnsi="Arial"/>
          <w:sz w:val="22"/>
          <w:lang w:val="en-AU"/>
        </w:rPr>
        <w:t>5</w:t>
      </w:r>
      <w:r w:rsidR="004B40A8" w:rsidRPr="009D2431">
        <w:rPr>
          <w:rFonts w:ascii="Arial" w:hAnsi="Arial"/>
          <w:sz w:val="22"/>
          <w:lang w:val="en-AU"/>
        </w:rPr>
        <w:t xml:space="preserve"> °C </w:t>
      </w:r>
      <w:r w:rsidR="004B40A8" w:rsidRPr="009D2431">
        <w:rPr>
          <w:rFonts w:ascii="Arial" w:hAnsi="Arial"/>
          <w:sz w:val="22"/>
          <w:lang w:val="en-AU"/>
        </w:rPr>
        <w:sym w:font="Symbol" w:char="F0A3"/>
      </w:r>
      <w:r w:rsidR="004B40A8" w:rsidRPr="009D2431">
        <w:rPr>
          <w:rFonts w:ascii="Arial" w:hAnsi="Arial"/>
          <w:sz w:val="22"/>
          <w:lang w:val="en-AU"/>
        </w:rPr>
        <w:t xml:space="preserve"> 0.25 </w:t>
      </w:r>
      <w:r w:rsidR="00993D17">
        <w:rPr>
          <w:rFonts w:ascii="Arial" w:hAnsi="Arial"/>
          <w:sz w:val="22"/>
          <w:lang w:val="en-AU"/>
        </w:rPr>
        <w:t>mpd</w:t>
      </w:r>
      <w:r w:rsidR="004B40A8" w:rsidRPr="009D2431">
        <w:rPr>
          <w:rFonts w:ascii="Arial" w:hAnsi="Arial"/>
          <w:sz w:val="22"/>
          <w:lang w:val="en-AU"/>
        </w:rPr>
        <w:t xml:space="preserve"> in-service</w:t>
      </w:r>
      <w:r w:rsidR="00C660A0">
        <w:rPr>
          <w:rFonts w:ascii="Arial" w:hAnsi="Arial"/>
          <w:sz w:val="22"/>
          <w:lang w:val="en-AU"/>
        </w:rPr>
        <w:t xml:space="preserve"> at </w:t>
      </w:r>
      <w:r w:rsidR="004B40A8" w:rsidRPr="009D2431">
        <w:rPr>
          <w:rFonts w:ascii="Arial" w:hAnsi="Arial"/>
          <w:sz w:val="22"/>
          <w:lang w:val="en-AU"/>
        </w:rPr>
        <w:t xml:space="preserve">Minfill x Ref(x)    </w:t>
      </w:r>
      <w:r w:rsidR="004B40A8" w:rsidRPr="009D2431">
        <w:rPr>
          <w:rFonts w:ascii="Arial" w:hAnsi="Arial"/>
          <w:sz w:val="22"/>
          <w:lang w:val="en-AU"/>
        </w:rPr>
        <w:tab/>
        <w:t>(4)</w:t>
      </w:r>
    </w:p>
    <w:p w:rsidR="001976BA" w:rsidRDefault="001976BA" w:rsidP="001976BA">
      <w:pPr>
        <w:tabs>
          <w:tab w:val="left" w:pos="0"/>
          <w:tab w:val="left" w:pos="177"/>
          <w:tab w:val="left" w:pos="355"/>
          <w:tab w:val="left" w:pos="426"/>
          <w:tab w:val="left" w:pos="532"/>
          <w:tab w:val="left" w:pos="1400"/>
          <w:tab w:val="left" w:pos="1440"/>
          <w:tab w:val="left" w:pos="1500"/>
        </w:tabs>
        <w:suppressAutoHyphens/>
        <w:ind w:left="426" w:hanging="426"/>
        <w:jc w:val="both"/>
        <w:rPr>
          <w:rFonts w:ascii="Arial" w:hAnsi="Arial"/>
          <w:sz w:val="22"/>
          <w:lang w:val="en-AU"/>
        </w:rPr>
      </w:pPr>
    </w:p>
    <w:p w:rsidR="004B74EF" w:rsidRDefault="004B40A8">
      <w:pPr>
        <w:numPr>
          <w:ilvl w:val="0"/>
          <w:numId w:val="37"/>
        </w:numPr>
        <w:tabs>
          <w:tab w:val="left" w:pos="0"/>
          <w:tab w:val="left" w:pos="177"/>
          <w:tab w:val="left" w:pos="426"/>
        </w:tabs>
        <w:suppressAutoHyphens/>
        <w:ind w:left="426" w:hanging="426"/>
        <w:jc w:val="both"/>
        <w:rPr>
          <w:rFonts w:ascii="Arial" w:hAnsi="Arial"/>
          <w:sz w:val="22"/>
          <w:lang w:val="en-AU"/>
        </w:rPr>
      </w:pPr>
      <w:r w:rsidRPr="009D2431">
        <w:rPr>
          <w:rFonts w:ascii="Arial" w:hAnsi="Arial"/>
          <w:sz w:val="22"/>
          <w:lang w:val="en-AU"/>
        </w:rPr>
        <w:t>Subst</w:t>
      </w:r>
      <w:r>
        <w:rPr>
          <w:rFonts w:ascii="Arial" w:hAnsi="Arial"/>
          <w:sz w:val="22"/>
          <w:lang w:val="en-AU"/>
        </w:rPr>
        <w:t xml:space="preserve">ituting the 5 °C per hour steady ambient temperature from paragraph (a) </w:t>
      </w:r>
    </w:p>
    <w:p w:rsidR="001976BA" w:rsidRDefault="001976BA" w:rsidP="001976BA">
      <w:pPr>
        <w:tabs>
          <w:tab w:val="left" w:pos="0"/>
          <w:tab w:val="left" w:pos="177"/>
          <w:tab w:val="left" w:pos="355"/>
          <w:tab w:val="left" w:pos="426"/>
          <w:tab w:val="left" w:pos="1400"/>
          <w:tab w:val="left" w:pos="1440"/>
          <w:tab w:val="left" w:pos="1500"/>
        </w:tabs>
        <w:suppressAutoHyphens/>
        <w:ind w:left="426" w:hanging="426"/>
        <w:jc w:val="both"/>
        <w:rPr>
          <w:rFonts w:ascii="Arial" w:hAnsi="Arial"/>
          <w:sz w:val="22"/>
          <w:lang w:val="en-AU"/>
        </w:rPr>
      </w:pPr>
    </w:p>
    <w:p w:rsidR="001976BA" w:rsidRDefault="00B85B34" w:rsidP="001976BA">
      <w:pPr>
        <w:tabs>
          <w:tab w:val="left" w:pos="0"/>
          <w:tab w:val="left" w:pos="177"/>
          <w:tab w:val="left" w:pos="355"/>
          <w:tab w:val="left" w:pos="426"/>
          <w:tab w:val="left" w:pos="1400"/>
          <w:tab w:val="left" w:pos="1440"/>
          <w:tab w:val="left" w:pos="1500"/>
        </w:tabs>
        <w:suppressAutoHyphens/>
        <w:ind w:left="426" w:hanging="426"/>
        <w:jc w:val="both"/>
        <w:rPr>
          <w:rFonts w:ascii="Arial" w:hAnsi="Arial"/>
          <w:sz w:val="22"/>
          <w:lang w:val="en-AU"/>
        </w:rPr>
      </w:pPr>
      <w:r>
        <w:rPr>
          <w:rFonts w:ascii="Arial" w:hAnsi="Arial"/>
          <w:sz w:val="22"/>
          <w:lang w:val="en-AU"/>
        </w:rPr>
        <w:lastRenderedPageBreak/>
        <w:tab/>
      </w:r>
      <w:r>
        <w:rPr>
          <w:rFonts w:ascii="Arial" w:hAnsi="Arial"/>
          <w:sz w:val="22"/>
          <w:lang w:val="en-AU"/>
        </w:rPr>
        <w:tab/>
      </w:r>
      <w:r w:rsidR="004B40A8">
        <w:rPr>
          <w:rFonts w:ascii="Arial" w:hAnsi="Arial"/>
          <w:sz w:val="22"/>
          <w:lang w:val="en-AU"/>
        </w:rPr>
        <w:t xml:space="preserve">For </w:t>
      </w:r>
      <w:r w:rsidR="004B40A8">
        <w:rPr>
          <w:rFonts w:ascii="Arial" w:hAnsi="Arial"/>
          <w:sz w:val="22"/>
          <w:lang w:val="en-AU"/>
        </w:rPr>
        <w:sym w:font="Symbol" w:char="F044"/>
      </w:r>
      <w:r w:rsidR="004B40A8">
        <w:rPr>
          <w:rFonts w:ascii="Arial" w:hAnsi="Arial"/>
          <w:sz w:val="22"/>
          <w:lang w:val="en-AU"/>
        </w:rPr>
        <w:t>z</w:t>
      </w:r>
      <w:r w:rsidR="004B40A8">
        <w:rPr>
          <w:rFonts w:ascii="Arial" w:hAnsi="Arial"/>
          <w:sz w:val="22"/>
          <w:vertAlign w:val="subscript"/>
          <w:lang w:val="en-AU"/>
        </w:rPr>
        <w:t>max</w:t>
      </w:r>
      <w:r w:rsidR="004B40A8">
        <w:rPr>
          <w:rFonts w:ascii="Arial" w:hAnsi="Arial"/>
          <w:sz w:val="22"/>
          <w:lang w:val="en-AU"/>
        </w:rPr>
        <w:t xml:space="preserve"> per 5 °C in equation (4) gives: </w:t>
      </w:r>
    </w:p>
    <w:p w:rsidR="004B40A8" w:rsidRDefault="004B40A8" w:rsidP="00B85B34">
      <w:pPr>
        <w:tabs>
          <w:tab w:val="left" w:pos="0"/>
          <w:tab w:val="left" w:pos="177"/>
          <w:tab w:val="left" w:pos="355"/>
          <w:tab w:val="left" w:pos="426"/>
          <w:tab w:val="left" w:pos="532"/>
          <w:tab w:val="left" w:pos="1400"/>
          <w:tab w:val="left" w:pos="1440"/>
          <w:tab w:val="left" w:pos="1500"/>
        </w:tabs>
        <w:suppressAutoHyphens/>
        <w:ind w:left="426" w:hanging="426"/>
        <w:jc w:val="both"/>
        <w:rPr>
          <w:rFonts w:ascii="Arial" w:hAnsi="Arial"/>
          <w:sz w:val="22"/>
          <w:lang w:val="en-AU"/>
        </w:rPr>
      </w:pPr>
    </w:p>
    <w:p w:rsidR="004B40A8" w:rsidRDefault="00B85B34" w:rsidP="00B85B34">
      <w:pPr>
        <w:tabs>
          <w:tab w:val="left" w:pos="0"/>
          <w:tab w:val="left" w:pos="177"/>
          <w:tab w:val="left" w:pos="355"/>
          <w:tab w:val="left" w:pos="426"/>
          <w:tab w:val="left" w:pos="532"/>
          <w:tab w:val="left" w:pos="1400"/>
          <w:tab w:val="left" w:pos="1440"/>
          <w:tab w:val="left" w:pos="1500"/>
        </w:tabs>
        <w:suppressAutoHyphens/>
        <w:ind w:left="426" w:hanging="426"/>
        <w:jc w:val="both"/>
        <w:rPr>
          <w:rFonts w:ascii="Arial" w:hAnsi="Arial"/>
          <w:sz w:val="22"/>
          <w:lang w:val="en-AU"/>
        </w:rPr>
      </w:pPr>
      <w:r>
        <w:rPr>
          <w:rFonts w:ascii="Arial" w:hAnsi="Arial"/>
          <w:sz w:val="22"/>
          <w:lang w:val="en-AU"/>
        </w:rPr>
        <w:tab/>
      </w:r>
      <w:r>
        <w:rPr>
          <w:rFonts w:ascii="Arial" w:hAnsi="Arial"/>
          <w:sz w:val="22"/>
          <w:lang w:val="en-AU"/>
        </w:rPr>
        <w:tab/>
      </w:r>
      <w:r w:rsidR="004B40A8">
        <w:rPr>
          <w:rFonts w:ascii="Arial" w:hAnsi="Arial"/>
          <w:sz w:val="22"/>
          <w:lang w:val="en-AU"/>
        </w:rPr>
        <w:sym w:font="Symbol" w:char="F044"/>
      </w:r>
      <w:proofErr w:type="gramStart"/>
      <w:r w:rsidR="004B40A8">
        <w:rPr>
          <w:rFonts w:ascii="Arial" w:hAnsi="Arial"/>
          <w:sz w:val="22"/>
          <w:lang w:val="en-AU"/>
        </w:rPr>
        <w:t>z</w:t>
      </w:r>
      <w:r w:rsidR="004B40A8">
        <w:rPr>
          <w:rFonts w:ascii="Arial" w:hAnsi="Arial"/>
          <w:sz w:val="22"/>
          <w:vertAlign w:val="subscript"/>
          <w:lang w:val="en-AU"/>
        </w:rPr>
        <w:t>max</w:t>
      </w:r>
      <w:proofErr w:type="gramEnd"/>
      <w:r w:rsidR="004B40A8">
        <w:rPr>
          <w:rFonts w:ascii="Arial" w:hAnsi="Arial"/>
          <w:sz w:val="22"/>
          <w:lang w:val="en-AU"/>
        </w:rPr>
        <w:t xml:space="preserve"> per hour </w:t>
      </w:r>
      <w:r w:rsidR="004B40A8">
        <w:rPr>
          <w:rFonts w:ascii="Arial" w:hAnsi="Arial"/>
          <w:sz w:val="22"/>
          <w:lang w:val="en-AU"/>
        </w:rPr>
        <w:sym w:font="Symbol" w:char="F0A3"/>
      </w:r>
      <w:r w:rsidR="004B40A8">
        <w:rPr>
          <w:rFonts w:ascii="Arial" w:hAnsi="Arial"/>
          <w:sz w:val="22"/>
          <w:lang w:val="en-AU"/>
        </w:rPr>
        <w:t xml:space="preserve"> 0.25 </w:t>
      </w:r>
      <w:r w:rsidR="00993D17">
        <w:rPr>
          <w:rFonts w:ascii="Arial" w:hAnsi="Arial"/>
          <w:sz w:val="22"/>
          <w:lang w:val="en-AU"/>
        </w:rPr>
        <w:t>mpd</w:t>
      </w:r>
      <w:r w:rsidR="004B40A8">
        <w:rPr>
          <w:rFonts w:ascii="Arial" w:hAnsi="Arial"/>
          <w:sz w:val="22"/>
          <w:lang w:val="en-AU"/>
        </w:rPr>
        <w:t xml:space="preserve"> in-service</w:t>
      </w:r>
      <w:r w:rsidR="00C660A0">
        <w:rPr>
          <w:rFonts w:ascii="Arial" w:hAnsi="Arial"/>
          <w:sz w:val="22"/>
          <w:lang w:val="en-AU"/>
        </w:rPr>
        <w:t xml:space="preserve"> at </w:t>
      </w:r>
      <w:r w:rsidR="004B40A8">
        <w:rPr>
          <w:rFonts w:ascii="Arial" w:hAnsi="Arial"/>
          <w:sz w:val="22"/>
          <w:lang w:val="en-AU"/>
        </w:rPr>
        <w:t xml:space="preserve">Minfill </w:t>
      </w:r>
      <w:r w:rsidR="004B40A8">
        <w:rPr>
          <w:rFonts w:ascii="Arial" w:hAnsi="Arial"/>
          <w:sz w:val="16"/>
          <w:lang w:val="en-AU"/>
        </w:rPr>
        <w:t>x</w:t>
      </w:r>
      <w:r w:rsidR="004B40A8">
        <w:rPr>
          <w:rFonts w:ascii="Arial" w:hAnsi="Arial"/>
          <w:sz w:val="22"/>
          <w:lang w:val="en-AU"/>
        </w:rPr>
        <w:t xml:space="preserve"> Ref(x)</w:t>
      </w:r>
      <w:r w:rsidR="004B40A8">
        <w:rPr>
          <w:rFonts w:ascii="Arial" w:hAnsi="Arial"/>
          <w:sz w:val="22"/>
          <w:lang w:val="en-AU"/>
        </w:rPr>
        <w:tab/>
      </w:r>
      <w:r w:rsidR="00D62D74">
        <w:rPr>
          <w:rFonts w:ascii="Arial" w:hAnsi="Arial"/>
          <w:sz w:val="22"/>
          <w:lang w:val="en-AU"/>
        </w:rPr>
        <w:tab/>
      </w:r>
      <w:r w:rsidR="004B40A8">
        <w:rPr>
          <w:rFonts w:ascii="Arial" w:hAnsi="Arial"/>
          <w:sz w:val="22"/>
          <w:lang w:val="en-AU"/>
        </w:rPr>
        <w:t>(5)</w:t>
      </w:r>
    </w:p>
    <w:p w:rsidR="004B40A8" w:rsidRDefault="004B40A8" w:rsidP="00B85B34">
      <w:pPr>
        <w:tabs>
          <w:tab w:val="left" w:pos="0"/>
          <w:tab w:val="left" w:pos="426"/>
          <w:tab w:val="left" w:pos="1400"/>
          <w:tab w:val="left" w:pos="1500"/>
        </w:tabs>
        <w:ind w:left="426" w:hanging="426"/>
        <w:jc w:val="both"/>
        <w:rPr>
          <w:rFonts w:ascii="Arial" w:hAnsi="Arial"/>
          <w:sz w:val="22"/>
          <w:lang w:val="en-AU"/>
        </w:rPr>
      </w:pPr>
    </w:p>
    <w:p w:rsidR="004B40A8" w:rsidRDefault="004B40A8" w:rsidP="008F1028">
      <w:pPr>
        <w:tabs>
          <w:tab w:val="left" w:pos="0"/>
          <w:tab w:val="left" w:pos="888"/>
          <w:tab w:val="left" w:pos="1400"/>
          <w:tab w:val="left" w:pos="1500"/>
        </w:tabs>
        <w:jc w:val="both"/>
        <w:rPr>
          <w:rFonts w:ascii="Arial" w:hAnsi="Arial"/>
          <w:sz w:val="22"/>
          <w:lang w:val="en-AU"/>
        </w:rPr>
      </w:pPr>
    </w:p>
    <w:p w:rsidR="004B40A8" w:rsidRDefault="004B40A8" w:rsidP="008F1028">
      <w:pPr>
        <w:tabs>
          <w:tab w:val="left" w:pos="0"/>
          <w:tab w:val="left" w:pos="888"/>
          <w:tab w:val="left" w:pos="1400"/>
          <w:tab w:val="left" w:pos="1500"/>
        </w:tabs>
        <w:jc w:val="both"/>
        <w:rPr>
          <w:rFonts w:ascii="Arial" w:hAnsi="Arial"/>
          <w:sz w:val="22"/>
          <w:lang w:val="en-AU"/>
        </w:rPr>
      </w:pPr>
      <w:r>
        <w:rPr>
          <w:rFonts w:ascii="Arial" w:hAnsi="Arial"/>
          <w:sz w:val="22"/>
          <w:lang w:val="en-AU"/>
        </w:rPr>
        <w:t>Since equations (5) and (4) are identical, a</w:t>
      </w:r>
      <w:r w:rsidR="00355006">
        <w:rPr>
          <w:rFonts w:ascii="Arial" w:hAnsi="Arial"/>
          <w:sz w:val="22"/>
          <w:lang w:val="en-AU"/>
        </w:rPr>
        <w:t>n</w:t>
      </w:r>
      <w:r>
        <w:rPr>
          <w:rFonts w:ascii="Arial" w:hAnsi="Arial"/>
          <w:sz w:val="22"/>
          <w:lang w:val="en-AU"/>
        </w:rPr>
        <w:t xml:space="preserve"> </w:t>
      </w:r>
      <w:r w:rsidR="00785941">
        <w:rPr>
          <w:rFonts w:ascii="Arial" w:hAnsi="Arial"/>
          <w:sz w:val="22"/>
          <w:lang w:val="en-AU"/>
        </w:rPr>
        <w:t>AGFI</w:t>
      </w:r>
      <w:r>
        <w:rPr>
          <w:rFonts w:ascii="Arial" w:hAnsi="Arial"/>
          <w:sz w:val="22"/>
          <w:lang w:val="en-AU"/>
        </w:rPr>
        <w:t xml:space="preserve"> which needs the maximum allowable variation given in </w:t>
      </w:r>
      <w:r w:rsidR="00272B31">
        <w:rPr>
          <w:rFonts w:ascii="Arial" w:hAnsi="Arial"/>
          <w:sz w:val="22"/>
          <w:lang w:val="en-AU"/>
        </w:rPr>
        <w:t>A.6.2.3</w:t>
      </w:r>
      <w:r>
        <w:rPr>
          <w:rFonts w:ascii="Arial" w:hAnsi="Arial"/>
          <w:sz w:val="22"/>
          <w:lang w:val="en-AU"/>
        </w:rPr>
        <w:t xml:space="preserve"> has a </w:t>
      </w:r>
      <w:r>
        <w:rPr>
          <w:rFonts w:ascii="Arial" w:hAnsi="Arial"/>
          <w:sz w:val="22"/>
        </w:rPr>
        <w:t xml:space="preserve">maximum programmable time interval of automatic zero-setting or taring </w:t>
      </w:r>
      <w:r>
        <w:rPr>
          <w:rFonts w:ascii="Arial" w:hAnsi="Arial"/>
          <w:sz w:val="22"/>
          <w:lang w:val="en-AU"/>
        </w:rPr>
        <w:t xml:space="preserve">1 hour. If the </w:t>
      </w:r>
      <w:r w:rsidR="00785941">
        <w:rPr>
          <w:rFonts w:ascii="Arial" w:hAnsi="Arial"/>
          <w:sz w:val="22"/>
          <w:lang w:val="en-AU"/>
        </w:rPr>
        <w:t>AGFI</w:t>
      </w:r>
      <w:r>
        <w:rPr>
          <w:rFonts w:ascii="Arial" w:hAnsi="Arial"/>
          <w:sz w:val="22"/>
          <w:lang w:val="en-AU"/>
        </w:rPr>
        <w:t xml:space="preserve"> needs less or more of the maximum zero-variation given in </w:t>
      </w:r>
      <w:r w:rsidR="00272B31">
        <w:rPr>
          <w:rFonts w:ascii="Arial" w:hAnsi="Arial"/>
          <w:sz w:val="22"/>
          <w:lang w:val="en-AU"/>
        </w:rPr>
        <w:t>A.6.2.3</w:t>
      </w:r>
      <w:r>
        <w:rPr>
          <w:rFonts w:ascii="Arial" w:hAnsi="Arial"/>
          <w:sz w:val="22"/>
          <w:lang w:val="en-AU"/>
        </w:rPr>
        <w:t>, the maximum programmable time interval of automatic zero-setting or taring may be increased or decreased proportionally.</w:t>
      </w:r>
    </w:p>
    <w:p w:rsidR="004B40A8" w:rsidRDefault="004B40A8" w:rsidP="008F1028">
      <w:pPr>
        <w:pStyle w:val="BodyText3"/>
        <w:tabs>
          <w:tab w:val="left" w:pos="0"/>
          <w:tab w:val="left" w:pos="888"/>
          <w:tab w:val="left" w:pos="1400"/>
          <w:tab w:val="left" w:pos="1500"/>
        </w:tabs>
        <w:jc w:val="both"/>
        <w:rPr>
          <w:lang w:val="en-AU"/>
        </w:rPr>
      </w:pPr>
    </w:p>
    <w:p w:rsidR="004B40A8" w:rsidRDefault="004B40A8" w:rsidP="008F1028">
      <w:pPr>
        <w:pStyle w:val="BodyText3"/>
        <w:tabs>
          <w:tab w:val="left" w:pos="0"/>
          <w:tab w:val="left" w:pos="888"/>
          <w:tab w:val="left" w:pos="1400"/>
          <w:tab w:val="left" w:pos="1500"/>
        </w:tabs>
        <w:jc w:val="both"/>
        <w:rPr>
          <w:lang w:val="en-AU"/>
        </w:rPr>
      </w:pPr>
      <w:r>
        <w:rPr>
          <w:lang w:val="en-AU"/>
        </w:rPr>
        <w:t xml:space="preserve">In exceptional situations the effects of external factors such as operating temperatures, environmental conditions, stickiness of the product being handled, etc, may determine the maximum programmable time interval of automatic zero setting or taring, which shall be </w:t>
      </w:r>
      <w:r w:rsidR="002A5999">
        <w:rPr>
          <w:lang w:val="en-AU"/>
        </w:rPr>
        <w:t xml:space="preserve">in accordance with </w:t>
      </w:r>
      <w:r w:rsidR="002A5999" w:rsidRPr="006C7A2F">
        <w:rPr>
          <w:rFonts w:cs="Arial"/>
          <w:lang w:val="en-US"/>
        </w:rPr>
        <w:t>5.8.3.2</w:t>
      </w:r>
      <w:r>
        <w:rPr>
          <w:lang w:val="en-AU"/>
        </w:rPr>
        <w:t xml:space="preserv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3C0B3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A.5.3</w:t>
      </w:r>
      <w:r w:rsidR="004B40A8" w:rsidRPr="00966C41">
        <w:rPr>
          <w:rFonts w:ascii="Arial" w:hAnsi="Arial"/>
          <w:spacing w:val="-3"/>
          <w:sz w:val="22"/>
        </w:rPr>
        <w:t>  </w:t>
      </w:r>
      <w:r w:rsidR="004B40A8" w:rsidRPr="00966C41">
        <w:rPr>
          <w:rFonts w:ascii="Arial" w:hAnsi="Arial"/>
          <w:spacing w:val="-3"/>
          <w:sz w:val="22"/>
        </w:rPr>
        <w:tab/>
        <w:t xml:space="preserve">Static weighing test method for </w:t>
      </w:r>
      <w:r w:rsidR="001179FD">
        <w:rPr>
          <w:rFonts w:ascii="Arial" w:hAnsi="Arial"/>
          <w:spacing w:val="-3"/>
          <w:sz w:val="22"/>
        </w:rPr>
        <w:t>type</w:t>
      </w:r>
      <w:r w:rsidR="004B40A8" w:rsidRPr="00966C41">
        <w:rPr>
          <w:rFonts w:ascii="Arial" w:hAnsi="Arial"/>
          <w:spacing w:val="-3"/>
          <w:sz w:val="22"/>
        </w:rPr>
        <w:t xml:space="preserve"> evaluation (</w:t>
      </w:r>
      <w:r w:rsidR="00C97001">
        <w:rPr>
          <w:rFonts w:ascii="Arial" w:hAnsi="Arial"/>
          <w:spacing w:val="-3"/>
          <w:sz w:val="22"/>
        </w:rPr>
        <w:t>8.2</w:t>
      </w:r>
      <w:r w:rsidR="004B40A8" w:rsidRPr="00966C41">
        <w:rPr>
          <w:rFonts w:ascii="Arial" w:hAnsi="Arial"/>
          <w:spacing w:val="-3"/>
          <w:sz w:val="22"/>
        </w:rPr>
        <w:t>.3)</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Apply test loads from zero up to and including Max, and similarly remove the test loads back to zero. The test loads selected shall include values close to Max and Min and other critical loads as specified in </w:t>
      </w:r>
      <w:r w:rsidR="00C97001">
        <w:rPr>
          <w:rFonts w:ascii="Arial" w:hAnsi="Arial"/>
          <w:spacing w:val="-3"/>
          <w:sz w:val="22"/>
        </w:rPr>
        <w:t>9.2</w:t>
      </w:r>
      <w:r w:rsidRPr="00966C41">
        <w:rPr>
          <w:rFonts w:ascii="Arial" w:hAnsi="Arial"/>
          <w:spacing w:val="-3"/>
          <w:sz w:val="22"/>
        </w:rPr>
        <w:t>.1(c), subject to requirements of this Annex.</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Determine the error at each test load, using the standard weights assessment procedure of A.3.6.2, if necessary, to obtain the accuracy of the test system as specified in A.3.6.1.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It should be noted that when loading or unloading, the load shall be progressively increased or progressively decreased.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3C0B3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A.5.4</w:t>
      </w:r>
      <w:r w:rsidR="004B40A8" w:rsidRPr="00966C41">
        <w:rPr>
          <w:rFonts w:ascii="Arial" w:hAnsi="Arial"/>
          <w:spacing w:val="-3"/>
          <w:sz w:val="22"/>
        </w:rPr>
        <w:t>  </w:t>
      </w:r>
      <w:r w:rsidR="004B40A8" w:rsidRPr="00966C41">
        <w:rPr>
          <w:rFonts w:ascii="Arial" w:hAnsi="Arial"/>
          <w:spacing w:val="-3"/>
          <w:sz w:val="22"/>
        </w:rPr>
        <w:tab/>
        <w:t>Determination of reference accuracy class, Ref(x) (</w:t>
      </w:r>
      <w:r w:rsidR="00C97001">
        <w:rPr>
          <w:rFonts w:ascii="Arial" w:hAnsi="Arial"/>
          <w:spacing w:val="-3"/>
          <w:sz w:val="22"/>
        </w:rPr>
        <w:t>8.2</w:t>
      </w:r>
      <w:r w:rsidR="004B40A8" w:rsidRPr="00966C41">
        <w:rPr>
          <w:rFonts w:ascii="Arial" w:hAnsi="Arial"/>
          <w:spacing w:val="-3"/>
          <w:sz w:val="22"/>
        </w:rPr>
        <w:t>.5)</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static weighing tests during application of influence factors (as appropriate) shall be used at </w:t>
      </w:r>
      <w:r w:rsidR="00F415FE">
        <w:rPr>
          <w:rFonts w:ascii="Arial" w:hAnsi="Arial"/>
          <w:spacing w:val="-3"/>
          <w:sz w:val="22"/>
        </w:rPr>
        <w:t>type evaluation</w:t>
      </w:r>
      <w:r w:rsidRPr="00966C41">
        <w:rPr>
          <w:rFonts w:ascii="Arial" w:hAnsi="Arial"/>
          <w:spacing w:val="-3"/>
          <w:sz w:val="22"/>
        </w:rPr>
        <w:t xml:space="preserve"> stage to establish the reference value for accuracy class, i.e. Ref(x), as follows: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BE0E05" w:rsidRDefault="004B40A8">
      <w:pPr>
        <w:numPr>
          <w:ilvl w:val="0"/>
          <w:numId w:val="48"/>
        </w:numPr>
        <w:tabs>
          <w:tab w:val="left" w:pos="0"/>
          <w:tab w:val="left" w:pos="177"/>
          <w:tab w:val="left" w:pos="426"/>
          <w:tab w:val="left" w:pos="1400"/>
          <w:tab w:val="left" w:pos="1440"/>
          <w:tab w:val="left" w:pos="1500"/>
        </w:tabs>
        <w:suppressAutoHyphens/>
        <w:ind w:left="426" w:hanging="426"/>
        <w:jc w:val="both"/>
        <w:rPr>
          <w:rFonts w:ascii="Arial" w:hAnsi="Arial"/>
          <w:spacing w:val="-3"/>
          <w:sz w:val="22"/>
        </w:rPr>
      </w:pPr>
      <w:r w:rsidRPr="00966C41">
        <w:rPr>
          <w:rFonts w:ascii="Arial" w:hAnsi="Arial"/>
          <w:spacing w:val="-3"/>
          <w:sz w:val="22"/>
        </w:rPr>
        <w:t>Perform static weighing tests for influence factors and loads as specified in this Annex.</w:t>
      </w:r>
    </w:p>
    <w:p w:rsidR="00BE0E05" w:rsidRDefault="004B40A8">
      <w:pPr>
        <w:numPr>
          <w:ilvl w:val="0"/>
          <w:numId w:val="48"/>
        </w:numPr>
        <w:tabs>
          <w:tab w:val="left" w:pos="0"/>
          <w:tab w:val="left" w:pos="426"/>
        </w:tabs>
        <w:suppressAutoHyphens/>
        <w:ind w:left="426" w:hanging="426"/>
        <w:jc w:val="both"/>
        <w:rPr>
          <w:rFonts w:ascii="Arial" w:hAnsi="Arial"/>
          <w:spacing w:val="-3"/>
          <w:sz w:val="22"/>
        </w:rPr>
      </w:pPr>
      <w:r w:rsidRPr="00966C41">
        <w:rPr>
          <w:rFonts w:ascii="Arial" w:hAnsi="Arial"/>
          <w:spacing w:val="-3"/>
          <w:sz w:val="22"/>
        </w:rPr>
        <w:t xml:space="preserve">Determine the </w:t>
      </w:r>
      <w:r w:rsidR="002A6595">
        <w:rPr>
          <w:rFonts w:ascii="Arial" w:hAnsi="Arial"/>
          <w:spacing w:val="-3"/>
          <w:sz w:val="22"/>
        </w:rPr>
        <w:t>mpe</w:t>
      </w:r>
      <w:r w:rsidRPr="00966C41">
        <w:rPr>
          <w:rFonts w:ascii="Arial" w:hAnsi="Arial"/>
          <w:spacing w:val="-3"/>
          <w:sz w:val="22"/>
        </w:rPr>
        <w:t xml:space="preserve"> for influence factor tests for class X(1),  </w:t>
      </w:r>
      <w:r w:rsidR="002A6595">
        <w:rPr>
          <w:rFonts w:ascii="Arial" w:hAnsi="Arial"/>
          <w:spacing w:val="-3"/>
          <w:sz w:val="22"/>
        </w:rPr>
        <w:t>mpe</w:t>
      </w:r>
      <w:r w:rsidRPr="00966C41">
        <w:rPr>
          <w:rFonts w:ascii="Arial" w:hAnsi="Arial"/>
          <w:spacing w:val="-3"/>
          <w:sz w:val="22"/>
          <w:vertAlign w:val="subscript"/>
        </w:rPr>
        <w:t xml:space="preserve">(1)   </w:t>
      </w:r>
      <w:r w:rsidRPr="00966C41">
        <w:rPr>
          <w:rFonts w:ascii="Arial" w:hAnsi="Arial"/>
          <w:spacing w:val="-3"/>
          <w:sz w:val="22"/>
        </w:rPr>
        <w:t>for</w:t>
      </w:r>
      <w:r w:rsidRPr="00966C41">
        <w:rPr>
          <w:rFonts w:ascii="Arial" w:hAnsi="Arial"/>
          <w:spacing w:val="-3"/>
          <w:sz w:val="22"/>
          <w:vertAlign w:val="subscript"/>
        </w:rPr>
        <w:t xml:space="preserve"> </w:t>
      </w:r>
      <w:r w:rsidRPr="00966C41">
        <w:rPr>
          <w:rFonts w:ascii="Arial" w:hAnsi="Arial"/>
          <w:spacing w:val="-3"/>
          <w:sz w:val="22"/>
        </w:rPr>
        <w:t>each load as</w:t>
      </w:r>
      <w:r w:rsidR="00C946EC">
        <w:rPr>
          <w:rFonts w:ascii="Arial" w:hAnsi="Arial"/>
          <w:spacing w:val="-3"/>
          <w:sz w:val="22"/>
        </w:rPr>
        <w:t xml:space="preserve"> </w:t>
      </w:r>
      <w:r w:rsidRPr="00966C41">
        <w:rPr>
          <w:rFonts w:ascii="Arial" w:hAnsi="Arial"/>
          <w:spacing w:val="-3"/>
          <w:sz w:val="22"/>
        </w:rPr>
        <w:t>follows</w:t>
      </w:r>
      <w:r w:rsidR="00D11DBA">
        <w:rPr>
          <w:rFonts w:ascii="Arial" w:hAnsi="Arial"/>
          <w:spacing w:val="-3"/>
          <w:sz w:val="22"/>
        </w:rPr>
        <w:t>:</w:t>
      </w: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ind w:hanging="600"/>
        <w:jc w:val="both"/>
        <w:rPr>
          <w:rFonts w:ascii="Arial" w:hAnsi="Arial"/>
          <w:spacing w:val="-3"/>
          <w:sz w:val="22"/>
        </w:rPr>
      </w:pPr>
    </w:p>
    <w:p w:rsidR="00D307ED" w:rsidRDefault="002A6595" w:rsidP="009B615F">
      <w:pPr>
        <w:tabs>
          <w:tab w:val="left" w:pos="0"/>
          <w:tab w:val="left" w:pos="177"/>
          <w:tab w:val="left" w:pos="355"/>
          <w:tab w:val="left" w:pos="532"/>
          <w:tab w:val="left" w:pos="888"/>
          <w:tab w:val="left" w:pos="1400"/>
          <w:tab w:val="left" w:pos="1440"/>
          <w:tab w:val="left" w:pos="1500"/>
        </w:tabs>
        <w:suppressAutoHyphens/>
        <w:ind w:left="280" w:hanging="280"/>
        <w:jc w:val="both"/>
        <w:rPr>
          <w:rFonts w:ascii="Arial" w:hAnsi="Arial"/>
          <w:spacing w:val="-3"/>
          <w:sz w:val="22"/>
        </w:rPr>
      </w:pPr>
      <w:proofErr w:type="gramStart"/>
      <w:r>
        <w:rPr>
          <w:rFonts w:ascii="Arial" w:hAnsi="Arial"/>
          <w:spacing w:val="-3"/>
          <w:sz w:val="22"/>
        </w:rPr>
        <w:t>mpe</w:t>
      </w:r>
      <w:r w:rsidR="004B40A8" w:rsidRPr="00966C41">
        <w:rPr>
          <w:rFonts w:ascii="Arial" w:hAnsi="Arial"/>
          <w:spacing w:val="-3"/>
          <w:sz w:val="22"/>
          <w:vertAlign w:val="subscript"/>
        </w:rPr>
        <w:t>(</w:t>
      </w:r>
      <w:proofErr w:type="gramEnd"/>
      <w:r w:rsidR="004B40A8" w:rsidRPr="00966C41">
        <w:rPr>
          <w:rFonts w:ascii="Arial" w:hAnsi="Arial"/>
          <w:spacing w:val="-3"/>
          <w:sz w:val="22"/>
          <w:vertAlign w:val="subscript"/>
        </w:rPr>
        <w:t xml:space="preserve">1) </w:t>
      </w:r>
      <w:r w:rsidR="004B40A8" w:rsidRPr="00966C41">
        <w:rPr>
          <w:rFonts w:ascii="Arial" w:hAnsi="Arial"/>
          <w:spacing w:val="-3"/>
          <w:sz w:val="22"/>
        </w:rPr>
        <w:t>=</w:t>
      </w:r>
      <w:r w:rsidR="004B40A8" w:rsidRPr="00966C41">
        <w:rPr>
          <w:rFonts w:ascii="Arial" w:hAnsi="Arial"/>
          <w:spacing w:val="-3"/>
          <w:sz w:val="22"/>
          <w:vertAlign w:val="subscript"/>
        </w:rPr>
        <w:t xml:space="preserve"> </w:t>
      </w:r>
      <w:r w:rsidR="004B40A8" w:rsidRPr="00966C41">
        <w:rPr>
          <w:rFonts w:ascii="Arial" w:hAnsi="Arial"/>
          <w:spacing w:val="-3"/>
          <w:sz w:val="22"/>
        </w:rPr>
        <w:t xml:space="preserve">0.25 </w:t>
      </w:r>
      <w:r w:rsidR="00993D17">
        <w:rPr>
          <w:rFonts w:ascii="Arial" w:hAnsi="Arial"/>
          <w:spacing w:val="-3"/>
          <w:sz w:val="22"/>
        </w:rPr>
        <w:t>mpd</w:t>
      </w:r>
      <w:r w:rsidR="004B40A8" w:rsidRPr="00966C41">
        <w:rPr>
          <w:rFonts w:ascii="Arial" w:hAnsi="Arial"/>
          <w:spacing w:val="-3"/>
          <w:sz w:val="22"/>
          <w:vertAlign w:val="subscript"/>
        </w:rPr>
        <w:t xml:space="preserve">(1) </w:t>
      </w:r>
      <w:r w:rsidR="004B40A8" w:rsidRPr="00966C41">
        <w:rPr>
          <w:rFonts w:ascii="Arial" w:hAnsi="Arial"/>
          <w:spacing w:val="-3"/>
          <w:sz w:val="22"/>
        </w:rPr>
        <w:t xml:space="preserve"> </w:t>
      </w:r>
      <w:r w:rsidR="00E07A4C">
        <w:rPr>
          <w:rFonts w:ascii="Arial" w:hAnsi="Arial"/>
          <w:spacing w:val="-3"/>
          <w:sz w:val="28"/>
          <w:vertAlign w:val="subscript"/>
        </w:rPr>
        <w:t>x</w:t>
      </w:r>
      <w:r w:rsidR="004B40A8" w:rsidRPr="00966C41">
        <w:rPr>
          <w:rFonts w:ascii="Arial" w:hAnsi="Arial"/>
          <w:spacing w:val="-3"/>
          <w:sz w:val="28"/>
          <w:vertAlign w:val="subscript"/>
        </w:rPr>
        <w:t xml:space="preserve"> </w:t>
      </w:r>
      <w:r w:rsidR="004B40A8" w:rsidRPr="00966C41">
        <w:rPr>
          <w:rFonts w:ascii="Arial" w:hAnsi="Arial"/>
          <w:spacing w:val="-3"/>
          <w:sz w:val="22"/>
        </w:rPr>
        <w:t>(</w:t>
      </w:r>
      <w:r w:rsidR="006C3738">
        <w:rPr>
          <w:rFonts w:ascii="Arial" w:hAnsi="Arial"/>
          <w:spacing w:val="-3"/>
          <w:sz w:val="22"/>
        </w:rPr>
        <w:t>pi</w:t>
      </w:r>
      <w:r w:rsidR="004B40A8" w:rsidRPr="00966C41">
        <w:rPr>
          <w:rFonts w:ascii="Arial" w:hAnsi="Arial"/>
          <w:spacing w:val="-3"/>
          <w:sz w:val="22"/>
        </w:rPr>
        <w:t>, if applicable) in-service  for the fill value equal to the</w:t>
      </w: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ind w:left="280" w:hanging="280"/>
        <w:jc w:val="both"/>
        <w:rPr>
          <w:rFonts w:ascii="Arial" w:hAnsi="Arial"/>
          <w:spacing w:val="-3"/>
          <w:sz w:val="22"/>
        </w:rPr>
      </w:pPr>
      <w:proofErr w:type="gramStart"/>
      <w:r w:rsidRPr="00966C41">
        <w:rPr>
          <w:rFonts w:ascii="Arial" w:hAnsi="Arial"/>
          <w:spacing w:val="-3"/>
          <w:sz w:val="22"/>
        </w:rPr>
        <w:t>load</w:t>
      </w:r>
      <w:proofErr w:type="gramEnd"/>
      <w:r w:rsidRPr="00966C41">
        <w:rPr>
          <w:rFonts w:ascii="Arial" w:hAnsi="Arial"/>
          <w:spacing w:val="-3"/>
          <w:sz w:val="22"/>
        </w:rPr>
        <w:t xml:space="preserve">.  </w:t>
      </w: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ind w:left="280" w:hanging="280"/>
        <w:jc w:val="both"/>
        <w:rPr>
          <w:rFonts w:ascii="Arial" w:hAnsi="Arial"/>
          <w:spacing w:val="-3"/>
          <w:sz w:val="22"/>
        </w:rPr>
      </w:pPr>
    </w:p>
    <w:p w:rsidR="004B40A8" w:rsidRPr="00966C41" w:rsidRDefault="004B40A8" w:rsidP="00624E26">
      <w:pPr>
        <w:tabs>
          <w:tab w:val="left" w:pos="0"/>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example, with a load of 10kg, the </w:t>
      </w:r>
      <w:r w:rsidR="002A6595">
        <w:rPr>
          <w:rFonts w:ascii="Arial" w:hAnsi="Arial"/>
          <w:spacing w:val="-3"/>
          <w:sz w:val="22"/>
        </w:rPr>
        <w:t>mpe</w:t>
      </w:r>
      <w:r w:rsidRPr="00966C41">
        <w:rPr>
          <w:rFonts w:ascii="Arial" w:hAnsi="Arial"/>
          <w:spacing w:val="-3"/>
          <w:sz w:val="22"/>
        </w:rPr>
        <w:t xml:space="preserve"> for influence factor tests as specified in </w:t>
      </w:r>
      <w:r w:rsidR="00935367">
        <w:rPr>
          <w:rFonts w:ascii="Arial" w:hAnsi="Arial"/>
          <w:spacing w:val="-3"/>
          <w:sz w:val="22"/>
        </w:rPr>
        <w:t>4.3</w:t>
      </w:r>
      <w:r w:rsidR="003F0F71">
        <w:rPr>
          <w:rFonts w:ascii="Arial" w:hAnsi="Arial"/>
          <w:spacing w:val="-3"/>
          <w:sz w:val="22"/>
        </w:rPr>
        <w:t>.2</w:t>
      </w:r>
      <w:r w:rsidRPr="00966C41">
        <w:rPr>
          <w:rFonts w:ascii="Arial" w:hAnsi="Arial"/>
          <w:spacing w:val="-3"/>
          <w:sz w:val="22"/>
        </w:rPr>
        <w:t xml:space="preserve"> will</w:t>
      </w:r>
      <w:r w:rsidR="00624E26">
        <w:rPr>
          <w:rFonts w:ascii="Arial" w:hAnsi="Arial"/>
          <w:spacing w:val="-3"/>
          <w:sz w:val="22"/>
        </w:rPr>
        <w:t xml:space="preserve"> </w:t>
      </w:r>
      <w:r w:rsidRPr="00966C41">
        <w:rPr>
          <w:rFonts w:ascii="Arial" w:hAnsi="Arial"/>
          <w:spacing w:val="-3"/>
          <w:sz w:val="22"/>
        </w:rPr>
        <w:t>be calculated thus:</w:t>
      </w: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ind w:hanging="280"/>
        <w:jc w:val="both"/>
        <w:rPr>
          <w:rFonts w:ascii="Arial" w:hAnsi="Arial"/>
          <w:spacing w:val="-3"/>
          <w:sz w:val="22"/>
        </w:rPr>
      </w:pP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ind w:hanging="280"/>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proofErr w:type="gramStart"/>
      <w:r w:rsidR="002A6595">
        <w:rPr>
          <w:rFonts w:ascii="Arial" w:hAnsi="Arial"/>
          <w:spacing w:val="-3"/>
          <w:sz w:val="22"/>
        </w:rPr>
        <w:t>mpe</w:t>
      </w:r>
      <w:proofErr w:type="gramEnd"/>
      <w:r w:rsidR="005C1DFA" w:rsidRPr="00966C41">
        <w:rPr>
          <w:rFonts w:ascii="Arial" w:hAnsi="Arial"/>
          <w:spacing w:val="-3"/>
          <w:sz w:val="22"/>
          <w:vertAlign w:val="subscript"/>
        </w:rPr>
        <w:t xml:space="preserve"> </w:t>
      </w:r>
      <w:r w:rsidRPr="00966C41">
        <w:rPr>
          <w:rFonts w:ascii="Arial" w:hAnsi="Arial"/>
          <w:spacing w:val="-3"/>
          <w:sz w:val="22"/>
          <w:vertAlign w:val="subscript"/>
        </w:rPr>
        <w:t xml:space="preserve">(1) </w:t>
      </w:r>
      <w:r w:rsidRPr="00966C41">
        <w:rPr>
          <w:rFonts w:ascii="Arial" w:hAnsi="Arial"/>
          <w:spacing w:val="-3"/>
          <w:sz w:val="22"/>
        </w:rPr>
        <w:t xml:space="preserve"> = </w:t>
      </w:r>
      <w:r w:rsidR="006C3738">
        <w:rPr>
          <w:rFonts w:ascii="Arial" w:hAnsi="Arial"/>
          <w:spacing w:val="-3"/>
          <w:sz w:val="22"/>
        </w:rPr>
        <w:t>pi</w:t>
      </w:r>
      <w:r w:rsidRPr="00966C41">
        <w:rPr>
          <w:rFonts w:ascii="Arial" w:hAnsi="Arial"/>
          <w:spacing w:val="-3"/>
          <w:sz w:val="22"/>
          <w:vertAlign w:val="subscript"/>
        </w:rPr>
        <w:t xml:space="preserve">  </w:t>
      </w:r>
      <w:r>
        <w:rPr>
          <w:rFonts w:ascii="Arial" w:hAnsi="Arial"/>
          <w:sz w:val="16"/>
          <w:lang w:val="en-AU"/>
        </w:rPr>
        <w:t>x</w:t>
      </w:r>
      <w:r w:rsidRPr="00966C41">
        <w:rPr>
          <w:rFonts w:ascii="Arial" w:hAnsi="Arial"/>
          <w:spacing w:val="-3"/>
          <w:sz w:val="22"/>
        </w:rPr>
        <w:t xml:space="preserve"> (0.25</w:t>
      </w:r>
      <w:r>
        <w:rPr>
          <w:rFonts w:ascii="Arial" w:hAnsi="Arial"/>
          <w:sz w:val="16"/>
          <w:lang w:val="en-AU"/>
        </w:rPr>
        <w:t xml:space="preserve"> x</w:t>
      </w:r>
      <w:r w:rsidRPr="00966C41">
        <w:rPr>
          <w:rFonts w:ascii="Arial" w:hAnsi="Arial"/>
          <w:spacing w:val="-3"/>
          <w:sz w:val="22"/>
        </w:rPr>
        <w:t xml:space="preserve"> 1.5</w:t>
      </w:r>
      <w:r w:rsidR="006A2E96">
        <w:rPr>
          <w:rFonts w:ascii="Arial" w:hAnsi="Arial"/>
          <w:spacing w:val="-3"/>
          <w:sz w:val="22"/>
        </w:rPr>
        <w:t xml:space="preserve"> </w:t>
      </w:r>
      <w:r w:rsidRPr="00966C41">
        <w:rPr>
          <w:rFonts w:ascii="Arial" w:hAnsi="Arial"/>
          <w:spacing w:val="-3"/>
          <w:sz w:val="22"/>
        </w:rPr>
        <w:t xml:space="preserve">% </w:t>
      </w:r>
      <w:r>
        <w:rPr>
          <w:rFonts w:ascii="Arial" w:hAnsi="Arial"/>
          <w:sz w:val="16"/>
          <w:lang w:val="en-AU"/>
        </w:rPr>
        <w:t>x</w:t>
      </w:r>
      <w:r w:rsidRPr="00966C41">
        <w:rPr>
          <w:rFonts w:ascii="Arial" w:hAnsi="Arial"/>
          <w:spacing w:val="-3"/>
          <w:sz w:val="22"/>
        </w:rPr>
        <w:t xml:space="preserve"> 10,000g) </w:t>
      </w: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spacing w:line="120" w:lineRule="auto"/>
        <w:ind w:hanging="280"/>
        <w:jc w:val="both"/>
        <w:rPr>
          <w:rFonts w:ascii="Arial" w:hAnsi="Arial"/>
          <w:spacing w:val="-3"/>
          <w:sz w:val="22"/>
        </w:rPr>
      </w:pPr>
    </w:p>
    <w:p w:rsidR="004B40A8" w:rsidRPr="00966C41" w:rsidRDefault="004B40A8" w:rsidP="009B615F">
      <w:pPr>
        <w:tabs>
          <w:tab w:val="left" w:pos="0"/>
          <w:tab w:val="left" w:pos="177"/>
          <w:tab w:val="left" w:pos="294"/>
          <w:tab w:val="left" w:pos="355"/>
          <w:tab w:val="left" w:pos="532"/>
          <w:tab w:val="left" w:pos="888"/>
          <w:tab w:val="left" w:pos="1400"/>
          <w:tab w:val="left" w:pos="1440"/>
          <w:tab w:val="left" w:pos="1500"/>
        </w:tabs>
        <w:suppressAutoHyphens/>
        <w:jc w:val="both"/>
        <w:rPr>
          <w:rFonts w:ascii="Arial" w:hAnsi="Arial"/>
          <w:spacing w:val="-3"/>
          <w:sz w:val="22"/>
        </w:rPr>
      </w:pPr>
      <w:proofErr w:type="gramStart"/>
      <w:r w:rsidRPr="00966C41">
        <w:rPr>
          <w:rFonts w:ascii="Arial" w:hAnsi="Arial"/>
          <w:spacing w:val="-3"/>
          <w:sz w:val="22"/>
        </w:rPr>
        <w:t>where</w:t>
      </w:r>
      <w:proofErr w:type="gramEnd"/>
      <w:r w:rsidRPr="00966C41">
        <w:rPr>
          <w:rFonts w:ascii="Arial" w:hAnsi="Arial"/>
          <w:spacing w:val="-3"/>
          <w:sz w:val="22"/>
        </w:rPr>
        <w:t xml:space="preserve"> </w:t>
      </w:r>
    </w:p>
    <w:p w:rsidR="004B40A8" w:rsidRPr="00966C41" w:rsidRDefault="004B40A8" w:rsidP="009B615F">
      <w:pPr>
        <w:tabs>
          <w:tab w:val="left" w:pos="0"/>
          <w:tab w:val="left" w:pos="177"/>
          <w:tab w:val="left" w:pos="355"/>
          <w:tab w:val="left" w:pos="532"/>
          <w:tab w:val="left" w:pos="888"/>
          <w:tab w:val="left" w:pos="1400"/>
          <w:tab w:val="left" w:pos="1440"/>
          <w:tab w:val="left" w:pos="1500"/>
        </w:tabs>
        <w:suppressAutoHyphens/>
        <w:ind w:hanging="600"/>
        <w:jc w:val="both"/>
        <w:rPr>
          <w:rFonts w:ascii="Arial" w:hAnsi="Arial"/>
          <w:spacing w:val="-3"/>
          <w:sz w:val="22"/>
        </w:rPr>
      </w:pPr>
    </w:p>
    <w:p w:rsidR="004B40A8" w:rsidRPr="00966C41" w:rsidRDefault="006C3738" w:rsidP="00355006">
      <w:pPr>
        <w:tabs>
          <w:tab w:val="left" w:pos="0"/>
          <w:tab w:val="left" w:pos="100"/>
          <w:tab w:val="left" w:pos="426"/>
          <w:tab w:val="left" w:pos="567"/>
          <w:tab w:val="left" w:pos="1400"/>
          <w:tab w:val="left" w:pos="1440"/>
          <w:tab w:val="left" w:pos="1500"/>
        </w:tabs>
        <w:suppressAutoHyphens/>
        <w:ind w:left="567" w:hanging="539"/>
        <w:jc w:val="both"/>
        <w:rPr>
          <w:rFonts w:ascii="Arial" w:hAnsi="Arial"/>
          <w:spacing w:val="-3"/>
          <w:sz w:val="22"/>
        </w:rPr>
      </w:pPr>
      <w:proofErr w:type="gramStart"/>
      <w:r>
        <w:rPr>
          <w:rFonts w:ascii="Arial" w:hAnsi="Arial"/>
          <w:spacing w:val="-3"/>
          <w:sz w:val="22"/>
        </w:rPr>
        <w:t>pi</w:t>
      </w:r>
      <w:proofErr w:type="gramEnd"/>
      <w:r w:rsidR="004B40A8" w:rsidRPr="00966C41">
        <w:rPr>
          <w:rFonts w:ascii="Arial" w:hAnsi="Arial"/>
          <w:spacing w:val="-3"/>
          <w:sz w:val="22"/>
          <w:vertAlign w:val="subscript"/>
        </w:rPr>
        <w:t xml:space="preserve">  </w:t>
      </w:r>
      <w:r w:rsidR="004B40A8" w:rsidRPr="00966C41">
        <w:rPr>
          <w:rFonts w:ascii="Arial" w:hAnsi="Arial"/>
          <w:spacing w:val="-3"/>
          <w:sz w:val="22"/>
        </w:rPr>
        <w:t xml:space="preserve"> (as specified in </w:t>
      </w:r>
      <w:r w:rsidR="00C97001">
        <w:rPr>
          <w:rFonts w:ascii="Arial" w:hAnsi="Arial"/>
          <w:spacing w:val="-3"/>
          <w:sz w:val="22"/>
        </w:rPr>
        <w:t>8.2</w:t>
      </w:r>
      <w:r w:rsidR="004B40A8" w:rsidRPr="00966C41">
        <w:rPr>
          <w:rFonts w:ascii="Arial" w:hAnsi="Arial"/>
          <w:spacing w:val="-3"/>
          <w:sz w:val="22"/>
        </w:rPr>
        <w:t xml:space="preserve">.3.3) is a fraction of the </w:t>
      </w:r>
      <w:r w:rsidR="002A6595">
        <w:rPr>
          <w:rFonts w:ascii="Arial" w:hAnsi="Arial"/>
          <w:spacing w:val="-3"/>
          <w:sz w:val="22"/>
        </w:rPr>
        <w:t>mpe</w:t>
      </w:r>
      <w:r w:rsidR="004B40A8" w:rsidRPr="00966C41">
        <w:rPr>
          <w:rFonts w:ascii="Arial" w:hAnsi="Arial"/>
          <w:spacing w:val="-3"/>
          <w:sz w:val="22"/>
        </w:rPr>
        <w:t xml:space="preserve"> applied to a part of the </w:t>
      </w:r>
      <w:r w:rsidR="00785941">
        <w:rPr>
          <w:rFonts w:ascii="Arial" w:hAnsi="Arial"/>
          <w:spacing w:val="-3"/>
          <w:sz w:val="22"/>
        </w:rPr>
        <w:t>AGFI</w:t>
      </w:r>
      <w:r w:rsidR="00355006">
        <w:rPr>
          <w:rFonts w:ascii="Arial" w:hAnsi="Arial"/>
          <w:spacing w:val="-3"/>
          <w:sz w:val="22"/>
        </w:rPr>
        <w:t xml:space="preserve"> </w:t>
      </w:r>
      <w:r w:rsidR="004B40A8" w:rsidRPr="00966C41">
        <w:rPr>
          <w:rFonts w:ascii="Arial" w:hAnsi="Arial"/>
          <w:spacing w:val="-3"/>
          <w:sz w:val="22"/>
        </w:rPr>
        <w:t>which is examined seperately</w:t>
      </w:r>
    </w:p>
    <w:p w:rsidR="004B40A8" w:rsidRPr="00966C41" w:rsidRDefault="004B40A8" w:rsidP="009B615F">
      <w:pPr>
        <w:tabs>
          <w:tab w:val="left" w:pos="0"/>
          <w:tab w:val="left" w:pos="177"/>
          <w:tab w:val="left" w:pos="336"/>
          <w:tab w:val="left" w:pos="532"/>
          <w:tab w:val="left" w:pos="888"/>
          <w:tab w:val="left" w:pos="1400"/>
          <w:tab w:val="left" w:pos="1440"/>
          <w:tab w:val="left" w:pos="1500"/>
        </w:tabs>
        <w:suppressAutoHyphens/>
        <w:ind w:left="308" w:hanging="600"/>
        <w:jc w:val="both"/>
        <w:rPr>
          <w:rFonts w:ascii="Arial" w:hAnsi="Arial"/>
          <w:spacing w:val="-3"/>
          <w:sz w:val="22"/>
        </w:rPr>
      </w:pPr>
    </w:p>
    <w:p w:rsidR="004B40A8" w:rsidRPr="00966C41" w:rsidRDefault="002A6595" w:rsidP="008F1028">
      <w:pPr>
        <w:tabs>
          <w:tab w:val="left" w:pos="0"/>
          <w:tab w:val="left" w:pos="177"/>
          <w:tab w:val="left" w:pos="336"/>
          <w:tab w:val="left" w:pos="532"/>
          <w:tab w:val="left" w:pos="888"/>
          <w:tab w:val="left" w:pos="1400"/>
          <w:tab w:val="left" w:pos="1440"/>
          <w:tab w:val="left" w:pos="1500"/>
        </w:tabs>
        <w:suppressAutoHyphens/>
        <w:ind w:left="308"/>
        <w:jc w:val="both"/>
        <w:rPr>
          <w:rFonts w:ascii="Arial" w:hAnsi="Arial"/>
          <w:spacing w:val="-3"/>
          <w:sz w:val="22"/>
        </w:rPr>
      </w:pPr>
      <w:proofErr w:type="gramStart"/>
      <w:r>
        <w:rPr>
          <w:rFonts w:ascii="Arial" w:hAnsi="Arial"/>
          <w:spacing w:val="-3"/>
          <w:sz w:val="22"/>
        </w:rPr>
        <w:t>mpe</w:t>
      </w:r>
      <w:r w:rsidR="004B40A8" w:rsidRPr="00966C41">
        <w:rPr>
          <w:rFonts w:ascii="Arial" w:hAnsi="Arial"/>
          <w:spacing w:val="-3"/>
          <w:sz w:val="22"/>
          <w:vertAlign w:val="subscript"/>
        </w:rPr>
        <w:t>(</w:t>
      </w:r>
      <w:proofErr w:type="gramEnd"/>
      <w:r w:rsidR="004B40A8" w:rsidRPr="00966C41">
        <w:rPr>
          <w:rFonts w:ascii="Arial" w:hAnsi="Arial"/>
          <w:spacing w:val="-3"/>
          <w:sz w:val="22"/>
          <w:vertAlign w:val="subscript"/>
        </w:rPr>
        <w:t xml:space="preserve">1) </w:t>
      </w:r>
      <w:r w:rsidR="004B40A8" w:rsidRPr="00966C41">
        <w:rPr>
          <w:rFonts w:ascii="Arial" w:hAnsi="Arial"/>
          <w:spacing w:val="-3"/>
          <w:sz w:val="22"/>
        </w:rPr>
        <w:t>is error limit specified in Table 1 for mass of fill.</w:t>
      </w:r>
    </w:p>
    <w:p w:rsidR="004B40A8" w:rsidRPr="00966C41"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2"/>
        </w:rPr>
      </w:pPr>
    </w:p>
    <w:p w:rsidR="00BE0E05" w:rsidRDefault="004B40A8">
      <w:pPr>
        <w:numPr>
          <w:ilvl w:val="0"/>
          <w:numId w:val="48"/>
        </w:numPr>
        <w:tabs>
          <w:tab w:val="left" w:pos="0"/>
          <w:tab w:val="left" w:pos="177"/>
          <w:tab w:val="left" w:pos="532"/>
          <w:tab w:val="left" w:pos="888"/>
          <w:tab w:val="left" w:pos="1400"/>
          <w:tab w:val="left" w:pos="1440"/>
          <w:tab w:val="left" w:pos="1500"/>
        </w:tabs>
        <w:suppressAutoHyphens/>
        <w:ind w:hanging="720"/>
        <w:jc w:val="both"/>
        <w:rPr>
          <w:rFonts w:ascii="Arial" w:hAnsi="Arial"/>
          <w:spacing w:val="-3"/>
          <w:sz w:val="22"/>
        </w:rPr>
      </w:pPr>
      <w:r w:rsidRPr="00966C41">
        <w:rPr>
          <w:rFonts w:ascii="Arial" w:hAnsi="Arial"/>
          <w:spacing w:val="-3"/>
          <w:sz w:val="22"/>
        </w:rPr>
        <w:t xml:space="preserve">(Calculate [│Error│ / </w:t>
      </w:r>
      <w:r w:rsidR="002A6595">
        <w:rPr>
          <w:rFonts w:ascii="Arial" w:hAnsi="Arial"/>
          <w:spacing w:val="-3"/>
          <w:sz w:val="22"/>
        </w:rPr>
        <w:t>mpe</w:t>
      </w:r>
      <w:r w:rsidRPr="00966C41">
        <w:rPr>
          <w:rFonts w:ascii="Arial" w:hAnsi="Arial"/>
          <w:spacing w:val="-3"/>
          <w:sz w:val="22"/>
          <w:vertAlign w:val="subscript"/>
        </w:rPr>
        <w:t>(1)</w:t>
      </w:r>
      <w:r w:rsidRPr="00966C41">
        <w:rPr>
          <w:rFonts w:ascii="Arial" w:hAnsi="Arial"/>
          <w:spacing w:val="-3"/>
          <w:sz w:val="22"/>
        </w:rPr>
        <w:t>] for each load</w:t>
      </w:r>
    </w:p>
    <w:p w:rsidR="004B40A8" w:rsidRPr="00966C41" w:rsidRDefault="004B40A8" w:rsidP="008F1028">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3"/>
          <w:sz w:val="22"/>
        </w:rPr>
      </w:pPr>
    </w:p>
    <w:p w:rsidR="004B40A8" w:rsidRPr="00966C41" w:rsidRDefault="00C07764" w:rsidP="009B615F">
      <w:pPr>
        <w:tabs>
          <w:tab w:val="left" w:pos="0"/>
          <w:tab w:val="left" w:pos="177"/>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W</w:t>
      </w:r>
      <w:r w:rsidR="004B40A8" w:rsidRPr="00966C41">
        <w:rPr>
          <w:rFonts w:ascii="Arial" w:hAnsi="Arial"/>
          <w:spacing w:val="-3"/>
          <w:sz w:val="22"/>
        </w:rPr>
        <w:t>here</w:t>
      </w:r>
      <w:r>
        <w:rPr>
          <w:rFonts w:ascii="Arial" w:hAnsi="Arial"/>
          <w:spacing w:val="-3"/>
          <w:sz w:val="22"/>
        </w:rPr>
        <w:t>:</w:t>
      </w:r>
      <w:r w:rsidR="004B40A8" w:rsidRPr="00966C41">
        <w:rPr>
          <w:rFonts w:ascii="Arial" w:hAnsi="Arial"/>
          <w:spacing w:val="-3"/>
          <w:sz w:val="22"/>
        </w:rPr>
        <w:t xml:space="preserve"> </w:t>
      </w:r>
      <w:r w:rsidR="004B40A8" w:rsidRPr="00966C41">
        <w:rPr>
          <w:rFonts w:ascii="Arial" w:hAnsi="Arial"/>
          <w:spacing w:val="-3"/>
          <w:sz w:val="22"/>
        </w:rPr>
        <w:tab/>
      </w:r>
      <w:r w:rsidR="004B40A8" w:rsidRPr="00966C41">
        <w:rPr>
          <w:rFonts w:ascii="Arial" w:hAnsi="Arial"/>
          <w:spacing w:val="-3"/>
          <w:sz w:val="22"/>
        </w:rPr>
        <w:tab/>
      </w:r>
    </w:p>
    <w:p w:rsidR="004B40A8" w:rsidRPr="00966C41" w:rsidRDefault="004B40A8" w:rsidP="008F1028">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3"/>
          <w:sz w:val="22"/>
        </w:rPr>
      </w:pPr>
    </w:p>
    <w:p w:rsidR="001F49AB" w:rsidRDefault="001F49AB" w:rsidP="009B615F">
      <w:pPr>
        <w:tabs>
          <w:tab w:val="left" w:pos="0"/>
          <w:tab w:val="left" w:pos="177"/>
          <w:tab w:val="left" w:pos="532"/>
          <w:tab w:val="left" w:pos="888"/>
          <w:tab w:val="left" w:pos="1400"/>
          <w:tab w:val="left" w:pos="1440"/>
          <w:tab w:val="left" w:pos="1500"/>
        </w:tabs>
        <w:suppressAutoHyphens/>
        <w:ind w:left="532" w:hanging="532"/>
        <w:jc w:val="both"/>
        <w:rPr>
          <w:rFonts w:ascii="Arial" w:hAnsi="Arial"/>
          <w:spacing w:val="-3"/>
          <w:sz w:val="22"/>
        </w:rPr>
      </w:pPr>
    </w:p>
    <w:p w:rsidR="004B40A8" w:rsidRPr="00966C41" w:rsidRDefault="004B40A8" w:rsidP="00D033BC">
      <w:pPr>
        <w:tabs>
          <w:tab w:val="left" w:pos="0"/>
          <w:tab w:val="left" w:pos="177"/>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Error is the corrected error calculated at zero </w:t>
      </w:r>
      <w:proofErr w:type="gramStart"/>
      <w:r w:rsidRPr="00966C41">
        <w:rPr>
          <w:rFonts w:ascii="Arial" w:hAnsi="Arial"/>
          <w:spacing w:val="-3"/>
          <w:sz w:val="22"/>
        </w:rPr>
        <w:t>load</w:t>
      </w:r>
      <w:proofErr w:type="gramEnd"/>
      <w:r w:rsidRPr="00966C41">
        <w:rPr>
          <w:rFonts w:ascii="Arial" w:hAnsi="Arial"/>
          <w:spacing w:val="-3"/>
          <w:sz w:val="22"/>
        </w:rPr>
        <w:t>, in units of mass, as specified in A.3.6.2.2.</w:t>
      </w:r>
    </w:p>
    <w:p w:rsidR="004B40A8" w:rsidRPr="00966C41"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2"/>
        </w:rPr>
      </w:pPr>
    </w:p>
    <w:p w:rsidR="00BE0E05" w:rsidRDefault="004B40A8">
      <w:pPr>
        <w:numPr>
          <w:ilvl w:val="0"/>
          <w:numId w:val="96"/>
        </w:numPr>
        <w:tabs>
          <w:tab w:val="left" w:pos="567"/>
          <w:tab w:val="left" w:pos="1400"/>
          <w:tab w:val="left" w:pos="1440"/>
          <w:tab w:val="left" w:pos="1500"/>
        </w:tabs>
        <w:suppressAutoHyphens/>
        <w:rPr>
          <w:rFonts w:ascii="Arial" w:hAnsi="Arial"/>
          <w:spacing w:val="-3"/>
          <w:sz w:val="22"/>
          <w:vertAlign w:val="subscript"/>
        </w:rPr>
      </w:pPr>
      <w:r w:rsidRPr="00966C41">
        <w:rPr>
          <w:rFonts w:ascii="Arial" w:hAnsi="Arial"/>
          <w:spacing w:val="-3"/>
          <w:sz w:val="22"/>
        </w:rPr>
        <w:t>From (</w:t>
      </w:r>
      <w:r w:rsidR="00AC4920">
        <w:rPr>
          <w:rFonts w:ascii="Arial" w:hAnsi="Arial"/>
          <w:spacing w:val="-3"/>
          <w:sz w:val="22"/>
        </w:rPr>
        <w:t>c</w:t>
      </w:r>
      <w:r w:rsidRPr="00966C41">
        <w:rPr>
          <w:rFonts w:ascii="Arial" w:hAnsi="Arial"/>
          <w:spacing w:val="-3"/>
          <w:sz w:val="22"/>
        </w:rPr>
        <w:t xml:space="preserve">) determine the maximum value of [│Error│ / </w:t>
      </w:r>
      <w:r w:rsidR="002A6595">
        <w:rPr>
          <w:rFonts w:ascii="Arial" w:hAnsi="Arial"/>
          <w:spacing w:val="-3"/>
          <w:sz w:val="22"/>
        </w:rPr>
        <w:t>mpe</w:t>
      </w:r>
      <w:r w:rsidRPr="00966C41">
        <w:rPr>
          <w:rFonts w:ascii="Arial" w:hAnsi="Arial"/>
          <w:spacing w:val="-3"/>
          <w:sz w:val="22"/>
          <w:vertAlign w:val="subscript"/>
        </w:rPr>
        <w:t>(1)</w:t>
      </w:r>
      <w:r w:rsidRPr="00966C41">
        <w:rPr>
          <w:rFonts w:ascii="Arial" w:hAnsi="Arial"/>
          <w:spacing w:val="-3"/>
          <w:sz w:val="22"/>
        </w:rPr>
        <w:t xml:space="preserve">] for all the influence factor tests,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vertAlign w:val="subscript"/>
        </w:rPr>
      </w:pPr>
      <w:proofErr w:type="gramStart"/>
      <w:r w:rsidRPr="00966C41">
        <w:rPr>
          <w:rFonts w:ascii="Arial" w:hAnsi="Arial"/>
          <w:spacing w:val="-3"/>
          <w:sz w:val="22"/>
        </w:rPr>
        <w:t>i.e.</w:t>
      </w:r>
      <w:proofErr w:type="gramEnd"/>
      <w:r w:rsidRPr="00966C41">
        <w:rPr>
          <w:rFonts w:ascii="Arial" w:hAnsi="Arial"/>
          <w:spacing w:val="-3"/>
          <w:sz w:val="22"/>
        </w:rPr>
        <w:t xml:space="preserve">           [│Error│ / </w:t>
      </w:r>
      <w:proofErr w:type="gramStart"/>
      <w:r w:rsidR="002A6595">
        <w:rPr>
          <w:rFonts w:ascii="Arial" w:hAnsi="Arial"/>
          <w:spacing w:val="-3"/>
          <w:sz w:val="22"/>
        </w:rPr>
        <w:t>mpe</w:t>
      </w:r>
      <w:r w:rsidRPr="00966C41">
        <w:rPr>
          <w:rFonts w:ascii="Arial" w:hAnsi="Arial"/>
          <w:spacing w:val="-3"/>
          <w:sz w:val="22"/>
          <w:vertAlign w:val="subscript"/>
        </w:rPr>
        <w:t>(</w:t>
      </w:r>
      <w:proofErr w:type="gramEnd"/>
      <w:r w:rsidRPr="00966C41">
        <w:rPr>
          <w:rFonts w:ascii="Arial" w:hAnsi="Arial"/>
          <w:spacing w:val="-3"/>
          <w:sz w:val="22"/>
          <w:vertAlign w:val="subscript"/>
        </w:rPr>
        <w:t>1)</w:t>
      </w:r>
      <w:r w:rsidRPr="00966C41">
        <w:rPr>
          <w:rFonts w:ascii="Arial" w:hAnsi="Arial"/>
          <w:spacing w:val="-3"/>
          <w:sz w:val="22"/>
        </w:rPr>
        <w:t>]</w:t>
      </w:r>
      <w:r w:rsidRPr="00966C41">
        <w:rPr>
          <w:rFonts w:ascii="Arial" w:hAnsi="Arial"/>
          <w:spacing w:val="-3"/>
          <w:sz w:val="22"/>
          <w:vertAlign w:val="subscript"/>
        </w:rPr>
        <w:t xml:space="preserve">Max   </w:t>
      </w:r>
      <w:r w:rsidRPr="00966C41">
        <w:rPr>
          <w:rFonts w:ascii="Arial" w:hAnsi="Arial"/>
          <w:spacing w:val="-3"/>
          <w:sz w:val="22"/>
        </w:rPr>
        <w:t xml:space="preserve">    for all influence factor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vertAlign w:val="subscript"/>
        </w:rPr>
      </w:pPr>
    </w:p>
    <w:p w:rsidR="00BE0E05" w:rsidRDefault="004B40A8">
      <w:pPr>
        <w:numPr>
          <w:ilvl w:val="0"/>
          <w:numId w:val="97"/>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Determine Ref(</w:t>
      </w:r>
      <w:r w:rsidR="0001297E">
        <w:rPr>
          <w:rFonts w:ascii="Arial" w:hAnsi="Arial"/>
          <w:spacing w:val="-3"/>
          <w:sz w:val="22"/>
        </w:rPr>
        <w:t>1</w:t>
      </w:r>
      <w:r w:rsidRPr="00966C41">
        <w:rPr>
          <w:rFonts w:ascii="Arial" w:hAnsi="Arial"/>
          <w:spacing w:val="-3"/>
          <w:sz w:val="22"/>
        </w:rPr>
        <w:t xml:space="preserve">) from [│Error│ / </w:t>
      </w:r>
      <w:r w:rsidR="002A6595">
        <w:rPr>
          <w:rFonts w:ascii="Arial" w:hAnsi="Arial"/>
          <w:spacing w:val="-3"/>
          <w:sz w:val="22"/>
        </w:rPr>
        <w:t>mpe</w:t>
      </w:r>
      <w:r w:rsidRPr="00966C41">
        <w:rPr>
          <w:rFonts w:ascii="Arial" w:hAnsi="Arial"/>
          <w:spacing w:val="-3"/>
          <w:sz w:val="22"/>
          <w:vertAlign w:val="subscript"/>
        </w:rPr>
        <w:t>(1)</w:t>
      </w:r>
      <w:r w:rsidRPr="00966C41">
        <w:rPr>
          <w:rFonts w:ascii="Arial" w:hAnsi="Arial"/>
          <w:spacing w:val="-3"/>
          <w:sz w:val="22"/>
        </w:rPr>
        <w:t>]</w:t>
      </w:r>
      <w:r w:rsidRPr="00966C41">
        <w:rPr>
          <w:rFonts w:ascii="Arial" w:hAnsi="Arial"/>
          <w:spacing w:val="-3"/>
          <w:sz w:val="22"/>
          <w:vertAlign w:val="subscript"/>
        </w:rPr>
        <w:t xml:space="preserve">Max </w:t>
      </w:r>
      <w:r w:rsidRPr="00966C41">
        <w:rPr>
          <w:rFonts w:ascii="Arial" w:hAnsi="Arial"/>
          <w:spacing w:val="-3"/>
          <w:sz w:val="22"/>
        </w:rPr>
        <w:t>such that: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Ref(x) </w:t>
      </w:r>
      <w:r>
        <w:rPr>
          <w:rFonts w:ascii="Arial" w:hAnsi="Arial"/>
          <w:spacing w:val="-3"/>
          <w:sz w:val="22"/>
          <w:lang w:val="fr-FR"/>
        </w:rPr>
        <w:sym w:font="Symbol" w:char="F0B3"/>
      </w:r>
      <w:r w:rsidRPr="00966C41">
        <w:rPr>
          <w:rFonts w:ascii="Arial" w:hAnsi="Arial"/>
          <w:spacing w:val="-3"/>
          <w:sz w:val="22"/>
        </w:rPr>
        <w:t xml:space="preserve"> [│Error│ / </w:t>
      </w:r>
      <w:proofErr w:type="gramStart"/>
      <w:r w:rsidR="002A6595">
        <w:rPr>
          <w:rFonts w:ascii="Arial" w:hAnsi="Arial"/>
          <w:spacing w:val="-3"/>
          <w:sz w:val="22"/>
        </w:rPr>
        <w:t>mpe</w:t>
      </w:r>
      <w:r w:rsidRPr="00966C41">
        <w:rPr>
          <w:rFonts w:ascii="Arial" w:hAnsi="Arial"/>
          <w:spacing w:val="-3"/>
          <w:sz w:val="22"/>
          <w:vertAlign w:val="subscript"/>
        </w:rPr>
        <w:t>(</w:t>
      </w:r>
      <w:proofErr w:type="gramEnd"/>
      <w:r w:rsidRPr="00966C41">
        <w:rPr>
          <w:rFonts w:ascii="Arial" w:hAnsi="Arial"/>
          <w:spacing w:val="-3"/>
          <w:sz w:val="22"/>
          <w:vertAlign w:val="subscript"/>
        </w:rPr>
        <w:t>1)</w:t>
      </w:r>
      <w:r w:rsidRPr="00966C41">
        <w:rPr>
          <w:rFonts w:ascii="Arial" w:hAnsi="Arial"/>
          <w:spacing w:val="-3"/>
          <w:sz w:val="22"/>
        </w:rPr>
        <w:t>]</w:t>
      </w:r>
      <w:r w:rsidRPr="00966C41">
        <w:rPr>
          <w:rFonts w:ascii="Arial" w:hAnsi="Arial"/>
          <w:spacing w:val="-3"/>
          <w:sz w:val="22"/>
          <w:vertAlign w:val="subscript"/>
        </w:rPr>
        <w:t>Max</w:t>
      </w:r>
      <w:r w:rsidRPr="00966C41">
        <w:rPr>
          <w:rFonts w:ascii="Arial" w:hAnsi="Arial"/>
          <w:spacing w:val="-3"/>
          <w:sz w:val="22"/>
        </w:rPr>
        <w:t xml:space="preserve"> and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Ref(x) = 1</w:t>
      </w:r>
      <w:r>
        <w:rPr>
          <w:rFonts w:ascii="Arial" w:hAnsi="Arial"/>
          <w:sz w:val="16"/>
          <w:lang w:val="en-AU"/>
        </w:rPr>
        <w:t xml:space="preserve"> x</w:t>
      </w:r>
      <w:r w:rsidRPr="00966C41">
        <w:rPr>
          <w:rFonts w:ascii="Arial" w:hAnsi="Arial"/>
          <w:spacing w:val="-3"/>
          <w:sz w:val="22"/>
        </w:rPr>
        <w:t xml:space="preserve"> 10</w:t>
      </w:r>
      <w:r w:rsidRPr="00966C41">
        <w:rPr>
          <w:rFonts w:ascii="Arial" w:hAnsi="Arial"/>
          <w:spacing w:val="-3"/>
          <w:sz w:val="22"/>
          <w:vertAlign w:val="superscript"/>
        </w:rPr>
        <w:t>k</w:t>
      </w:r>
      <w:r w:rsidRPr="00966C41">
        <w:rPr>
          <w:rFonts w:ascii="Arial" w:hAnsi="Arial"/>
          <w:spacing w:val="-3"/>
          <w:sz w:val="22"/>
        </w:rPr>
        <w:t xml:space="preserve">, 2 </w:t>
      </w:r>
      <w:r>
        <w:rPr>
          <w:rFonts w:ascii="Arial" w:hAnsi="Arial"/>
          <w:sz w:val="16"/>
          <w:lang w:val="en-AU"/>
        </w:rPr>
        <w:t>x</w:t>
      </w:r>
      <w:r w:rsidRPr="00966C41">
        <w:rPr>
          <w:rFonts w:ascii="Arial" w:hAnsi="Arial"/>
          <w:spacing w:val="-3"/>
          <w:sz w:val="22"/>
        </w:rPr>
        <w:t xml:space="preserve"> 10</w:t>
      </w:r>
      <w:r w:rsidRPr="00966C41">
        <w:rPr>
          <w:rFonts w:ascii="Arial" w:hAnsi="Arial"/>
          <w:spacing w:val="-3"/>
          <w:sz w:val="22"/>
          <w:vertAlign w:val="superscript"/>
        </w:rPr>
        <w:t>k</w:t>
      </w:r>
      <w:r w:rsidRPr="00966C41">
        <w:rPr>
          <w:rFonts w:ascii="Arial" w:hAnsi="Arial"/>
          <w:spacing w:val="-3"/>
          <w:sz w:val="22"/>
        </w:rPr>
        <w:t xml:space="preserve">, or 5 </w:t>
      </w:r>
      <w:r>
        <w:rPr>
          <w:rFonts w:ascii="Arial" w:hAnsi="Arial"/>
          <w:sz w:val="16"/>
          <w:lang w:val="en-AU"/>
        </w:rPr>
        <w:t>x</w:t>
      </w:r>
      <w:r w:rsidRPr="00966C41">
        <w:rPr>
          <w:rFonts w:ascii="Arial" w:hAnsi="Arial"/>
          <w:spacing w:val="-3"/>
          <w:sz w:val="22"/>
        </w:rPr>
        <w:t xml:space="preserve"> 10</w:t>
      </w:r>
      <w:r w:rsidRPr="00966C41">
        <w:rPr>
          <w:rFonts w:ascii="Arial" w:hAnsi="Arial"/>
          <w:spacing w:val="-3"/>
          <w:sz w:val="22"/>
          <w:vertAlign w:val="superscript"/>
        </w:rPr>
        <w:t>k</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9B615F">
      <w:pPr>
        <w:tabs>
          <w:tab w:val="left" w:pos="0"/>
          <w:tab w:val="left" w:pos="177"/>
          <w:tab w:val="left" w:pos="355"/>
          <w:tab w:val="left" w:pos="400"/>
          <w:tab w:val="left" w:pos="700"/>
        </w:tabs>
        <w:suppressAutoHyphens/>
        <w:ind w:left="400" w:hanging="100"/>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proofErr w:type="gramStart"/>
      <w:r w:rsidRPr="00966C41">
        <w:rPr>
          <w:rFonts w:ascii="Arial" w:hAnsi="Arial"/>
          <w:spacing w:val="-3"/>
          <w:sz w:val="22"/>
        </w:rPr>
        <w:t>the</w:t>
      </w:r>
      <w:proofErr w:type="gramEnd"/>
      <w:r w:rsidRPr="00966C41">
        <w:rPr>
          <w:rFonts w:ascii="Arial" w:hAnsi="Arial"/>
          <w:spacing w:val="-3"/>
          <w:sz w:val="22"/>
        </w:rPr>
        <w:t xml:space="preserve"> index k being a positive or negative whole number or zero. </w:t>
      </w:r>
      <w:r w:rsidR="0093626F" w:rsidRPr="0093626F">
        <w:rPr>
          <w:rFonts w:ascii="Arial" w:hAnsi="Arial" w:cs="Arial"/>
          <w:color w:val="FF0000"/>
          <w:sz w:val="22"/>
          <w:szCs w:val="22"/>
        </w:rPr>
        <w:t>Fault limit values</w:t>
      </w:r>
      <w:r w:rsidRPr="00966C41">
        <w:rPr>
          <w:rFonts w:ascii="Arial" w:hAnsi="Arial"/>
          <w:spacing w:val="-3"/>
          <w:sz w:val="22"/>
        </w:rPr>
        <w:t xml:space="preserve"> shall then be calculated from the </w:t>
      </w:r>
      <w:r w:rsidR="00993D17">
        <w:rPr>
          <w:rFonts w:ascii="Arial" w:hAnsi="Arial"/>
          <w:spacing w:val="-3"/>
          <w:sz w:val="22"/>
        </w:rPr>
        <w:t>mpd</w:t>
      </w:r>
      <w:r w:rsidRPr="00966C41">
        <w:rPr>
          <w:rFonts w:ascii="Arial" w:hAnsi="Arial"/>
          <w:spacing w:val="-3"/>
          <w:sz w:val="22"/>
        </w:rPr>
        <w:t xml:space="preserve"> for the reference class.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55615C" w:rsidRDefault="0055615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Influence factor and disturbance tests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Test conditions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General </w:t>
      </w:r>
      <w:proofErr w:type="gramStart"/>
      <w:r w:rsidRPr="00966C41">
        <w:rPr>
          <w:rFonts w:ascii="Arial" w:hAnsi="Arial"/>
          <w:spacing w:val="-3"/>
          <w:sz w:val="22"/>
        </w:rPr>
        <w:t>requirements</w:t>
      </w:r>
      <w:proofErr w:type="gramEnd"/>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Prior to a test, the error at zero shall be assessed and corrected by the methods given in A.3.6.2 and in A.3.6.2.2.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Influence factor and disturbance tests specified in </w:t>
      </w:r>
      <w:r w:rsidR="00D301E1">
        <w:rPr>
          <w:rFonts w:ascii="Arial" w:hAnsi="Arial"/>
          <w:spacing w:val="-3"/>
          <w:sz w:val="22"/>
        </w:rPr>
        <w:t>7.2</w:t>
      </w:r>
      <w:r w:rsidRPr="00966C41">
        <w:rPr>
          <w:rFonts w:ascii="Arial" w:hAnsi="Arial"/>
          <w:spacing w:val="-3"/>
          <w:sz w:val="22"/>
        </w:rPr>
        <w:t xml:space="preserve"> and </w:t>
      </w:r>
      <w:r w:rsidR="00D17A62">
        <w:rPr>
          <w:rFonts w:ascii="Arial" w:hAnsi="Arial"/>
          <w:spacing w:val="-3"/>
          <w:sz w:val="22"/>
        </w:rPr>
        <w:t>7.5</w:t>
      </w:r>
      <w:r w:rsidR="004C658D">
        <w:rPr>
          <w:rFonts w:ascii="Arial" w:hAnsi="Arial"/>
          <w:spacing w:val="-3"/>
          <w:sz w:val="22"/>
        </w:rPr>
        <w:t xml:space="preserve"> </w:t>
      </w:r>
      <w:r w:rsidRPr="00966C41">
        <w:rPr>
          <w:rFonts w:ascii="Arial" w:hAnsi="Arial"/>
          <w:spacing w:val="-3"/>
          <w:sz w:val="22"/>
        </w:rPr>
        <w:t xml:space="preserve">are intended to verify that </w:t>
      </w:r>
      <w:r w:rsidR="00DC530D">
        <w:rPr>
          <w:rFonts w:ascii="Arial" w:hAnsi="Arial"/>
          <w:spacing w:val="-3"/>
          <w:sz w:val="22"/>
        </w:rPr>
        <w:t>electronic measuring instrument</w:t>
      </w:r>
      <w:r w:rsidRPr="00966C41">
        <w:rPr>
          <w:rFonts w:ascii="Arial" w:hAnsi="Arial"/>
          <w:spacing w:val="-3"/>
          <w:sz w:val="22"/>
        </w:rPr>
        <w:t>s can perform and function as intended in the environment and under the conditions specified. Each test indicates, where appropriate, the reference condition under which the intrinsic error is determined.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It is generally not possible to apply the influence factors or disturbances to </w:t>
      </w:r>
      <w:r w:rsidR="00785941">
        <w:rPr>
          <w:rFonts w:ascii="Arial" w:hAnsi="Arial"/>
          <w:spacing w:val="-3"/>
          <w:sz w:val="22"/>
        </w:rPr>
        <w:t>AGFI</w:t>
      </w:r>
      <w:r w:rsidR="00654499">
        <w:rPr>
          <w:rFonts w:ascii="Arial" w:hAnsi="Arial"/>
          <w:spacing w:val="-3"/>
          <w:sz w:val="22"/>
        </w:rPr>
        <w:t>s</w:t>
      </w:r>
      <w:r w:rsidRPr="00966C41">
        <w:rPr>
          <w:rFonts w:ascii="Arial" w:hAnsi="Arial"/>
          <w:spacing w:val="-3"/>
          <w:sz w:val="22"/>
        </w:rPr>
        <w:t xml:space="preserve"> which are processing material automatically. The </w:t>
      </w:r>
      <w:r w:rsidR="00785941">
        <w:rPr>
          <w:rFonts w:ascii="Arial" w:hAnsi="Arial"/>
          <w:spacing w:val="-3"/>
          <w:sz w:val="22"/>
        </w:rPr>
        <w:t>AGFI</w:t>
      </w:r>
      <w:r w:rsidRPr="00966C41">
        <w:rPr>
          <w:rFonts w:ascii="Arial" w:hAnsi="Arial"/>
          <w:spacing w:val="-3"/>
          <w:sz w:val="22"/>
        </w:rPr>
        <w:t xml:space="preserve"> shall therefore be subjected to the influence factors or disturbances under static conditions or simulated operation as defined herein. The permissible effects of the influence factors or disturbances, under these conditions, are specified for each case.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When the effect of one influence factor is being evaluated, all other factors are to be held relatively constant, at a value close to normal. After each test the </w:t>
      </w:r>
      <w:r w:rsidR="00785941">
        <w:rPr>
          <w:rFonts w:ascii="Arial" w:hAnsi="Arial"/>
          <w:spacing w:val="-3"/>
          <w:sz w:val="22"/>
        </w:rPr>
        <w:t>AGFI</w:t>
      </w:r>
      <w:r w:rsidRPr="00966C41">
        <w:rPr>
          <w:rFonts w:ascii="Arial" w:hAnsi="Arial"/>
          <w:spacing w:val="-3"/>
          <w:sz w:val="22"/>
        </w:rPr>
        <w:t xml:space="preserve"> shall be allowed to recover sufficiently before the following test.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Where parts of the </w:t>
      </w:r>
      <w:r w:rsidR="00785941">
        <w:rPr>
          <w:rFonts w:ascii="Arial" w:hAnsi="Arial"/>
          <w:spacing w:val="-3"/>
          <w:sz w:val="22"/>
        </w:rPr>
        <w:t>AGFI</w:t>
      </w:r>
      <w:r w:rsidRPr="00966C41">
        <w:rPr>
          <w:rFonts w:ascii="Arial" w:hAnsi="Arial"/>
          <w:spacing w:val="-3"/>
          <w:sz w:val="22"/>
        </w:rPr>
        <w:t xml:space="preserve"> are examined separately, errors shall be apportioned in accordance with details given in </w:t>
      </w:r>
      <w:r w:rsidR="00C97001">
        <w:rPr>
          <w:rFonts w:ascii="Arial" w:hAnsi="Arial"/>
          <w:spacing w:val="-3"/>
          <w:sz w:val="22"/>
        </w:rPr>
        <w:t>8.2</w:t>
      </w:r>
      <w:r w:rsidRPr="00966C41">
        <w:rPr>
          <w:rFonts w:ascii="Arial" w:hAnsi="Arial"/>
          <w:spacing w:val="-3"/>
          <w:sz w:val="22"/>
        </w:rPr>
        <w:t>.3.3.</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operational status of the </w:t>
      </w:r>
      <w:r w:rsidR="00785941">
        <w:rPr>
          <w:rFonts w:ascii="Arial" w:hAnsi="Arial"/>
          <w:spacing w:val="-3"/>
          <w:sz w:val="22"/>
        </w:rPr>
        <w:t>AGFI</w:t>
      </w:r>
      <w:r w:rsidRPr="00966C41">
        <w:rPr>
          <w:rFonts w:ascii="Arial" w:hAnsi="Arial"/>
          <w:spacing w:val="-3"/>
          <w:sz w:val="22"/>
        </w:rPr>
        <w:t xml:space="preserve"> or simulator shall be recorded for each test.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When the </w:t>
      </w:r>
      <w:r w:rsidR="00785941">
        <w:rPr>
          <w:rFonts w:ascii="Arial" w:hAnsi="Arial"/>
          <w:spacing w:val="-3"/>
          <w:sz w:val="22"/>
        </w:rPr>
        <w:t>AGFI</w:t>
      </w:r>
      <w:r w:rsidRPr="00966C41">
        <w:rPr>
          <w:rFonts w:ascii="Arial" w:hAnsi="Arial"/>
          <w:spacing w:val="-3"/>
          <w:sz w:val="22"/>
        </w:rPr>
        <w:t xml:space="preserve"> is connected in other than a normal configuration, the procedure shall be mutually agreed on by the approving authority and the applicant.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Simulator requirements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lastRenderedPageBreak/>
        <w:t>A.6.1.2.1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t>General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simulator for influence factor and disturbance tests should include all electronic devices of the weighing system.</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A.6.1.2.2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t>Load cell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9D1F5C" w:rsidRPr="009D1F5C" w:rsidRDefault="009D1F5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rPr>
      </w:pPr>
      <w:r w:rsidRPr="009D1F5C">
        <w:rPr>
          <w:rFonts w:ascii="Arial" w:hAnsi="Arial" w:cs="Arial"/>
          <w:sz w:val="22"/>
          <w:szCs w:val="22"/>
        </w:rPr>
        <w:t xml:space="preserve">A number of tests can be performed with either a load cell or a simulator but both have to fulfill the requirements </w:t>
      </w:r>
      <w:r w:rsidR="00386C5C">
        <w:rPr>
          <w:rFonts w:ascii="Arial" w:hAnsi="Arial" w:cs="Arial"/>
          <w:sz w:val="22"/>
          <w:szCs w:val="22"/>
        </w:rPr>
        <w:t>i</w:t>
      </w:r>
      <w:r w:rsidR="00B13A6F">
        <w:rPr>
          <w:rFonts w:ascii="Arial" w:hAnsi="Arial" w:cs="Arial"/>
          <w:sz w:val="22"/>
          <w:szCs w:val="22"/>
        </w:rPr>
        <w:t>n the following</w:t>
      </w:r>
      <w:r w:rsidR="00386C5C">
        <w:rPr>
          <w:rFonts w:ascii="Arial" w:hAnsi="Arial" w:cs="Arial"/>
          <w:sz w:val="22"/>
          <w:szCs w:val="22"/>
        </w:rPr>
        <w:t xml:space="preserve"> paragraph</w:t>
      </w:r>
      <w:r w:rsidRPr="009D1F5C">
        <w:rPr>
          <w:rFonts w:ascii="Arial" w:hAnsi="Arial" w:cs="Arial"/>
          <w:sz w:val="22"/>
          <w:szCs w:val="22"/>
        </w:rPr>
        <w:t>. However the disturbance tests should be performed with a load cell or a weighing platform with load cell being the most realistic case.</w:t>
      </w:r>
    </w:p>
    <w:p w:rsidR="009D1F5C" w:rsidRPr="009D1F5C" w:rsidRDefault="009D1F5C"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9D1F5C" w:rsidRPr="009D1F5C" w:rsidRDefault="009D1F5C" w:rsidP="009D1F5C">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9D1F5C">
        <w:rPr>
          <w:rFonts w:ascii="Arial" w:hAnsi="Arial" w:cs="Arial"/>
          <w:sz w:val="22"/>
          <w:szCs w:val="22"/>
        </w:rPr>
        <w:t>If a simulator is used to test a module, the repeatability and stability of the simulator should make it possible to determine the performance of the module with at least the same accuracy as when a complete instrument is tested with weights, the mpe to be considered being those applicable to the module. If a simulator is used, this shall be noted in the Test Report Format and its traceability referenced.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A.6.1.2.3</w:t>
      </w:r>
      <w:r w:rsidRPr="00966C41">
        <w:rPr>
          <w:rFonts w:ascii="Arial" w:hAnsi="Arial"/>
          <w:spacing w:val="-3"/>
          <w:sz w:val="22"/>
        </w:rPr>
        <w:t> </w:t>
      </w:r>
      <w:r w:rsidRPr="00966C41">
        <w:rPr>
          <w:rFonts w:ascii="Arial" w:hAnsi="Arial"/>
          <w:spacing w:val="-3"/>
          <w:sz w:val="22"/>
        </w:rPr>
        <w:tab/>
        <w:t> </w:t>
      </w:r>
      <w:r w:rsidRPr="00966C41">
        <w:rPr>
          <w:rFonts w:ascii="Arial" w:hAnsi="Arial"/>
          <w:spacing w:val="-3"/>
          <w:sz w:val="22"/>
        </w:rPr>
        <w:tab/>
        <w:t xml:space="preserve">Interfaces (details as given in </w:t>
      </w:r>
      <w:r w:rsidR="00D17A62">
        <w:rPr>
          <w:rFonts w:ascii="Arial" w:hAnsi="Arial"/>
          <w:spacing w:val="-3"/>
          <w:sz w:val="22"/>
        </w:rPr>
        <w:t>7.9</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A748D5"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966C41">
        <w:rPr>
          <w:rFonts w:ascii="Arial" w:hAnsi="Arial"/>
          <w:spacing w:val="-3"/>
          <w:sz w:val="22"/>
        </w:rPr>
        <w:t>Susceptibility that would result from the use of electronic interfaces to other equipment shall be simulated in the tests</w:t>
      </w:r>
      <w:r w:rsidRPr="00A748D5">
        <w:rPr>
          <w:rFonts w:ascii="Arial" w:hAnsi="Arial" w:cs="Arial"/>
          <w:spacing w:val="-3"/>
          <w:sz w:val="22"/>
          <w:szCs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A.6.1.2.4</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t>Documentation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Simulators shall be defined in terms of hardware and functionality by reference to the </w:t>
      </w:r>
      <w:r w:rsidR="00785941">
        <w:rPr>
          <w:rFonts w:ascii="Arial" w:hAnsi="Arial"/>
          <w:spacing w:val="-3"/>
          <w:sz w:val="22"/>
        </w:rPr>
        <w:t>AGFI</w:t>
      </w:r>
      <w:r w:rsidRPr="00966C41">
        <w:rPr>
          <w:rFonts w:ascii="Arial" w:hAnsi="Arial"/>
          <w:spacing w:val="-3"/>
          <w:sz w:val="22"/>
        </w:rPr>
        <w:t xml:space="preserve"> under test, and by any other documentation necessary to ensure reproducible test conditions.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This information shall be attached to, or be traceable from the test report.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A.6.1.3</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002B7506">
        <w:rPr>
          <w:rFonts w:ascii="Arial" w:hAnsi="Arial"/>
          <w:spacing w:val="-3"/>
          <w:sz w:val="22"/>
        </w:rPr>
        <w:t>M</w:t>
      </w:r>
      <w:r w:rsidRPr="00966C41">
        <w:rPr>
          <w:rFonts w:ascii="Arial" w:hAnsi="Arial"/>
          <w:spacing w:val="-3"/>
          <w:sz w:val="22"/>
        </w:rPr>
        <w:t xml:space="preserve">ulti-load </w:t>
      </w:r>
      <w:r w:rsidR="00785941">
        <w:rPr>
          <w:rFonts w:ascii="Arial" w:hAnsi="Arial"/>
          <w:spacing w:val="-3"/>
          <w:sz w:val="22"/>
        </w:rPr>
        <w:t>AGFI</w:t>
      </w:r>
      <w:r w:rsidRPr="00966C41">
        <w:rPr>
          <w:rFonts w:ascii="Arial" w:hAnsi="Arial"/>
          <w:spacing w:val="-3"/>
          <w:sz w:val="22"/>
        </w:rPr>
        <w:t>s</w:t>
      </w:r>
      <w:r w:rsidR="002B7506">
        <w:rPr>
          <w:rFonts w:ascii="Arial" w:hAnsi="Arial"/>
          <w:spacing w:val="-3"/>
          <w:sz w:val="22"/>
        </w:rPr>
        <w:t xml:space="preserve"> and test limits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w:t>
      </w:r>
      <w:r w:rsidR="00785941">
        <w:rPr>
          <w:rFonts w:ascii="Arial" w:hAnsi="Arial"/>
          <w:spacing w:val="-3"/>
          <w:sz w:val="22"/>
        </w:rPr>
        <w:t>AGFI</w:t>
      </w:r>
      <w:r w:rsidRPr="00966C41">
        <w:rPr>
          <w:rFonts w:ascii="Arial" w:hAnsi="Arial"/>
          <w:spacing w:val="-3"/>
          <w:sz w:val="22"/>
        </w:rPr>
        <w:t xml:space="preserve">s where the fill may consist of more than one load, the metrological authority or manufacturer </w:t>
      </w:r>
      <w:r w:rsidR="00397618">
        <w:rPr>
          <w:rFonts w:ascii="Arial" w:hAnsi="Arial"/>
          <w:spacing w:val="-3"/>
          <w:sz w:val="22"/>
        </w:rPr>
        <w:t>shall consider</w:t>
      </w:r>
      <w:r w:rsidRPr="00966C41">
        <w:rPr>
          <w:rFonts w:ascii="Arial" w:hAnsi="Arial"/>
          <w:spacing w:val="-3"/>
          <w:sz w:val="22"/>
        </w:rPr>
        <w:t xml:space="preserve"> the design of the </w:t>
      </w:r>
      <w:r w:rsidR="00785941">
        <w:rPr>
          <w:rFonts w:ascii="Arial" w:hAnsi="Arial"/>
          <w:spacing w:val="-3"/>
          <w:sz w:val="22"/>
        </w:rPr>
        <w:t>AGFI</w:t>
      </w:r>
      <w:r w:rsidRPr="00966C41">
        <w:rPr>
          <w:rFonts w:ascii="Arial" w:hAnsi="Arial"/>
          <w:spacing w:val="-3"/>
          <w:sz w:val="22"/>
        </w:rPr>
        <w:t xml:space="preserve"> and the method of test, </w:t>
      </w:r>
      <w:r w:rsidR="00397618">
        <w:rPr>
          <w:rFonts w:ascii="Arial" w:hAnsi="Arial"/>
          <w:spacing w:val="-3"/>
          <w:sz w:val="22"/>
        </w:rPr>
        <w:t xml:space="preserve">to ensure that the requirements in </w:t>
      </w:r>
      <w:r w:rsidR="00935367">
        <w:rPr>
          <w:rFonts w:ascii="Arial" w:hAnsi="Arial"/>
          <w:spacing w:val="-3"/>
          <w:sz w:val="22"/>
        </w:rPr>
        <w:t>4.5</w:t>
      </w:r>
      <w:r w:rsidR="00397618">
        <w:rPr>
          <w:rFonts w:ascii="Arial" w:hAnsi="Arial"/>
          <w:spacing w:val="-3"/>
          <w:sz w:val="22"/>
        </w:rPr>
        <w:t xml:space="preserve"> are </w:t>
      </w:r>
      <w:r w:rsidR="003E44F0">
        <w:rPr>
          <w:rFonts w:ascii="Arial" w:hAnsi="Arial"/>
          <w:spacing w:val="-3"/>
          <w:sz w:val="22"/>
        </w:rPr>
        <w:t>met</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A.6.1.3.1</w:t>
      </w:r>
      <w:r w:rsidRPr="00966C41">
        <w:rPr>
          <w:rFonts w:ascii="Arial" w:hAnsi="Arial"/>
          <w:spacing w:val="-3"/>
          <w:sz w:val="22"/>
        </w:rPr>
        <w:t>  </w:t>
      </w:r>
      <w:r w:rsidRPr="00966C41">
        <w:rPr>
          <w:rFonts w:ascii="Arial" w:hAnsi="Arial"/>
          <w:spacing w:val="-3"/>
          <w:sz w:val="22"/>
        </w:rPr>
        <w:tab/>
      </w:r>
      <w:r w:rsidR="002B7506">
        <w:rPr>
          <w:rFonts w:ascii="Arial" w:hAnsi="Arial"/>
          <w:spacing w:val="-3"/>
          <w:sz w:val="22"/>
        </w:rPr>
        <w:t>M</w:t>
      </w:r>
      <w:r w:rsidRPr="00966C41">
        <w:rPr>
          <w:rFonts w:ascii="Arial" w:hAnsi="Arial"/>
          <w:spacing w:val="-3"/>
          <w:sz w:val="22"/>
        </w:rPr>
        <w:t xml:space="preserve">ulti-load </w:t>
      </w:r>
      <w:r w:rsidR="00785941">
        <w:rPr>
          <w:rFonts w:ascii="Arial" w:hAnsi="Arial"/>
          <w:spacing w:val="-3"/>
          <w:sz w:val="22"/>
        </w:rPr>
        <w:t>AGFI</w:t>
      </w:r>
      <w:r w:rsidRPr="00966C41">
        <w:rPr>
          <w:rFonts w:ascii="Arial" w:hAnsi="Arial"/>
          <w:spacing w:val="-3"/>
          <w:sz w:val="22"/>
        </w:rPr>
        <w:t>s</w:t>
      </w:r>
      <w:r w:rsidR="002B7506">
        <w:rPr>
          <w:rFonts w:ascii="Arial" w:hAnsi="Arial"/>
          <w:spacing w:val="-3"/>
          <w:sz w:val="22"/>
        </w:rPr>
        <w:t xml:space="preserve"> and fault </w:t>
      </w:r>
      <w:r w:rsidR="00B53AF6">
        <w:rPr>
          <w:rFonts w:ascii="Arial" w:hAnsi="Arial"/>
          <w:spacing w:val="-3"/>
          <w:sz w:val="22"/>
        </w:rPr>
        <w:t xml:space="preserve">limit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examples </w:t>
      </w:r>
      <w:r w:rsidR="000F0218">
        <w:rPr>
          <w:rFonts w:ascii="Arial" w:hAnsi="Arial"/>
          <w:spacing w:val="-3"/>
          <w:sz w:val="22"/>
        </w:rPr>
        <w:t xml:space="preserve">in </w:t>
      </w:r>
      <w:r w:rsidR="00F53C5A">
        <w:rPr>
          <w:rFonts w:ascii="Arial" w:hAnsi="Arial"/>
          <w:spacing w:val="-3"/>
          <w:sz w:val="22"/>
        </w:rPr>
        <w:t>Annex C</w:t>
      </w:r>
      <w:r w:rsidR="002B7506">
        <w:rPr>
          <w:rFonts w:ascii="Arial" w:hAnsi="Arial"/>
          <w:spacing w:val="-3"/>
          <w:sz w:val="22"/>
        </w:rPr>
        <w:t>.1</w:t>
      </w:r>
      <w:r w:rsidR="000F0218">
        <w:rPr>
          <w:rFonts w:ascii="Arial" w:hAnsi="Arial"/>
          <w:spacing w:val="-3"/>
          <w:sz w:val="22"/>
        </w:rPr>
        <w:t xml:space="preserve"> </w:t>
      </w:r>
      <w:r w:rsidRPr="00966C41">
        <w:rPr>
          <w:rFonts w:ascii="Arial" w:hAnsi="Arial"/>
          <w:spacing w:val="-3"/>
          <w:sz w:val="22"/>
        </w:rPr>
        <w:t xml:space="preserve">show how to determine the fault </w:t>
      </w:r>
      <w:r w:rsidR="00C37156">
        <w:rPr>
          <w:rFonts w:ascii="Arial" w:hAnsi="Arial"/>
          <w:spacing w:val="-3"/>
          <w:sz w:val="22"/>
        </w:rPr>
        <w:t>limit on</w:t>
      </w:r>
      <w:r w:rsidRPr="00966C41">
        <w:rPr>
          <w:rFonts w:ascii="Arial" w:hAnsi="Arial"/>
          <w:spacing w:val="-3"/>
          <w:sz w:val="22"/>
        </w:rPr>
        <w:t xml:space="preserve"> selective combination weighers and cumulative weighers when testing.</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A.6.1.3.2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002B7506">
        <w:rPr>
          <w:rFonts w:ascii="Arial" w:hAnsi="Arial"/>
          <w:spacing w:val="-3"/>
          <w:sz w:val="22"/>
        </w:rPr>
        <w:t>M</w:t>
      </w:r>
      <w:r w:rsidRPr="00966C41">
        <w:rPr>
          <w:rFonts w:ascii="Arial" w:hAnsi="Arial"/>
          <w:spacing w:val="-3"/>
          <w:sz w:val="22"/>
        </w:rPr>
        <w:t xml:space="preserve">ulti-load </w:t>
      </w:r>
      <w:r w:rsidR="00785941">
        <w:rPr>
          <w:rFonts w:ascii="Arial" w:hAnsi="Arial"/>
          <w:spacing w:val="-3"/>
          <w:sz w:val="22"/>
        </w:rPr>
        <w:t>AGFI</w:t>
      </w:r>
      <w:r w:rsidRPr="00966C41">
        <w:rPr>
          <w:rFonts w:ascii="Arial" w:hAnsi="Arial"/>
          <w:spacing w:val="-3"/>
          <w:sz w:val="22"/>
        </w:rPr>
        <w:t>s</w:t>
      </w:r>
      <w:r w:rsidR="002B7506">
        <w:rPr>
          <w:rFonts w:ascii="Arial" w:hAnsi="Arial"/>
          <w:spacing w:val="-3"/>
          <w:sz w:val="22"/>
        </w:rPr>
        <w:t xml:space="preserve"> and influence factor mpe determination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96388B" w:rsidRDefault="004B40A8" w:rsidP="0096388B">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The examples </w:t>
      </w:r>
      <w:r w:rsidR="002128CA">
        <w:rPr>
          <w:rFonts w:ascii="Arial" w:hAnsi="Arial"/>
          <w:spacing w:val="-3"/>
          <w:sz w:val="22"/>
        </w:rPr>
        <w:t>in</w:t>
      </w:r>
      <w:r w:rsidR="002B7506">
        <w:rPr>
          <w:rFonts w:ascii="Arial" w:hAnsi="Arial"/>
          <w:spacing w:val="-3"/>
          <w:sz w:val="22"/>
        </w:rPr>
        <w:t xml:space="preserve"> </w:t>
      </w:r>
      <w:r w:rsidR="00F53C5A">
        <w:rPr>
          <w:rFonts w:ascii="Arial" w:hAnsi="Arial"/>
          <w:spacing w:val="-3"/>
          <w:sz w:val="22"/>
        </w:rPr>
        <w:t>Annex C</w:t>
      </w:r>
      <w:r w:rsidR="002B7506">
        <w:rPr>
          <w:rFonts w:ascii="Arial" w:hAnsi="Arial"/>
          <w:spacing w:val="-3"/>
          <w:sz w:val="22"/>
        </w:rPr>
        <w:t xml:space="preserve">.2 </w:t>
      </w:r>
      <w:r w:rsidR="0073309B">
        <w:rPr>
          <w:rFonts w:ascii="Arial" w:hAnsi="Arial"/>
          <w:spacing w:val="-3"/>
          <w:sz w:val="22"/>
        </w:rPr>
        <w:t xml:space="preserve">and E.5 </w:t>
      </w:r>
      <w:r w:rsidRPr="00966C41">
        <w:rPr>
          <w:rFonts w:ascii="Arial" w:hAnsi="Arial"/>
          <w:spacing w:val="-3"/>
          <w:sz w:val="22"/>
        </w:rPr>
        <w:t xml:space="preserve">show how to determine the </w:t>
      </w:r>
      <w:r w:rsidR="00C165D3">
        <w:rPr>
          <w:rFonts w:ascii="Arial" w:hAnsi="Arial"/>
          <w:spacing w:val="-3"/>
          <w:sz w:val="22"/>
        </w:rPr>
        <w:t>maximum permissible error</w:t>
      </w:r>
      <w:r w:rsidRPr="00966C41">
        <w:rPr>
          <w:rFonts w:ascii="Arial" w:hAnsi="Arial"/>
          <w:spacing w:val="-3"/>
          <w:sz w:val="22"/>
        </w:rPr>
        <w:t xml:space="preserve"> for influence factor testing for selective combination weighers and cumulative weighers when testing.</w:t>
      </w:r>
    </w:p>
    <w:p w:rsidR="00D62D74" w:rsidRDefault="00D62D74"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r>
        <w:rPr>
          <w:rFonts w:ascii="Arial" w:hAnsi="Arial"/>
          <w:b/>
          <w:spacing w:val="-3"/>
          <w:sz w:val="22"/>
          <w:lang w:val="fr-FR"/>
        </w:rPr>
        <w:t>A.6.2</w:t>
      </w:r>
      <w:r>
        <w:rPr>
          <w:rFonts w:ascii="Arial" w:hAnsi="Arial"/>
          <w:spacing w:val="-3"/>
          <w:sz w:val="22"/>
          <w:lang w:val="fr-FR"/>
        </w:rPr>
        <w:t>  </w:t>
      </w:r>
      <w:r>
        <w:rPr>
          <w:rFonts w:ascii="Arial" w:hAnsi="Arial"/>
          <w:spacing w:val="-3"/>
          <w:sz w:val="22"/>
          <w:lang w:val="fr-FR"/>
        </w:rPr>
        <w:tab/>
      </w:r>
      <w:r>
        <w:rPr>
          <w:rFonts w:ascii="Arial" w:hAnsi="Arial"/>
          <w:spacing w:val="-3"/>
          <w:sz w:val="22"/>
          <w:lang w:val="fr-FR"/>
        </w:rPr>
        <w:tab/>
      </w:r>
      <w:r>
        <w:rPr>
          <w:rFonts w:ascii="Arial" w:hAnsi="Arial"/>
          <w:spacing w:val="-3"/>
          <w:sz w:val="22"/>
          <w:lang w:val="fr-FR"/>
        </w:rPr>
        <w:tab/>
      </w:r>
      <w:r>
        <w:rPr>
          <w:rFonts w:ascii="Arial" w:hAnsi="Arial"/>
          <w:spacing w:val="-3"/>
          <w:sz w:val="22"/>
          <w:lang w:val="fr-FR"/>
        </w:rPr>
        <w:tab/>
        <w:t xml:space="preserve">Influence factor tests </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tbl>
      <w:tblPr>
        <w:tblW w:w="8250" w:type="dxa"/>
        <w:tblLayout w:type="fixed"/>
        <w:tblCellMar>
          <w:left w:w="28" w:type="dxa"/>
          <w:right w:w="28" w:type="dxa"/>
        </w:tblCellMar>
        <w:tblLook w:val="0000"/>
      </w:tblPr>
      <w:tblGrid>
        <w:gridCol w:w="28"/>
        <w:gridCol w:w="1101"/>
        <w:gridCol w:w="33"/>
        <w:gridCol w:w="3119"/>
        <w:gridCol w:w="2126"/>
        <w:gridCol w:w="1843"/>
      </w:tblGrid>
      <w:tr w:rsidR="009A5495" w:rsidTr="00D11DBA">
        <w:trPr>
          <w:gridBefore w:val="1"/>
          <w:wBefore w:w="28" w:type="dxa"/>
        </w:trPr>
        <w:tc>
          <w:tcPr>
            <w:tcW w:w="8222" w:type="dxa"/>
            <w:gridSpan w:val="5"/>
          </w:tcPr>
          <w:p w:rsidR="004B40A8" w:rsidRDefault="00514A76" w:rsidP="008F1028">
            <w:pPr>
              <w:tabs>
                <w:tab w:val="left" w:pos="0"/>
                <w:tab w:val="left" w:pos="177"/>
                <w:tab w:val="left" w:pos="355"/>
                <w:tab w:val="left" w:pos="532"/>
                <w:tab w:val="left" w:pos="888"/>
                <w:tab w:val="left" w:pos="1400"/>
                <w:tab w:val="left" w:pos="1440"/>
                <w:tab w:val="left" w:pos="1500"/>
              </w:tabs>
              <w:suppressAutoHyphens/>
              <w:spacing w:before="2" w:after="110"/>
              <w:jc w:val="center"/>
              <w:rPr>
                <w:rFonts w:ascii="Arial" w:hAnsi="Arial"/>
                <w:b/>
                <w:spacing w:val="-3"/>
                <w:sz w:val="22"/>
                <w:lang w:val="fr-FR"/>
              </w:rPr>
            </w:pPr>
            <w:r>
              <w:rPr>
                <w:rFonts w:ascii="Arial" w:hAnsi="Arial"/>
                <w:b/>
                <w:spacing w:val="-3"/>
                <w:sz w:val="22"/>
                <w:lang w:val="fr-FR"/>
              </w:rPr>
              <w:fldChar w:fldCharType="begin"/>
            </w:r>
            <w:r w:rsidR="004B40A8">
              <w:rPr>
                <w:rFonts w:ascii="Arial" w:hAnsi="Arial"/>
                <w:b/>
                <w:spacing w:val="-3"/>
                <w:sz w:val="22"/>
                <w:lang w:val="fr-FR"/>
              </w:rPr>
              <w:instrText xml:space="preserve">PRIVATE </w:instrText>
            </w:r>
            <w:r>
              <w:rPr>
                <w:rFonts w:ascii="Arial" w:hAnsi="Arial"/>
                <w:b/>
                <w:spacing w:val="-3"/>
                <w:sz w:val="22"/>
                <w:lang w:val="fr-FR"/>
              </w:rPr>
              <w:fldChar w:fldCharType="end"/>
            </w:r>
            <w:r w:rsidR="004B40A8">
              <w:rPr>
                <w:rFonts w:ascii="Arial" w:hAnsi="Arial"/>
                <w:b/>
                <w:spacing w:val="-3"/>
                <w:sz w:val="22"/>
                <w:lang w:val="fr-FR"/>
              </w:rPr>
              <w:t>Summary of tests</w:t>
            </w:r>
          </w:p>
        </w:tc>
      </w:tr>
      <w:tr w:rsidR="004B40A8" w:rsidTr="00D11DBA">
        <w:trPr>
          <w:gridBefore w:val="1"/>
          <w:wBefore w:w="28" w:type="dxa"/>
        </w:trPr>
        <w:tc>
          <w:tcPr>
            <w:tcW w:w="1134" w:type="dxa"/>
            <w:gridSpan w:val="2"/>
            <w:tcBorders>
              <w:top w:val="sing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z w:val="22"/>
                <w:lang w:val="en-AU"/>
              </w:rPr>
              <w:t>§</w:t>
            </w:r>
          </w:p>
        </w:tc>
        <w:tc>
          <w:tcPr>
            <w:tcW w:w="3119" w:type="dxa"/>
            <w:tcBorders>
              <w:top w:val="sing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Test</w:t>
            </w:r>
          </w:p>
        </w:tc>
        <w:tc>
          <w:tcPr>
            <w:tcW w:w="2126" w:type="dxa"/>
            <w:tcBorders>
              <w:top w:val="sing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Characteristic</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under test</w:t>
            </w:r>
          </w:p>
        </w:tc>
        <w:tc>
          <w:tcPr>
            <w:tcW w:w="1843" w:type="dxa"/>
            <w:tcBorders>
              <w:top w:val="single" w:sz="7"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Conditions</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center"/>
              <w:rPr>
                <w:rFonts w:ascii="Arial" w:hAnsi="Arial"/>
                <w:spacing w:val="-3"/>
                <w:sz w:val="22"/>
                <w:lang w:val="fr-FR"/>
              </w:rPr>
            </w:pPr>
            <w:r>
              <w:rPr>
                <w:rFonts w:ascii="Arial" w:hAnsi="Arial"/>
                <w:spacing w:val="-3"/>
                <w:sz w:val="22"/>
                <w:lang w:val="fr-FR"/>
              </w:rPr>
              <w:t>applied</w:t>
            </w:r>
          </w:p>
        </w:tc>
      </w:tr>
      <w:tr w:rsidR="008937B2" w:rsidTr="00D46725">
        <w:tc>
          <w:tcPr>
            <w:tcW w:w="1129" w:type="dxa"/>
            <w:gridSpan w:val="2"/>
            <w:tcBorders>
              <w:top w:val="single" w:sz="8" w:space="0" w:color="auto"/>
            </w:tcBorders>
            <w:vAlign w:val="center"/>
          </w:tcPr>
          <w:p w:rsidR="008937B2" w:rsidRPr="008937B2" w:rsidRDefault="00C6586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szCs w:val="22"/>
                <w:lang w:val="fr-FR"/>
              </w:rPr>
            </w:pPr>
            <w:r>
              <w:rPr>
                <w:rFonts w:ascii="Arial" w:hAnsi="Arial" w:cs="Arial"/>
                <w:sz w:val="22"/>
                <w:szCs w:val="22"/>
                <w:lang w:eastAsia="ja-JP"/>
              </w:rPr>
              <w:t>A.6.2.1</w:t>
            </w:r>
          </w:p>
        </w:tc>
        <w:tc>
          <w:tcPr>
            <w:tcW w:w="3152" w:type="dxa"/>
            <w:gridSpan w:val="2"/>
            <w:tcBorders>
              <w:top w:val="single" w:sz="8" w:space="0" w:color="auto"/>
            </w:tcBorders>
            <w:vAlign w:val="center"/>
          </w:tcPr>
          <w:p w:rsidR="008937B2" w:rsidRPr="00C23885" w:rsidRDefault="008937B2" w:rsidP="00C26E32">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cs="Arial"/>
                <w:sz w:val="22"/>
                <w:szCs w:val="22"/>
              </w:rPr>
            </w:pPr>
            <w:r w:rsidRPr="00C23885">
              <w:rPr>
                <w:rFonts w:ascii="Arial" w:hAnsi="Arial" w:cs="Arial"/>
                <w:sz w:val="22"/>
                <w:szCs w:val="22"/>
                <w:lang w:eastAsia="ja-JP"/>
              </w:rPr>
              <w:t>Warm-up time</w:t>
            </w:r>
          </w:p>
        </w:tc>
        <w:tc>
          <w:tcPr>
            <w:tcW w:w="2126" w:type="dxa"/>
            <w:tcBorders>
              <w:top w:val="single" w:sz="8" w:space="0" w:color="auto"/>
            </w:tcBorders>
            <w:vAlign w:val="center"/>
          </w:tcPr>
          <w:p w:rsidR="008937B2" w:rsidRPr="00C23885"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szCs w:val="22"/>
                <w:lang w:val="fr-FR"/>
              </w:rPr>
            </w:pPr>
            <w:r w:rsidRPr="00C23885">
              <w:rPr>
                <w:rFonts w:ascii="Arial" w:hAnsi="Arial" w:cs="Arial"/>
                <w:sz w:val="22"/>
                <w:szCs w:val="22"/>
                <w:lang w:eastAsia="ja-JP"/>
              </w:rPr>
              <w:t>Influence factor</w:t>
            </w:r>
          </w:p>
        </w:tc>
        <w:tc>
          <w:tcPr>
            <w:tcW w:w="1843" w:type="dxa"/>
            <w:tcBorders>
              <w:top w:val="single" w:sz="8" w:space="0" w:color="auto"/>
            </w:tcBorders>
            <w:vAlign w:val="center"/>
          </w:tcPr>
          <w:p w:rsidR="008937B2" w:rsidRPr="008937B2"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szCs w:val="22"/>
                <w:lang w:val="fr-FR"/>
              </w:rPr>
            </w:pPr>
            <w:r>
              <w:rPr>
                <w:rFonts w:ascii="Arial" w:hAnsi="Arial" w:cs="Arial"/>
                <w:spacing w:val="-3"/>
                <w:sz w:val="22"/>
                <w:szCs w:val="22"/>
                <w:lang w:val="fr-FR"/>
              </w:rPr>
              <w:t>mpe</w:t>
            </w:r>
          </w:p>
        </w:tc>
      </w:tr>
      <w:tr w:rsidR="008937B2" w:rsidTr="00D46725">
        <w:tc>
          <w:tcPr>
            <w:tcW w:w="1129" w:type="dxa"/>
            <w:gridSpan w:val="2"/>
          </w:tcPr>
          <w:p w:rsidR="008937B2" w:rsidRDefault="00272B3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lastRenderedPageBreak/>
              <w:t>A.6.2.2</w:t>
            </w:r>
          </w:p>
        </w:tc>
        <w:tc>
          <w:tcPr>
            <w:tcW w:w="3152" w:type="dxa"/>
            <w:gridSpan w:val="2"/>
          </w:tcPr>
          <w:p w:rsidR="008937B2" w:rsidRPr="00C26AB2" w:rsidRDefault="008937B2" w:rsidP="00C26E32">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cs="Arial"/>
                <w:spacing w:val="-3"/>
                <w:sz w:val="22"/>
                <w:szCs w:val="22"/>
              </w:rPr>
            </w:pPr>
            <w:r w:rsidRPr="00C26AB2">
              <w:rPr>
                <w:rFonts w:ascii="Arial" w:hAnsi="Arial" w:cs="Arial"/>
                <w:sz w:val="22"/>
                <w:szCs w:val="22"/>
              </w:rPr>
              <w:t>Temperature with static load</w:t>
            </w:r>
          </w:p>
        </w:tc>
        <w:tc>
          <w:tcPr>
            <w:tcW w:w="2126" w:type="dxa"/>
          </w:tcPr>
          <w:p w:rsidR="008937B2"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Influence factor</w:t>
            </w:r>
          </w:p>
        </w:tc>
        <w:tc>
          <w:tcPr>
            <w:tcW w:w="1843" w:type="dxa"/>
          </w:tcPr>
          <w:p w:rsidR="008937B2"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mpe</w:t>
            </w:r>
          </w:p>
        </w:tc>
      </w:tr>
      <w:tr w:rsidR="008937B2" w:rsidTr="00D46725">
        <w:trPr>
          <w:gridBefore w:val="1"/>
          <w:wBefore w:w="28" w:type="dxa"/>
        </w:trPr>
        <w:tc>
          <w:tcPr>
            <w:tcW w:w="1134" w:type="dxa"/>
            <w:gridSpan w:val="2"/>
          </w:tcPr>
          <w:p w:rsidR="008937B2" w:rsidRDefault="00272B3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A.6.2.3</w:t>
            </w:r>
          </w:p>
        </w:tc>
        <w:tc>
          <w:tcPr>
            <w:tcW w:w="3119" w:type="dxa"/>
          </w:tcPr>
          <w:p w:rsidR="008937B2" w:rsidRPr="00966C41" w:rsidRDefault="008937B2" w:rsidP="00C26AB2">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spacing w:val="-3"/>
                <w:sz w:val="22"/>
              </w:rPr>
            </w:pPr>
            <w:r w:rsidRPr="00966C41">
              <w:rPr>
                <w:rFonts w:ascii="Arial" w:hAnsi="Arial"/>
                <w:spacing w:val="-3"/>
                <w:sz w:val="22"/>
              </w:rPr>
              <w:t>Temperature effect on no-load indication</w:t>
            </w:r>
          </w:p>
        </w:tc>
        <w:tc>
          <w:tcPr>
            <w:tcW w:w="2126" w:type="dxa"/>
          </w:tcPr>
          <w:p w:rsidR="008937B2"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Influence factor</w:t>
            </w:r>
          </w:p>
        </w:tc>
        <w:tc>
          <w:tcPr>
            <w:tcW w:w="1843" w:type="dxa"/>
          </w:tcPr>
          <w:p w:rsidR="008937B2"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mpe</w:t>
            </w:r>
          </w:p>
        </w:tc>
      </w:tr>
      <w:tr w:rsidR="008937B2" w:rsidTr="00D46725">
        <w:trPr>
          <w:gridBefore w:val="1"/>
          <w:wBefore w:w="28" w:type="dxa"/>
        </w:trPr>
        <w:tc>
          <w:tcPr>
            <w:tcW w:w="1134" w:type="dxa"/>
            <w:gridSpan w:val="2"/>
          </w:tcPr>
          <w:p w:rsidR="008937B2" w:rsidRDefault="00272B3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A.6.2.4</w:t>
            </w:r>
          </w:p>
        </w:tc>
        <w:tc>
          <w:tcPr>
            <w:tcW w:w="3119" w:type="dxa"/>
          </w:tcPr>
          <w:p w:rsidR="008937B2" w:rsidRDefault="008937B2" w:rsidP="00CE089A">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spacing w:val="-3"/>
                <w:sz w:val="22"/>
                <w:lang w:val="fr-FR"/>
              </w:rPr>
            </w:pPr>
            <w:r>
              <w:rPr>
                <w:rFonts w:ascii="Arial" w:hAnsi="Arial"/>
                <w:spacing w:val="-3"/>
                <w:sz w:val="22"/>
                <w:lang w:val="fr-FR"/>
              </w:rPr>
              <w:t>Damp heat</w:t>
            </w:r>
          </w:p>
        </w:tc>
        <w:tc>
          <w:tcPr>
            <w:tcW w:w="2126" w:type="dxa"/>
          </w:tcPr>
          <w:p w:rsidR="008937B2"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Influence factor</w:t>
            </w:r>
          </w:p>
        </w:tc>
        <w:tc>
          <w:tcPr>
            <w:tcW w:w="1843" w:type="dxa"/>
          </w:tcPr>
          <w:p w:rsidR="008937B2"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mpe</w:t>
            </w:r>
          </w:p>
        </w:tc>
      </w:tr>
      <w:tr w:rsidR="008937B2" w:rsidTr="00D46725">
        <w:trPr>
          <w:gridBefore w:val="1"/>
          <w:wBefore w:w="28" w:type="dxa"/>
        </w:trPr>
        <w:tc>
          <w:tcPr>
            <w:tcW w:w="1134" w:type="dxa"/>
            <w:gridSpan w:val="2"/>
          </w:tcPr>
          <w:p w:rsidR="008937B2" w:rsidRDefault="00272B3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A.6.2.5</w:t>
            </w:r>
          </w:p>
        </w:tc>
        <w:tc>
          <w:tcPr>
            <w:tcW w:w="3119" w:type="dxa"/>
          </w:tcPr>
          <w:p w:rsidR="008937B2" w:rsidRDefault="008937B2" w:rsidP="005F3D32">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spacing w:val="-3"/>
                <w:sz w:val="22"/>
                <w:lang w:val="fr-FR"/>
              </w:rPr>
            </w:pPr>
            <w:r>
              <w:rPr>
                <w:rFonts w:ascii="Arial" w:hAnsi="Arial"/>
                <w:spacing w:val="-3"/>
                <w:sz w:val="22"/>
                <w:lang w:val="fr-FR"/>
              </w:rPr>
              <w:t>AC mains voltage variation</w:t>
            </w:r>
          </w:p>
        </w:tc>
        <w:tc>
          <w:tcPr>
            <w:tcW w:w="2126" w:type="dxa"/>
          </w:tcPr>
          <w:p w:rsidR="008937B2"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Influence factor</w:t>
            </w:r>
          </w:p>
        </w:tc>
        <w:tc>
          <w:tcPr>
            <w:tcW w:w="1843" w:type="dxa"/>
          </w:tcPr>
          <w:p w:rsidR="008937B2"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mpe</w:t>
            </w:r>
          </w:p>
        </w:tc>
      </w:tr>
      <w:tr w:rsidR="008937B2" w:rsidTr="00D46725">
        <w:trPr>
          <w:gridBefore w:val="1"/>
          <w:wBefore w:w="28" w:type="dxa"/>
        </w:trPr>
        <w:tc>
          <w:tcPr>
            <w:tcW w:w="1134" w:type="dxa"/>
            <w:gridSpan w:val="2"/>
          </w:tcPr>
          <w:p w:rsidR="008937B2" w:rsidRPr="00191A1D" w:rsidRDefault="00272B3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lang w:val="fr-FR"/>
              </w:rPr>
            </w:pPr>
            <w:r>
              <w:rPr>
                <w:rFonts w:ascii="Arial" w:hAnsi="Arial" w:cs="Arial"/>
                <w:spacing w:val="-3"/>
                <w:sz w:val="22"/>
                <w:lang w:val="fr-FR"/>
              </w:rPr>
              <w:t>A.6.2.6</w:t>
            </w:r>
          </w:p>
        </w:tc>
        <w:tc>
          <w:tcPr>
            <w:tcW w:w="3119" w:type="dxa"/>
            <w:vAlign w:val="center"/>
          </w:tcPr>
          <w:p w:rsidR="008937B2" w:rsidRPr="00191A1D" w:rsidRDefault="008937B2" w:rsidP="005F3D32">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cs="Arial"/>
                <w:spacing w:val="-3"/>
                <w:sz w:val="22"/>
                <w:lang w:val="fr-FR"/>
              </w:rPr>
            </w:pPr>
            <w:r w:rsidRPr="00191A1D">
              <w:rPr>
                <w:rFonts w:ascii="Arial" w:hAnsi="Arial" w:cs="Arial"/>
                <w:sz w:val="22"/>
                <w:szCs w:val="22"/>
              </w:rPr>
              <w:t>DC mains voltage variation</w:t>
            </w:r>
          </w:p>
        </w:tc>
        <w:tc>
          <w:tcPr>
            <w:tcW w:w="2126" w:type="dxa"/>
          </w:tcPr>
          <w:p w:rsidR="008937B2" w:rsidRPr="00191A1D"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lang w:val="fr-FR"/>
              </w:rPr>
            </w:pPr>
            <w:r w:rsidRPr="00191A1D">
              <w:rPr>
                <w:rFonts w:ascii="Arial" w:hAnsi="Arial" w:cs="Arial"/>
                <w:spacing w:val="-3"/>
                <w:sz w:val="22"/>
                <w:lang w:val="fr-FR"/>
              </w:rPr>
              <w:t>Influence factor</w:t>
            </w:r>
          </w:p>
        </w:tc>
        <w:tc>
          <w:tcPr>
            <w:tcW w:w="1843" w:type="dxa"/>
          </w:tcPr>
          <w:p w:rsidR="008937B2" w:rsidRPr="00191A1D"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lang w:val="fr-FR"/>
              </w:rPr>
            </w:pPr>
            <w:r>
              <w:rPr>
                <w:rFonts w:ascii="Arial" w:hAnsi="Arial" w:cs="Arial"/>
                <w:spacing w:val="-3"/>
                <w:sz w:val="22"/>
                <w:lang w:val="fr-FR"/>
              </w:rPr>
              <w:t>mpe</w:t>
            </w:r>
          </w:p>
        </w:tc>
      </w:tr>
      <w:tr w:rsidR="008937B2" w:rsidTr="00D46725">
        <w:trPr>
          <w:gridBefore w:val="1"/>
          <w:wBefore w:w="28" w:type="dxa"/>
        </w:trPr>
        <w:tc>
          <w:tcPr>
            <w:tcW w:w="1134" w:type="dxa"/>
            <w:gridSpan w:val="2"/>
          </w:tcPr>
          <w:p w:rsidR="008937B2" w:rsidRPr="00191A1D" w:rsidRDefault="00272B31"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lang w:val="fr-FR"/>
              </w:rPr>
            </w:pPr>
            <w:r>
              <w:rPr>
                <w:rFonts w:ascii="Arial" w:hAnsi="Arial" w:cs="Arial"/>
                <w:spacing w:val="-3"/>
                <w:sz w:val="22"/>
                <w:lang w:val="fr-FR"/>
              </w:rPr>
              <w:t>A.6.2.7</w:t>
            </w:r>
          </w:p>
        </w:tc>
        <w:tc>
          <w:tcPr>
            <w:tcW w:w="3119" w:type="dxa"/>
            <w:vAlign w:val="center"/>
          </w:tcPr>
          <w:p w:rsidR="008937B2" w:rsidRPr="005A6C69" w:rsidRDefault="008937B2" w:rsidP="002B249E">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cs="Arial"/>
                <w:spacing w:val="-3"/>
                <w:sz w:val="22"/>
              </w:rPr>
            </w:pPr>
            <w:r>
              <w:rPr>
                <w:rFonts w:ascii="Arial" w:hAnsi="Arial" w:cs="Arial"/>
                <w:sz w:val="22"/>
                <w:szCs w:val="22"/>
              </w:rPr>
              <w:t>Low voltage of internal battery (not connected to the mains supply)</w:t>
            </w:r>
          </w:p>
        </w:tc>
        <w:tc>
          <w:tcPr>
            <w:tcW w:w="2126" w:type="dxa"/>
          </w:tcPr>
          <w:p w:rsidR="008937B2" w:rsidRPr="00191A1D"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lang w:val="fr-FR"/>
              </w:rPr>
            </w:pPr>
            <w:r w:rsidRPr="00191A1D">
              <w:rPr>
                <w:rFonts w:ascii="Arial" w:hAnsi="Arial" w:cs="Arial"/>
                <w:spacing w:val="-3"/>
                <w:sz w:val="22"/>
                <w:lang w:val="fr-FR"/>
              </w:rPr>
              <w:t>Influence factor</w:t>
            </w:r>
          </w:p>
        </w:tc>
        <w:tc>
          <w:tcPr>
            <w:tcW w:w="1843" w:type="dxa"/>
          </w:tcPr>
          <w:p w:rsidR="008937B2" w:rsidRPr="00191A1D"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cs="Arial"/>
                <w:spacing w:val="-3"/>
                <w:sz w:val="22"/>
                <w:lang w:val="fr-FR"/>
              </w:rPr>
            </w:pPr>
            <w:r>
              <w:rPr>
                <w:rFonts w:ascii="Arial" w:hAnsi="Arial" w:cs="Arial"/>
                <w:spacing w:val="-3"/>
                <w:sz w:val="22"/>
                <w:lang w:val="fr-FR"/>
              </w:rPr>
              <w:t>mpe</w:t>
            </w:r>
          </w:p>
        </w:tc>
      </w:tr>
      <w:tr w:rsidR="008937B2" w:rsidRPr="0031727D" w:rsidTr="00D46725">
        <w:trPr>
          <w:gridBefore w:val="1"/>
          <w:wBefore w:w="28" w:type="dxa"/>
        </w:trPr>
        <w:tc>
          <w:tcPr>
            <w:tcW w:w="1134" w:type="dxa"/>
            <w:gridSpan w:val="2"/>
          </w:tcPr>
          <w:p w:rsidR="008937B2" w:rsidRPr="0031727D" w:rsidRDefault="00272B31" w:rsidP="0031727D">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cs="Arial"/>
                <w:spacing w:val="-3"/>
                <w:sz w:val="22"/>
                <w:szCs w:val="22"/>
              </w:rPr>
              <w:t>A.6.2.8</w:t>
            </w:r>
          </w:p>
        </w:tc>
        <w:tc>
          <w:tcPr>
            <w:tcW w:w="3119" w:type="dxa"/>
            <w:vAlign w:val="center"/>
          </w:tcPr>
          <w:p w:rsidR="008937B2" w:rsidRPr="0031727D" w:rsidRDefault="008937B2" w:rsidP="0031727D">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spacing w:val="-3"/>
                <w:sz w:val="22"/>
                <w:lang w:val="fr-FR"/>
              </w:rPr>
            </w:pPr>
            <w:r w:rsidRPr="0031727D">
              <w:rPr>
                <w:rFonts w:ascii="Arial" w:hAnsi="Arial" w:cs="Arial"/>
                <w:spacing w:val="-3"/>
                <w:sz w:val="22"/>
                <w:szCs w:val="22"/>
              </w:rPr>
              <w:t>Power from external 12V and 24V road vehicle batteries</w:t>
            </w:r>
          </w:p>
        </w:tc>
        <w:tc>
          <w:tcPr>
            <w:tcW w:w="2126" w:type="dxa"/>
          </w:tcPr>
          <w:p w:rsidR="008937B2" w:rsidRPr="0031727D" w:rsidRDefault="008937B2" w:rsidP="0031727D">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sidRPr="0031727D">
              <w:rPr>
                <w:rFonts w:ascii="Arial" w:hAnsi="Arial" w:cs="Arial"/>
                <w:spacing w:val="-3"/>
                <w:sz w:val="22"/>
                <w:lang w:val="fr-FR"/>
              </w:rPr>
              <w:t>Influence factor</w:t>
            </w:r>
          </w:p>
        </w:tc>
        <w:tc>
          <w:tcPr>
            <w:tcW w:w="1843" w:type="dxa"/>
          </w:tcPr>
          <w:p w:rsidR="008937B2" w:rsidRPr="0031727D" w:rsidRDefault="002A6595" w:rsidP="0031727D">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cs="Arial"/>
                <w:spacing w:val="-3"/>
                <w:sz w:val="22"/>
                <w:lang w:val="fr-FR"/>
              </w:rPr>
              <w:t>mpe</w:t>
            </w:r>
          </w:p>
        </w:tc>
      </w:tr>
      <w:tr w:rsidR="008937B2" w:rsidTr="00D46725">
        <w:trPr>
          <w:gridBefore w:val="1"/>
          <w:wBefore w:w="28" w:type="dxa"/>
        </w:trPr>
        <w:tc>
          <w:tcPr>
            <w:tcW w:w="1134" w:type="dxa"/>
            <w:gridSpan w:val="2"/>
            <w:tcBorders>
              <w:bottom w:val="single" w:sz="4" w:space="0" w:color="auto"/>
            </w:tcBorders>
          </w:tcPr>
          <w:p w:rsidR="008937B2" w:rsidRDefault="00272B31" w:rsidP="0031727D">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A.6.2.9</w:t>
            </w:r>
          </w:p>
        </w:tc>
        <w:tc>
          <w:tcPr>
            <w:tcW w:w="3119" w:type="dxa"/>
            <w:tcBorders>
              <w:bottom w:val="single" w:sz="4" w:space="0" w:color="auto"/>
            </w:tcBorders>
          </w:tcPr>
          <w:p w:rsidR="008937B2"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both"/>
              <w:rPr>
                <w:rFonts w:ascii="Arial" w:hAnsi="Arial"/>
                <w:spacing w:val="-3"/>
                <w:sz w:val="22"/>
                <w:lang w:val="fr-FR"/>
              </w:rPr>
            </w:pPr>
            <w:r>
              <w:rPr>
                <w:rFonts w:ascii="Arial" w:hAnsi="Arial"/>
                <w:spacing w:val="-3"/>
                <w:sz w:val="22"/>
                <w:lang w:val="fr-FR"/>
              </w:rPr>
              <w:t>Tilting</w:t>
            </w:r>
          </w:p>
        </w:tc>
        <w:tc>
          <w:tcPr>
            <w:tcW w:w="2126" w:type="dxa"/>
            <w:tcBorders>
              <w:bottom w:val="single" w:sz="4" w:space="0" w:color="auto"/>
            </w:tcBorders>
          </w:tcPr>
          <w:p w:rsidR="008937B2" w:rsidRDefault="008937B2"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Influence factor</w:t>
            </w:r>
          </w:p>
        </w:tc>
        <w:tc>
          <w:tcPr>
            <w:tcW w:w="1843" w:type="dxa"/>
            <w:tcBorders>
              <w:bottom w:val="single" w:sz="4" w:space="0" w:color="auto"/>
            </w:tcBorders>
          </w:tcPr>
          <w:p w:rsidR="008937B2" w:rsidRDefault="002A6595"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mpe</w:t>
            </w:r>
          </w:p>
        </w:tc>
      </w:tr>
    </w:tbl>
    <w:p w:rsidR="00501EFB" w:rsidRDefault="00501EFB" w:rsidP="00501EFB">
      <w:pPr>
        <w:suppressAutoHyphens/>
        <w:jc w:val="both"/>
      </w:pPr>
    </w:p>
    <w:p w:rsidR="004B40A8" w:rsidRPr="00B32B55" w:rsidRDefault="00501EFB" w:rsidP="0097444F">
      <w:pPr>
        <w:suppressAutoHyphens/>
        <w:ind w:left="993" w:hanging="993"/>
        <w:jc w:val="both"/>
        <w:rPr>
          <w:rFonts w:ascii="Arial" w:hAnsi="Arial" w:cs="Arial"/>
          <w:b/>
          <w:spacing w:val="-3"/>
          <w:sz w:val="22"/>
          <w:szCs w:val="22"/>
        </w:rPr>
      </w:pPr>
      <w:r w:rsidRPr="00501EFB">
        <w:rPr>
          <w:rFonts w:ascii="Arial" w:hAnsi="Arial" w:cs="Arial"/>
          <w:sz w:val="22"/>
          <w:szCs w:val="22"/>
        </w:rPr>
        <w:t xml:space="preserve">NOTE: </w:t>
      </w:r>
      <w:r w:rsidR="0097444F">
        <w:rPr>
          <w:rFonts w:ascii="Arial" w:hAnsi="Arial" w:cs="Arial"/>
          <w:sz w:val="22"/>
          <w:szCs w:val="22"/>
        </w:rPr>
        <w:tab/>
      </w:r>
      <w:r w:rsidRPr="00501EFB">
        <w:rPr>
          <w:rFonts w:ascii="Arial" w:hAnsi="Arial" w:cs="Arial"/>
          <w:sz w:val="22"/>
          <w:szCs w:val="22"/>
        </w:rPr>
        <w:t>Although IEC Standards are mentioned, the requirements of OIML R</w:t>
      </w:r>
      <w:r w:rsidR="00692B89">
        <w:rPr>
          <w:rFonts w:ascii="Arial" w:hAnsi="Arial" w:cs="Arial"/>
          <w:sz w:val="22"/>
          <w:szCs w:val="22"/>
        </w:rPr>
        <w:t xml:space="preserve"> </w:t>
      </w:r>
      <w:r w:rsidRPr="00501EFB">
        <w:rPr>
          <w:rFonts w:ascii="Arial" w:hAnsi="Arial" w:cs="Arial"/>
          <w:sz w:val="22"/>
          <w:szCs w:val="22"/>
        </w:rPr>
        <w:t>61 have to be fulfilled. Differences should be taken into account.</w:t>
      </w:r>
    </w:p>
    <w:p w:rsidR="00501EFB" w:rsidRPr="00501EFB" w:rsidRDefault="00501EFB"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2B31" w:rsidRPr="00966C41" w:rsidRDefault="00C65861" w:rsidP="00272B31">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A.6.2.1</w:t>
      </w:r>
      <w:r w:rsidR="00272B31" w:rsidRPr="00966C41">
        <w:rPr>
          <w:rFonts w:ascii="Arial" w:hAnsi="Arial"/>
          <w:spacing w:val="-3"/>
          <w:sz w:val="22"/>
        </w:rPr>
        <w:t>  </w:t>
      </w:r>
      <w:r w:rsidR="00272B31" w:rsidRPr="00966C41">
        <w:rPr>
          <w:rFonts w:ascii="Arial" w:hAnsi="Arial"/>
          <w:spacing w:val="-3"/>
          <w:sz w:val="22"/>
        </w:rPr>
        <w:tab/>
      </w:r>
      <w:r w:rsidR="00272B31" w:rsidRPr="00966C41">
        <w:rPr>
          <w:rFonts w:ascii="Arial" w:hAnsi="Arial"/>
          <w:spacing w:val="-3"/>
          <w:sz w:val="22"/>
        </w:rPr>
        <w:tab/>
      </w:r>
      <w:r w:rsidR="00272B31" w:rsidRPr="00966C41">
        <w:rPr>
          <w:rFonts w:ascii="Arial" w:hAnsi="Arial"/>
          <w:spacing w:val="-3"/>
          <w:sz w:val="22"/>
        </w:rPr>
        <w:tab/>
      </w:r>
      <w:r w:rsidR="00272B31" w:rsidRPr="00966C41">
        <w:rPr>
          <w:rFonts w:ascii="Arial" w:hAnsi="Arial"/>
          <w:spacing w:val="-3"/>
          <w:sz w:val="22"/>
        </w:rPr>
        <w:tab/>
        <w:t>Warm-up time (</w:t>
      </w:r>
      <w:r w:rsidR="00272B31">
        <w:rPr>
          <w:rFonts w:ascii="Arial" w:hAnsi="Arial"/>
          <w:spacing w:val="-3"/>
          <w:sz w:val="22"/>
        </w:rPr>
        <w:t>7.8</w:t>
      </w:r>
      <w:r w:rsidR="00272B31" w:rsidRPr="00966C41">
        <w:rPr>
          <w:rFonts w:ascii="Arial" w:hAnsi="Arial"/>
          <w:spacing w:val="-3"/>
          <w:sz w:val="22"/>
        </w:rPr>
        <w:t>)</w:t>
      </w:r>
    </w:p>
    <w:p w:rsidR="00272B31" w:rsidRPr="00966C41" w:rsidRDefault="00272B31" w:rsidP="00272B31">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272B31" w:rsidRPr="00966C41" w:rsidRDefault="00272B31" w:rsidP="00272B31">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This test is to verify that metrological performance is maintained in the period immediately after switch-on. The method is to check that automatic operation is inhibited until a stable indication is obtained and to verify that the zero variation </w:t>
      </w:r>
      <w:r w:rsidR="00DF3BCC" w:rsidRPr="00966C41">
        <w:rPr>
          <w:rFonts w:ascii="Arial" w:hAnsi="Arial"/>
          <w:spacing w:val="-3"/>
          <w:sz w:val="22"/>
        </w:rPr>
        <w:t>and the</w:t>
      </w:r>
      <w:r w:rsidRPr="00966C41">
        <w:rPr>
          <w:rFonts w:ascii="Arial" w:hAnsi="Arial"/>
          <w:spacing w:val="-3"/>
          <w:sz w:val="22"/>
        </w:rPr>
        <w:t xml:space="preserve"> errors at Max comply with the specified requirements during the first 30 minutes of operation. If the zero is set as part of the normal automatic weighing cycle then this function shall be enabled or simulated as part of the test.</w:t>
      </w:r>
    </w:p>
    <w:p w:rsidR="00272B31" w:rsidRPr="00966C41" w:rsidRDefault="00272B31" w:rsidP="00272B31">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272B31" w:rsidRPr="00966C41" w:rsidRDefault="00272B31" w:rsidP="00272B31">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Other test methods which verify that metrological performance is maintained during the first 30 minutes of operation may be used.</w:t>
      </w:r>
    </w:p>
    <w:p w:rsidR="00272B31" w:rsidRPr="00966C41" w:rsidRDefault="00272B31" w:rsidP="00272B31">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spacing w:val="-3"/>
          <w:sz w:val="22"/>
        </w:rPr>
      </w:pPr>
      <w:r w:rsidRPr="00966C41">
        <w:rPr>
          <w:rFonts w:ascii="Arial" w:hAnsi="Arial"/>
          <w:spacing w:val="-3"/>
          <w:sz w:val="22"/>
        </w:rPr>
        <w:t>Disconnect instrument from the power supply for a period of at least 8 hours prior to the test.</w:t>
      </w: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spacing w:val="-3"/>
          <w:sz w:val="22"/>
        </w:rPr>
      </w:pPr>
      <w:r w:rsidRPr="00966C41">
        <w:rPr>
          <w:rFonts w:ascii="Arial" w:hAnsi="Arial"/>
          <w:spacing w:val="-3"/>
          <w:sz w:val="22"/>
        </w:rPr>
        <w:t>Reconnect instrument and switch on while observing the load indicator.</w:t>
      </w: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spacing w:val="-3"/>
          <w:sz w:val="22"/>
        </w:rPr>
      </w:pPr>
      <w:r w:rsidRPr="00966C41">
        <w:rPr>
          <w:rFonts w:ascii="Arial" w:hAnsi="Arial"/>
          <w:spacing w:val="-3"/>
          <w:sz w:val="22"/>
        </w:rPr>
        <w:t>Check that it is not possible to initiate automatic weighing until the indicator has stabilized.</w:t>
      </w:r>
    </w:p>
    <w:p w:rsidR="004B74EF" w:rsidRDefault="00272B31">
      <w:pPr>
        <w:numPr>
          <w:ilvl w:val="0"/>
          <w:numId w:val="50"/>
        </w:numPr>
        <w:tabs>
          <w:tab w:val="left" w:pos="0"/>
          <w:tab w:val="left" w:pos="567"/>
          <w:tab w:val="left" w:pos="1400"/>
          <w:tab w:val="left" w:pos="1440"/>
          <w:tab w:val="left" w:pos="1500"/>
        </w:tabs>
        <w:suppressAutoHyphens/>
        <w:ind w:left="567" w:hanging="567"/>
        <w:rPr>
          <w:rFonts w:ascii="Arial" w:hAnsi="Arial"/>
          <w:spacing w:val="-3"/>
          <w:sz w:val="22"/>
        </w:rPr>
      </w:pPr>
      <w:r w:rsidRPr="00966C41">
        <w:rPr>
          <w:rFonts w:ascii="Arial" w:hAnsi="Arial"/>
          <w:spacing w:val="-3"/>
          <w:sz w:val="22"/>
        </w:rPr>
        <w:t>As soon as the indication has stabilized, set the instrument to zero if this is not done</w:t>
      </w:r>
      <w:r>
        <w:rPr>
          <w:rFonts w:ascii="Arial" w:hAnsi="Arial"/>
          <w:spacing w:val="-3"/>
          <w:sz w:val="22"/>
        </w:rPr>
        <w:t xml:space="preserve"> </w:t>
      </w:r>
      <w:r w:rsidRPr="00556F80">
        <w:rPr>
          <w:rFonts w:ascii="Arial" w:hAnsi="Arial"/>
          <w:spacing w:val="-3"/>
          <w:sz w:val="22"/>
        </w:rPr>
        <w:t>automatically.</w:t>
      </w:r>
    </w:p>
    <w:p w:rsidR="004B74EF" w:rsidRDefault="00272B31">
      <w:pPr>
        <w:numPr>
          <w:ilvl w:val="0"/>
          <w:numId w:val="50"/>
        </w:numPr>
        <w:tabs>
          <w:tab w:val="left" w:pos="0"/>
          <w:tab w:val="left" w:pos="567"/>
          <w:tab w:val="left" w:pos="1400"/>
          <w:tab w:val="left" w:pos="1440"/>
          <w:tab w:val="left" w:pos="1500"/>
        </w:tabs>
        <w:suppressAutoHyphens/>
        <w:ind w:left="567" w:hanging="567"/>
        <w:rPr>
          <w:rFonts w:ascii="Arial" w:hAnsi="Arial"/>
          <w:spacing w:val="-3"/>
          <w:sz w:val="22"/>
        </w:rPr>
      </w:pPr>
      <w:r w:rsidRPr="00556F80">
        <w:rPr>
          <w:rFonts w:ascii="Arial" w:hAnsi="Arial"/>
          <w:spacing w:val="-3"/>
          <w:sz w:val="22"/>
        </w:rPr>
        <w:t>Determine the error at zero by the method of A.3.4.2.1, and specify this</w:t>
      </w:r>
      <w:r w:rsidRPr="00956A49">
        <w:rPr>
          <w:rFonts w:ascii="Arial" w:hAnsi="Arial"/>
          <w:spacing w:val="-3"/>
          <w:sz w:val="22"/>
        </w:rPr>
        <w:t xml:space="preserve"> error as </w:t>
      </w:r>
      <w:proofErr w:type="gramStart"/>
      <w:r w:rsidRPr="00956A49">
        <w:rPr>
          <w:rFonts w:ascii="Arial" w:hAnsi="Arial"/>
          <w:spacing w:val="-3"/>
          <w:sz w:val="22"/>
        </w:rPr>
        <w:t>E</w:t>
      </w:r>
      <w:r w:rsidRPr="00956A49">
        <w:rPr>
          <w:rFonts w:ascii="Arial" w:hAnsi="Arial"/>
          <w:spacing w:val="-3"/>
          <w:sz w:val="22"/>
          <w:vertAlign w:val="subscript"/>
        </w:rPr>
        <w:t xml:space="preserve">0I  </w:t>
      </w:r>
      <w:r w:rsidRPr="00966C41">
        <w:rPr>
          <w:rFonts w:ascii="Arial" w:hAnsi="Arial"/>
          <w:spacing w:val="-3"/>
          <w:sz w:val="22"/>
        </w:rPr>
        <w:t>(</w:t>
      </w:r>
      <w:proofErr w:type="gramEnd"/>
      <w:r w:rsidRPr="00966C41">
        <w:rPr>
          <w:rFonts w:ascii="Arial" w:hAnsi="Arial"/>
          <w:spacing w:val="-3"/>
          <w:sz w:val="22"/>
        </w:rPr>
        <w:t>error of initial zero-setting) at first and as E</w:t>
      </w:r>
      <w:r w:rsidRPr="00966C41">
        <w:rPr>
          <w:rFonts w:ascii="Arial" w:hAnsi="Arial"/>
          <w:spacing w:val="-3"/>
          <w:sz w:val="22"/>
          <w:vertAlign w:val="subscript"/>
        </w:rPr>
        <w:t xml:space="preserve">0 </w:t>
      </w:r>
      <w:r w:rsidRPr="00966C41">
        <w:rPr>
          <w:rFonts w:ascii="Arial" w:hAnsi="Arial"/>
          <w:spacing w:val="-3"/>
          <w:sz w:val="22"/>
        </w:rPr>
        <w:t xml:space="preserve"> (zero-setting error) when repeating this step.</w:t>
      </w: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sz w:val="22"/>
        </w:rPr>
      </w:pPr>
      <w:r>
        <w:rPr>
          <w:rFonts w:ascii="Arial" w:hAnsi="Arial"/>
          <w:sz w:val="22"/>
        </w:rPr>
        <w:t>From (e)</w:t>
      </w:r>
      <w:r>
        <w:t xml:space="preserve"> </w:t>
      </w:r>
      <w:r>
        <w:rPr>
          <w:rFonts w:ascii="Arial" w:hAnsi="Arial"/>
          <w:sz w:val="22"/>
        </w:rPr>
        <w:t xml:space="preserve">verify that </w:t>
      </w:r>
      <w:r w:rsidRPr="00966C41">
        <w:rPr>
          <w:rFonts w:ascii="Arial" w:hAnsi="Arial"/>
          <w:spacing w:val="-3"/>
          <w:sz w:val="22"/>
        </w:rPr>
        <w:t>E</w:t>
      </w:r>
      <w:r w:rsidRPr="00966C41">
        <w:rPr>
          <w:rFonts w:ascii="Arial" w:hAnsi="Arial"/>
          <w:spacing w:val="-3"/>
          <w:sz w:val="22"/>
          <w:vertAlign w:val="subscript"/>
        </w:rPr>
        <w:t xml:space="preserve">0I </w:t>
      </w:r>
      <w:r>
        <w:rPr>
          <w:rFonts w:ascii="Arial" w:hAnsi="Arial"/>
          <w:sz w:val="22"/>
        </w:rPr>
        <w:t xml:space="preserve">is not greater than the </w:t>
      </w:r>
      <w:r w:rsidR="002A6595">
        <w:rPr>
          <w:rFonts w:ascii="Arial" w:hAnsi="Arial"/>
          <w:sz w:val="22"/>
        </w:rPr>
        <w:t>mpe</w:t>
      </w:r>
      <w:r>
        <w:rPr>
          <w:rFonts w:ascii="Arial" w:hAnsi="Arial"/>
          <w:sz w:val="22"/>
        </w:rPr>
        <w:t xml:space="preserve"> specified in 5.8.2.</w:t>
      </w: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sz w:val="22"/>
        </w:rPr>
      </w:pPr>
      <w:r>
        <w:rPr>
          <w:rFonts w:ascii="Arial" w:hAnsi="Arial"/>
          <w:sz w:val="22"/>
        </w:rPr>
        <w:t>Apply a static load close to Max. Determine the error by the method of A.3.4.2.1 and A.3.4.2.2.</w:t>
      </w: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cs="Arial"/>
          <w:spacing w:val="-3"/>
          <w:sz w:val="22"/>
          <w:szCs w:val="22"/>
        </w:rPr>
      </w:pPr>
      <w:r w:rsidRPr="00815CEC">
        <w:rPr>
          <w:rFonts w:ascii="Arial" w:hAnsi="Arial" w:cs="Arial"/>
          <w:spacing w:val="-3"/>
          <w:sz w:val="22"/>
          <w:szCs w:val="22"/>
        </w:rPr>
        <w:t>Repeat steps (</w:t>
      </w:r>
      <w:r>
        <w:rPr>
          <w:rFonts w:ascii="Arial" w:hAnsi="Arial" w:cs="Arial"/>
          <w:spacing w:val="-3"/>
          <w:sz w:val="22"/>
          <w:szCs w:val="22"/>
        </w:rPr>
        <w:t>e</w:t>
      </w:r>
      <w:r w:rsidRPr="00815CEC">
        <w:rPr>
          <w:rFonts w:ascii="Arial" w:hAnsi="Arial" w:cs="Arial"/>
          <w:spacing w:val="-3"/>
          <w:sz w:val="22"/>
          <w:szCs w:val="22"/>
        </w:rPr>
        <w:t>), (</w:t>
      </w:r>
      <w:r>
        <w:rPr>
          <w:rFonts w:ascii="Arial" w:hAnsi="Arial" w:cs="Arial"/>
          <w:spacing w:val="-3"/>
          <w:sz w:val="22"/>
          <w:szCs w:val="22"/>
        </w:rPr>
        <w:t>f</w:t>
      </w:r>
      <w:r w:rsidRPr="00815CEC">
        <w:rPr>
          <w:rFonts w:ascii="Arial" w:hAnsi="Arial" w:cs="Arial"/>
          <w:spacing w:val="-3"/>
          <w:sz w:val="22"/>
          <w:szCs w:val="22"/>
        </w:rPr>
        <w:t xml:space="preserve">) and </w:t>
      </w:r>
      <w:r>
        <w:rPr>
          <w:rFonts w:ascii="Arial" w:hAnsi="Arial" w:cs="Arial"/>
          <w:spacing w:val="-3"/>
          <w:sz w:val="22"/>
          <w:szCs w:val="22"/>
        </w:rPr>
        <w:t xml:space="preserve">(g) </w:t>
      </w:r>
      <w:r w:rsidRPr="00815CEC">
        <w:rPr>
          <w:rFonts w:ascii="Arial" w:hAnsi="Arial" w:cs="Arial"/>
          <w:spacing w:val="-3"/>
          <w:sz w:val="22"/>
          <w:szCs w:val="22"/>
        </w:rPr>
        <w:t>(every minute within the first 5 minutes, between 5 and 15 minutes every two minutes, after 15 minutes take the readings every five minutes. Observe whether the drift has stopped after 30 minutes. If not, continue taking the readings until warm-up process has completely finished and the indication both at zero and Max remain stable (show no further drift).</w:t>
      </w:r>
    </w:p>
    <w:p w:rsidR="004B74EF" w:rsidRDefault="00272B31">
      <w:pPr>
        <w:numPr>
          <w:ilvl w:val="0"/>
          <w:numId w:val="50"/>
        </w:numPr>
        <w:tabs>
          <w:tab w:val="left" w:pos="0"/>
          <w:tab w:val="left" w:pos="532"/>
          <w:tab w:val="left" w:pos="567"/>
          <w:tab w:val="left" w:pos="1400"/>
          <w:tab w:val="left" w:pos="1440"/>
          <w:tab w:val="left" w:pos="1500"/>
        </w:tabs>
        <w:suppressAutoHyphens/>
        <w:ind w:left="567" w:hanging="567"/>
        <w:rPr>
          <w:rFonts w:ascii="Arial" w:hAnsi="Arial"/>
          <w:spacing w:val="-3"/>
          <w:sz w:val="22"/>
          <w:lang w:val="fr-FR"/>
        </w:rPr>
      </w:pPr>
      <w:r>
        <w:rPr>
          <w:rFonts w:ascii="Arial" w:hAnsi="Arial"/>
          <w:spacing w:val="-3"/>
          <w:sz w:val="22"/>
          <w:lang w:val="fr-FR"/>
        </w:rPr>
        <w:t>From (g) and (h) verify that:</w:t>
      </w:r>
    </w:p>
    <w:p w:rsidR="004B74EF" w:rsidRDefault="00272B31">
      <w:pPr>
        <w:numPr>
          <w:ilvl w:val="0"/>
          <w:numId w:val="73"/>
        </w:numPr>
        <w:tabs>
          <w:tab w:val="left" w:pos="0"/>
          <w:tab w:val="left" w:pos="1134"/>
          <w:tab w:val="left" w:pos="1276"/>
          <w:tab w:val="left" w:pos="1500"/>
        </w:tabs>
        <w:suppressAutoHyphens/>
        <w:ind w:left="1134" w:hanging="567"/>
        <w:jc w:val="both"/>
        <w:rPr>
          <w:rFonts w:ascii="Arial" w:hAnsi="Arial"/>
          <w:spacing w:val="-3"/>
          <w:sz w:val="22"/>
        </w:rPr>
      </w:pPr>
      <w:r>
        <w:rPr>
          <w:rFonts w:ascii="Arial" w:hAnsi="Arial"/>
          <w:spacing w:val="-3"/>
          <w:sz w:val="22"/>
        </w:rPr>
        <w:t>T</w:t>
      </w:r>
      <w:r w:rsidRPr="00966C41">
        <w:rPr>
          <w:rFonts w:ascii="Arial" w:hAnsi="Arial"/>
          <w:spacing w:val="-3"/>
          <w:sz w:val="22"/>
        </w:rPr>
        <w:t>he error (corrected for zero error) for a static load close to Max is not greater than  the</w:t>
      </w:r>
      <w:r>
        <w:rPr>
          <w:rFonts w:ascii="Arial" w:hAnsi="Arial"/>
          <w:spacing w:val="-3"/>
          <w:sz w:val="22"/>
        </w:rPr>
        <w:t xml:space="preserve"> </w:t>
      </w:r>
      <w:r w:rsidR="002A6595">
        <w:rPr>
          <w:rFonts w:ascii="Arial" w:hAnsi="Arial"/>
          <w:spacing w:val="-3"/>
          <w:sz w:val="22"/>
        </w:rPr>
        <w:t>mpe</w:t>
      </w:r>
      <w:r w:rsidRPr="0012571A">
        <w:rPr>
          <w:rFonts w:ascii="Arial" w:hAnsi="Arial"/>
          <w:spacing w:val="-3"/>
          <w:sz w:val="22"/>
        </w:rPr>
        <w:t xml:space="preserve"> specified in </w:t>
      </w:r>
      <w:r w:rsidR="00935367">
        <w:rPr>
          <w:rFonts w:ascii="Arial" w:hAnsi="Arial"/>
          <w:spacing w:val="-3"/>
          <w:sz w:val="22"/>
        </w:rPr>
        <w:t>4.3</w:t>
      </w:r>
      <w:r>
        <w:rPr>
          <w:rFonts w:ascii="Arial" w:hAnsi="Arial"/>
          <w:spacing w:val="-3"/>
          <w:sz w:val="22"/>
        </w:rPr>
        <w:t>.2</w:t>
      </w:r>
      <w:r w:rsidRPr="0012571A">
        <w:rPr>
          <w:rFonts w:ascii="Arial" w:hAnsi="Arial"/>
          <w:spacing w:val="-3"/>
          <w:sz w:val="22"/>
        </w:rPr>
        <w:t>,</w:t>
      </w:r>
    </w:p>
    <w:p w:rsidR="004B74EF" w:rsidRDefault="00272B31">
      <w:pPr>
        <w:numPr>
          <w:ilvl w:val="0"/>
          <w:numId w:val="73"/>
        </w:numPr>
        <w:tabs>
          <w:tab w:val="left" w:pos="0"/>
          <w:tab w:val="left" w:pos="1134"/>
          <w:tab w:val="left" w:pos="1276"/>
          <w:tab w:val="left" w:pos="1500"/>
        </w:tabs>
        <w:suppressAutoHyphens/>
        <w:ind w:left="1134" w:hanging="567"/>
        <w:jc w:val="both"/>
        <w:rPr>
          <w:rFonts w:ascii="Arial" w:hAnsi="Arial"/>
          <w:spacing w:val="-3"/>
          <w:sz w:val="22"/>
        </w:rPr>
      </w:pPr>
      <w:r w:rsidRPr="0012571A">
        <w:rPr>
          <w:rFonts w:ascii="Arial" w:hAnsi="Arial"/>
          <w:spacing w:val="-3"/>
          <w:sz w:val="22"/>
        </w:rPr>
        <w:t>After each time interval the zero-variation error (E</w:t>
      </w:r>
      <w:r w:rsidRPr="0012571A">
        <w:rPr>
          <w:rFonts w:ascii="Arial" w:hAnsi="Arial"/>
          <w:spacing w:val="-3"/>
          <w:sz w:val="22"/>
          <w:vertAlign w:val="subscript"/>
        </w:rPr>
        <w:t xml:space="preserve">0 </w:t>
      </w:r>
      <w:r w:rsidRPr="0012571A">
        <w:rPr>
          <w:rFonts w:ascii="Arial" w:hAnsi="Arial"/>
          <w:spacing w:val="-3"/>
          <w:sz w:val="22"/>
        </w:rPr>
        <w:t>- E</w:t>
      </w:r>
      <w:r w:rsidRPr="0012571A">
        <w:rPr>
          <w:rFonts w:ascii="Arial" w:hAnsi="Arial"/>
          <w:spacing w:val="-3"/>
          <w:sz w:val="22"/>
          <w:vertAlign w:val="subscript"/>
        </w:rPr>
        <w:t>0I</w:t>
      </w:r>
      <w:r w:rsidRPr="0012571A">
        <w:rPr>
          <w:rFonts w:ascii="Arial" w:hAnsi="Arial"/>
          <w:spacing w:val="-3"/>
          <w:sz w:val="22"/>
        </w:rPr>
        <w:t xml:space="preserve">) is not greater than the </w:t>
      </w:r>
      <w:r w:rsidR="002A6595">
        <w:rPr>
          <w:rFonts w:ascii="Arial" w:hAnsi="Arial"/>
          <w:spacing w:val="-3"/>
          <w:sz w:val="22"/>
        </w:rPr>
        <w:t>mpe</w:t>
      </w:r>
      <w:r w:rsidRPr="0012571A">
        <w:rPr>
          <w:rFonts w:ascii="Arial" w:hAnsi="Arial"/>
          <w:spacing w:val="-3"/>
          <w:sz w:val="22"/>
        </w:rPr>
        <w:t xml:space="preserve"> specified in </w:t>
      </w:r>
      <w:r>
        <w:rPr>
          <w:rFonts w:ascii="Arial" w:hAnsi="Arial"/>
          <w:spacing w:val="-3"/>
          <w:sz w:val="22"/>
        </w:rPr>
        <w:t>5.8.2</w:t>
      </w:r>
      <w:r w:rsidRPr="0012571A">
        <w:rPr>
          <w:rFonts w:ascii="Arial" w:hAnsi="Arial"/>
          <w:spacing w:val="-3"/>
          <w:sz w:val="22"/>
        </w:rPr>
        <w:t>.</w:t>
      </w:r>
    </w:p>
    <w:p w:rsidR="00272B31" w:rsidRPr="0012571A" w:rsidRDefault="00272B31" w:rsidP="00272B31">
      <w:pPr>
        <w:tabs>
          <w:tab w:val="left" w:pos="0"/>
          <w:tab w:val="left" w:pos="177"/>
          <w:tab w:val="left" w:pos="888"/>
          <w:tab w:val="left" w:pos="1400"/>
          <w:tab w:val="left" w:pos="1440"/>
          <w:tab w:val="left" w:pos="1500"/>
        </w:tabs>
        <w:suppressAutoHyphens/>
        <w:jc w:val="both"/>
        <w:rPr>
          <w:rFonts w:ascii="Arial" w:hAnsi="Arial"/>
          <w:spacing w:val="-3"/>
          <w:sz w:val="22"/>
        </w:rPr>
      </w:pPr>
    </w:p>
    <w:p w:rsidR="00A96EF3" w:rsidRDefault="00A96EF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2B3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2B3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2B3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2B3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A.6.2.2</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Prescribed temperatures (</w:t>
      </w:r>
      <w:r w:rsidR="00935367">
        <w:rPr>
          <w:rFonts w:ascii="Arial" w:hAnsi="Arial"/>
          <w:spacing w:val="-3"/>
          <w:sz w:val="22"/>
        </w:rPr>
        <w:t>4.8</w:t>
      </w:r>
      <w:r w:rsidR="007378DA">
        <w:rPr>
          <w:rFonts w:ascii="Arial" w:hAnsi="Arial"/>
          <w:spacing w:val="-3"/>
          <w:sz w:val="22"/>
        </w:rPr>
        <w:t>.1</w:t>
      </w:r>
      <w:r w:rsidR="004B40A8" w:rsidRPr="00966C41">
        <w:rPr>
          <w:rFonts w:ascii="Arial" w:hAnsi="Arial"/>
          <w:spacing w:val="-3"/>
          <w:sz w:val="22"/>
        </w:rPr>
        <w:t>.1)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109F7"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966C41">
        <w:rPr>
          <w:rFonts w:ascii="Arial" w:hAnsi="Arial"/>
          <w:spacing w:val="-3"/>
          <w:sz w:val="22"/>
        </w:rPr>
        <w:t xml:space="preserve">Prescribed temperatures for static tests are carried out according to </w:t>
      </w:r>
      <w:r w:rsidRPr="009109F7">
        <w:rPr>
          <w:rFonts w:ascii="Arial" w:hAnsi="Arial" w:cs="Arial"/>
          <w:spacing w:val="-3"/>
          <w:sz w:val="22"/>
        </w:rPr>
        <w:t>according to</w:t>
      </w:r>
      <w:r w:rsidR="00117612">
        <w:rPr>
          <w:rFonts w:ascii="Arial" w:hAnsi="Arial" w:cs="Arial"/>
          <w:spacing w:val="-3"/>
          <w:sz w:val="22"/>
        </w:rPr>
        <w:t>Table 5</w:t>
      </w:r>
      <w:r w:rsidRPr="009109F7">
        <w:rPr>
          <w:rFonts w:ascii="Arial" w:hAnsi="Arial" w:cs="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Supplementary information to the IEC test procedures:</w:t>
      </w:r>
    </w:p>
    <w:tbl>
      <w:tblPr>
        <w:tblW w:w="8515" w:type="dxa"/>
        <w:tblInd w:w="98" w:type="dxa"/>
        <w:tblLook w:val="04A0"/>
      </w:tblPr>
      <w:tblGrid>
        <w:gridCol w:w="2119"/>
        <w:gridCol w:w="1447"/>
        <w:gridCol w:w="1447"/>
        <w:gridCol w:w="1447"/>
        <w:gridCol w:w="1447"/>
        <w:gridCol w:w="608"/>
      </w:tblGrid>
      <w:tr w:rsidR="000F4E73" w:rsidRPr="0053586E" w:rsidTr="00762EC5">
        <w:trPr>
          <w:trHeight w:val="315"/>
        </w:trPr>
        <w:tc>
          <w:tcPr>
            <w:tcW w:w="8515" w:type="dxa"/>
            <w:gridSpan w:val="6"/>
            <w:tcBorders>
              <w:bottom w:val="single" w:sz="8" w:space="0" w:color="auto"/>
            </w:tcBorders>
            <w:shd w:val="clear" w:color="auto" w:fill="auto"/>
            <w:vAlign w:val="center"/>
          </w:tcPr>
          <w:p w:rsidR="000F4E73" w:rsidRPr="00762EC5" w:rsidRDefault="000F4E73" w:rsidP="005570F3">
            <w:pPr>
              <w:rPr>
                <w:rFonts w:ascii="Arial" w:hAnsi="Arial" w:cs="Arial"/>
                <w:b/>
                <w:bCs/>
                <w:color w:val="000000"/>
                <w:sz w:val="22"/>
                <w:szCs w:val="22"/>
              </w:rPr>
            </w:pPr>
            <w:r w:rsidRPr="00762EC5">
              <w:rPr>
                <w:rFonts w:ascii="Arial" w:hAnsi="Arial" w:cs="Arial"/>
                <w:b/>
                <w:bCs/>
                <w:color w:val="000000"/>
                <w:sz w:val="22"/>
                <w:szCs w:val="22"/>
              </w:rPr>
              <w:t>Table 5  Temperature test (d</w:t>
            </w:r>
            <w:bookmarkStart w:id="8" w:name="RANGE!A1:I20"/>
            <w:r w:rsidRPr="00762EC5">
              <w:rPr>
                <w:rFonts w:ascii="Arial" w:hAnsi="Arial" w:cs="Arial"/>
                <w:b/>
                <w:bCs/>
                <w:color w:val="000000"/>
                <w:sz w:val="22"/>
                <w:szCs w:val="22"/>
              </w:rPr>
              <w:t>ry heat</w:t>
            </w:r>
            <w:bookmarkEnd w:id="8"/>
            <w:r w:rsidRPr="00762EC5">
              <w:rPr>
                <w:rFonts w:ascii="Arial" w:hAnsi="Arial" w:cs="Arial"/>
                <w:b/>
                <w:bCs/>
                <w:color w:val="000000"/>
                <w:sz w:val="22"/>
                <w:szCs w:val="22"/>
              </w:rPr>
              <w:t xml:space="preserve"> and cold)</w:t>
            </w:r>
          </w:p>
        </w:tc>
      </w:tr>
      <w:tr w:rsidR="000F4E73"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Applicable standards</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2922A3" w:rsidP="005570F3">
            <w:pPr>
              <w:rPr>
                <w:rFonts w:ascii="Arial" w:hAnsi="Arial" w:cs="Arial"/>
                <w:color w:val="000000"/>
                <w:sz w:val="22"/>
                <w:szCs w:val="22"/>
              </w:rPr>
            </w:pPr>
            <w:r>
              <w:rPr>
                <w:rFonts w:ascii="Arial" w:hAnsi="Arial" w:cs="Arial"/>
                <w:color w:val="000000"/>
                <w:sz w:val="22"/>
                <w:szCs w:val="22"/>
              </w:rPr>
              <w:t xml:space="preserve">IEC 60068-2-1 </w:t>
            </w:r>
            <w:r w:rsidR="005569A3">
              <w:rPr>
                <w:rFonts w:ascii="Arial" w:hAnsi="Arial" w:cs="Arial"/>
                <w:color w:val="000000"/>
                <w:sz w:val="22"/>
                <w:szCs w:val="22"/>
              </w:rPr>
              <w:t>[8]</w:t>
            </w:r>
            <w:r w:rsidR="000F4E73" w:rsidRPr="00762EC5">
              <w:rPr>
                <w:rFonts w:ascii="Arial" w:hAnsi="Arial" w:cs="Arial"/>
                <w:color w:val="000000"/>
                <w:sz w:val="22"/>
                <w:szCs w:val="22"/>
              </w:rPr>
              <w:t xml:space="preserve">, </w:t>
            </w:r>
            <w:r>
              <w:rPr>
                <w:rFonts w:ascii="Arial" w:hAnsi="Arial" w:cs="Arial"/>
                <w:color w:val="000000"/>
                <w:sz w:val="22"/>
                <w:szCs w:val="22"/>
              </w:rPr>
              <w:t xml:space="preserve">IEC 60068-2-2 </w:t>
            </w:r>
            <w:r w:rsidR="005569A3">
              <w:rPr>
                <w:rFonts w:ascii="Arial" w:hAnsi="Arial" w:cs="Arial"/>
                <w:color w:val="000000"/>
                <w:sz w:val="22"/>
                <w:szCs w:val="22"/>
              </w:rPr>
              <w:t>[9]</w:t>
            </w:r>
            <w:r w:rsidR="000F4E73" w:rsidRPr="00762EC5">
              <w:rPr>
                <w:rFonts w:ascii="Arial" w:hAnsi="Arial" w:cs="Arial"/>
                <w:color w:val="000000"/>
                <w:sz w:val="22"/>
                <w:szCs w:val="22"/>
              </w:rPr>
              <w:t xml:space="preserve">, </w:t>
            </w:r>
            <w:r>
              <w:rPr>
                <w:rFonts w:ascii="Arial" w:hAnsi="Arial" w:cs="Arial"/>
                <w:color w:val="000000"/>
                <w:sz w:val="22"/>
                <w:szCs w:val="22"/>
              </w:rPr>
              <w:t xml:space="preserve">IEC 60068-3-1 </w:t>
            </w:r>
            <w:r w:rsidR="005569A3">
              <w:rPr>
                <w:rFonts w:ascii="Arial" w:hAnsi="Arial" w:cs="Arial"/>
                <w:color w:val="000000"/>
                <w:sz w:val="22"/>
                <w:szCs w:val="22"/>
              </w:rPr>
              <w:t>[10]</w:t>
            </w:r>
          </w:p>
        </w:tc>
      </w:tr>
      <w:tr w:rsidR="000F4E73"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Test method</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Gradual exposure to high and low temperatures not allowing condensation to occur </w:t>
            </w:r>
          </w:p>
        </w:tc>
      </w:tr>
      <w:tr w:rsidR="000F4E73"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Applicability</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General</w:t>
            </w:r>
          </w:p>
        </w:tc>
      </w:tr>
      <w:tr w:rsidR="000F4E73"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Object of the test</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 xml:space="preserve">.2 under conditions of high and low temperature specified in </w:t>
            </w:r>
            <w:r w:rsidR="00935367">
              <w:rPr>
                <w:rFonts w:ascii="Arial" w:hAnsi="Arial" w:cs="Arial"/>
                <w:color w:val="000000"/>
                <w:sz w:val="22"/>
                <w:szCs w:val="22"/>
              </w:rPr>
              <w:t>4.8</w:t>
            </w:r>
            <w:r w:rsidRPr="00762EC5">
              <w:rPr>
                <w:rFonts w:ascii="Arial" w:hAnsi="Arial" w:cs="Arial"/>
                <w:color w:val="000000"/>
                <w:sz w:val="22"/>
                <w:szCs w:val="22"/>
              </w:rPr>
              <w:t>.1.1</w:t>
            </w:r>
          </w:p>
        </w:tc>
      </w:tr>
      <w:tr w:rsidR="000F4E73" w:rsidRPr="0053586E" w:rsidTr="00762EC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Precondition</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least a 16 hours time period while taking into account the warm-up time specified by the manufacturer. </w:t>
            </w:r>
          </w:p>
        </w:tc>
      </w:tr>
      <w:tr w:rsidR="000F4E73" w:rsidRPr="0053586E" w:rsidTr="00762EC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Condition of the EUT</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The electrical power supplied to the EUT shall not be switched off and the EUT shall not be readjusted at any time during the test. </w:t>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This test may be combined with test on temperature effect on no-load indication.</w:t>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In such case the automatic zero-setting or zero-tracking, where available, shall not be enabled.</w:t>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When this test is not combined with the test on temperature effect on no-load indication the automatic zero-setting or zero-tracking, where available, shall be enabled as for normal operation </w:t>
            </w:r>
          </w:p>
        </w:tc>
      </w:tr>
      <w:tr w:rsidR="000F4E73" w:rsidRPr="0053586E" w:rsidTr="00762EC5">
        <w:trPr>
          <w:trHeight w:val="300"/>
        </w:trPr>
        <w:tc>
          <w:tcPr>
            <w:tcW w:w="2137" w:type="dxa"/>
            <w:tcBorders>
              <w:top w:val="nil"/>
              <w:left w:val="single" w:sz="8" w:space="0" w:color="auto"/>
              <w:bottom w:val="single" w:sz="8" w:space="0" w:color="000000"/>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Test procedure in brief</w:t>
            </w:r>
          </w:p>
        </w:tc>
        <w:tc>
          <w:tcPr>
            <w:tcW w:w="6378" w:type="dxa"/>
            <w:gridSpan w:val="5"/>
            <w:tcBorders>
              <w:top w:val="nil"/>
              <w:left w:val="nil"/>
              <w:bottom w:val="nil"/>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The test comprises exposure to the specified high temperature under “free air” conditions during the period of at least 2 hours (the period specified is the period following the moment at which the EUT has reached temperature stability). “Free air” conditions meaning sufficient air circulation to keep the temperature at a stable level.</w:t>
            </w:r>
            <w:r w:rsidRPr="00762EC5">
              <w:rPr>
                <w:rFonts w:ascii="Arial" w:hAnsi="Arial" w:cs="Arial"/>
                <w:color w:val="000000"/>
                <w:sz w:val="22"/>
                <w:szCs w:val="22"/>
              </w:rPr>
              <w:br/>
              <w:t>The change in temperature shall not exceed 1 °C/min during heating up and cooling down. The stabilizing time at each temperature is at least 2 hours.</w:t>
            </w:r>
            <w:r w:rsidRPr="00762EC5">
              <w:rPr>
                <w:rFonts w:ascii="Arial" w:hAnsi="Arial" w:cs="Arial"/>
                <w:color w:val="000000"/>
                <w:sz w:val="22"/>
                <w:szCs w:val="22"/>
              </w:rPr>
              <w:br/>
              <w:t xml:space="preserve">The absolute humidity of the test atmosphere shall not exceed 20 g/m3. When tests are performed at temperatures below </w:t>
            </w:r>
            <w:smartTag w:uri="urn:schemas-microsoft-com:office:smarttags" w:element="metricconverter">
              <w:smartTagPr>
                <w:attr w:name="ProductID" w:val="35 ﾰC"/>
              </w:smartTagPr>
              <w:r w:rsidRPr="00762EC5">
                <w:rPr>
                  <w:rFonts w:ascii="Arial" w:hAnsi="Arial" w:cs="Arial"/>
                  <w:color w:val="000000"/>
                  <w:sz w:val="22"/>
                  <w:szCs w:val="22"/>
                </w:rPr>
                <w:t>35 °C</w:t>
              </w:r>
            </w:smartTag>
            <w:r w:rsidRPr="00762EC5">
              <w:rPr>
                <w:rFonts w:ascii="Arial" w:hAnsi="Arial" w:cs="Arial"/>
                <w:color w:val="000000"/>
                <w:sz w:val="22"/>
                <w:szCs w:val="22"/>
              </w:rPr>
              <w:t>, the relative humidity shall not exceed 50 %.</w:t>
            </w:r>
            <w:r w:rsidRPr="00762EC5">
              <w:rPr>
                <w:rFonts w:ascii="Arial" w:hAnsi="Arial" w:cs="Arial"/>
                <w:color w:val="000000"/>
                <w:sz w:val="22"/>
                <w:szCs w:val="22"/>
              </w:rPr>
              <w:br/>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Sequence:</w:t>
            </w:r>
            <w:r w:rsidRPr="00762EC5">
              <w:rPr>
                <w:rFonts w:ascii="Arial" w:hAnsi="Arial" w:cs="Arial"/>
                <w:color w:val="000000"/>
                <w:sz w:val="22"/>
                <w:szCs w:val="22"/>
              </w:rPr>
              <w:br/>
              <w:t xml:space="preserve">1. Reference temperature of  </w:t>
            </w:r>
            <w:r w:rsidRPr="00762EC5">
              <w:rPr>
                <w:rFonts w:ascii="Arial" w:hAnsi="Arial" w:cs="Arial"/>
                <w:i/>
                <w:color w:val="000000"/>
                <w:sz w:val="22"/>
                <w:szCs w:val="22"/>
              </w:rPr>
              <w:t>T</w:t>
            </w:r>
            <w:r w:rsidRPr="00762EC5">
              <w:rPr>
                <w:rFonts w:ascii="Arial" w:hAnsi="Arial" w:cs="Arial"/>
                <w:color w:val="000000"/>
                <w:sz w:val="22"/>
                <w:szCs w:val="22"/>
                <w:vertAlign w:val="subscript"/>
              </w:rPr>
              <w:t>R</w:t>
            </w:r>
            <w:r w:rsidRPr="00762EC5">
              <w:rPr>
                <w:rFonts w:ascii="Arial" w:hAnsi="Arial" w:cs="Arial"/>
                <w:color w:val="000000"/>
                <w:sz w:val="22"/>
                <w:szCs w:val="22"/>
              </w:rPr>
              <w:t xml:space="preserve">  </w:t>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2. Specified high temperature </w:t>
            </w:r>
            <w:r w:rsidRPr="00762EC5">
              <w:rPr>
                <w:rFonts w:ascii="Arial" w:hAnsi="Arial" w:cs="Arial"/>
                <w:bCs/>
                <w:i/>
                <w:color w:val="000000"/>
                <w:sz w:val="22"/>
                <w:szCs w:val="22"/>
              </w:rPr>
              <w:t>T</w:t>
            </w:r>
            <w:r w:rsidRPr="00762EC5">
              <w:rPr>
                <w:rFonts w:ascii="Arial" w:hAnsi="Arial" w:cs="Arial"/>
                <w:bCs/>
                <w:color w:val="000000"/>
                <w:sz w:val="22"/>
                <w:szCs w:val="22"/>
                <w:vertAlign w:val="subscript"/>
              </w:rPr>
              <w:t>H</w:t>
            </w:r>
            <w:r w:rsidRPr="00762EC5">
              <w:rPr>
                <w:rFonts w:ascii="Arial" w:hAnsi="Arial" w:cs="Arial"/>
                <w:color w:val="000000"/>
                <w:sz w:val="22"/>
                <w:szCs w:val="22"/>
              </w:rPr>
              <w:t xml:space="preserve"> </w:t>
            </w:r>
            <w:r w:rsidRPr="00762EC5">
              <w:rPr>
                <w:rFonts w:ascii="Arial" w:hAnsi="Arial" w:cs="Arial"/>
                <w:color w:val="000000"/>
                <w:sz w:val="22"/>
                <w:szCs w:val="22"/>
              </w:rPr>
              <w:br/>
              <w:t xml:space="preserve">3. Specified low temperature </w:t>
            </w:r>
            <w:r w:rsidRPr="00762EC5">
              <w:rPr>
                <w:rFonts w:ascii="Arial" w:hAnsi="Arial" w:cs="Arial"/>
                <w:i/>
                <w:color w:val="000000"/>
                <w:sz w:val="22"/>
                <w:szCs w:val="22"/>
              </w:rPr>
              <w:t>T</w:t>
            </w:r>
            <w:r w:rsidRPr="00762EC5">
              <w:rPr>
                <w:rFonts w:ascii="Arial" w:hAnsi="Arial" w:cs="Arial"/>
                <w:color w:val="000000"/>
                <w:sz w:val="22"/>
                <w:szCs w:val="22"/>
                <w:vertAlign w:val="subscript"/>
              </w:rPr>
              <w:t>L</w:t>
            </w:r>
            <w:r w:rsidRPr="00762EC5">
              <w:rPr>
                <w:rFonts w:ascii="Arial" w:hAnsi="Arial" w:cs="Arial"/>
                <w:color w:val="000000"/>
                <w:sz w:val="22"/>
                <w:szCs w:val="22"/>
              </w:rPr>
              <w:br/>
              <w:t xml:space="preserve">4. Intermediate temperature </w:t>
            </w:r>
            <w:r w:rsidRPr="00762EC5">
              <w:rPr>
                <w:rFonts w:ascii="Arial" w:hAnsi="Arial" w:cs="Arial"/>
                <w:i/>
                <w:color w:val="000000"/>
                <w:sz w:val="22"/>
                <w:szCs w:val="22"/>
              </w:rPr>
              <w:t>T</w:t>
            </w:r>
            <w:r w:rsidRPr="00762EC5">
              <w:rPr>
                <w:rFonts w:ascii="Arial" w:hAnsi="Arial" w:cs="Arial"/>
                <w:color w:val="000000"/>
                <w:sz w:val="22"/>
                <w:szCs w:val="22"/>
                <w:vertAlign w:val="subscript"/>
              </w:rPr>
              <w:t>I</w:t>
            </w:r>
            <w:r w:rsidRPr="00762EC5">
              <w:rPr>
                <w:rFonts w:ascii="Arial" w:hAnsi="Arial" w:cs="Arial"/>
                <w:color w:val="000000"/>
                <w:sz w:val="22"/>
                <w:szCs w:val="22"/>
              </w:rPr>
              <w:br/>
              <w:t xml:space="preserve">5. Reference temperature </w:t>
            </w:r>
            <w:r w:rsidRPr="00762EC5">
              <w:rPr>
                <w:rFonts w:ascii="Arial" w:hAnsi="Arial" w:cs="Arial"/>
                <w:i/>
                <w:color w:val="000000"/>
                <w:sz w:val="22"/>
                <w:szCs w:val="22"/>
              </w:rPr>
              <w:t>T</w:t>
            </w:r>
            <w:r w:rsidRPr="00762EC5">
              <w:rPr>
                <w:rFonts w:ascii="Arial" w:hAnsi="Arial" w:cs="Arial"/>
                <w:color w:val="000000"/>
                <w:sz w:val="22"/>
                <w:szCs w:val="22"/>
                <w:vertAlign w:val="subscript"/>
              </w:rPr>
              <w:t>R</w:t>
            </w:r>
          </w:p>
        </w:tc>
      </w:tr>
      <w:tr w:rsidR="000F4E73"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b/>
                <w:color w:val="000000"/>
                <w:sz w:val="22"/>
                <w:szCs w:val="22"/>
              </w:rPr>
            </w:pPr>
            <w:r w:rsidRPr="00762EC5">
              <w:rPr>
                <w:rFonts w:ascii="Arial" w:hAnsi="Arial" w:cs="Arial"/>
                <w:color w:val="000000"/>
                <w:sz w:val="22"/>
                <w:szCs w:val="22"/>
              </w:rPr>
              <w:t> </w:t>
            </w:r>
            <w:r w:rsidRPr="00762EC5">
              <w:rPr>
                <w:rFonts w:ascii="Arial" w:hAnsi="Arial" w:cs="Arial"/>
                <w:b/>
                <w:color w:val="000000"/>
                <w:sz w:val="22"/>
                <w:szCs w:val="22"/>
              </w:rPr>
              <w:t>Test levels</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The following high temperature test levels may be specified:</w:t>
            </w:r>
          </w:p>
        </w:tc>
      </w:tr>
      <w:tr w:rsidR="000F4E73"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lastRenderedPageBreak/>
              <w:t>Level index high</w:t>
            </w:r>
            <w:r w:rsidRPr="00762EC5">
              <w:rPr>
                <w:rFonts w:ascii="Arial" w:hAnsi="Arial" w:cs="Arial"/>
                <w:bCs/>
                <w:color w:val="000000"/>
                <w:sz w:val="22"/>
                <w:szCs w:val="22"/>
              </w:rPr>
              <w:t xml:space="preserve"> (I</w:t>
            </w:r>
            <w:r w:rsidRPr="00762EC5">
              <w:rPr>
                <w:rFonts w:ascii="Arial" w:hAnsi="Arial" w:cs="Arial"/>
                <w:bCs/>
                <w:color w:val="000000"/>
                <w:sz w:val="22"/>
                <w:szCs w:val="22"/>
                <w:vertAlign w:val="subscript"/>
              </w:rPr>
              <w:t>H</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1</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
                <w:bCs/>
                <w:color w:val="000000"/>
                <w:sz w:val="22"/>
                <w:szCs w:val="22"/>
              </w:rPr>
            </w:pPr>
            <w:r w:rsidRPr="00762EC5">
              <w:rPr>
                <w:rFonts w:ascii="Arial" w:hAnsi="Arial" w:cs="Arial"/>
                <w:b/>
                <w:bCs/>
                <w:color w:val="000000"/>
                <w:sz w:val="22"/>
                <w:szCs w:val="22"/>
              </w:rPr>
              <w:t>2</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3</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4</w:t>
            </w:r>
          </w:p>
        </w:tc>
        <w:tc>
          <w:tcPr>
            <w:tcW w:w="482" w:type="dxa"/>
            <w:tcBorders>
              <w:top w:val="nil"/>
              <w:left w:val="single" w:sz="8" w:space="0" w:color="auto"/>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color w:val="000000"/>
                <w:sz w:val="22"/>
                <w:szCs w:val="22"/>
              </w:rPr>
            </w:pPr>
            <w:r w:rsidRPr="00762EC5">
              <w:rPr>
                <w:rFonts w:ascii="Arial" w:hAnsi="Arial" w:cs="Arial"/>
                <w:color w:val="000000"/>
                <w:sz w:val="22"/>
                <w:szCs w:val="22"/>
              </w:rPr>
              <w:t>Unit</w:t>
            </w:r>
          </w:p>
        </w:tc>
      </w:tr>
      <w:tr w:rsidR="000F4E73"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Temperature</w:t>
            </w:r>
            <w:r w:rsidRPr="00762EC5">
              <w:rPr>
                <w:rFonts w:ascii="Arial" w:hAnsi="Arial" w:cs="Arial"/>
                <w:bCs/>
                <w:color w:val="000000"/>
                <w:sz w:val="22"/>
                <w:szCs w:val="22"/>
              </w:rPr>
              <w:t xml:space="preserve"> (T</w:t>
            </w:r>
            <w:r w:rsidRPr="00762EC5">
              <w:rPr>
                <w:rFonts w:ascii="Arial" w:hAnsi="Arial" w:cs="Arial"/>
                <w:bCs/>
                <w:color w:val="000000"/>
                <w:sz w:val="22"/>
                <w:szCs w:val="22"/>
                <w:vertAlign w:val="subscript"/>
              </w:rPr>
              <w:t>H</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30</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
                <w:bCs/>
                <w:color w:val="000000"/>
                <w:sz w:val="22"/>
                <w:szCs w:val="22"/>
              </w:rPr>
            </w:pPr>
            <w:r w:rsidRPr="00762EC5">
              <w:rPr>
                <w:rFonts w:ascii="Arial" w:hAnsi="Arial" w:cs="Arial"/>
                <w:b/>
                <w:bCs/>
                <w:color w:val="000000"/>
                <w:sz w:val="22"/>
                <w:szCs w:val="22"/>
              </w:rPr>
              <w:t>40</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55</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70</w:t>
            </w:r>
          </w:p>
        </w:tc>
        <w:tc>
          <w:tcPr>
            <w:tcW w:w="482"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color w:val="000000"/>
                <w:sz w:val="22"/>
                <w:szCs w:val="22"/>
              </w:rPr>
            </w:pPr>
            <w:r w:rsidRPr="00762EC5">
              <w:rPr>
                <w:rFonts w:ascii="Arial" w:hAnsi="Arial" w:cs="Arial"/>
                <w:color w:val="000000"/>
                <w:sz w:val="22"/>
                <w:szCs w:val="22"/>
              </w:rPr>
              <w:t>°C</w:t>
            </w:r>
          </w:p>
        </w:tc>
      </w:tr>
      <w:tr w:rsidR="000F4E73"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p>
        </w:tc>
        <w:tc>
          <w:tcPr>
            <w:tcW w:w="6378" w:type="dxa"/>
            <w:gridSpan w:val="5"/>
            <w:tcBorders>
              <w:top w:val="nil"/>
              <w:left w:val="nil"/>
              <w:bottom w:val="single" w:sz="8" w:space="0" w:color="auto"/>
              <w:right w:val="single" w:sz="8" w:space="0" w:color="auto"/>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The following low temperature test levels may be specified:</w:t>
            </w:r>
          </w:p>
        </w:tc>
      </w:tr>
      <w:tr w:rsidR="000F4E73"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Level index low</w:t>
            </w:r>
            <w:r w:rsidRPr="00762EC5">
              <w:rPr>
                <w:rFonts w:ascii="Arial" w:hAnsi="Arial" w:cs="Arial"/>
                <w:bCs/>
                <w:color w:val="000000"/>
                <w:sz w:val="22"/>
                <w:szCs w:val="22"/>
              </w:rPr>
              <w:t xml:space="preserve"> (I</w:t>
            </w:r>
            <w:r w:rsidRPr="00762EC5">
              <w:rPr>
                <w:rFonts w:ascii="Arial" w:hAnsi="Arial" w:cs="Arial"/>
                <w:bCs/>
                <w:color w:val="000000"/>
                <w:sz w:val="22"/>
                <w:szCs w:val="22"/>
                <w:vertAlign w:val="subscript"/>
              </w:rPr>
              <w:t>L</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-1</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
                <w:bCs/>
                <w:color w:val="000000"/>
                <w:sz w:val="22"/>
                <w:szCs w:val="22"/>
              </w:rPr>
            </w:pPr>
            <w:r w:rsidRPr="00762EC5">
              <w:rPr>
                <w:rFonts w:ascii="Arial" w:hAnsi="Arial" w:cs="Arial"/>
                <w:b/>
                <w:bCs/>
                <w:color w:val="000000"/>
                <w:sz w:val="22"/>
                <w:szCs w:val="22"/>
              </w:rPr>
              <w:t>-2</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-3</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-4</w:t>
            </w:r>
          </w:p>
        </w:tc>
        <w:tc>
          <w:tcPr>
            <w:tcW w:w="482"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color w:val="000000"/>
                <w:sz w:val="22"/>
                <w:szCs w:val="22"/>
              </w:rPr>
            </w:pPr>
          </w:p>
        </w:tc>
      </w:tr>
      <w:tr w:rsidR="000F4E73"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Temperature</w:t>
            </w:r>
            <w:r w:rsidRPr="00762EC5">
              <w:rPr>
                <w:rFonts w:ascii="Arial" w:hAnsi="Arial" w:cs="Arial"/>
                <w:bCs/>
                <w:color w:val="000000"/>
                <w:sz w:val="22"/>
                <w:szCs w:val="22"/>
              </w:rPr>
              <w:t xml:space="preserve"> (T</w:t>
            </w:r>
            <w:r w:rsidRPr="00762EC5">
              <w:rPr>
                <w:rFonts w:ascii="Arial" w:hAnsi="Arial" w:cs="Arial"/>
                <w:bCs/>
                <w:color w:val="000000"/>
                <w:sz w:val="22"/>
                <w:szCs w:val="22"/>
                <w:vertAlign w:val="subscript"/>
              </w:rPr>
              <w:t>L</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5</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
                <w:bCs/>
                <w:color w:val="000000"/>
                <w:sz w:val="22"/>
                <w:szCs w:val="22"/>
              </w:rPr>
            </w:pPr>
            <w:r w:rsidRPr="00762EC5">
              <w:rPr>
                <w:rFonts w:ascii="Arial" w:hAnsi="Arial" w:cs="Arial"/>
                <w:b/>
                <w:bCs/>
                <w:color w:val="000000"/>
                <w:sz w:val="22"/>
                <w:szCs w:val="22"/>
              </w:rPr>
              <w:t>-10</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-25</w:t>
            </w:r>
          </w:p>
        </w:tc>
        <w:tc>
          <w:tcPr>
            <w:tcW w:w="1474"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bCs/>
                <w:color w:val="000000"/>
                <w:sz w:val="22"/>
                <w:szCs w:val="22"/>
              </w:rPr>
            </w:pPr>
            <w:r w:rsidRPr="00762EC5">
              <w:rPr>
                <w:rFonts w:ascii="Arial" w:hAnsi="Arial" w:cs="Arial"/>
                <w:bCs/>
                <w:color w:val="000000"/>
                <w:sz w:val="22"/>
                <w:szCs w:val="22"/>
              </w:rPr>
              <w:t>-40</w:t>
            </w:r>
          </w:p>
        </w:tc>
        <w:tc>
          <w:tcPr>
            <w:tcW w:w="482" w:type="dxa"/>
            <w:tcBorders>
              <w:top w:val="nil"/>
              <w:left w:val="nil"/>
              <w:bottom w:val="single" w:sz="8" w:space="0" w:color="auto"/>
              <w:right w:val="single" w:sz="8" w:space="0" w:color="auto"/>
            </w:tcBorders>
            <w:shd w:val="clear" w:color="auto" w:fill="auto"/>
            <w:vAlign w:val="center"/>
          </w:tcPr>
          <w:p w:rsidR="000F4E73" w:rsidRPr="00762EC5" w:rsidRDefault="000F4E73" w:rsidP="005570F3">
            <w:pPr>
              <w:jc w:val="center"/>
              <w:rPr>
                <w:rFonts w:ascii="Arial" w:hAnsi="Arial" w:cs="Arial"/>
                <w:color w:val="000000"/>
                <w:sz w:val="22"/>
                <w:szCs w:val="22"/>
              </w:rPr>
            </w:pPr>
            <w:r w:rsidRPr="00762EC5">
              <w:rPr>
                <w:rFonts w:ascii="Arial" w:hAnsi="Arial" w:cs="Arial"/>
                <w:color w:val="000000"/>
                <w:sz w:val="22"/>
                <w:szCs w:val="22"/>
              </w:rPr>
              <w:t>°C</w:t>
            </w:r>
          </w:p>
        </w:tc>
      </w:tr>
      <w:tr w:rsidR="000F4E73"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503B80" w:rsidP="005570F3">
            <w:pPr>
              <w:rPr>
                <w:rFonts w:ascii="Arial" w:hAnsi="Arial" w:cs="Arial"/>
                <w:color w:val="000000"/>
                <w:sz w:val="22"/>
                <w:szCs w:val="22"/>
              </w:rPr>
            </w:pPr>
            <w:r w:rsidRPr="00762EC5">
              <w:rPr>
                <w:rFonts w:ascii="Arial" w:hAnsi="Arial" w:cs="Arial"/>
                <w:color w:val="000000"/>
                <w:sz w:val="22"/>
                <w:szCs w:val="22"/>
              </w:rPr>
              <w:t>NOTES</w:t>
            </w:r>
          </w:p>
        </w:tc>
        <w:tc>
          <w:tcPr>
            <w:tcW w:w="6378" w:type="dxa"/>
            <w:gridSpan w:val="5"/>
            <w:tcBorders>
              <w:top w:val="nil"/>
              <w:left w:val="nil"/>
              <w:bottom w:val="single" w:sz="8" w:space="0" w:color="auto"/>
              <w:right w:val="single" w:sz="8" w:space="0" w:color="auto"/>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i/>
                <w:color w:val="000000"/>
                <w:sz w:val="22"/>
                <w:szCs w:val="22"/>
              </w:rPr>
              <w:t>I</w:t>
            </w:r>
            <w:r w:rsidRPr="00762EC5">
              <w:rPr>
                <w:rFonts w:ascii="Arial" w:hAnsi="Arial" w:cs="Arial"/>
                <w:bCs/>
                <w:color w:val="000000"/>
                <w:sz w:val="22"/>
                <w:szCs w:val="22"/>
                <w:vertAlign w:val="subscript"/>
              </w:rPr>
              <w:t>H</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 T</w:t>
            </w:r>
            <w:r w:rsidRPr="00762EC5">
              <w:rPr>
                <w:rFonts w:ascii="Arial" w:hAnsi="Arial" w:cs="Arial"/>
                <w:bCs/>
                <w:color w:val="000000"/>
                <w:sz w:val="22"/>
                <w:szCs w:val="22"/>
                <w:vertAlign w:val="subscript"/>
              </w:rPr>
              <w:t>H</w:t>
            </w:r>
            <w:r w:rsidRPr="00762EC5">
              <w:rPr>
                <w:rFonts w:ascii="Arial" w:hAnsi="Arial" w:cs="Arial"/>
                <w:color w:val="000000"/>
                <w:sz w:val="22"/>
                <w:szCs w:val="22"/>
              </w:rPr>
              <w:t>;</w:t>
            </w:r>
            <w:r w:rsidRPr="00762EC5">
              <w:rPr>
                <w:rFonts w:ascii="Arial" w:hAnsi="Arial" w:cs="Arial"/>
                <w:i/>
                <w:color w:val="000000"/>
                <w:sz w:val="22"/>
                <w:szCs w:val="22"/>
              </w:rPr>
              <w:t xml:space="preserve"> I</w:t>
            </w:r>
            <w:r w:rsidRPr="00762EC5">
              <w:rPr>
                <w:rFonts w:ascii="Arial" w:hAnsi="Arial" w:cs="Arial"/>
                <w:bCs/>
                <w:color w:val="000000"/>
                <w:sz w:val="22"/>
                <w:szCs w:val="22"/>
                <w:vertAlign w:val="subscript"/>
              </w:rPr>
              <w:t>R</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 T</w:t>
            </w:r>
            <w:r w:rsidRPr="00762EC5">
              <w:rPr>
                <w:rFonts w:ascii="Arial" w:hAnsi="Arial" w:cs="Arial"/>
                <w:bCs/>
                <w:color w:val="000000"/>
                <w:sz w:val="22"/>
                <w:szCs w:val="22"/>
                <w:vertAlign w:val="subscript"/>
              </w:rPr>
              <w:t>R</w:t>
            </w:r>
            <w:r w:rsidRPr="00762EC5">
              <w:rPr>
                <w:rFonts w:ascii="Arial" w:hAnsi="Arial" w:cs="Arial"/>
                <w:color w:val="000000"/>
                <w:sz w:val="22"/>
                <w:szCs w:val="22"/>
              </w:rPr>
              <w:t xml:space="preserve">; </w:t>
            </w:r>
            <w:r w:rsidRPr="00762EC5">
              <w:rPr>
                <w:rFonts w:ascii="Arial" w:hAnsi="Arial" w:cs="Arial"/>
                <w:i/>
                <w:color w:val="000000"/>
                <w:sz w:val="22"/>
                <w:szCs w:val="22"/>
              </w:rPr>
              <w:t>I</w:t>
            </w:r>
            <w:r w:rsidRPr="00762EC5">
              <w:rPr>
                <w:rFonts w:ascii="Arial" w:hAnsi="Arial" w:cs="Arial"/>
                <w:bCs/>
                <w:color w:val="000000"/>
                <w:sz w:val="22"/>
                <w:szCs w:val="22"/>
                <w:vertAlign w:val="subscript"/>
              </w:rPr>
              <w:t>I</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 T</w:t>
            </w:r>
            <w:r w:rsidRPr="00762EC5">
              <w:rPr>
                <w:rFonts w:ascii="Arial" w:hAnsi="Arial" w:cs="Arial"/>
                <w:bCs/>
                <w:color w:val="000000"/>
                <w:sz w:val="22"/>
                <w:szCs w:val="22"/>
                <w:vertAlign w:val="subscript"/>
              </w:rPr>
              <w:t>I</w:t>
            </w:r>
            <w:r w:rsidRPr="00762EC5">
              <w:rPr>
                <w:rFonts w:ascii="Arial" w:hAnsi="Arial" w:cs="Arial"/>
                <w:color w:val="000000"/>
                <w:sz w:val="22"/>
                <w:szCs w:val="22"/>
              </w:rPr>
              <w:t xml:space="preserve">; </w:t>
            </w:r>
            <w:r w:rsidRPr="00762EC5">
              <w:rPr>
                <w:rFonts w:ascii="Arial" w:hAnsi="Arial" w:cs="Arial"/>
                <w:i/>
                <w:color w:val="000000"/>
                <w:sz w:val="22"/>
                <w:szCs w:val="22"/>
              </w:rPr>
              <w:t>I</w:t>
            </w:r>
            <w:r w:rsidRPr="00762EC5">
              <w:rPr>
                <w:rFonts w:ascii="Arial" w:hAnsi="Arial" w:cs="Arial"/>
                <w:bCs/>
                <w:color w:val="000000"/>
                <w:sz w:val="22"/>
                <w:szCs w:val="22"/>
                <w:vertAlign w:val="subscript"/>
              </w:rPr>
              <w:t>L</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 T</w:t>
            </w:r>
            <w:r w:rsidRPr="00762EC5">
              <w:rPr>
                <w:rFonts w:ascii="Arial" w:hAnsi="Arial" w:cs="Arial"/>
                <w:bCs/>
                <w:color w:val="000000"/>
                <w:sz w:val="22"/>
                <w:szCs w:val="22"/>
                <w:vertAlign w:val="subscript"/>
              </w:rPr>
              <w:t>L.</w:t>
            </w:r>
          </w:p>
          <w:p w:rsidR="000F4E73" w:rsidRPr="00762EC5" w:rsidRDefault="000F4E73" w:rsidP="005570F3">
            <w:pPr>
              <w:rPr>
                <w:rFonts w:ascii="Arial" w:hAnsi="Arial" w:cs="Arial"/>
                <w:bCs/>
                <w:color w:val="000000"/>
                <w:sz w:val="22"/>
                <w:szCs w:val="22"/>
                <w:vertAlign w:val="subscript"/>
              </w:rPr>
            </w:pPr>
            <w:r w:rsidRPr="00762EC5">
              <w:rPr>
                <w:rFonts w:ascii="Arial" w:hAnsi="Arial" w:cs="Arial"/>
                <w:color w:val="000000"/>
                <w:sz w:val="22"/>
                <w:szCs w:val="22"/>
              </w:rPr>
              <w:t xml:space="preserve">By default: </w:t>
            </w:r>
            <w:r w:rsidRPr="00762EC5">
              <w:rPr>
                <w:rFonts w:ascii="Arial" w:hAnsi="Arial" w:cs="Arial"/>
                <w:i/>
                <w:color w:val="000000"/>
                <w:sz w:val="22"/>
                <w:szCs w:val="22"/>
              </w:rPr>
              <w:t>T</w:t>
            </w:r>
            <w:r w:rsidRPr="00762EC5">
              <w:rPr>
                <w:rFonts w:ascii="Arial" w:hAnsi="Arial" w:cs="Arial"/>
                <w:color w:val="000000"/>
                <w:sz w:val="22"/>
                <w:szCs w:val="22"/>
                <w:vertAlign w:val="subscript"/>
              </w:rPr>
              <w:t>R</w:t>
            </w:r>
            <w:r w:rsidRPr="00762EC5">
              <w:rPr>
                <w:rFonts w:ascii="Arial" w:hAnsi="Arial" w:cs="Arial"/>
                <w:color w:val="000000"/>
                <w:sz w:val="22"/>
                <w:szCs w:val="22"/>
              </w:rPr>
              <w:t xml:space="preserve">  = </w:t>
            </w:r>
            <w:smartTag w:uri="urn:schemas-microsoft-com:office:smarttags" w:element="metricconverter">
              <w:smartTagPr>
                <w:attr w:name="ProductID" w:val="20 ﾰC"/>
              </w:smartTagPr>
              <w:r w:rsidRPr="00762EC5">
                <w:rPr>
                  <w:rFonts w:ascii="Arial" w:hAnsi="Arial" w:cs="Arial"/>
                  <w:color w:val="000000"/>
                  <w:sz w:val="22"/>
                  <w:szCs w:val="22"/>
                </w:rPr>
                <w:t>20 °C</w:t>
              </w:r>
            </w:smartTag>
            <w:r w:rsidRPr="00762EC5">
              <w:rPr>
                <w:rFonts w:ascii="Arial" w:hAnsi="Arial" w:cs="Arial"/>
                <w:color w:val="000000"/>
                <w:sz w:val="22"/>
                <w:szCs w:val="22"/>
              </w:rPr>
              <w:t xml:space="preserve"> and </w:t>
            </w:r>
            <w:r w:rsidRPr="00762EC5">
              <w:rPr>
                <w:rFonts w:ascii="Arial" w:hAnsi="Arial" w:cs="Arial"/>
                <w:i/>
                <w:color w:val="000000"/>
                <w:sz w:val="22"/>
                <w:szCs w:val="22"/>
              </w:rPr>
              <w:t>I</w:t>
            </w:r>
            <w:r w:rsidRPr="00762EC5">
              <w:rPr>
                <w:rFonts w:ascii="Arial" w:hAnsi="Arial" w:cs="Arial"/>
                <w:color w:val="000000"/>
                <w:sz w:val="22"/>
                <w:szCs w:val="22"/>
                <w:vertAlign w:val="subscript"/>
              </w:rPr>
              <w:t>R</w:t>
            </w:r>
            <w:r w:rsidRPr="00762EC5">
              <w:rPr>
                <w:rFonts w:ascii="Arial" w:hAnsi="Arial" w:cs="Arial"/>
                <w:color w:val="000000"/>
                <w:sz w:val="22"/>
                <w:szCs w:val="22"/>
              </w:rPr>
              <w:t xml:space="preserve"> = 0,  </w:t>
            </w:r>
            <w:r w:rsidRPr="00762EC5">
              <w:rPr>
                <w:rFonts w:ascii="Arial" w:hAnsi="Arial" w:cs="Arial"/>
                <w:i/>
                <w:color w:val="000000"/>
                <w:sz w:val="22"/>
                <w:szCs w:val="22"/>
              </w:rPr>
              <w:t>I</w:t>
            </w:r>
            <w:r w:rsidRPr="00762EC5">
              <w:rPr>
                <w:rFonts w:ascii="Arial" w:hAnsi="Arial" w:cs="Arial"/>
                <w:bCs/>
                <w:color w:val="000000"/>
                <w:sz w:val="22"/>
                <w:szCs w:val="22"/>
                <w:vertAlign w:val="subscript"/>
              </w:rPr>
              <w:t xml:space="preserve">H </w:t>
            </w:r>
            <w:r w:rsidRPr="00762EC5">
              <w:rPr>
                <w:rFonts w:ascii="Arial" w:hAnsi="Arial" w:cs="Arial"/>
                <w:color w:val="000000"/>
                <w:sz w:val="22"/>
                <w:szCs w:val="22"/>
              </w:rPr>
              <w:t xml:space="preserve">= </w:t>
            </w:r>
            <w:r w:rsidRPr="00762EC5">
              <w:rPr>
                <w:rFonts w:ascii="Arial" w:hAnsi="Arial" w:cs="Arial"/>
                <w:bCs/>
                <w:color w:val="000000"/>
                <w:sz w:val="22"/>
                <w:szCs w:val="22"/>
              </w:rPr>
              <w:t xml:space="preserve">2, </w:t>
            </w:r>
            <w:r w:rsidRPr="00762EC5">
              <w:rPr>
                <w:rFonts w:ascii="Arial" w:hAnsi="Arial" w:cs="Arial"/>
                <w:i/>
                <w:color w:val="000000"/>
                <w:sz w:val="22"/>
                <w:szCs w:val="22"/>
              </w:rPr>
              <w:t>I</w:t>
            </w:r>
            <w:r w:rsidRPr="00762EC5">
              <w:rPr>
                <w:rFonts w:ascii="Arial" w:hAnsi="Arial" w:cs="Arial"/>
                <w:bCs/>
                <w:color w:val="000000"/>
                <w:sz w:val="22"/>
                <w:szCs w:val="22"/>
                <w:vertAlign w:val="subscript"/>
              </w:rPr>
              <w:t xml:space="preserve">I </w:t>
            </w:r>
            <w:r w:rsidRPr="00762EC5">
              <w:rPr>
                <w:rFonts w:ascii="Arial" w:hAnsi="Arial" w:cs="Arial"/>
                <w:color w:val="000000"/>
                <w:sz w:val="22"/>
                <w:szCs w:val="22"/>
              </w:rPr>
              <w:t xml:space="preserve">= 1 and </w:t>
            </w:r>
            <w:r w:rsidRPr="00762EC5">
              <w:rPr>
                <w:rFonts w:ascii="Arial" w:hAnsi="Arial" w:cs="Arial"/>
                <w:i/>
                <w:color w:val="000000"/>
                <w:sz w:val="22"/>
                <w:szCs w:val="22"/>
              </w:rPr>
              <w:t>I</w:t>
            </w:r>
            <w:r w:rsidRPr="00762EC5">
              <w:rPr>
                <w:rFonts w:ascii="Arial" w:hAnsi="Arial" w:cs="Arial"/>
                <w:color w:val="000000"/>
                <w:sz w:val="22"/>
                <w:szCs w:val="22"/>
                <w:vertAlign w:val="subscript"/>
              </w:rPr>
              <w:t xml:space="preserve">L </w:t>
            </w:r>
            <w:r w:rsidRPr="00762EC5">
              <w:rPr>
                <w:rFonts w:ascii="Arial" w:hAnsi="Arial" w:cs="Arial"/>
                <w:color w:val="000000"/>
                <w:sz w:val="22"/>
                <w:szCs w:val="22"/>
              </w:rPr>
              <w:t xml:space="preserve">= </w:t>
            </w:r>
            <w:r w:rsidRPr="00762EC5">
              <w:rPr>
                <w:rFonts w:ascii="Arial" w:hAnsi="Arial" w:cs="Arial"/>
                <w:bCs/>
                <w:color w:val="000000"/>
                <w:sz w:val="22"/>
                <w:szCs w:val="22"/>
              </w:rPr>
              <w:t>-2</w:t>
            </w:r>
          </w:p>
          <w:p w:rsidR="000F4E73" w:rsidRPr="00762EC5" w:rsidRDefault="000F4E73" w:rsidP="005570F3">
            <w:pPr>
              <w:rPr>
                <w:rFonts w:ascii="Arial" w:hAnsi="Arial" w:cs="Arial"/>
                <w:color w:val="000000"/>
                <w:sz w:val="22"/>
                <w:szCs w:val="22"/>
              </w:rPr>
            </w:pPr>
            <w:r w:rsidRPr="00762EC5">
              <w:rPr>
                <w:rFonts w:ascii="Arial" w:hAnsi="Arial" w:cs="Arial"/>
                <w:i/>
                <w:color w:val="000000"/>
                <w:sz w:val="22"/>
                <w:szCs w:val="22"/>
              </w:rPr>
              <w:t>I</w:t>
            </w:r>
            <w:r w:rsidRPr="00762EC5">
              <w:rPr>
                <w:rFonts w:ascii="Arial" w:hAnsi="Arial" w:cs="Arial"/>
                <w:color w:val="000000"/>
                <w:sz w:val="22"/>
                <w:szCs w:val="22"/>
                <w:vertAlign w:val="subscript"/>
              </w:rPr>
              <w:t>R</w:t>
            </w:r>
            <w:r w:rsidRPr="00762EC5">
              <w:rPr>
                <w:rFonts w:ascii="Arial" w:hAnsi="Arial" w:cs="Arial"/>
                <w:i/>
                <w:color w:val="000000"/>
                <w:sz w:val="22"/>
                <w:szCs w:val="22"/>
              </w:rPr>
              <w:t xml:space="preserve"> </w:t>
            </w:r>
            <w:r w:rsidRPr="00762EC5">
              <w:rPr>
                <w:rFonts w:ascii="Arial" w:hAnsi="Arial" w:cs="Arial"/>
                <w:color w:val="000000"/>
                <w:sz w:val="22"/>
                <w:szCs w:val="22"/>
              </w:rPr>
              <w:t>=  (I</w:t>
            </w:r>
            <w:r w:rsidRPr="00762EC5">
              <w:rPr>
                <w:rFonts w:ascii="Arial" w:hAnsi="Arial" w:cs="Arial"/>
                <w:bCs/>
                <w:color w:val="000000"/>
                <w:sz w:val="22"/>
                <w:szCs w:val="22"/>
                <w:vertAlign w:val="subscript"/>
              </w:rPr>
              <w:t>H</w:t>
            </w:r>
            <w:r w:rsidRPr="00762EC5">
              <w:rPr>
                <w:rFonts w:ascii="Arial" w:hAnsi="Arial" w:cs="Arial"/>
                <w:color w:val="000000"/>
                <w:sz w:val="22"/>
                <w:szCs w:val="22"/>
              </w:rPr>
              <w:t xml:space="preserve"> + I</w:t>
            </w:r>
            <w:r w:rsidRPr="00762EC5">
              <w:rPr>
                <w:rFonts w:ascii="Arial" w:hAnsi="Arial" w:cs="Arial"/>
                <w:bCs/>
                <w:color w:val="000000"/>
                <w:sz w:val="22"/>
                <w:szCs w:val="22"/>
                <w:vertAlign w:val="subscript"/>
              </w:rPr>
              <w:t>L</w:t>
            </w:r>
            <w:r w:rsidRPr="00762EC5">
              <w:rPr>
                <w:rFonts w:ascii="Arial" w:hAnsi="Arial" w:cs="Arial"/>
                <w:color w:val="000000"/>
                <w:sz w:val="22"/>
                <w:szCs w:val="22"/>
              </w:rPr>
              <w:t xml:space="preserve">)/2 (rounded to an integer by deleting the mantissa) and  </w:t>
            </w:r>
            <w:r w:rsidRPr="00762EC5">
              <w:rPr>
                <w:rFonts w:ascii="Arial" w:hAnsi="Arial" w:cs="Arial"/>
                <w:i/>
                <w:color w:val="000000"/>
                <w:sz w:val="22"/>
                <w:szCs w:val="22"/>
              </w:rPr>
              <w:t>I</w:t>
            </w:r>
            <w:r w:rsidRPr="00762EC5">
              <w:rPr>
                <w:rFonts w:ascii="Arial" w:hAnsi="Arial" w:cs="Arial"/>
                <w:color w:val="000000"/>
                <w:sz w:val="22"/>
                <w:szCs w:val="22"/>
                <w:vertAlign w:val="subscript"/>
              </w:rPr>
              <w:t>I</w:t>
            </w:r>
            <w:r w:rsidRPr="00762EC5">
              <w:rPr>
                <w:rFonts w:ascii="Arial" w:hAnsi="Arial" w:cs="Arial"/>
                <w:color w:val="000000"/>
                <w:sz w:val="22"/>
                <w:szCs w:val="22"/>
              </w:rPr>
              <w:t xml:space="preserve"> = (I</w:t>
            </w:r>
            <w:r w:rsidRPr="00762EC5">
              <w:rPr>
                <w:rFonts w:ascii="Arial" w:hAnsi="Arial" w:cs="Arial"/>
                <w:bCs/>
                <w:color w:val="000000"/>
                <w:sz w:val="22"/>
                <w:szCs w:val="22"/>
                <w:vertAlign w:val="subscript"/>
              </w:rPr>
              <w:t xml:space="preserve">R </w:t>
            </w:r>
            <w:r w:rsidRPr="00762EC5">
              <w:rPr>
                <w:rFonts w:ascii="Arial" w:hAnsi="Arial" w:cs="Arial"/>
                <w:color w:val="000000"/>
                <w:sz w:val="22"/>
                <w:szCs w:val="22"/>
              </w:rPr>
              <w:t xml:space="preserve">-1) </w:t>
            </w:r>
          </w:p>
        </w:tc>
      </w:tr>
      <w:tr w:rsidR="000F4E73"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EUT performance</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After stabilization at the relevant temperature and again at each specified temperature conduct the following</w:t>
            </w:r>
            <w:proofErr w:type="gramStart"/>
            <w:r w:rsidRPr="00762EC5">
              <w:rPr>
                <w:rFonts w:ascii="Arial" w:hAnsi="Arial" w:cs="Arial"/>
                <w:color w:val="000000"/>
                <w:sz w:val="22"/>
                <w:szCs w:val="22"/>
              </w:rPr>
              <w:t>:</w:t>
            </w:r>
            <w:proofErr w:type="gramEnd"/>
            <w:r w:rsidRPr="00762EC5">
              <w:rPr>
                <w:rFonts w:ascii="Arial" w:hAnsi="Arial" w:cs="Arial"/>
                <w:color w:val="000000"/>
                <w:sz w:val="22"/>
                <w:szCs w:val="22"/>
              </w:rPr>
              <w:br/>
              <w:t xml:space="preserve">The EUT shall be tested with at least five different static test loads (or simulated loads) including Max and Min capacities. </w:t>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When loading or unloading weights the load has to be respectively increased or decreased monotonically record the following data:</w:t>
            </w:r>
          </w:p>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a) date and time,  </w:t>
            </w:r>
            <w:r w:rsidRPr="00762EC5">
              <w:rPr>
                <w:rFonts w:ascii="Arial" w:hAnsi="Arial" w:cs="Arial"/>
                <w:color w:val="000000"/>
                <w:sz w:val="22"/>
                <w:szCs w:val="22"/>
              </w:rPr>
              <w:br/>
              <w:t xml:space="preserve">b) temperature,  </w:t>
            </w:r>
            <w:r w:rsidRPr="00762EC5">
              <w:rPr>
                <w:rFonts w:ascii="Arial" w:hAnsi="Arial" w:cs="Arial"/>
                <w:color w:val="000000"/>
                <w:sz w:val="22"/>
                <w:szCs w:val="22"/>
              </w:rPr>
              <w:br/>
              <w:t xml:space="preserve">c) relative humidity,  </w:t>
            </w:r>
            <w:r w:rsidRPr="00762EC5">
              <w:rPr>
                <w:rFonts w:ascii="Arial" w:hAnsi="Arial" w:cs="Arial"/>
                <w:color w:val="000000"/>
                <w:sz w:val="22"/>
                <w:szCs w:val="22"/>
              </w:rPr>
              <w:br/>
              <w:t xml:space="preserve">d) test load value,  </w:t>
            </w:r>
            <w:r w:rsidRPr="00762EC5">
              <w:rPr>
                <w:rFonts w:ascii="Arial" w:hAnsi="Arial" w:cs="Arial"/>
                <w:color w:val="000000"/>
                <w:sz w:val="22"/>
                <w:szCs w:val="22"/>
              </w:rPr>
              <w:br/>
              <w:t xml:space="preserve">e) indicated values,  </w:t>
            </w:r>
            <w:r w:rsidRPr="00762EC5">
              <w:rPr>
                <w:rFonts w:ascii="Arial" w:hAnsi="Arial" w:cs="Arial"/>
                <w:color w:val="000000"/>
                <w:sz w:val="22"/>
                <w:szCs w:val="22"/>
              </w:rPr>
              <w:br/>
              <w:t xml:space="preserve">f) error values,  </w:t>
            </w:r>
            <w:r w:rsidRPr="00762EC5">
              <w:rPr>
                <w:rFonts w:ascii="Arial" w:hAnsi="Arial" w:cs="Arial"/>
                <w:color w:val="000000"/>
                <w:sz w:val="22"/>
                <w:szCs w:val="22"/>
              </w:rPr>
              <w:br/>
              <w:t xml:space="preserve">g) functional performance  </w:t>
            </w:r>
          </w:p>
        </w:tc>
      </w:tr>
      <w:tr w:rsidR="000F4E73" w:rsidRPr="0053586E" w:rsidTr="00762EC5">
        <w:trPr>
          <w:trHeight w:val="64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 xml:space="preserve">Permitted maximum deviation  </w:t>
            </w:r>
          </w:p>
        </w:tc>
        <w:tc>
          <w:tcPr>
            <w:tcW w:w="6378" w:type="dxa"/>
            <w:gridSpan w:val="5"/>
            <w:tcBorders>
              <w:top w:val="single" w:sz="8" w:space="0" w:color="auto"/>
              <w:left w:val="nil"/>
              <w:bottom w:val="single" w:sz="8" w:space="0" w:color="auto"/>
              <w:right w:val="single" w:sz="8" w:space="0" w:color="000000"/>
            </w:tcBorders>
            <w:shd w:val="clear" w:color="auto" w:fill="auto"/>
            <w:vAlign w:val="center"/>
          </w:tcPr>
          <w:p w:rsidR="000F4E73" w:rsidRPr="00762EC5" w:rsidRDefault="000F4E73" w:rsidP="005570F3">
            <w:pPr>
              <w:rPr>
                <w:rFonts w:ascii="Arial" w:hAnsi="Arial" w:cs="Arial"/>
                <w:color w:val="000000"/>
                <w:sz w:val="22"/>
                <w:szCs w:val="22"/>
              </w:rPr>
            </w:pPr>
            <w:r w:rsidRPr="00762EC5">
              <w:rPr>
                <w:rFonts w:ascii="Arial" w:hAnsi="Arial" w:cs="Arial"/>
                <w:color w:val="000000"/>
                <w:sz w:val="22"/>
                <w:szCs w:val="22"/>
              </w:rPr>
              <w:t>All functions shall operate as designed.</w:t>
            </w:r>
            <w:r w:rsidRPr="00762EC5">
              <w:rPr>
                <w:rFonts w:ascii="Arial" w:hAnsi="Arial" w:cs="Arial"/>
                <w:color w:val="000000"/>
                <w:sz w:val="22"/>
                <w:szCs w:val="22"/>
              </w:rPr>
              <w:br/>
              <w:t xml:space="preserve">All errors shall be within the maximum permissible errors specified in </w:t>
            </w:r>
            <w:r w:rsidR="00935367">
              <w:rPr>
                <w:rFonts w:ascii="Arial" w:hAnsi="Arial" w:cs="Arial"/>
                <w:color w:val="000000"/>
                <w:sz w:val="22"/>
                <w:szCs w:val="22"/>
              </w:rPr>
              <w:t>4.3</w:t>
            </w:r>
            <w:r w:rsidRPr="00762EC5">
              <w:rPr>
                <w:rFonts w:ascii="Arial" w:hAnsi="Arial" w:cs="Arial"/>
                <w:color w:val="000000"/>
                <w:sz w:val="22"/>
                <w:szCs w:val="22"/>
              </w:rPr>
              <w:t>.2</w:t>
            </w:r>
          </w:p>
        </w:tc>
      </w:tr>
    </w:tbl>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F4E73" w:rsidRPr="00966C41" w:rsidRDefault="000F4E7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931" w:type="dxa"/>
        <w:tblInd w:w="56" w:type="dxa"/>
        <w:tblLayout w:type="fixed"/>
        <w:tblCellMar>
          <w:left w:w="56" w:type="dxa"/>
          <w:right w:w="56" w:type="dxa"/>
        </w:tblCellMar>
        <w:tblLook w:val="0000"/>
      </w:tblPr>
      <w:tblGrid>
        <w:gridCol w:w="3301"/>
        <w:gridCol w:w="5630"/>
      </w:tblGrid>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Pr="007378DA"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r>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Pr="003F4373" w:rsidRDefault="004B40A8" w:rsidP="006B675D">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r>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Pr="009109F7"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r>
      <w:tr w:rsidR="004B40A8" w:rsidRPr="00966C41"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r>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r>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after="111"/>
              <w:jc w:val="both"/>
              <w:rPr>
                <w:rFonts w:ascii="Arial" w:hAnsi="Arial"/>
                <w:spacing w:val="-3"/>
                <w:sz w:val="22"/>
                <w:lang w:val="fr-FR"/>
              </w:rPr>
            </w:pPr>
          </w:p>
        </w:tc>
      </w:tr>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r>
      <w:tr w:rsidR="004B40A8"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74EF" w:rsidRDefault="004B74EF">
            <w:pPr>
              <w:numPr>
                <w:ilvl w:val="0"/>
                <w:numId w:val="64"/>
              </w:numPr>
              <w:tabs>
                <w:tab w:val="left" w:pos="0"/>
                <w:tab w:val="left" w:pos="177"/>
                <w:tab w:val="left" w:pos="355"/>
                <w:tab w:val="left" w:pos="532"/>
                <w:tab w:val="left" w:pos="888"/>
                <w:tab w:val="left" w:pos="1400"/>
                <w:tab w:val="left" w:pos="1440"/>
                <w:tab w:val="left" w:pos="1500"/>
              </w:tabs>
              <w:suppressAutoHyphens/>
              <w:spacing w:after="111"/>
              <w:jc w:val="both"/>
              <w:rPr>
                <w:rFonts w:ascii="Arial" w:hAnsi="Arial"/>
                <w:spacing w:val="-3"/>
                <w:sz w:val="22"/>
              </w:rPr>
            </w:pPr>
          </w:p>
        </w:tc>
      </w:tr>
      <w:tr w:rsidR="004B40A8" w:rsidRPr="00966C41" w:rsidTr="003A2F45">
        <w:tc>
          <w:tcPr>
            <w:tcW w:w="3301"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630"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r>
    </w:tbl>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A.6.2.3</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Temperature effect on no-load indication (</w:t>
      </w:r>
      <w:r w:rsidR="00935367">
        <w:rPr>
          <w:rFonts w:ascii="Arial" w:hAnsi="Arial"/>
          <w:spacing w:val="-3"/>
          <w:sz w:val="22"/>
        </w:rPr>
        <w:t>4.8</w:t>
      </w:r>
      <w:r w:rsidR="007378DA">
        <w:rPr>
          <w:rFonts w:ascii="Arial" w:hAnsi="Arial"/>
          <w:spacing w:val="-3"/>
          <w:sz w:val="22"/>
        </w:rPr>
        <w:t>.1</w:t>
      </w:r>
      <w:r w:rsidR="004B40A8" w:rsidRPr="00966C41">
        <w:rPr>
          <w:rFonts w:ascii="Arial" w:hAnsi="Arial"/>
          <w:spacing w:val="-3"/>
          <w:sz w:val="22"/>
        </w:rPr>
        <w:t>.3)</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657" w:type="dxa"/>
        <w:tblInd w:w="98" w:type="dxa"/>
        <w:tblLook w:val="04A0"/>
      </w:tblPr>
      <w:tblGrid>
        <w:gridCol w:w="2137"/>
        <w:gridCol w:w="1474"/>
        <w:gridCol w:w="1474"/>
        <w:gridCol w:w="1474"/>
        <w:gridCol w:w="1474"/>
        <w:gridCol w:w="624"/>
      </w:tblGrid>
      <w:tr w:rsidR="00440C66" w:rsidRPr="0053586E" w:rsidTr="00762EC5">
        <w:trPr>
          <w:trHeight w:val="315"/>
        </w:trPr>
        <w:tc>
          <w:tcPr>
            <w:tcW w:w="8657" w:type="dxa"/>
            <w:gridSpan w:val="6"/>
            <w:tcBorders>
              <w:bottom w:val="single" w:sz="8" w:space="0" w:color="auto"/>
            </w:tcBorders>
            <w:shd w:val="clear" w:color="auto" w:fill="auto"/>
            <w:vAlign w:val="center"/>
          </w:tcPr>
          <w:p w:rsidR="00440C66" w:rsidRPr="00762EC5" w:rsidRDefault="00440C66" w:rsidP="005570F3">
            <w:pPr>
              <w:rPr>
                <w:rFonts w:ascii="Arial" w:hAnsi="Arial" w:cs="Arial"/>
                <w:b/>
                <w:bCs/>
                <w:color w:val="000000"/>
                <w:sz w:val="22"/>
                <w:szCs w:val="22"/>
              </w:rPr>
            </w:pPr>
            <w:r w:rsidRPr="00762EC5">
              <w:rPr>
                <w:rFonts w:ascii="Arial" w:hAnsi="Arial" w:cs="Arial"/>
                <w:b/>
                <w:bCs/>
                <w:color w:val="000000"/>
                <w:sz w:val="22"/>
                <w:szCs w:val="22"/>
              </w:rPr>
              <w:t>Table 5a  Temperature test at no load condition (dry heat and cold)</w:t>
            </w:r>
          </w:p>
        </w:tc>
      </w:tr>
      <w:tr w:rsidR="00440C66"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Applicable standards</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2922A3" w:rsidP="005570F3">
            <w:pPr>
              <w:rPr>
                <w:rFonts w:ascii="Arial" w:hAnsi="Arial" w:cs="Arial"/>
                <w:color w:val="000000"/>
                <w:sz w:val="22"/>
                <w:szCs w:val="22"/>
              </w:rPr>
            </w:pPr>
            <w:r>
              <w:rPr>
                <w:rFonts w:ascii="Arial" w:hAnsi="Arial" w:cs="Arial"/>
                <w:color w:val="000000"/>
                <w:sz w:val="22"/>
                <w:szCs w:val="22"/>
              </w:rPr>
              <w:t xml:space="preserve">IEC 60068-2-1 </w:t>
            </w:r>
            <w:r w:rsidR="005569A3">
              <w:rPr>
                <w:rFonts w:ascii="Arial" w:hAnsi="Arial" w:cs="Arial"/>
                <w:color w:val="000000"/>
                <w:sz w:val="22"/>
                <w:szCs w:val="22"/>
              </w:rPr>
              <w:t>[8]</w:t>
            </w:r>
            <w:r w:rsidR="00440C66" w:rsidRPr="00762EC5">
              <w:rPr>
                <w:rFonts w:ascii="Arial" w:hAnsi="Arial" w:cs="Arial"/>
                <w:color w:val="000000"/>
                <w:sz w:val="22"/>
                <w:szCs w:val="22"/>
              </w:rPr>
              <w:t xml:space="preserve">, </w:t>
            </w:r>
            <w:r>
              <w:rPr>
                <w:rFonts w:ascii="Arial" w:hAnsi="Arial" w:cs="Arial"/>
                <w:color w:val="000000"/>
                <w:sz w:val="22"/>
                <w:szCs w:val="22"/>
              </w:rPr>
              <w:t xml:space="preserve">IEC 60068-2-2 </w:t>
            </w:r>
            <w:r w:rsidR="005569A3">
              <w:rPr>
                <w:rFonts w:ascii="Arial" w:hAnsi="Arial" w:cs="Arial"/>
                <w:color w:val="000000"/>
                <w:sz w:val="22"/>
                <w:szCs w:val="22"/>
              </w:rPr>
              <w:t>[9]</w:t>
            </w:r>
            <w:r w:rsidR="00440C66" w:rsidRPr="00762EC5">
              <w:rPr>
                <w:rFonts w:ascii="Arial" w:hAnsi="Arial" w:cs="Arial"/>
                <w:color w:val="000000"/>
                <w:sz w:val="22"/>
                <w:szCs w:val="22"/>
              </w:rPr>
              <w:t xml:space="preserve">, </w:t>
            </w:r>
            <w:r>
              <w:rPr>
                <w:rFonts w:ascii="Arial" w:hAnsi="Arial" w:cs="Arial"/>
                <w:color w:val="000000"/>
                <w:sz w:val="22"/>
                <w:szCs w:val="22"/>
              </w:rPr>
              <w:t xml:space="preserve">IEC 60068-3-1 </w:t>
            </w:r>
            <w:r w:rsidR="005569A3">
              <w:rPr>
                <w:rFonts w:ascii="Arial" w:hAnsi="Arial" w:cs="Arial"/>
                <w:color w:val="000000"/>
                <w:sz w:val="22"/>
                <w:szCs w:val="22"/>
              </w:rPr>
              <w:t>[10]</w:t>
            </w:r>
          </w:p>
        </w:tc>
      </w:tr>
      <w:tr w:rsidR="00440C66"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method</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Gradual exposure to high and low temperatures not allowing condensation to occur </w:t>
            </w:r>
          </w:p>
        </w:tc>
      </w:tr>
      <w:tr w:rsidR="00440C66"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Applicability</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General applicable. This test should not be performed for instruments that have automatic zero - setting as part of every </w:t>
            </w:r>
            <w:r w:rsidRPr="00762EC5">
              <w:rPr>
                <w:rFonts w:ascii="Arial" w:hAnsi="Arial" w:cs="Arial"/>
                <w:color w:val="000000"/>
                <w:sz w:val="22"/>
                <w:szCs w:val="22"/>
              </w:rPr>
              <w:lastRenderedPageBreak/>
              <w:t>automatic weighing cycle. This test may be combined with the general temperature test specified in Table 5.</w:t>
            </w:r>
          </w:p>
        </w:tc>
      </w:tr>
      <w:tr w:rsidR="00440C66"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lastRenderedPageBreak/>
              <w:t>Object of the test</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 xml:space="preserve">.2 under conditions of high and low temperature specified in </w:t>
            </w:r>
            <w:r w:rsidR="00935367">
              <w:rPr>
                <w:rFonts w:ascii="Arial" w:hAnsi="Arial" w:cs="Arial"/>
                <w:color w:val="000000"/>
                <w:sz w:val="22"/>
                <w:szCs w:val="22"/>
              </w:rPr>
              <w:t>4.8</w:t>
            </w:r>
            <w:r w:rsidRPr="00762EC5">
              <w:rPr>
                <w:rFonts w:ascii="Arial" w:hAnsi="Arial" w:cs="Arial"/>
                <w:color w:val="000000"/>
                <w:sz w:val="22"/>
                <w:szCs w:val="22"/>
              </w:rPr>
              <w:t>.1.3</w:t>
            </w:r>
          </w:p>
        </w:tc>
      </w:tr>
      <w:tr w:rsidR="00440C66" w:rsidRPr="0053586E" w:rsidTr="00762EC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Precondition</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least a 16 hours time period while taking into account the warm-up time specified by the manufacturer. </w:t>
            </w:r>
          </w:p>
        </w:tc>
      </w:tr>
      <w:tr w:rsidR="00440C66" w:rsidRPr="0053586E" w:rsidTr="00762EC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Condition of the EUT</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 electrical power supplied to the EUT shall not be switched off and the EUT shall not be readjusted at any time during the test. </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automatic zero-setting or zero-tracking, where available, shall not be enabled.</w:t>
            </w:r>
          </w:p>
        </w:tc>
      </w:tr>
      <w:tr w:rsidR="00440C66" w:rsidRPr="0053586E" w:rsidTr="00762EC5">
        <w:trPr>
          <w:trHeight w:val="300"/>
        </w:trPr>
        <w:tc>
          <w:tcPr>
            <w:tcW w:w="2137" w:type="dxa"/>
            <w:tcBorders>
              <w:top w:val="nil"/>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procedure in brief</w:t>
            </w:r>
          </w:p>
        </w:tc>
        <w:tc>
          <w:tcPr>
            <w:tcW w:w="6520" w:type="dxa"/>
            <w:gridSpan w:val="5"/>
            <w:tcBorders>
              <w:top w:val="nil"/>
              <w:left w:val="nil"/>
              <w:bottom w:val="nil"/>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 test comprises exposure to the specified high and low temperature under “free air” conditions during the period of at least 2 hours (the period specified is the period following the moment at which the EUT has reached temperature stability). </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change in temperature shall not exceed 1 °C/min during heating up and cooling down. The stabilizing time at each temperature is at least 2 hours.</w:t>
            </w:r>
            <w:r w:rsidRPr="00762EC5">
              <w:rPr>
                <w:rFonts w:ascii="Arial" w:hAnsi="Arial" w:cs="Arial"/>
                <w:color w:val="000000"/>
                <w:sz w:val="22"/>
                <w:szCs w:val="22"/>
              </w:rPr>
              <w:br/>
              <w:t xml:space="preserve">The absolute humidity of the test atmosphere shall not exceed 20 g/m3. When tests are performed at temperatures below </w:t>
            </w:r>
            <w:smartTag w:uri="urn:schemas-microsoft-com:office:smarttags" w:element="metricconverter">
              <w:smartTagPr>
                <w:attr w:name="ProductID" w:val="35 ﾰC"/>
              </w:smartTagPr>
              <w:r w:rsidRPr="00762EC5">
                <w:rPr>
                  <w:rFonts w:ascii="Arial" w:hAnsi="Arial" w:cs="Arial"/>
                  <w:color w:val="000000"/>
                  <w:sz w:val="22"/>
                  <w:szCs w:val="22"/>
                </w:rPr>
                <w:t>35 °C</w:t>
              </w:r>
            </w:smartTag>
            <w:r w:rsidRPr="00762EC5">
              <w:rPr>
                <w:rFonts w:ascii="Arial" w:hAnsi="Arial" w:cs="Arial"/>
                <w:color w:val="000000"/>
                <w:sz w:val="22"/>
                <w:szCs w:val="22"/>
              </w:rPr>
              <w:t>, the relative humidity shall not exceed 50 %.</w:t>
            </w:r>
            <w:r w:rsidRPr="00762EC5">
              <w:rPr>
                <w:rFonts w:ascii="Arial" w:hAnsi="Arial" w:cs="Arial"/>
                <w:color w:val="000000"/>
                <w:sz w:val="22"/>
                <w:szCs w:val="22"/>
              </w:rPr>
              <w:br/>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Sequence:</w:t>
            </w:r>
            <w:r w:rsidRPr="00762EC5">
              <w:rPr>
                <w:rFonts w:ascii="Arial" w:hAnsi="Arial" w:cs="Arial"/>
                <w:color w:val="000000"/>
                <w:sz w:val="22"/>
                <w:szCs w:val="22"/>
              </w:rPr>
              <w:br/>
              <w:t xml:space="preserve">1. Reference temperature of  </w:t>
            </w:r>
            <w:r w:rsidRPr="00762EC5">
              <w:rPr>
                <w:rFonts w:ascii="Arial" w:hAnsi="Arial" w:cs="Arial"/>
                <w:i/>
                <w:color w:val="000000"/>
                <w:sz w:val="22"/>
                <w:szCs w:val="22"/>
              </w:rPr>
              <w:t>T</w:t>
            </w:r>
            <w:r w:rsidRPr="00762EC5">
              <w:rPr>
                <w:rFonts w:ascii="Arial" w:hAnsi="Arial" w:cs="Arial"/>
                <w:color w:val="000000"/>
                <w:sz w:val="22"/>
                <w:szCs w:val="22"/>
                <w:vertAlign w:val="subscript"/>
              </w:rPr>
              <w:t>R</w:t>
            </w:r>
            <w:r w:rsidRPr="00762EC5">
              <w:rPr>
                <w:rFonts w:ascii="Arial" w:hAnsi="Arial" w:cs="Arial"/>
                <w:color w:val="000000"/>
                <w:sz w:val="22"/>
                <w:szCs w:val="22"/>
              </w:rPr>
              <w:t xml:space="preserve">;   </w:t>
            </w:r>
          </w:p>
          <w:p w:rsidR="00440C66" w:rsidRPr="00762EC5" w:rsidRDefault="00440C66" w:rsidP="005570F3">
            <w:pPr>
              <w:rPr>
                <w:rFonts w:ascii="Arial" w:hAnsi="Arial" w:cs="Arial"/>
                <w:color w:val="000000"/>
                <w:sz w:val="22"/>
                <w:szCs w:val="22"/>
                <w:vertAlign w:val="subscript"/>
              </w:rPr>
            </w:pPr>
            <w:r w:rsidRPr="00762EC5">
              <w:rPr>
                <w:rFonts w:ascii="Arial" w:hAnsi="Arial" w:cs="Arial"/>
                <w:color w:val="000000"/>
                <w:sz w:val="22"/>
                <w:szCs w:val="22"/>
              </w:rPr>
              <w:t xml:space="preserve">2. Specified high temperature </w:t>
            </w:r>
            <w:r w:rsidRPr="00762EC5">
              <w:rPr>
                <w:rFonts w:ascii="Arial" w:hAnsi="Arial" w:cs="Arial"/>
                <w:bCs/>
                <w:i/>
                <w:color w:val="000000"/>
                <w:sz w:val="22"/>
                <w:szCs w:val="22"/>
              </w:rPr>
              <w:t>T</w:t>
            </w:r>
            <w:r w:rsidRPr="00762EC5">
              <w:rPr>
                <w:rFonts w:ascii="Arial" w:hAnsi="Arial" w:cs="Arial"/>
                <w:bCs/>
                <w:color w:val="000000"/>
                <w:sz w:val="22"/>
                <w:szCs w:val="22"/>
                <w:vertAlign w:val="subscript"/>
              </w:rPr>
              <w:t>H</w:t>
            </w:r>
            <w:r w:rsidRPr="00762EC5">
              <w:rPr>
                <w:rFonts w:ascii="Arial" w:hAnsi="Arial" w:cs="Arial"/>
                <w:color w:val="000000"/>
                <w:sz w:val="22"/>
                <w:szCs w:val="22"/>
              </w:rPr>
              <w:t xml:space="preserve"> </w:t>
            </w:r>
            <w:r w:rsidRPr="00762EC5">
              <w:rPr>
                <w:rFonts w:ascii="Arial" w:hAnsi="Arial" w:cs="Arial"/>
                <w:color w:val="000000"/>
                <w:sz w:val="22"/>
                <w:szCs w:val="22"/>
              </w:rPr>
              <w:br/>
              <w:t xml:space="preserve">3. Specified low temperature </w:t>
            </w:r>
            <w:r w:rsidRPr="00762EC5">
              <w:rPr>
                <w:rFonts w:ascii="Arial" w:hAnsi="Arial" w:cs="Arial"/>
                <w:i/>
                <w:color w:val="000000"/>
                <w:sz w:val="22"/>
                <w:szCs w:val="22"/>
              </w:rPr>
              <w:t>T</w:t>
            </w:r>
            <w:r w:rsidRPr="00762EC5">
              <w:rPr>
                <w:rFonts w:ascii="Arial" w:hAnsi="Arial" w:cs="Arial"/>
                <w:color w:val="000000"/>
                <w:sz w:val="22"/>
                <w:szCs w:val="22"/>
                <w:vertAlign w:val="subscript"/>
              </w:rPr>
              <w:t>L</w:t>
            </w:r>
            <w:r w:rsidRPr="00762EC5">
              <w:rPr>
                <w:rFonts w:ascii="Arial" w:hAnsi="Arial" w:cs="Arial"/>
                <w:color w:val="000000"/>
                <w:sz w:val="22"/>
                <w:szCs w:val="22"/>
              </w:rPr>
              <w:br/>
              <w:t xml:space="preserve">4. Intermediate temperature </w:t>
            </w:r>
            <w:r w:rsidRPr="00762EC5">
              <w:rPr>
                <w:rFonts w:ascii="Arial" w:hAnsi="Arial" w:cs="Arial"/>
                <w:i/>
                <w:color w:val="000000"/>
                <w:sz w:val="22"/>
                <w:szCs w:val="22"/>
              </w:rPr>
              <w:t>T</w:t>
            </w:r>
            <w:r w:rsidRPr="00762EC5">
              <w:rPr>
                <w:rFonts w:ascii="Arial" w:hAnsi="Arial" w:cs="Arial"/>
                <w:color w:val="000000"/>
                <w:sz w:val="22"/>
                <w:szCs w:val="22"/>
                <w:vertAlign w:val="subscript"/>
              </w:rPr>
              <w:t>I</w:t>
            </w:r>
            <w:r w:rsidRPr="00762EC5">
              <w:rPr>
                <w:rFonts w:ascii="Arial" w:hAnsi="Arial" w:cs="Arial"/>
                <w:color w:val="000000"/>
                <w:sz w:val="22"/>
                <w:szCs w:val="22"/>
              </w:rPr>
              <w:br/>
              <w:t xml:space="preserve">5. Reference temperature </w:t>
            </w:r>
            <w:r w:rsidRPr="00762EC5">
              <w:rPr>
                <w:rFonts w:ascii="Arial" w:hAnsi="Arial" w:cs="Arial"/>
                <w:i/>
                <w:color w:val="000000"/>
                <w:sz w:val="22"/>
                <w:szCs w:val="22"/>
              </w:rPr>
              <w:t>T</w:t>
            </w:r>
            <w:r w:rsidRPr="00762EC5">
              <w:rPr>
                <w:rFonts w:ascii="Arial" w:hAnsi="Arial" w:cs="Arial"/>
                <w:color w:val="000000"/>
                <w:sz w:val="22"/>
                <w:szCs w:val="22"/>
                <w:vertAlign w:val="subscript"/>
              </w:rPr>
              <w:t>R</w:t>
            </w:r>
          </w:p>
          <w:p w:rsidR="00440C66" w:rsidRPr="00762EC5" w:rsidRDefault="00440C66" w:rsidP="005570F3">
            <w:pPr>
              <w:rPr>
                <w:rFonts w:ascii="Arial" w:hAnsi="Arial" w:cs="Arial"/>
                <w:color w:val="000000"/>
                <w:sz w:val="22"/>
                <w:szCs w:val="22"/>
              </w:rPr>
            </w:pP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After the first time setting at reference temperature and stabilization the EUT is set to zero.</w:t>
            </w:r>
          </w:p>
        </w:tc>
      </w:tr>
      <w:tr w:rsidR="00440C66"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b/>
                <w:color w:val="000000"/>
                <w:sz w:val="22"/>
                <w:szCs w:val="22"/>
              </w:rPr>
            </w:pPr>
            <w:r w:rsidRPr="00762EC5">
              <w:rPr>
                <w:rFonts w:ascii="Arial" w:hAnsi="Arial" w:cs="Arial"/>
                <w:color w:val="000000"/>
                <w:sz w:val="22"/>
                <w:szCs w:val="22"/>
              </w:rPr>
              <w:t> </w:t>
            </w:r>
            <w:r w:rsidRPr="00762EC5">
              <w:rPr>
                <w:rFonts w:ascii="Arial" w:hAnsi="Arial" w:cs="Arial"/>
                <w:b/>
                <w:color w:val="000000"/>
                <w:sz w:val="22"/>
                <w:szCs w:val="22"/>
              </w:rPr>
              <w:t>Test levels</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following high temperature test levels may be specified:</w:t>
            </w:r>
          </w:p>
        </w:tc>
      </w:tr>
      <w:tr w:rsidR="00440C66"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Level index high</w:t>
            </w:r>
            <w:r w:rsidRPr="00762EC5">
              <w:rPr>
                <w:rFonts w:ascii="Arial" w:hAnsi="Arial" w:cs="Arial"/>
                <w:bCs/>
                <w:color w:val="000000"/>
                <w:sz w:val="22"/>
                <w:szCs w:val="22"/>
              </w:rPr>
              <w:t xml:space="preserve"> (I</w:t>
            </w:r>
            <w:r w:rsidRPr="00762EC5">
              <w:rPr>
                <w:rFonts w:ascii="Arial" w:hAnsi="Arial" w:cs="Arial"/>
                <w:bCs/>
                <w:color w:val="000000"/>
                <w:sz w:val="22"/>
                <w:szCs w:val="22"/>
                <w:vertAlign w:val="subscript"/>
              </w:rPr>
              <w:t>H</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1</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2</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3</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4</w:t>
            </w:r>
          </w:p>
        </w:tc>
        <w:tc>
          <w:tcPr>
            <w:tcW w:w="624" w:type="dxa"/>
            <w:tcBorders>
              <w:top w:val="nil"/>
              <w:left w:val="single" w:sz="8" w:space="0" w:color="auto"/>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Unit</w:t>
            </w:r>
          </w:p>
        </w:tc>
      </w:tr>
      <w:tr w:rsidR="00440C66"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Temperature</w:t>
            </w:r>
            <w:r w:rsidRPr="00762EC5">
              <w:rPr>
                <w:rFonts w:ascii="Arial" w:hAnsi="Arial" w:cs="Arial"/>
                <w:bCs/>
                <w:color w:val="000000"/>
                <w:sz w:val="22"/>
                <w:szCs w:val="22"/>
              </w:rPr>
              <w:t xml:space="preserve"> (T</w:t>
            </w:r>
            <w:r w:rsidRPr="00762EC5">
              <w:rPr>
                <w:rFonts w:ascii="Arial" w:hAnsi="Arial" w:cs="Arial"/>
                <w:bCs/>
                <w:color w:val="000000"/>
                <w:sz w:val="22"/>
                <w:szCs w:val="22"/>
                <w:vertAlign w:val="subscript"/>
              </w:rPr>
              <w:t>H</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30</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40</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55</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70</w:t>
            </w:r>
          </w:p>
        </w:tc>
        <w:tc>
          <w:tcPr>
            <w:tcW w:w="62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°C</w:t>
            </w:r>
          </w:p>
        </w:tc>
      </w:tr>
      <w:tr w:rsidR="00440C66"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p>
        </w:tc>
        <w:tc>
          <w:tcPr>
            <w:tcW w:w="6520" w:type="dxa"/>
            <w:gridSpan w:val="5"/>
            <w:tcBorders>
              <w:top w:val="nil"/>
              <w:left w:val="nil"/>
              <w:bottom w:val="single" w:sz="8" w:space="0" w:color="auto"/>
              <w:right w:val="single" w:sz="8" w:space="0" w:color="auto"/>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following low temperature test levels may be specified:</w:t>
            </w:r>
          </w:p>
        </w:tc>
      </w:tr>
      <w:tr w:rsidR="00440C66"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Level index low</w:t>
            </w:r>
            <w:r w:rsidRPr="00762EC5">
              <w:rPr>
                <w:rFonts w:ascii="Arial" w:hAnsi="Arial" w:cs="Arial"/>
                <w:bCs/>
                <w:color w:val="000000"/>
                <w:sz w:val="22"/>
                <w:szCs w:val="22"/>
              </w:rPr>
              <w:t xml:space="preserve"> (I</w:t>
            </w:r>
            <w:r w:rsidRPr="00762EC5">
              <w:rPr>
                <w:rFonts w:ascii="Arial" w:hAnsi="Arial" w:cs="Arial"/>
                <w:bCs/>
                <w:color w:val="000000"/>
                <w:sz w:val="22"/>
                <w:szCs w:val="22"/>
                <w:vertAlign w:val="subscript"/>
              </w:rPr>
              <w:t>L</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-1</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-2</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-3</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-4</w:t>
            </w:r>
          </w:p>
        </w:tc>
        <w:tc>
          <w:tcPr>
            <w:tcW w:w="62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p>
        </w:tc>
      </w:tr>
      <w:tr w:rsidR="00440C66" w:rsidRPr="0053586E" w:rsidTr="00762EC5">
        <w:trPr>
          <w:trHeight w:val="227"/>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Temperature</w:t>
            </w:r>
            <w:r w:rsidRPr="00762EC5">
              <w:rPr>
                <w:rFonts w:ascii="Arial" w:hAnsi="Arial" w:cs="Arial"/>
                <w:bCs/>
                <w:color w:val="000000"/>
                <w:sz w:val="22"/>
                <w:szCs w:val="22"/>
              </w:rPr>
              <w:t xml:space="preserve"> (T</w:t>
            </w:r>
            <w:r w:rsidRPr="00762EC5">
              <w:rPr>
                <w:rFonts w:ascii="Arial" w:hAnsi="Arial" w:cs="Arial"/>
                <w:bCs/>
                <w:color w:val="000000"/>
                <w:sz w:val="22"/>
                <w:szCs w:val="22"/>
                <w:vertAlign w:val="subscript"/>
              </w:rPr>
              <w:t>L</w:t>
            </w:r>
            <w:r w:rsidRPr="00762EC5">
              <w:rPr>
                <w:rFonts w:ascii="Arial" w:hAnsi="Arial" w:cs="Arial"/>
                <w:bCs/>
                <w:color w:val="000000"/>
                <w:sz w:val="22"/>
                <w:szCs w:val="22"/>
              </w:rPr>
              <w:t>)</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5</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-10</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-25</w:t>
            </w:r>
          </w:p>
        </w:tc>
        <w:tc>
          <w:tcPr>
            <w:tcW w:w="147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Cs/>
                <w:color w:val="000000"/>
                <w:sz w:val="22"/>
                <w:szCs w:val="22"/>
              </w:rPr>
            </w:pPr>
            <w:r w:rsidRPr="00762EC5">
              <w:rPr>
                <w:rFonts w:ascii="Arial" w:hAnsi="Arial" w:cs="Arial"/>
                <w:bCs/>
                <w:color w:val="000000"/>
                <w:sz w:val="22"/>
                <w:szCs w:val="22"/>
              </w:rPr>
              <w:t>-40</w:t>
            </w:r>
          </w:p>
        </w:tc>
        <w:tc>
          <w:tcPr>
            <w:tcW w:w="624"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°C</w:t>
            </w:r>
          </w:p>
        </w:tc>
      </w:tr>
      <w:tr w:rsidR="00440C66"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503B80" w:rsidP="005570F3">
            <w:pPr>
              <w:rPr>
                <w:rFonts w:ascii="Arial" w:hAnsi="Arial" w:cs="Arial"/>
                <w:color w:val="000000"/>
                <w:sz w:val="22"/>
                <w:szCs w:val="22"/>
              </w:rPr>
            </w:pPr>
            <w:r w:rsidRPr="00762EC5">
              <w:rPr>
                <w:rFonts w:ascii="Arial" w:hAnsi="Arial" w:cs="Arial"/>
                <w:color w:val="000000"/>
                <w:sz w:val="22"/>
                <w:szCs w:val="22"/>
              </w:rPr>
              <w:t>NOTES</w:t>
            </w:r>
          </w:p>
        </w:tc>
        <w:tc>
          <w:tcPr>
            <w:tcW w:w="6520" w:type="dxa"/>
            <w:gridSpan w:val="5"/>
            <w:tcBorders>
              <w:top w:val="nil"/>
              <w:left w:val="nil"/>
              <w:bottom w:val="single" w:sz="8" w:space="0" w:color="auto"/>
              <w:right w:val="single" w:sz="8" w:space="0" w:color="auto"/>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i/>
                <w:color w:val="000000"/>
                <w:sz w:val="22"/>
                <w:szCs w:val="22"/>
              </w:rPr>
              <w:t>I</w:t>
            </w:r>
            <w:r w:rsidRPr="00762EC5">
              <w:rPr>
                <w:rFonts w:ascii="Arial" w:hAnsi="Arial" w:cs="Arial"/>
                <w:bCs/>
                <w:color w:val="000000"/>
                <w:sz w:val="22"/>
                <w:szCs w:val="22"/>
                <w:vertAlign w:val="subscript"/>
              </w:rPr>
              <w:t>H</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w:t>
            </w:r>
            <w:r w:rsidRPr="00762EC5">
              <w:rPr>
                <w:rFonts w:ascii="Arial" w:hAnsi="Arial" w:cs="Arial"/>
                <w:bCs/>
                <w:i/>
                <w:color w:val="000000"/>
                <w:sz w:val="22"/>
                <w:szCs w:val="22"/>
              </w:rPr>
              <w:t xml:space="preserve"> T</w:t>
            </w:r>
            <w:r w:rsidRPr="00762EC5">
              <w:rPr>
                <w:rFonts w:ascii="Arial" w:hAnsi="Arial" w:cs="Arial"/>
                <w:bCs/>
                <w:i/>
                <w:color w:val="000000"/>
                <w:sz w:val="22"/>
                <w:szCs w:val="22"/>
                <w:vertAlign w:val="subscript"/>
              </w:rPr>
              <w:t>H</w:t>
            </w:r>
            <w:r w:rsidRPr="00762EC5">
              <w:rPr>
                <w:rFonts w:ascii="Arial" w:hAnsi="Arial" w:cs="Arial"/>
                <w:color w:val="000000"/>
                <w:sz w:val="22"/>
                <w:szCs w:val="22"/>
              </w:rPr>
              <w:t>;</w:t>
            </w:r>
            <w:r w:rsidRPr="00762EC5">
              <w:rPr>
                <w:rFonts w:ascii="Arial" w:hAnsi="Arial" w:cs="Arial"/>
                <w:i/>
                <w:color w:val="000000"/>
                <w:sz w:val="22"/>
                <w:szCs w:val="22"/>
              </w:rPr>
              <w:t xml:space="preserve"> I</w:t>
            </w:r>
            <w:r w:rsidRPr="00762EC5">
              <w:rPr>
                <w:rFonts w:ascii="Arial" w:hAnsi="Arial" w:cs="Arial"/>
                <w:bCs/>
                <w:color w:val="000000"/>
                <w:sz w:val="22"/>
                <w:szCs w:val="22"/>
                <w:vertAlign w:val="subscript"/>
              </w:rPr>
              <w:t>R</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 T</w:t>
            </w:r>
            <w:r w:rsidRPr="00762EC5">
              <w:rPr>
                <w:rFonts w:ascii="Arial" w:hAnsi="Arial" w:cs="Arial"/>
                <w:bCs/>
                <w:color w:val="000000"/>
                <w:sz w:val="22"/>
                <w:szCs w:val="22"/>
                <w:vertAlign w:val="subscript"/>
              </w:rPr>
              <w:t>R</w:t>
            </w:r>
            <w:r w:rsidRPr="00762EC5">
              <w:rPr>
                <w:rFonts w:ascii="Arial" w:hAnsi="Arial" w:cs="Arial"/>
                <w:color w:val="000000"/>
                <w:sz w:val="22"/>
                <w:szCs w:val="22"/>
              </w:rPr>
              <w:t xml:space="preserve">; </w:t>
            </w:r>
            <w:r w:rsidRPr="00762EC5">
              <w:rPr>
                <w:rFonts w:ascii="Arial" w:hAnsi="Arial" w:cs="Arial"/>
                <w:i/>
                <w:color w:val="000000"/>
                <w:sz w:val="22"/>
                <w:szCs w:val="22"/>
              </w:rPr>
              <w:t>I</w:t>
            </w:r>
            <w:r w:rsidRPr="00762EC5">
              <w:rPr>
                <w:rFonts w:ascii="Arial" w:hAnsi="Arial" w:cs="Arial"/>
                <w:bCs/>
                <w:color w:val="000000"/>
                <w:sz w:val="22"/>
                <w:szCs w:val="22"/>
                <w:vertAlign w:val="subscript"/>
              </w:rPr>
              <w:t>I</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the index for T</w:t>
            </w:r>
            <w:r w:rsidRPr="00762EC5">
              <w:rPr>
                <w:rFonts w:ascii="Arial" w:hAnsi="Arial" w:cs="Arial"/>
                <w:bCs/>
                <w:color w:val="000000"/>
                <w:sz w:val="22"/>
                <w:szCs w:val="22"/>
                <w:vertAlign w:val="subscript"/>
              </w:rPr>
              <w:t>I</w:t>
            </w:r>
            <w:r w:rsidRPr="00762EC5">
              <w:rPr>
                <w:rFonts w:ascii="Arial" w:hAnsi="Arial" w:cs="Arial"/>
                <w:color w:val="000000"/>
                <w:sz w:val="22"/>
                <w:szCs w:val="22"/>
              </w:rPr>
              <w:t xml:space="preserve">; </w:t>
            </w:r>
            <w:r w:rsidRPr="00762EC5">
              <w:rPr>
                <w:rFonts w:ascii="Arial" w:hAnsi="Arial" w:cs="Arial"/>
                <w:i/>
                <w:color w:val="000000"/>
                <w:sz w:val="22"/>
                <w:szCs w:val="22"/>
              </w:rPr>
              <w:t>I</w:t>
            </w:r>
            <w:r w:rsidRPr="00762EC5">
              <w:rPr>
                <w:rFonts w:ascii="Arial" w:hAnsi="Arial" w:cs="Arial"/>
                <w:bCs/>
                <w:color w:val="000000"/>
                <w:sz w:val="22"/>
                <w:szCs w:val="22"/>
                <w:vertAlign w:val="subscript"/>
              </w:rPr>
              <w:t>L</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concerns </w:t>
            </w:r>
            <w:r w:rsidRPr="00762EC5">
              <w:rPr>
                <w:rFonts w:ascii="Arial" w:hAnsi="Arial" w:cs="Arial"/>
                <w:bCs/>
                <w:color w:val="000000"/>
                <w:sz w:val="22"/>
                <w:szCs w:val="22"/>
              </w:rPr>
              <w:t xml:space="preserve">the index for </w:t>
            </w:r>
            <w:r w:rsidRPr="00762EC5">
              <w:rPr>
                <w:rFonts w:ascii="Arial" w:hAnsi="Arial" w:cs="Arial"/>
                <w:bCs/>
                <w:i/>
                <w:color w:val="000000"/>
                <w:sz w:val="22"/>
                <w:szCs w:val="22"/>
              </w:rPr>
              <w:t>T</w:t>
            </w:r>
            <w:r w:rsidRPr="00762EC5">
              <w:rPr>
                <w:rFonts w:ascii="Arial" w:hAnsi="Arial" w:cs="Arial"/>
                <w:bCs/>
                <w:i/>
                <w:color w:val="000000"/>
                <w:sz w:val="22"/>
                <w:szCs w:val="22"/>
                <w:vertAlign w:val="subscript"/>
              </w:rPr>
              <w:t>L.</w:t>
            </w:r>
          </w:p>
          <w:p w:rsidR="00440C66" w:rsidRPr="00762EC5" w:rsidRDefault="00440C66" w:rsidP="005570F3">
            <w:pPr>
              <w:rPr>
                <w:rFonts w:ascii="Arial" w:hAnsi="Arial" w:cs="Arial"/>
                <w:bCs/>
                <w:color w:val="000000"/>
                <w:sz w:val="22"/>
                <w:szCs w:val="22"/>
                <w:vertAlign w:val="subscript"/>
              </w:rPr>
            </w:pPr>
            <w:r w:rsidRPr="00762EC5">
              <w:rPr>
                <w:rFonts w:ascii="Arial" w:hAnsi="Arial" w:cs="Arial"/>
                <w:color w:val="000000"/>
                <w:sz w:val="22"/>
                <w:szCs w:val="22"/>
              </w:rPr>
              <w:t xml:space="preserve">By default: </w:t>
            </w:r>
            <w:r w:rsidRPr="00762EC5">
              <w:rPr>
                <w:rFonts w:ascii="Arial" w:hAnsi="Arial" w:cs="Arial"/>
                <w:i/>
                <w:color w:val="000000"/>
                <w:sz w:val="22"/>
                <w:szCs w:val="22"/>
              </w:rPr>
              <w:t>T</w:t>
            </w:r>
            <w:r w:rsidRPr="00762EC5">
              <w:rPr>
                <w:rFonts w:ascii="Arial" w:hAnsi="Arial" w:cs="Arial"/>
                <w:color w:val="000000"/>
                <w:sz w:val="22"/>
                <w:szCs w:val="22"/>
                <w:vertAlign w:val="subscript"/>
              </w:rPr>
              <w:t>R</w:t>
            </w:r>
            <w:r w:rsidRPr="00762EC5">
              <w:rPr>
                <w:rFonts w:ascii="Arial" w:hAnsi="Arial" w:cs="Arial"/>
                <w:color w:val="000000"/>
                <w:sz w:val="22"/>
                <w:szCs w:val="22"/>
              </w:rPr>
              <w:t xml:space="preserve">  = </w:t>
            </w:r>
            <w:smartTag w:uri="urn:schemas-microsoft-com:office:smarttags" w:element="metricconverter">
              <w:smartTagPr>
                <w:attr w:name="ProductID" w:val="20 ﾰC"/>
              </w:smartTagPr>
              <w:r w:rsidRPr="00762EC5">
                <w:rPr>
                  <w:rFonts w:ascii="Arial" w:hAnsi="Arial" w:cs="Arial"/>
                  <w:color w:val="000000"/>
                  <w:sz w:val="22"/>
                  <w:szCs w:val="22"/>
                </w:rPr>
                <w:t>20 °C</w:t>
              </w:r>
            </w:smartTag>
            <w:r w:rsidRPr="00762EC5">
              <w:rPr>
                <w:rFonts w:ascii="Arial" w:hAnsi="Arial" w:cs="Arial"/>
                <w:color w:val="000000"/>
                <w:sz w:val="22"/>
                <w:szCs w:val="22"/>
              </w:rPr>
              <w:t xml:space="preserve"> and </w:t>
            </w:r>
            <w:r w:rsidRPr="00762EC5">
              <w:rPr>
                <w:rFonts w:ascii="Arial" w:hAnsi="Arial" w:cs="Arial"/>
                <w:i/>
                <w:color w:val="000000"/>
                <w:sz w:val="22"/>
                <w:szCs w:val="22"/>
              </w:rPr>
              <w:t>I</w:t>
            </w:r>
            <w:r w:rsidRPr="00762EC5">
              <w:rPr>
                <w:rFonts w:ascii="Arial" w:hAnsi="Arial" w:cs="Arial"/>
                <w:color w:val="000000"/>
                <w:sz w:val="22"/>
                <w:szCs w:val="22"/>
                <w:vertAlign w:val="subscript"/>
              </w:rPr>
              <w:t>R</w:t>
            </w:r>
            <w:r w:rsidRPr="00762EC5">
              <w:rPr>
                <w:rFonts w:ascii="Arial" w:hAnsi="Arial" w:cs="Arial"/>
                <w:color w:val="000000"/>
                <w:sz w:val="22"/>
                <w:szCs w:val="22"/>
              </w:rPr>
              <w:t xml:space="preserve"> = 0,  </w:t>
            </w:r>
            <w:r w:rsidRPr="00762EC5">
              <w:rPr>
                <w:rFonts w:ascii="Arial" w:hAnsi="Arial" w:cs="Arial"/>
                <w:i/>
                <w:color w:val="000000"/>
                <w:sz w:val="22"/>
                <w:szCs w:val="22"/>
              </w:rPr>
              <w:t>I</w:t>
            </w:r>
            <w:r w:rsidRPr="00762EC5">
              <w:rPr>
                <w:rFonts w:ascii="Arial" w:hAnsi="Arial" w:cs="Arial"/>
                <w:bCs/>
                <w:color w:val="000000"/>
                <w:sz w:val="22"/>
                <w:szCs w:val="22"/>
                <w:vertAlign w:val="subscript"/>
              </w:rPr>
              <w:t xml:space="preserve">H </w:t>
            </w:r>
            <w:r w:rsidRPr="00762EC5">
              <w:rPr>
                <w:rFonts w:ascii="Arial" w:hAnsi="Arial" w:cs="Arial"/>
                <w:color w:val="000000"/>
                <w:sz w:val="22"/>
                <w:szCs w:val="22"/>
              </w:rPr>
              <w:t xml:space="preserve">= </w:t>
            </w:r>
            <w:r w:rsidRPr="00762EC5">
              <w:rPr>
                <w:rFonts w:ascii="Arial" w:hAnsi="Arial" w:cs="Arial"/>
                <w:bCs/>
                <w:color w:val="000000"/>
                <w:sz w:val="22"/>
                <w:szCs w:val="22"/>
              </w:rPr>
              <w:t xml:space="preserve">2, </w:t>
            </w:r>
            <w:r w:rsidRPr="00762EC5">
              <w:rPr>
                <w:rFonts w:ascii="Arial" w:hAnsi="Arial" w:cs="Arial"/>
                <w:i/>
                <w:color w:val="000000"/>
                <w:sz w:val="22"/>
                <w:szCs w:val="22"/>
              </w:rPr>
              <w:t>I</w:t>
            </w:r>
            <w:r w:rsidRPr="00762EC5">
              <w:rPr>
                <w:rFonts w:ascii="Arial" w:hAnsi="Arial" w:cs="Arial"/>
                <w:bCs/>
                <w:color w:val="000000"/>
                <w:sz w:val="22"/>
                <w:szCs w:val="22"/>
                <w:vertAlign w:val="subscript"/>
              </w:rPr>
              <w:t xml:space="preserve">I </w:t>
            </w:r>
            <w:r w:rsidRPr="00762EC5">
              <w:rPr>
                <w:rFonts w:ascii="Arial" w:hAnsi="Arial" w:cs="Arial"/>
                <w:color w:val="000000"/>
                <w:sz w:val="22"/>
                <w:szCs w:val="22"/>
              </w:rPr>
              <w:t xml:space="preserve">= 1 and </w:t>
            </w:r>
            <w:r w:rsidRPr="00762EC5">
              <w:rPr>
                <w:rFonts w:ascii="Arial" w:hAnsi="Arial" w:cs="Arial"/>
                <w:i/>
                <w:color w:val="000000"/>
                <w:sz w:val="22"/>
                <w:szCs w:val="22"/>
              </w:rPr>
              <w:t>I</w:t>
            </w:r>
            <w:r w:rsidRPr="00762EC5">
              <w:rPr>
                <w:rFonts w:ascii="Arial" w:hAnsi="Arial" w:cs="Arial"/>
                <w:color w:val="000000"/>
                <w:sz w:val="22"/>
                <w:szCs w:val="22"/>
                <w:vertAlign w:val="subscript"/>
              </w:rPr>
              <w:t xml:space="preserve">L </w:t>
            </w:r>
            <w:r w:rsidRPr="00762EC5">
              <w:rPr>
                <w:rFonts w:ascii="Arial" w:hAnsi="Arial" w:cs="Arial"/>
                <w:color w:val="000000"/>
                <w:sz w:val="22"/>
                <w:szCs w:val="22"/>
              </w:rPr>
              <w:t xml:space="preserve">= </w:t>
            </w:r>
            <w:r w:rsidRPr="00762EC5">
              <w:rPr>
                <w:rFonts w:ascii="Arial" w:hAnsi="Arial" w:cs="Arial"/>
                <w:bCs/>
                <w:color w:val="000000"/>
                <w:sz w:val="22"/>
                <w:szCs w:val="22"/>
              </w:rPr>
              <w:t>-2</w:t>
            </w:r>
          </w:p>
          <w:p w:rsidR="00440C66" w:rsidRPr="00762EC5" w:rsidRDefault="00440C66" w:rsidP="005570F3">
            <w:pPr>
              <w:rPr>
                <w:rFonts w:ascii="Arial" w:hAnsi="Arial" w:cs="Arial"/>
                <w:color w:val="000000"/>
                <w:sz w:val="22"/>
                <w:szCs w:val="22"/>
              </w:rPr>
            </w:pPr>
            <w:r w:rsidRPr="00762EC5">
              <w:rPr>
                <w:rFonts w:ascii="Arial" w:hAnsi="Arial" w:cs="Arial"/>
                <w:i/>
                <w:color w:val="000000"/>
                <w:sz w:val="22"/>
                <w:szCs w:val="22"/>
              </w:rPr>
              <w:t>I</w:t>
            </w:r>
            <w:r w:rsidRPr="00762EC5">
              <w:rPr>
                <w:rFonts w:ascii="Arial" w:hAnsi="Arial" w:cs="Arial"/>
                <w:color w:val="000000"/>
                <w:sz w:val="22"/>
                <w:szCs w:val="22"/>
                <w:vertAlign w:val="subscript"/>
              </w:rPr>
              <w:t>R</w:t>
            </w:r>
            <w:r w:rsidRPr="00762EC5">
              <w:rPr>
                <w:rFonts w:ascii="Arial" w:hAnsi="Arial" w:cs="Arial"/>
                <w:i/>
                <w:color w:val="000000"/>
                <w:sz w:val="22"/>
                <w:szCs w:val="22"/>
              </w:rPr>
              <w:t xml:space="preserve"> </w:t>
            </w:r>
            <w:r w:rsidRPr="00762EC5">
              <w:rPr>
                <w:rFonts w:ascii="Arial" w:hAnsi="Arial" w:cs="Arial"/>
                <w:color w:val="000000"/>
                <w:sz w:val="22"/>
                <w:szCs w:val="22"/>
              </w:rPr>
              <w:t xml:space="preserve">=  </w:t>
            </w:r>
            <w:r w:rsidRPr="00762EC5">
              <w:rPr>
                <w:rFonts w:ascii="Arial" w:hAnsi="Arial" w:cs="Arial"/>
                <w:i/>
                <w:color w:val="000000"/>
                <w:sz w:val="22"/>
                <w:szCs w:val="22"/>
              </w:rPr>
              <w:t>(I</w:t>
            </w:r>
            <w:r w:rsidRPr="00762EC5">
              <w:rPr>
                <w:rFonts w:ascii="Arial" w:hAnsi="Arial" w:cs="Arial"/>
                <w:bCs/>
                <w:i/>
                <w:color w:val="000000"/>
                <w:sz w:val="22"/>
                <w:szCs w:val="22"/>
                <w:vertAlign w:val="subscript"/>
              </w:rPr>
              <w:t>H</w:t>
            </w:r>
            <w:r w:rsidRPr="00762EC5">
              <w:rPr>
                <w:rFonts w:ascii="Arial" w:hAnsi="Arial" w:cs="Arial"/>
                <w:i/>
                <w:color w:val="000000"/>
                <w:sz w:val="22"/>
                <w:szCs w:val="22"/>
              </w:rPr>
              <w:t xml:space="preserve"> + I</w:t>
            </w:r>
            <w:r w:rsidRPr="00762EC5">
              <w:rPr>
                <w:rFonts w:ascii="Arial" w:hAnsi="Arial" w:cs="Arial"/>
                <w:bCs/>
                <w:i/>
                <w:color w:val="000000"/>
                <w:sz w:val="22"/>
                <w:szCs w:val="22"/>
                <w:vertAlign w:val="subscript"/>
              </w:rPr>
              <w:t>L</w:t>
            </w:r>
            <w:r w:rsidRPr="00762EC5">
              <w:rPr>
                <w:rFonts w:ascii="Arial" w:hAnsi="Arial" w:cs="Arial"/>
                <w:i/>
                <w:color w:val="000000"/>
                <w:sz w:val="22"/>
                <w:szCs w:val="22"/>
              </w:rPr>
              <w:t>)/2</w:t>
            </w:r>
            <w:r w:rsidRPr="00762EC5">
              <w:rPr>
                <w:rFonts w:ascii="Arial" w:hAnsi="Arial" w:cs="Arial"/>
                <w:color w:val="000000"/>
                <w:sz w:val="22"/>
                <w:szCs w:val="22"/>
              </w:rPr>
              <w:t xml:space="preserve"> (rounded to an integer by deleting the mantissa) and  </w:t>
            </w:r>
            <w:r w:rsidRPr="00762EC5">
              <w:rPr>
                <w:rFonts w:ascii="Arial" w:hAnsi="Arial" w:cs="Arial"/>
                <w:i/>
                <w:color w:val="000000"/>
                <w:sz w:val="22"/>
                <w:szCs w:val="22"/>
              </w:rPr>
              <w:t>I</w:t>
            </w:r>
            <w:r w:rsidRPr="00762EC5">
              <w:rPr>
                <w:rFonts w:ascii="Arial" w:hAnsi="Arial" w:cs="Arial"/>
                <w:color w:val="000000"/>
                <w:sz w:val="22"/>
                <w:szCs w:val="22"/>
                <w:vertAlign w:val="subscript"/>
              </w:rPr>
              <w:t>I</w:t>
            </w:r>
            <w:r w:rsidRPr="00762EC5">
              <w:rPr>
                <w:rFonts w:ascii="Arial" w:hAnsi="Arial" w:cs="Arial"/>
                <w:color w:val="000000"/>
                <w:sz w:val="22"/>
                <w:szCs w:val="22"/>
              </w:rPr>
              <w:t xml:space="preserve"> = </w:t>
            </w:r>
            <w:r w:rsidRPr="00762EC5">
              <w:rPr>
                <w:rFonts w:ascii="Arial" w:hAnsi="Arial" w:cs="Arial"/>
                <w:i/>
                <w:color w:val="000000"/>
                <w:sz w:val="22"/>
                <w:szCs w:val="22"/>
              </w:rPr>
              <w:t>(I</w:t>
            </w:r>
            <w:r w:rsidRPr="00762EC5">
              <w:rPr>
                <w:rFonts w:ascii="Arial" w:hAnsi="Arial" w:cs="Arial"/>
                <w:bCs/>
                <w:i/>
                <w:color w:val="000000"/>
                <w:sz w:val="22"/>
                <w:szCs w:val="22"/>
                <w:vertAlign w:val="subscript"/>
              </w:rPr>
              <w:t>R</w:t>
            </w:r>
            <w:r w:rsidRPr="00762EC5">
              <w:rPr>
                <w:rFonts w:ascii="Arial" w:hAnsi="Arial" w:cs="Arial"/>
                <w:bCs/>
                <w:color w:val="000000"/>
                <w:sz w:val="22"/>
                <w:szCs w:val="22"/>
                <w:vertAlign w:val="subscript"/>
              </w:rPr>
              <w:t xml:space="preserve"> </w:t>
            </w:r>
            <w:r w:rsidRPr="00762EC5">
              <w:rPr>
                <w:rFonts w:ascii="Arial" w:hAnsi="Arial" w:cs="Arial"/>
                <w:color w:val="000000"/>
                <w:sz w:val="22"/>
                <w:szCs w:val="22"/>
              </w:rPr>
              <w:t xml:space="preserve">-1 ) </w:t>
            </w:r>
          </w:p>
        </w:tc>
      </w:tr>
      <w:tr w:rsidR="00440C66"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EUT performance</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Determine the error at zero, each time just before changing to a next temperature level. </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After stabilization at each specified temperature conduct the following:</w:t>
            </w:r>
            <w:r w:rsidRPr="00762EC5">
              <w:rPr>
                <w:rFonts w:ascii="Arial" w:hAnsi="Arial" w:cs="Arial"/>
                <w:color w:val="000000"/>
                <w:sz w:val="22"/>
                <w:szCs w:val="22"/>
              </w:rPr>
              <w:br/>
              <w:t>- determine the error at zero indication and</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 calculate the change in zero indication per </w:t>
            </w:r>
            <w:smartTag w:uri="urn:schemas-microsoft-com:office:smarttags" w:element="metricconverter">
              <w:smartTagPr>
                <w:attr w:name="ProductID" w:val="5 ﾰC"/>
              </w:smartTagPr>
              <w:r w:rsidRPr="00762EC5">
                <w:rPr>
                  <w:rFonts w:ascii="Arial" w:hAnsi="Arial" w:cs="Arial"/>
                  <w:color w:val="000000"/>
                  <w:sz w:val="22"/>
                  <w:szCs w:val="22"/>
                </w:rPr>
                <w:t>5 °C</w:t>
              </w:r>
            </w:smartTag>
            <w:r w:rsidRPr="00762EC5">
              <w:rPr>
                <w:rFonts w:ascii="Arial" w:hAnsi="Arial" w:cs="Arial"/>
                <w:color w:val="000000"/>
                <w:sz w:val="22"/>
                <w:szCs w:val="22"/>
              </w:rPr>
              <w:t xml:space="preserve">. </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These zero error gradients (per </w:t>
            </w:r>
            <w:smartTag w:uri="urn:schemas-microsoft-com:office:smarttags" w:element="metricconverter">
              <w:smartTagPr>
                <w:attr w:name="ProductID" w:val="5 ﾰC"/>
              </w:smartTagPr>
              <w:r w:rsidRPr="00762EC5">
                <w:rPr>
                  <w:rFonts w:ascii="Arial" w:hAnsi="Arial" w:cs="Arial"/>
                  <w:color w:val="000000"/>
                  <w:sz w:val="22"/>
                  <w:szCs w:val="22"/>
                </w:rPr>
                <w:t>5 °C</w:t>
              </w:r>
            </w:smartTag>
            <w:r w:rsidRPr="00762EC5">
              <w:rPr>
                <w:rFonts w:ascii="Arial" w:hAnsi="Arial" w:cs="Arial"/>
                <w:color w:val="000000"/>
                <w:sz w:val="22"/>
                <w:szCs w:val="22"/>
              </w:rPr>
              <w:t>) shall be calculated for any two consecutive temperatures of this test.</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At each temperature record the following data:</w:t>
            </w:r>
          </w:p>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a) date and time,  </w:t>
            </w:r>
            <w:r w:rsidRPr="00762EC5">
              <w:rPr>
                <w:rFonts w:ascii="Arial" w:hAnsi="Arial" w:cs="Arial"/>
                <w:color w:val="000000"/>
                <w:sz w:val="22"/>
                <w:szCs w:val="22"/>
              </w:rPr>
              <w:br/>
            </w:r>
            <w:r w:rsidRPr="00762EC5">
              <w:rPr>
                <w:rFonts w:ascii="Arial" w:hAnsi="Arial" w:cs="Arial"/>
                <w:color w:val="000000"/>
                <w:sz w:val="22"/>
                <w:szCs w:val="22"/>
              </w:rPr>
              <w:lastRenderedPageBreak/>
              <w:t xml:space="preserve">b) temperature,  </w:t>
            </w:r>
            <w:r w:rsidRPr="00762EC5">
              <w:rPr>
                <w:rFonts w:ascii="Arial" w:hAnsi="Arial" w:cs="Arial"/>
                <w:color w:val="000000"/>
                <w:sz w:val="22"/>
                <w:szCs w:val="22"/>
              </w:rPr>
              <w:br/>
              <w:t xml:space="preserve">c) relative humidity,  </w:t>
            </w:r>
            <w:r w:rsidRPr="00762EC5">
              <w:rPr>
                <w:rFonts w:ascii="Arial" w:hAnsi="Arial" w:cs="Arial"/>
                <w:color w:val="000000"/>
                <w:sz w:val="22"/>
                <w:szCs w:val="22"/>
              </w:rPr>
              <w:br/>
              <w:t xml:space="preserve">d) zero error,  </w:t>
            </w:r>
            <w:r w:rsidRPr="00762EC5">
              <w:rPr>
                <w:rFonts w:ascii="Arial" w:hAnsi="Arial" w:cs="Arial"/>
                <w:color w:val="000000"/>
                <w:sz w:val="22"/>
                <w:szCs w:val="22"/>
              </w:rPr>
              <w:br/>
              <w:t xml:space="preserve">e) calculated zero error gradient  </w:t>
            </w:r>
          </w:p>
        </w:tc>
      </w:tr>
      <w:tr w:rsidR="00440C66" w:rsidRPr="0053586E" w:rsidTr="00762EC5">
        <w:trPr>
          <w:trHeight w:val="64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lastRenderedPageBreak/>
              <w:t xml:space="preserve">Permitted maximum deviation  </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All functions shall operate as designed.</w:t>
            </w:r>
            <w:r w:rsidRPr="00762EC5">
              <w:rPr>
                <w:rFonts w:ascii="Arial" w:hAnsi="Arial" w:cs="Arial"/>
                <w:color w:val="000000"/>
                <w:sz w:val="22"/>
                <w:szCs w:val="22"/>
              </w:rPr>
              <w:br/>
              <w:t xml:space="preserve">The change in zero indication shall over a temperature difference of </w:t>
            </w:r>
            <w:smartTag w:uri="urn:schemas-microsoft-com:office:smarttags" w:element="metricconverter">
              <w:smartTagPr>
                <w:attr w:name="ProductID" w:val="5 ﾰC"/>
              </w:smartTagPr>
              <w:r w:rsidRPr="00762EC5">
                <w:rPr>
                  <w:rFonts w:ascii="Arial" w:hAnsi="Arial" w:cs="Arial"/>
                  <w:color w:val="000000"/>
                  <w:sz w:val="22"/>
                  <w:szCs w:val="22"/>
                </w:rPr>
                <w:t>5 °C</w:t>
              </w:r>
            </w:smartTag>
            <w:r w:rsidRPr="00762EC5">
              <w:rPr>
                <w:rFonts w:ascii="Arial" w:hAnsi="Arial" w:cs="Arial"/>
                <w:color w:val="000000"/>
                <w:sz w:val="22"/>
                <w:szCs w:val="22"/>
              </w:rPr>
              <w:t xml:space="preserve"> not vary by more than the maximum permissible error specified in </w:t>
            </w:r>
            <w:r w:rsidR="00935367">
              <w:rPr>
                <w:rFonts w:ascii="Arial" w:hAnsi="Arial" w:cs="Arial"/>
                <w:color w:val="000000"/>
                <w:sz w:val="22"/>
                <w:szCs w:val="22"/>
              </w:rPr>
              <w:t>4.3</w:t>
            </w:r>
            <w:r w:rsidRPr="00762EC5">
              <w:rPr>
                <w:rFonts w:ascii="Arial" w:hAnsi="Arial" w:cs="Arial"/>
                <w:color w:val="000000"/>
                <w:sz w:val="22"/>
                <w:szCs w:val="22"/>
              </w:rPr>
              <w:t>.2 for the Minfill of the AGFI.</w:t>
            </w:r>
          </w:p>
        </w:tc>
      </w:tr>
    </w:tbl>
    <w:p w:rsidR="00440C66" w:rsidRPr="00966C41"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136F0C" w:rsidRDefault="00136F0C" w:rsidP="00A43528">
      <w:pPr>
        <w:tabs>
          <w:tab w:val="left" w:pos="0"/>
          <w:tab w:val="left" w:pos="177"/>
          <w:tab w:val="left" w:pos="355"/>
          <w:tab w:val="left" w:pos="532"/>
          <w:tab w:val="left" w:pos="888"/>
          <w:tab w:val="left" w:pos="1400"/>
          <w:tab w:val="left" w:pos="1440"/>
          <w:tab w:val="left" w:pos="1500"/>
        </w:tabs>
        <w:suppressAutoHyphens/>
        <w:ind w:left="720" w:hanging="720"/>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EF1522" w:rsidRPr="00966C41" w:rsidRDefault="00EF152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B875AE" w:rsidRPr="0017019E"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r>
        <w:rPr>
          <w:rFonts w:ascii="Arial" w:hAnsi="Arial"/>
          <w:b/>
          <w:spacing w:val="-3"/>
          <w:sz w:val="22"/>
        </w:rPr>
        <w:t>A.6.2.4</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B875AE" w:rsidRPr="0017019E">
        <w:rPr>
          <w:rFonts w:ascii="Arial" w:hAnsi="Arial"/>
          <w:spacing w:val="-3"/>
          <w:sz w:val="22"/>
          <w:szCs w:val="22"/>
        </w:rPr>
        <w:t>Damp heat test (7.2)</w:t>
      </w:r>
    </w:p>
    <w:p w:rsidR="00B875AE" w:rsidRPr="0017019E" w:rsidRDefault="00B875A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p>
    <w:p w:rsidR="00B875AE" w:rsidRPr="0017019E" w:rsidRDefault="00B875AE" w:rsidP="00B875AE">
      <w:pPr>
        <w:rPr>
          <w:rFonts w:ascii="Arial" w:hAnsi="Arial" w:cs="Arial"/>
          <w:sz w:val="22"/>
          <w:szCs w:val="22"/>
        </w:rPr>
      </w:pPr>
      <w:r w:rsidRPr="0017019E">
        <w:rPr>
          <w:rFonts w:ascii="Arial" w:hAnsi="Arial" w:cs="Arial"/>
          <w:sz w:val="22"/>
          <w:szCs w:val="22"/>
        </w:rPr>
        <w:t xml:space="preserve">The tests in </w:t>
      </w:r>
      <w:r w:rsidR="00272B31">
        <w:rPr>
          <w:rFonts w:ascii="Arial" w:hAnsi="Arial" w:cs="Arial"/>
          <w:sz w:val="22"/>
          <w:szCs w:val="22"/>
        </w:rPr>
        <w:t>A.6.2.4</w:t>
      </w:r>
      <w:r w:rsidRPr="0017019E">
        <w:rPr>
          <w:rFonts w:ascii="Arial" w:hAnsi="Arial" w:cs="Arial"/>
          <w:sz w:val="22"/>
          <w:szCs w:val="22"/>
        </w:rPr>
        <w:t xml:space="preserve">.1 or </w:t>
      </w:r>
      <w:r w:rsidR="00272B31">
        <w:rPr>
          <w:rFonts w:ascii="Arial" w:hAnsi="Arial" w:cs="Arial"/>
          <w:sz w:val="22"/>
          <w:szCs w:val="22"/>
        </w:rPr>
        <w:t>A.6.2.4</w:t>
      </w:r>
      <w:r w:rsidRPr="0017019E">
        <w:rPr>
          <w:rFonts w:ascii="Arial" w:hAnsi="Arial" w:cs="Arial"/>
          <w:sz w:val="22"/>
          <w:szCs w:val="22"/>
        </w:rPr>
        <w:t xml:space="preserve">.2 may be performed alternatively in accordance with </w:t>
      </w:r>
      <w:r w:rsidR="00935367">
        <w:rPr>
          <w:rFonts w:ascii="Arial" w:hAnsi="Arial" w:cs="Arial"/>
          <w:sz w:val="22"/>
          <w:szCs w:val="22"/>
        </w:rPr>
        <w:t>4.6</w:t>
      </w:r>
      <w:r w:rsidRPr="0017019E">
        <w:rPr>
          <w:rFonts w:ascii="Arial" w:hAnsi="Arial" w:cs="Arial"/>
          <w:sz w:val="22"/>
          <w:szCs w:val="22"/>
        </w:rPr>
        <w:t>.1, the option chosen being mentioned in the type approval certificate.</w:t>
      </w:r>
    </w:p>
    <w:p w:rsidR="00B875AE" w:rsidRDefault="00B875A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A.6.2.4</w:t>
      </w:r>
      <w:r w:rsidR="00B875AE">
        <w:rPr>
          <w:rFonts w:ascii="Arial" w:hAnsi="Arial"/>
          <w:spacing w:val="-3"/>
          <w:sz w:val="22"/>
        </w:rPr>
        <w:t>.1</w:t>
      </w:r>
      <w:r w:rsidR="00B875AE">
        <w:rPr>
          <w:rFonts w:ascii="Arial" w:hAnsi="Arial"/>
          <w:spacing w:val="-3"/>
          <w:sz w:val="22"/>
        </w:rPr>
        <w:tab/>
      </w:r>
      <w:r w:rsidR="00B875AE">
        <w:rPr>
          <w:rFonts w:ascii="Arial" w:hAnsi="Arial"/>
          <w:spacing w:val="-3"/>
          <w:sz w:val="22"/>
        </w:rPr>
        <w:tab/>
      </w:r>
      <w:r w:rsidR="004B40A8" w:rsidRPr="00966C41">
        <w:rPr>
          <w:rFonts w:ascii="Arial" w:hAnsi="Arial"/>
          <w:spacing w:val="-3"/>
          <w:sz w:val="22"/>
        </w:rPr>
        <w:t xml:space="preserve">Damp heat, steady state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pStyle w:val="BodyText2"/>
        <w:widowControl/>
        <w:tabs>
          <w:tab w:val="clear" w:pos="-267"/>
          <w:tab w:val="clear" w:pos="710"/>
          <w:tab w:val="clear" w:pos="1154"/>
          <w:tab w:val="left" w:pos="1400"/>
          <w:tab w:val="left" w:pos="1500"/>
        </w:tabs>
        <w:rPr>
          <w:snapToGrid/>
          <w:lang w:val="en-GB"/>
        </w:rPr>
      </w:pPr>
      <w:r w:rsidRPr="00966C41">
        <w:rPr>
          <w:snapToGrid/>
          <w:lang w:val="en-GB"/>
        </w:rPr>
        <w:t xml:space="preserve">Damp heat, steady state test are carried out according to </w:t>
      </w:r>
      <w:r w:rsidR="00117612">
        <w:rPr>
          <w:snapToGrid/>
          <w:lang w:val="en-GB"/>
        </w:rPr>
        <w:t>Table 6</w:t>
      </w:r>
      <w:r w:rsidRPr="00966C41">
        <w:rPr>
          <w:snapToGrid/>
          <w:lang w:val="en-GB"/>
        </w:rPr>
        <w: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657" w:type="dxa"/>
        <w:tblInd w:w="98" w:type="dxa"/>
        <w:tblLook w:val="04A0"/>
      </w:tblPr>
      <w:tblGrid>
        <w:gridCol w:w="2106"/>
        <w:gridCol w:w="3701"/>
        <w:gridCol w:w="2850"/>
      </w:tblGrid>
      <w:tr w:rsidR="00440C66" w:rsidRPr="00762EC5" w:rsidTr="00762EC5">
        <w:trPr>
          <w:trHeight w:val="315"/>
        </w:trPr>
        <w:tc>
          <w:tcPr>
            <w:tcW w:w="8657" w:type="dxa"/>
            <w:gridSpan w:val="3"/>
            <w:tcBorders>
              <w:top w:val="nil"/>
              <w:left w:val="nil"/>
              <w:bottom w:val="single" w:sz="8" w:space="0" w:color="auto"/>
              <w:right w:val="nil"/>
            </w:tcBorders>
            <w:shd w:val="clear" w:color="auto" w:fill="auto"/>
            <w:vAlign w:val="center"/>
          </w:tcPr>
          <w:p w:rsidR="00440C66" w:rsidRPr="00762EC5" w:rsidRDefault="00440C66" w:rsidP="005570F3">
            <w:pPr>
              <w:rPr>
                <w:rFonts w:ascii="Arial" w:hAnsi="Arial" w:cs="Arial"/>
                <w:b/>
                <w:bCs/>
                <w:color w:val="000000"/>
                <w:sz w:val="22"/>
                <w:szCs w:val="22"/>
              </w:rPr>
            </w:pPr>
            <w:r w:rsidRPr="00762EC5">
              <w:rPr>
                <w:rFonts w:ascii="Arial" w:hAnsi="Arial" w:cs="Arial"/>
                <w:b/>
                <w:bCs/>
                <w:color w:val="000000"/>
                <w:sz w:val="22"/>
                <w:szCs w:val="22"/>
              </w:rPr>
              <w:t>Table 6  Damp heat, steady-state (non condensing)</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Applicable standards</w:t>
            </w:r>
          </w:p>
        </w:tc>
        <w:tc>
          <w:tcPr>
            <w:tcW w:w="6551"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2922A3" w:rsidP="005570F3">
            <w:pPr>
              <w:rPr>
                <w:rFonts w:ascii="Arial" w:hAnsi="Arial" w:cs="Arial"/>
                <w:color w:val="000000"/>
                <w:sz w:val="22"/>
                <w:szCs w:val="22"/>
              </w:rPr>
            </w:pPr>
            <w:r>
              <w:rPr>
                <w:rFonts w:ascii="Arial" w:hAnsi="Arial" w:cs="Arial"/>
                <w:color w:val="000000"/>
                <w:sz w:val="22"/>
                <w:szCs w:val="22"/>
              </w:rPr>
              <w:t xml:space="preserve">IEC 60068-2-78 </w:t>
            </w:r>
            <w:r w:rsidR="005569A3">
              <w:rPr>
                <w:rFonts w:ascii="Arial" w:hAnsi="Arial" w:cs="Arial"/>
                <w:color w:val="000000"/>
                <w:sz w:val="22"/>
                <w:szCs w:val="22"/>
              </w:rPr>
              <w:t>[11]</w:t>
            </w:r>
            <w:r w:rsidR="00440C66" w:rsidRPr="00762EC5">
              <w:rPr>
                <w:rFonts w:ascii="Arial" w:hAnsi="Arial" w:cs="Arial"/>
                <w:color w:val="000000"/>
                <w:sz w:val="22"/>
                <w:szCs w:val="22"/>
              </w:rPr>
              <w:t xml:space="preserve">, </w:t>
            </w:r>
            <w:r>
              <w:rPr>
                <w:rFonts w:ascii="Arial" w:hAnsi="Arial" w:cs="Arial"/>
                <w:color w:val="000000"/>
                <w:sz w:val="22"/>
                <w:szCs w:val="22"/>
              </w:rPr>
              <w:t xml:space="preserve">IEC 60068-3-4 </w:t>
            </w:r>
            <w:r w:rsidR="005569A3">
              <w:rPr>
                <w:rFonts w:ascii="Arial" w:hAnsi="Arial" w:cs="Arial"/>
                <w:color w:val="000000"/>
                <w:sz w:val="22"/>
                <w:szCs w:val="22"/>
              </w:rPr>
              <w:t>[12]</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Test method </w:t>
            </w:r>
          </w:p>
        </w:tc>
        <w:tc>
          <w:tcPr>
            <w:tcW w:w="6551"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Exposure to damp heat in steady-state</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Applicability</w:t>
            </w:r>
          </w:p>
        </w:tc>
        <w:tc>
          <w:tcPr>
            <w:tcW w:w="6551"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This test is considered general applicable where the measuring instrument is expected to be used in a non-controlled climatic environment, where adsorption or absorption play the main part. </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Object of the test</w:t>
            </w:r>
          </w:p>
        </w:tc>
        <w:tc>
          <w:tcPr>
            <w:tcW w:w="6551"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.2 under conditions of high humidity and constant temperature specified in 7.5.</w:t>
            </w:r>
          </w:p>
        </w:tc>
      </w:tr>
      <w:tr w:rsidR="00440C66" w:rsidRPr="00762EC5" w:rsidTr="00762EC5">
        <w:trPr>
          <w:trHeight w:val="300"/>
        </w:trPr>
        <w:tc>
          <w:tcPr>
            <w:tcW w:w="2106" w:type="dxa"/>
            <w:tcBorders>
              <w:top w:val="single" w:sz="8" w:space="0" w:color="auto"/>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Precondition</w:t>
            </w:r>
          </w:p>
        </w:tc>
        <w:tc>
          <w:tcPr>
            <w:tcW w:w="6551" w:type="dxa"/>
            <w:gridSpan w:val="2"/>
            <w:tcBorders>
              <w:top w:val="single" w:sz="8" w:space="0" w:color="auto"/>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the warm-up time specified by the manufacturer. </w:t>
            </w:r>
          </w:p>
        </w:tc>
      </w:tr>
      <w:tr w:rsidR="00440C66" w:rsidRPr="00762EC5" w:rsidTr="00762EC5">
        <w:trPr>
          <w:trHeight w:val="300"/>
        </w:trPr>
        <w:tc>
          <w:tcPr>
            <w:tcW w:w="2106" w:type="dxa"/>
            <w:tcBorders>
              <w:top w:val="single" w:sz="8" w:space="0" w:color="000000"/>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Condition of the EUT</w:t>
            </w:r>
          </w:p>
        </w:tc>
        <w:tc>
          <w:tcPr>
            <w:tcW w:w="6551" w:type="dxa"/>
            <w:gridSpan w:val="2"/>
            <w:tcBorders>
              <w:top w:val="single" w:sz="8" w:space="0" w:color="000000"/>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440C66" w:rsidRPr="00762EC5" w:rsidTr="00762EC5">
        <w:trPr>
          <w:trHeight w:val="2520"/>
        </w:trPr>
        <w:tc>
          <w:tcPr>
            <w:tcW w:w="2106" w:type="dxa"/>
            <w:tcBorders>
              <w:top w:val="single" w:sz="8" w:space="0" w:color="000000"/>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procedure in brief</w:t>
            </w:r>
          </w:p>
        </w:tc>
        <w:tc>
          <w:tcPr>
            <w:tcW w:w="6551" w:type="dxa"/>
            <w:gridSpan w:val="2"/>
            <w:tcBorders>
              <w:top w:val="single" w:sz="8" w:space="0" w:color="000000"/>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test comprises exposure to the specified high level temperature and the specified constant relative humidity for a certain fixed period of time as defined by the test level chosen.</w:t>
            </w:r>
            <w:r w:rsidRPr="00762EC5">
              <w:rPr>
                <w:rFonts w:ascii="Arial" w:hAnsi="Arial" w:cs="Arial"/>
                <w:color w:val="000000"/>
                <w:sz w:val="22"/>
                <w:szCs w:val="22"/>
              </w:rPr>
              <w:br/>
              <w:t>The EUT shall be handled such that no condensation of water occurs on it.</w:t>
            </w:r>
            <w:r w:rsidRPr="00762EC5">
              <w:rPr>
                <w:rFonts w:ascii="Arial" w:hAnsi="Arial" w:cs="Arial"/>
                <w:color w:val="000000"/>
                <w:sz w:val="22"/>
                <w:szCs w:val="22"/>
              </w:rPr>
              <w:br/>
            </w:r>
            <w:r w:rsidRPr="00762EC5">
              <w:rPr>
                <w:rFonts w:ascii="Arial" w:hAnsi="Arial" w:cs="Arial"/>
                <w:color w:val="000000"/>
                <w:sz w:val="22"/>
                <w:szCs w:val="22"/>
              </w:rPr>
              <w:br/>
              <w:t>Climate test sequence</w:t>
            </w:r>
            <w:proofErr w:type="gramStart"/>
            <w:r w:rsidRPr="00762EC5">
              <w:rPr>
                <w:rFonts w:ascii="Arial" w:hAnsi="Arial" w:cs="Arial"/>
                <w:color w:val="000000"/>
                <w:sz w:val="22"/>
                <w:szCs w:val="22"/>
              </w:rPr>
              <w:t>:</w:t>
            </w:r>
            <w:proofErr w:type="gramEnd"/>
            <w:r w:rsidRPr="00762EC5">
              <w:rPr>
                <w:rFonts w:ascii="Arial" w:hAnsi="Arial" w:cs="Arial"/>
                <w:color w:val="000000"/>
                <w:sz w:val="22"/>
                <w:szCs w:val="22"/>
              </w:rPr>
              <w:br/>
              <w:t>1. Set at reference temperature and at 50 % relative humidity,</w:t>
            </w:r>
            <w:r w:rsidRPr="00762EC5">
              <w:rPr>
                <w:rFonts w:ascii="Arial" w:hAnsi="Arial" w:cs="Arial"/>
                <w:color w:val="000000"/>
                <w:sz w:val="22"/>
                <w:szCs w:val="22"/>
              </w:rPr>
              <w:br/>
              <w:t>2. Maintain for 3 hours at reference temperature and 50 % humidity,</w:t>
            </w:r>
            <w:r w:rsidRPr="00762EC5">
              <w:rPr>
                <w:rFonts w:ascii="Arial" w:hAnsi="Arial" w:cs="Arial"/>
                <w:color w:val="000000"/>
                <w:sz w:val="22"/>
                <w:szCs w:val="22"/>
              </w:rPr>
              <w:br/>
              <w:t>3. Set at specified high temperature at 85 % humidity,</w:t>
            </w:r>
            <w:r w:rsidRPr="00762EC5">
              <w:rPr>
                <w:rFonts w:ascii="Arial" w:hAnsi="Arial" w:cs="Arial"/>
                <w:color w:val="000000"/>
                <w:sz w:val="22"/>
                <w:szCs w:val="22"/>
              </w:rPr>
              <w:br/>
              <w:t>4. Maintain during 48 hours this high temperature and 85 % relative humidity,</w:t>
            </w:r>
            <w:r w:rsidRPr="00762EC5">
              <w:rPr>
                <w:rFonts w:ascii="Arial" w:hAnsi="Arial" w:cs="Arial"/>
                <w:color w:val="000000"/>
                <w:sz w:val="22"/>
                <w:szCs w:val="22"/>
              </w:rPr>
              <w:br/>
              <w:t>5. Set at reference temperature and at 50 % relative humidity,</w:t>
            </w:r>
            <w:r w:rsidRPr="00762EC5">
              <w:rPr>
                <w:rFonts w:ascii="Arial" w:hAnsi="Arial" w:cs="Arial"/>
                <w:color w:val="000000"/>
                <w:sz w:val="22"/>
                <w:szCs w:val="22"/>
              </w:rPr>
              <w:br/>
              <w:t>6. Maintain for 3 hours at reference temperature at 50 % relative humidity.</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auto"/>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lastRenderedPageBreak/>
              <w:t> </w:t>
            </w:r>
          </w:p>
        </w:tc>
        <w:tc>
          <w:tcPr>
            <w:tcW w:w="3701" w:type="dxa"/>
            <w:tcBorders>
              <w:top w:val="single" w:sz="8" w:space="0" w:color="auto"/>
              <w:left w:val="single" w:sz="8" w:space="0" w:color="auto"/>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color w:val="000000"/>
                <w:sz w:val="22"/>
                <w:szCs w:val="22"/>
              </w:rPr>
              <w:t>Relative humidity (RH)</w:t>
            </w:r>
          </w:p>
        </w:tc>
        <w:tc>
          <w:tcPr>
            <w:tcW w:w="2850" w:type="dxa"/>
            <w:tcBorders>
              <w:top w:val="single" w:sz="8" w:space="0" w:color="auto"/>
              <w:left w:val="single" w:sz="8" w:space="0" w:color="auto"/>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 Duration</w:t>
            </w:r>
          </w:p>
        </w:tc>
      </w:tr>
      <w:tr w:rsidR="00440C66" w:rsidRPr="00762EC5" w:rsidTr="00762EC5">
        <w:trPr>
          <w:trHeight w:val="420"/>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b/>
                <w:bCs/>
                <w:color w:val="000000"/>
                <w:sz w:val="22"/>
                <w:szCs w:val="22"/>
              </w:rPr>
              <w:t>Test level</w:t>
            </w:r>
          </w:p>
        </w:tc>
        <w:tc>
          <w:tcPr>
            <w:tcW w:w="3701"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85</w:t>
            </w:r>
          </w:p>
        </w:tc>
        <w:tc>
          <w:tcPr>
            <w:tcW w:w="2850"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b/>
                <w:bCs/>
                <w:color w:val="000000"/>
                <w:sz w:val="22"/>
                <w:szCs w:val="22"/>
              </w:rPr>
              <w:t>2</w:t>
            </w:r>
            <w:r w:rsidRPr="00762EC5">
              <w:rPr>
                <w:rFonts w:ascii="Arial" w:hAnsi="Arial" w:cs="Arial"/>
                <w:color w:val="000000"/>
                <w:sz w:val="22"/>
                <w:szCs w:val="22"/>
              </w:rPr>
              <w:t> </w:t>
            </w:r>
          </w:p>
        </w:tc>
      </w:tr>
      <w:tr w:rsidR="00440C66" w:rsidRPr="00762EC5" w:rsidTr="00762EC5">
        <w:trPr>
          <w:trHeight w:val="52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unit</w:t>
            </w:r>
          </w:p>
        </w:tc>
        <w:tc>
          <w:tcPr>
            <w:tcW w:w="3701"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color w:val="000000"/>
                <w:sz w:val="22"/>
                <w:szCs w:val="22"/>
              </w:rPr>
              <w:t>%</w:t>
            </w:r>
          </w:p>
        </w:tc>
        <w:tc>
          <w:tcPr>
            <w:tcW w:w="2850"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 24-hours period</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EUT performance</w:t>
            </w:r>
          </w:p>
        </w:tc>
        <w:tc>
          <w:tcPr>
            <w:tcW w:w="6551"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After stabilization at the relevant temperature and humidity at no load and subsequently at test load condition record the following data:</w:t>
            </w:r>
            <w:r w:rsidRPr="00762EC5">
              <w:rPr>
                <w:rFonts w:ascii="Arial" w:hAnsi="Arial" w:cs="Arial"/>
                <w:color w:val="000000"/>
                <w:sz w:val="22"/>
                <w:szCs w:val="22"/>
              </w:rPr>
              <w:br/>
              <w:t xml:space="preserve">a) date and time,  </w:t>
            </w:r>
            <w:r w:rsidRPr="00762EC5">
              <w:rPr>
                <w:rFonts w:ascii="Arial" w:hAnsi="Arial" w:cs="Arial"/>
                <w:color w:val="000000"/>
                <w:sz w:val="22"/>
                <w:szCs w:val="22"/>
              </w:rPr>
              <w:br/>
              <w:t xml:space="preserve">b) temperature,  </w:t>
            </w:r>
            <w:r w:rsidRPr="00762EC5">
              <w:rPr>
                <w:rFonts w:ascii="Arial" w:hAnsi="Arial" w:cs="Arial"/>
                <w:color w:val="000000"/>
                <w:sz w:val="22"/>
                <w:szCs w:val="22"/>
              </w:rPr>
              <w:br/>
              <w:t xml:space="preserve">c) relative humidity,  </w:t>
            </w:r>
            <w:r w:rsidRPr="00762EC5">
              <w:rPr>
                <w:rFonts w:ascii="Arial" w:hAnsi="Arial" w:cs="Arial"/>
                <w:color w:val="000000"/>
                <w:sz w:val="22"/>
                <w:szCs w:val="22"/>
              </w:rPr>
              <w:br/>
              <w:t xml:space="preserve">d) test load value,  </w:t>
            </w:r>
            <w:r w:rsidRPr="00762EC5">
              <w:rPr>
                <w:rFonts w:ascii="Arial" w:hAnsi="Arial" w:cs="Arial"/>
                <w:color w:val="000000"/>
                <w:sz w:val="22"/>
                <w:szCs w:val="22"/>
              </w:rPr>
              <w:br/>
              <w:t xml:space="preserve">e) indicated values,  </w:t>
            </w:r>
            <w:r w:rsidRPr="00762EC5">
              <w:rPr>
                <w:rFonts w:ascii="Arial" w:hAnsi="Arial" w:cs="Arial"/>
                <w:color w:val="000000"/>
                <w:sz w:val="22"/>
                <w:szCs w:val="22"/>
              </w:rPr>
              <w:br/>
              <w:t xml:space="preserve">f) error values,  </w:t>
            </w:r>
            <w:r w:rsidRPr="00762EC5">
              <w:rPr>
                <w:rFonts w:ascii="Arial" w:hAnsi="Arial" w:cs="Arial"/>
                <w:color w:val="000000"/>
                <w:sz w:val="22"/>
                <w:szCs w:val="22"/>
              </w:rPr>
              <w:br/>
              <w:t xml:space="preserve">g) functional performance  </w:t>
            </w:r>
          </w:p>
        </w:tc>
      </w:tr>
      <w:tr w:rsidR="00440C66" w:rsidRPr="00762EC5" w:rsidTr="00762EC5">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Permitted maximum deviation  </w:t>
            </w:r>
          </w:p>
        </w:tc>
        <w:tc>
          <w:tcPr>
            <w:tcW w:w="6551"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error of the EUT is determined once per day under test conditions and at the end of the test after a recovery period of one hour.</w:t>
            </w:r>
            <w:r w:rsidRPr="00762EC5">
              <w:rPr>
                <w:rFonts w:ascii="Arial" w:hAnsi="Arial" w:cs="Arial"/>
                <w:color w:val="000000"/>
                <w:sz w:val="22"/>
                <w:szCs w:val="22"/>
              </w:rPr>
              <w:br/>
              <w:t>All functions shall operate as designed.</w:t>
            </w:r>
            <w:r w:rsidRPr="00762EC5">
              <w:rPr>
                <w:rFonts w:ascii="Arial" w:hAnsi="Arial" w:cs="Arial"/>
                <w:color w:val="000000"/>
                <w:sz w:val="22"/>
                <w:szCs w:val="22"/>
              </w:rPr>
              <w:br/>
              <w:t xml:space="preserve">All errors shall be within the maximum permissible errors specified in </w:t>
            </w:r>
            <w:r w:rsidR="00935367">
              <w:rPr>
                <w:rFonts w:ascii="Arial" w:hAnsi="Arial" w:cs="Arial"/>
                <w:color w:val="000000"/>
                <w:sz w:val="22"/>
                <w:szCs w:val="22"/>
              </w:rPr>
              <w:t>4.3</w:t>
            </w:r>
            <w:r w:rsidRPr="00762EC5">
              <w:rPr>
                <w:rFonts w:ascii="Arial" w:hAnsi="Arial" w:cs="Arial"/>
                <w:color w:val="000000"/>
                <w:sz w:val="22"/>
                <w:szCs w:val="22"/>
              </w:rPr>
              <w:t>.2</w:t>
            </w:r>
          </w:p>
        </w:tc>
      </w:tr>
    </w:tbl>
    <w:p w:rsidR="00440C66"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40C66"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40C66"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40C66" w:rsidRPr="00966C41"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42AA" w:rsidRDefault="00F542AA" w:rsidP="00487CC3">
      <w:pPr>
        <w:rPr>
          <w:rFonts w:ascii="Arial" w:hAnsi="Arial" w:cs="Arial"/>
          <w:snapToGrid w:val="0"/>
          <w:sz w:val="22"/>
          <w:szCs w:val="22"/>
          <w:lang w:eastAsia="en-US"/>
        </w:rPr>
      </w:pPr>
    </w:p>
    <w:p w:rsidR="00487CC3" w:rsidRPr="00CC2DA8" w:rsidRDefault="00272B31" w:rsidP="00487CC3">
      <w:pPr>
        <w:rPr>
          <w:rFonts w:ascii="Arial" w:hAnsi="Arial" w:cs="Arial"/>
          <w:snapToGrid w:val="0"/>
          <w:sz w:val="22"/>
          <w:szCs w:val="22"/>
          <w:lang w:eastAsia="en-US"/>
        </w:rPr>
      </w:pPr>
      <w:r>
        <w:rPr>
          <w:rFonts w:ascii="Arial" w:hAnsi="Arial" w:cs="Arial"/>
          <w:snapToGrid w:val="0"/>
          <w:sz w:val="22"/>
          <w:szCs w:val="22"/>
          <w:lang w:eastAsia="en-US"/>
        </w:rPr>
        <w:t>A.6.2.4</w:t>
      </w:r>
      <w:r w:rsidR="00487CC3" w:rsidRPr="00CC2DA8">
        <w:rPr>
          <w:rFonts w:ascii="Arial" w:hAnsi="Arial" w:cs="Arial"/>
          <w:snapToGrid w:val="0"/>
          <w:sz w:val="22"/>
          <w:szCs w:val="22"/>
          <w:lang w:eastAsia="en-US"/>
        </w:rPr>
        <w:t>.2</w:t>
      </w:r>
      <w:r w:rsidR="00487CC3" w:rsidRPr="00CC2DA8">
        <w:rPr>
          <w:rFonts w:ascii="Arial" w:hAnsi="Arial" w:cs="Arial"/>
          <w:snapToGrid w:val="0"/>
          <w:sz w:val="22"/>
          <w:szCs w:val="22"/>
          <w:lang w:eastAsia="en-US"/>
        </w:rPr>
        <w:tab/>
      </w:r>
      <w:r w:rsidR="00487CC3" w:rsidRPr="00CC2DA8">
        <w:rPr>
          <w:rFonts w:ascii="Arial" w:hAnsi="Arial" w:cs="Arial"/>
          <w:sz w:val="22"/>
          <w:szCs w:val="22"/>
        </w:rPr>
        <w:t xml:space="preserve">Damp heat, cyclic test </w:t>
      </w:r>
      <w:r w:rsidR="00487CC3" w:rsidRPr="00CC2DA8">
        <w:rPr>
          <w:rFonts w:ascii="Arial" w:hAnsi="Arial" w:cs="Arial"/>
          <w:bCs/>
          <w:sz w:val="22"/>
          <w:szCs w:val="22"/>
        </w:rPr>
        <w:t>(condensing)</w:t>
      </w:r>
    </w:p>
    <w:p w:rsidR="00487CC3" w:rsidRPr="00CC2DA8" w:rsidRDefault="00487CC3" w:rsidP="00487CC3">
      <w:pPr>
        <w:rPr>
          <w:rFonts w:ascii="Arial" w:hAnsi="Arial" w:cs="Arial"/>
          <w:snapToGrid w:val="0"/>
          <w:sz w:val="22"/>
          <w:szCs w:val="22"/>
          <w:lang w:eastAsia="en-US"/>
        </w:rPr>
      </w:pPr>
    </w:p>
    <w:p w:rsidR="00487CC3" w:rsidRPr="00CC2DA8" w:rsidRDefault="00487CC3" w:rsidP="00487CC3">
      <w:pPr>
        <w:suppressAutoHyphens/>
        <w:rPr>
          <w:rFonts w:ascii="Arial" w:hAnsi="Arial" w:cs="Arial"/>
          <w:spacing w:val="-3"/>
          <w:sz w:val="22"/>
          <w:szCs w:val="22"/>
        </w:rPr>
      </w:pPr>
      <w:r w:rsidRPr="00CC2DA8">
        <w:rPr>
          <w:rFonts w:ascii="Arial" w:hAnsi="Arial" w:cs="Arial"/>
          <w:spacing w:val="-3"/>
          <w:sz w:val="22"/>
          <w:szCs w:val="22"/>
        </w:rPr>
        <w:t>Damp heat, cyclic tests are carried out according to Table 6a.</w:t>
      </w:r>
    </w:p>
    <w:p w:rsidR="00487CC3" w:rsidRDefault="00487CC3" w:rsidP="00487CC3">
      <w:pPr>
        <w:rPr>
          <w:rFonts w:ascii="Arial" w:hAnsi="Arial" w:cs="Arial"/>
        </w:rPr>
      </w:pPr>
    </w:p>
    <w:tbl>
      <w:tblPr>
        <w:tblW w:w="8657" w:type="dxa"/>
        <w:tblInd w:w="98" w:type="dxa"/>
        <w:tblLook w:val="04A0"/>
      </w:tblPr>
      <w:tblGrid>
        <w:gridCol w:w="2137"/>
        <w:gridCol w:w="2457"/>
        <w:gridCol w:w="2457"/>
        <w:gridCol w:w="1606"/>
      </w:tblGrid>
      <w:tr w:rsidR="00440C66" w:rsidRPr="00762EC5" w:rsidTr="00762EC5">
        <w:trPr>
          <w:trHeight w:val="315"/>
        </w:trPr>
        <w:tc>
          <w:tcPr>
            <w:tcW w:w="8657" w:type="dxa"/>
            <w:gridSpan w:val="4"/>
            <w:tcBorders>
              <w:top w:val="nil"/>
              <w:left w:val="nil"/>
              <w:bottom w:val="single" w:sz="8" w:space="0" w:color="auto"/>
              <w:right w:val="nil"/>
            </w:tcBorders>
            <w:shd w:val="clear" w:color="auto" w:fill="auto"/>
            <w:vAlign w:val="center"/>
          </w:tcPr>
          <w:p w:rsidR="00440C66" w:rsidRPr="00762EC5" w:rsidRDefault="00440C66" w:rsidP="005570F3">
            <w:pPr>
              <w:rPr>
                <w:rFonts w:ascii="Arial" w:hAnsi="Arial" w:cs="Arial"/>
                <w:b/>
                <w:bCs/>
                <w:color w:val="000000"/>
                <w:sz w:val="22"/>
                <w:szCs w:val="22"/>
              </w:rPr>
            </w:pPr>
            <w:r w:rsidRPr="00762EC5">
              <w:rPr>
                <w:rFonts w:ascii="Arial" w:hAnsi="Arial" w:cs="Arial"/>
                <w:b/>
                <w:bCs/>
                <w:color w:val="000000"/>
                <w:sz w:val="22"/>
                <w:szCs w:val="22"/>
              </w:rPr>
              <w:t>Table 6a  Damp heat, cyclic (condensing)</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Applicable standards</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440C66" w:rsidRPr="00762EC5" w:rsidRDefault="002922A3" w:rsidP="009A7B98">
            <w:pPr>
              <w:rPr>
                <w:rFonts w:ascii="Arial" w:hAnsi="Arial" w:cs="Arial"/>
                <w:color w:val="000000"/>
                <w:sz w:val="22"/>
                <w:szCs w:val="22"/>
              </w:rPr>
            </w:pPr>
            <w:r>
              <w:rPr>
                <w:rFonts w:ascii="Arial" w:hAnsi="Arial" w:cs="Arial"/>
                <w:color w:val="000000"/>
                <w:sz w:val="22"/>
                <w:szCs w:val="22"/>
              </w:rPr>
              <w:t>IEC 60068-2-30 [</w:t>
            </w:r>
            <w:r w:rsidR="009A7B98">
              <w:rPr>
                <w:rFonts w:ascii="Arial" w:hAnsi="Arial" w:cs="Arial"/>
                <w:color w:val="000000"/>
                <w:sz w:val="22"/>
                <w:szCs w:val="22"/>
              </w:rPr>
              <w:t>23</w:t>
            </w:r>
            <w:r>
              <w:rPr>
                <w:rFonts w:ascii="Arial" w:hAnsi="Arial" w:cs="Arial"/>
                <w:color w:val="000000"/>
                <w:sz w:val="22"/>
                <w:szCs w:val="22"/>
              </w:rPr>
              <w:t>]</w:t>
            </w:r>
            <w:r w:rsidR="00440C66" w:rsidRPr="00762EC5">
              <w:rPr>
                <w:rFonts w:ascii="Arial" w:hAnsi="Arial" w:cs="Arial"/>
                <w:color w:val="000000"/>
                <w:sz w:val="22"/>
                <w:szCs w:val="22"/>
              </w:rPr>
              <w:t xml:space="preserve">, </w:t>
            </w:r>
            <w:r>
              <w:rPr>
                <w:rFonts w:ascii="Arial" w:hAnsi="Arial" w:cs="Arial"/>
                <w:color w:val="000000"/>
                <w:sz w:val="22"/>
                <w:szCs w:val="22"/>
              </w:rPr>
              <w:t xml:space="preserve">IEC 60068-3-4 </w:t>
            </w:r>
            <w:r w:rsidR="005569A3">
              <w:rPr>
                <w:rFonts w:ascii="Arial" w:hAnsi="Arial" w:cs="Arial"/>
                <w:color w:val="000000"/>
                <w:sz w:val="22"/>
                <w:szCs w:val="22"/>
              </w:rPr>
              <w:t>[12]</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method</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Exposure to damp heat with  cyclic temperature variation</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Applicability</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Applicable where condensation is concerned and/or when the penetration of vapour is expected which especially applies to outdoor used instruments.</w:t>
            </w:r>
          </w:p>
        </w:tc>
      </w:tr>
      <w:tr w:rsidR="00440C66" w:rsidRPr="00762EC5" w:rsidTr="00762EC5">
        <w:trPr>
          <w:trHeight w:val="315"/>
        </w:trPr>
        <w:tc>
          <w:tcPr>
            <w:tcW w:w="2137" w:type="dxa"/>
            <w:tcBorders>
              <w:top w:val="single" w:sz="8" w:space="0" w:color="auto"/>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Object of the test</w:t>
            </w:r>
          </w:p>
        </w:tc>
        <w:tc>
          <w:tcPr>
            <w:tcW w:w="6520" w:type="dxa"/>
            <w:gridSpan w:val="3"/>
            <w:tcBorders>
              <w:top w:val="single" w:sz="8" w:space="0" w:color="auto"/>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.2 under conditions of high humidity combined with cyclic temperature changes specified in 7.5.</w:t>
            </w:r>
          </w:p>
        </w:tc>
      </w:tr>
      <w:tr w:rsidR="00440C66" w:rsidRPr="00762EC5" w:rsidTr="00762EC5">
        <w:trPr>
          <w:trHeight w:val="300"/>
        </w:trPr>
        <w:tc>
          <w:tcPr>
            <w:tcW w:w="2137" w:type="dxa"/>
            <w:tcBorders>
              <w:top w:val="single" w:sz="8" w:space="0" w:color="000000"/>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Precondition</w:t>
            </w:r>
          </w:p>
        </w:tc>
        <w:tc>
          <w:tcPr>
            <w:tcW w:w="6520" w:type="dxa"/>
            <w:gridSpan w:val="3"/>
            <w:tcBorders>
              <w:top w:val="single" w:sz="8" w:space="0" w:color="000000"/>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least the warm-up time specified by the manufacturer. </w:t>
            </w:r>
          </w:p>
        </w:tc>
      </w:tr>
      <w:tr w:rsidR="00440C66" w:rsidRPr="00762EC5" w:rsidTr="00762EC5">
        <w:trPr>
          <w:trHeight w:val="300"/>
        </w:trPr>
        <w:tc>
          <w:tcPr>
            <w:tcW w:w="2137" w:type="dxa"/>
            <w:tcBorders>
              <w:top w:val="single" w:sz="8" w:space="0" w:color="000000"/>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Condition of the EUT</w:t>
            </w:r>
          </w:p>
        </w:tc>
        <w:tc>
          <w:tcPr>
            <w:tcW w:w="6520" w:type="dxa"/>
            <w:gridSpan w:val="3"/>
            <w:tcBorders>
              <w:top w:val="single" w:sz="8" w:space="0" w:color="000000"/>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440C66" w:rsidRPr="00762EC5" w:rsidTr="00762EC5">
        <w:trPr>
          <w:trHeight w:val="300"/>
        </w:trPr>
        <w:tc>
          <w:tcPr>
            <w:tcW w:w="2137" w:type="dxa"/>
            <w:tcBorders>
              <w:top w:val="single" w:sz="8" w:space="0" w:color="000000"/>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procedure in brief</w:t>
            </w:r>
          </w:p>
        </w:tc>
        <w:tc>
          <w:tcPr>
            <w:tcW w:w="6520" w:type="dxa"/>
            <w:gridSpan w:val="3"/>
            <w:tcBorders>
              <w:top w:val="single" w:sz="8" w:space="0" w:color="000000"/>
              <w:left w:val="nil"/>
              <w:bottom w:val="single" w:sz="8" w:space="0" w:color="auto"/>
              <w:right w:val="single" w:sz="8" w:space="0" w:color="000000"/>
            </w:tcBorders>
            <w:shd w:val="clear" w:color="auto" w:fill="auto"/>
            <w:vAlign w:val="center"/>
          </w:tcPr>
          <w:p w:rsidR="00440C66" w:rsidRPr="00762EC5" w:rsidRDefault="00440C66" w:rsidP="005570F3">
            <w:pPr>
              <w:tabs>
                <w:tab w:val="left" w:pos="317"/>
              </w:tabs>
              <w:rPr>
                <w:rFonts w:ascii="Arial" w:hAnsi="Arial" w:cs="Arial"/>
                <w:color w:val="000000"/>
                <w:sz w:val="22"/>
                <w:szCs w:val="22"/>
              </w:rPr>
            </w:pPr>
            <w:r w:rsidRPr="00762EC5">
              <w:rPr>
                <w:rFonts w:ascii="Arial" w:hAnsi="Arial" w:cs="Arial"/>
                <w:color w:val="000000"/>
                <w:sz w:val="22"/>
                <w:szCs w:val="22"/>
              </w:rPr>
              <w:t xml:space="preserve">The test comprises exposure to cyclic temperature variation between </w:t>
            </w:r>
            <w:smartTag w:uri="urn:schemas-microsoft-com:office:smarttags" w:element="metricconverter">
              <w:smartTagPr>
                <w:attr w:name="ProductID" w:val="25 ﾰC"/>
              </w:smartTagPr>
              <w:r w:rsidRPr="00762EC5">
                <w:rPr>
                  <w:rFonts w:ascii="Arial" w:hAnsi="Arial" w:cs="Arial"/>
                  <w:color w:val="000000"/>
                  <w:sz w:val="22"/>
                  <w:szCs w:val="22"/>
                </w:rPr>
                <w:t>25 °C</w:t>
              </w:r>
            </w:smartTag>
            <w:r w:rsidRPr="00762EC5">
              <w:rPr>
                <w:rFonts w:ascii="Arial" w:hAnsi="Arial" w:cs="Arial"/>
                <w:color w:val="000000"/>
                <w:sz w:val="22"/>
                <w:szCs w:val="22"/>
              </w:rPr>
              <w:t xml:space="preserve"> and the appropriate upper temperature while maintaining the relative humidity above 95 % during the temperature change and the low temperature phases and at or above 93 % RH at the upper temperature phases.</w:t>
            </w:r>
            <w:r w:rsidRPr="00762EC5">
              <w:rPr>
                <w:rFonts w:ascii="Arial" w:hAnsi="Arial" w:cs="Arial"/>
                <w:color w:val="000000"/>
                <w:sz w:val="22"/>
                <w:szCs w:val="22"/>
              </w:rPr>
              <w:br/>
              <w:t xml:space="preserve">Condensation is expected to occur on the EUT during the </w:t>
            </w:r>
            <w:r w:rsidRPr="00762EC5">
              <w:rPr>
                <w:rFonts w:ascii="Arial" w:hAnsi="Arial" w:cs="Arial"/>
                <w:color w:val="000000"/>
                <w:sz w:val="22"/>
                <w:szCs w:val="22"/>
              </w:rPr>
              <w:lastRenderedPageBreak/>
              <w:t>temperature rise.</w:t>
            </w:r>
            <w:r w:rsidRPr="00762EC5">
              <w:rPr>
                <w:rFonts w:ascii="Arial" w:hAnsi="Arial" w:cs="Arial"/>
                <w:color w:val="000000"/>
                <w:sz w:val="22"/>
                <w:szCs w:val="22"/>
              </w:rPr>
              <w:br/>
            </w:r>
            <w:r w:rsidRPr="00762EC5">
              <w:rPr>
                <w:rFonts w:ascii="Arial" w:hAnsi="Arial" w:cs="Arial"/>
                <w:color w:val="000000"/>
                <w:sz w:val="22"/>
                <w:szCs w:val="22"/>
              </w:rPr>
              <w:br/>
              <w:t>The 24 h cycle comprises:</w:t>
            </w:r>
            <w:r w:rsidRPr="00762EC5">
              <w:rPr>
                <w:rFonts w:ascii="Arial" w:hAnsi="Arial" w:cs="Arial"/>
                <w:color w:val="000000"/>
                <w:sz w:val="22"/>
                <w:szCs w:val="22"/>
              </w:rPr>
              <w:br/>
              <w:t>1)</w:t>
            </w:r>
            <w:r w:rsidRPr="00762EC5">
              <w:rPr>
                <w:rFonts w:ascii="Arial" w:hAnsi="Arial" w:cs="Arial"/>
                <w:color w:val="000000"/>
                <w:sz w:val="22"/>
                <w:szCs w:val="22"/>
              </w:rPr>
              <w:tab/>
              <w:t>temperature rise during 3 hours,</w:t>
            </w:r>
            <w:r w:rsidRPr="00762EC5">
              <w:rPr>
                <w:rFonts w:ascii="Arial" w:hAnsi="Arial" w:cs="Arial"/>
                <w:color w:val="000000"/>
                <w:sz w:val="22"/>
                <w:szCs w:val="22"/>
              </w:rPr>
              <w:br/>
              <w:t>2)</w:t>
            </w:r>
            <w:r w:rsidRPr="00762EC5">
              <w:rPr>
                <w:rFonts w:ascii="Arial" w:hAnsi="Arial" w:cs="Arial"/>
                <w:color w:val="000000"/>
                <w:sz w:val="22"/>
                <w:szCs w:val="22"/>
              </w:rPr>
              <w:tab/>
              <w:t>temperature maintained at upper value until 12 hours from the start of the cycle,</w:t>
            </w:r>
          </w:p>
          <w:p w:rsidR="00440C66" w:rsidRPr="00762EC5" w:rsidRDefault="00440C66" w:rsidP="005570F3">
            <w:pPr>
              <w:tabs>
                <w:tab w:val="left" w:pos="317"/>
              </w:tabs>
              <w:ind w:left="317" w:hanging="317"/>
              <w:rPr>
                <w:rFonts w:ascii="Arial" w:hAnsi="Arial" w:cs="Arial"/>
                <w:color w:val="000000"/>
                <w:sz w:val="22"/>
                <w:szCs w:val="22"/>
              </w:rPr>
            </w:pPr>
            <w:r w:rsidRPr="00762EC5">
              <w:rPr>
                <w:rFonts w:ascii="Arial" w:hAnsi="Arial" w:cs="Arial"/>
                <w:color w:val="000000"/>
                <w:sz w:val="22"/>
                <w:szCs w:val="22"/>
              </w:rPr>
              <w:t>3)</w:t>
            </w:r>
            <w:r w:rsidRPr="00762EC5">
              <w:rPr>
                <w:rFonts w:ascii="Arial" w:hAnsi="Arial" w:cs="Arial"/>
                <w:color w:val="000000"/>
                <w:sz w:val="22"/>
                <w:szCs w:val="22"/>
              </w:rPr>
              <w:tab/>
              <w:t>temperature lowered to lower temperature level  within a period of 3 to 6 hours, the declination (rate of fall) during the first hour and a half being such that the lower temperature level would be reached in a 3 hour period,</w:t>
            </w:r>
          </w:p>
          <w:p w:rsidR="00440C66" w:rsidRPr="00762EC5" w:rsidRDefault="00440C66" w:rsidP="005570F3">
            <w:pPr>
              <w:tabs>
                <w:tab w:val="left" w:pos="317"/>
              </w:tabs>
              <w:rPr>
                <w:rFonts w:ascii="Arial" w:hAnsi="Arial" w:cs="Arial"/>
                <w:color w:val="000000"/>
                <w:sz w:val="22"/>
                <w:szCs w:val="22"/>
              </w:rPr>
            </w:pPr>
            <w:r w:rsidRPr="00762EC5">
              <w:rPr>
                <w:rFonts w:ascii="Arial" w:hAnsi="Arial" w:cs="Arial"/>
                <w:color w:val="000000"/>
                <w:sz w:val="22"/>
                <w:szCs w:val="22"/>
              </w:rPr>
              <w:t>4)</w:t>
            </w:r>
            <w:r w:rsidRPr="00762EC5">
              <w:rPr>
                <w:rFonts w:ascii="Arial" w:hAnsi="Arial" w:cs="Arial"/>
                <w:color w:val="000000"/>
                <w:sz w:val="22"/>
                <w:szCs w:val="22"/>
              </w:rPr>
              <w:tab/>
            </w:r>
            <w:proofErr w:type="gramStart"/>
            <w:r w:rsidRPr="00762EC5">
              <w:rPr>
                <w:rFonts w:ascii="Arial" w:hAnsi="Arial" w:cs="Arial"/>
                <w:color w:val="000000"/>
                <w:sz w:val="22"/>
                <w:szCs w:val="22"/>
              </w:rPr>
              <w:t>temperature</w:t>
            </w:r>
            <w:proofErr w:type="gramEnd"/>
            <w:r w:rsidRPr="00762EC5">
              <w:rPr>
                <w:rFonts w:ascii="Arial" w:hAnsi="Arial" w:cs="Arial"/>
                <w:color w:val="000000"/>
                <w:sz w:val="22"/>
                <w:szCs w:val="22"/>
              </w:rPr>
              <w:t xml:space="preserve"> maintained at the lower level until the 24 h period is completed.</w:t>
            </w:r>
            <w:r w:rsidRPr="00762EC5">
              <w:rPr>
                <w:rFonts w:ascii="Arial" w:hAnsi="Arial" w:cs="Arial"/>
                <w:color w:val="000000"/>
                <w:sz w:val="22"/>
                <w:szCs w:val="22"/>
              </w:rPr>
              <w:br/>
            </w:r>
            <w:r w:rsidRPr="00762EC5">
              <w:rPr>
                <w:rFonts w:ascii="Arial" w:hAnsi="Arial" w:cs="Arial"/>
                <w:color w:val="000000"/>
                <w:sz w:val="22"/>
                <w:szCs w:val="22"/>
              </w:rPr>
              <w:br/>
              <w:t xml:space="preserve">The stabilizing period before and recovery period after the cyclic exposure shall be such that the temperature of all parts of the EUT is within </w:t>
            </w:r>
            <w:smartTag w:uri="urn:schemas-microsoft-com:office:smarttags" w:element="metricconverter">
              <w:smartTagPr>
                <w:attr w:name="ProductID" w:val="3 ﾰC"/>
              </w:smartTagPr>
              <w:r w:rsidRPr="00762EC5">
                <w:rPr>
                  <w:rFonts w:ascii="Arial" w:hAnsi="Arial" w:cs="Arial"/>
                  <w:color w:val="000000"/>
                  <w:sz w:val="22"/>
                  <w:szCs w:val="22"/>
                </w:rPr>
                <w:t>3 °C</w:t>
              </w:r>
            </w:smartTag>
            <w:r w:rsidRPr="00762EC5">
              <w:rPr>
                <w:rFonts w:ascii="Arial" w:hAnsi="Arial" w:cs="Arial"/>
                <w:color w:val="000000"/>
                <w:sz w:val="22"/>
                <w:szCs w:val="22"/>
              </w:rPr>
              <w:t xml:space="preserve"> of its final value.</w:t>
            </w:r>
            <w:r w:rsidRPr="00762EC5">
              <w:rPr>
                <w:rFonts w:ascii="Arial" w:hAnsi="Arial" w:cs="Arial"/>
                <w:color w:val="000000"/>
                <w:sz w:val="22"/>
                <w:szCs w:val="22"/>
              </w:rPr>
              <w:br/>
              <w:t>Special electrical conditions and recovery conditions may need to be specified.</w:t>
            </w:r>
            <w:r w:rsidRPr="00762EC5">
              <w:rPr>
                <w:rFonts w:ascii="Arial" w:hAnsi="Arial" w:cs="Arial"/>
                <w:color w:val="000000"/>
                <w:sz w:val="22"/>
                <w:szCs w:val="22"/>
              </w:rPr>
              <w:br/>
              <w:t>The stabilizing period before and recovery after the cyclic exposure shall be such that all parts of the EUT are approximately at their final temperature.</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auto"/>
            </w:tcBorders>
            <w:shd w:val="clear" w:color="auto" w:fill="auto"/>
            <w:vAlign w:val="center"/>
          </w:tcPr>
          <w:p w:rsidR="00440C66" w:rsidRPr="00762EC5" w:rsidRDefault="00440C66" w:rsidP="005570F3">
            <w:pPr>
              <w:rPr>
                <w:rFonts w:ascii="Arial" w:hAnsi="Arial" w:cs="Arial"/>
                <w:color w:val="000000"/>
                <w:sz w:val="22"/>
                <w:szCs w:val="22"/>
              </w:rPr>
            </w:pPr>
          </w:p>
        </w:tc>
        <w:tc>
          <w:tcPr>
            <w:tcW w:w="491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b/>
                <w:bCs/>
                <w:color w:val="000000"/>
                <w:sz w:val="22"/>
                <w:szCs w:val="22"/>
              </w:rPr>
              <w:t>Test level</w:t>
            </w:r>
          </w:p>
        </w:tc>
        <w:tc>
          <w:tcPr>
            <w:tcW w:w="1606" w:type="dxa"/>
            <w:tcBorders>
              <w:top w:val="single" w:sz="8" w:space="0" w:color="auto"/>
              <w:left w:val="single" w:sz="8" w:space="0" w:color="auto"/>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Unit</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Upper temperature</w:t>
            </w:r>
          </w:p>
        </w:tc>
        <w:tc>
          <w:tcPr>
            <w:tcW w:w="2457"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40</w:t>
            </w:r>
          </w:p>
        </w:tc>
        <w:tc>
          <w:tcPr>
            <w:tcW w:w="2457"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55</w:t>
            </w:r>
          </w:p>
        </w:tc>
        <w:tc>
          <w:tcPr>
            <w:tcW w:w="1606"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°C</w:t>
            </w:r>
          </w:p>
        </w:tc>
      </w:tr>
      <w:tr w:rsidR="00440C66" w:rsidRPr="00762EC5" w:rsidTr="00762EC5">
        <w:trPr>
          <w:trHeight w:val="282"/>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Duration </w:t>
            </w:r>
          </w:p>
        </w:tc>
        <w:tc>
          <w:tcPr>
            <w:tcW w:w="4914" w:type="dxa"/>
            <w:gridSpan w:val="2"/>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b/>
                <w:bCs/>
                <w:color w:val="000000"/>
                <w:sz w:val="22"/>
                <w:szCs w:val="22"/>
              </w:rPr>
            </w:pPr>
            <w:r w:rsidRPr="00762EC5">
              <w:rPr>
                <w:rFonts w:ascii="Arial" w:hAnsi="Arial" w:cs="Arial"/>
                <w:b/>
                <w:bCs/>
                <w:color w:val="000000"/>
                <w:sz w:val="22"/>
                <w:szCs w:val="22"/>
              </w:rPr>
              <w:t>2</w:t>
            </w:r>
          </w:p>
        </w:tc>
        <w:tc>
          <w:tcPr>
            <w:tcW w:w="1606" w:type="dxa"/>
            <w:tcBorders>
              <w:top w:val="nil"/>
              <w:left w:val="nil"/>
              <w:bottom w:val="single" w:sz="8" w:space="0" w:color="auto"/>
              <w:right w:val="single" w:sz="8" w:space="0" w:color="auto"/>
            </w:tcBorders>
            <w:shd w:val="clear" w:color="auto" w:fill="auto"/>
            <w:vAlign w:val="center"/>
          </w:tcPr>
          <w:p w:rsidR="00440C66" w:rsidRPr="00762EC5" w:rsidRDefault="00440C66" w:rsidP="005570F3">
            <w:pPr>
              <w:jc w:val="center"/>
              <w:rPr>
                <w:rFonts w:ascii="Arial" w:hAnsi="Arial" w:cs="Arial"/>
                <w:color w:val="000000"/>
                <w:sz w:val="22"/>
                <w:szCs w:val="22"/>
              </w:rPr>
            </w:pPr>
            <w:r w:rsidRPr="00762EC5">
              <w:rPr>
                <w:rFonts w:ascii="Arial" w:hAnsi="Arial" w:cs="Arial"/>
                <w:color w:val="000000"/>
                <w:sz w:val="22"/>
                <w:szCs w:val="22"/>
              </w:rPr>
              <w:t>24-hour cycle(s)</w:t>
            </w:r>
          </w:p>
        </w:tc>
      </w:tr>
      <w:tr w:rsidR="00440C66" w:rsidRPr="00762EC5" w:rsidTr="00762EC5">
        <w:trPr>
          <w:trHeight w:val="88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EUT performance</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After the exposure to damp heath, at no load and subsequently at test load condition record the following data:</w:t>
            </w:r>
            <w:r w:rsidRPr="00762EC5">
              <w:rPr>
                <w:rFonts w:ascii="Arial" w:hAnsi="Arial" w:cs="Arial"/>
                <w:color w:val="000000"/>
                <w:sz w:val="22"/>
                <w:szCs w:val="22"/>
              </w:rPr>
              <w:br/>
              <w:t xml:space="preserve">a) date and time,  </w:t>
            </w:r>
            <w:r w:rsidRPr="00762EC5">
              <w:rPr>
                <w:rFonts w:ascii="Arial" w:hAnsi="Arial" w:cs="Arial"/>
                <w:color w:val="000000"/>
                <w:sz w:val="22"/>
                <w:szCs w:val="22"/>
              </w:rPr>
              <w:br/>
              <w:t xml:space="preserve">b) temperature,  </w:t>
            </w:r>
            <w:r w:rsidRPr="00762EC5">
              <w:rPr>
                <w:rFonts w:ascii="Arial" w:hAnsi="Arial" w:cs="Arial"/>
                <w:color w:val="000000"/>
                <w:sz w:val="22"/>
                <w:szCs w:val="22"/>
              </w:rPr>
              <w:br/>
              <w:t xml:space="preserve">c) relative humidity,  </w:t>
            </w:r>
            <w:r w:rsidRPr="00762EC5">
              <w:rPr>
                <w:rFonts w:ascii="Arial" w:hAnsi="Arial" w:cs="Arial"/>
                <w:color w:val="000000"/>
                <w:sz w:val="22"/>
                <w:szCs w:val="22"/>
              </w:rPr>
              <w:br/>
              <w:t xml:space="preserve">d) test load value,  </w:t>
            </w:r>
            <w:r w:rsidRPr="00762EC5">
              <w:rPr>
                <w:rFonts w:ascii="Arial" w:hAnsi="Arial" w:cs="Arial"/>
                <w:color w:val="000000"/>
                <w:sz w:val="22"/>
                <w:szCs w:val="22"/>
              </w:rPr>
              <w:br/>
              <w:t xml:space="preserve">e) indicated values,  </w:t>
            </w:r>
            <w:r w:rsidRPr="00762EC5">
              <w:rPr>
                <w:rFonts w:ascii="Arial" w:hAnsi="Arial" w:cs="Arial"/>
                <w:color w:val="000000"/>
                <w:sz w:val="22"/>
                <w:szCs w:val="22"/>
              </w:rPr>
              <w:br/>
              <w:t xml:space="preserve">f) error values,  </w:t>
            </w:r>
            <w:r w:rsidRPr="00762EC5">
              <w:rPr>
                <w:rFonts w:ascii="Arial" w:hAnsi="Arial" w:cs="Arial"/>
                <w:color w:val="000000"/>
                <w:sz w:val="22"/>
                <w:szCs w:val="22"/>
              </w:rPr>
              <w:br/>
              <w:t xml:space="preserve">g) functional performance  </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Permitted maximum deviation  </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error of the EUT is determined once per day under test conditions and at the end of the test after a recovery period of one hour.</w:t>
            </w:r>
            <w:r w:rsidRPr="00762EC5">
              <w:rPr>
                <w:rFonts w:ascii="Arial" w:hAnsi="Arial" w:cs="Arial"/>
                <w:color w:val="000000"/>
                <w:sz w:val="22"/>
                <w:szCs w:val="22"/>
              </w:rPr>
              <w:br/>
              <w:t>All functions shall operate as designed.</w:t>
            </w:r>
            <w:r w:rsidRPr="00762EC5">
              <w:rPr>
                <w:rFonts w:ascii="Arial" w:hAnsi="Arial" w:cs="Arial"/>
                <w:color w:val="000000"/>
                <w:sz w:val="22"/>
                <w:szCs w:val="22"/>
              </w:rPr>
              <w:br/>
              <w:t xml:space="preserve">All errors shall be within the maximum permissible errors specified in </w:t>
            </w:r>
            <w:r w:rsidR="00935367">
              <w:rPr>
                <w:rFonts w:ascii="Arial" w:hAnsi="Arial" w:cs="Arial"/>
                <w:color w:val="000000"/>
                <w:sz w:val="22"/>
                <w:szCs w:val="22"/>
              </w:rPr>
              <w:t>4.3</w:t>
            </w:r>
            <w:r w:rsidRPr="00762EC5">
              <w:rPr>
                <w:rFonts w:ascii="Arial" w:hAnsi="Arial" w:cs="Arial"/>
                <w:color w:val="000000"/>
                <w:sz w:val="22"/>
                <w:szCs w:val="22"/>
              </w:rPr>
              <w:t>.2</w:t>
            </w:r>
          </w:p>
        </w:tc>
      </w:tr>
    </w:tbl>
    <w:p w:rsidR="00487CC3" w:rsidRDefault="00487CC3" w:rsidP="00487CC3">
      <w:pPr>
        <w:rPr>
          <w:rFonts w:ascii="Arial" w:hAnsi="Arial" w:cs="Arial"/>
        </w:rPr>
      </w:pPr>
    </w:p>
    <w:p w:rsidR="00440C66" w:rsidRDefault="00440C66" w:rsidP="00487CC3">
      <w:pPr>
        <w:rPr>
          <w:rFonts w:ascii="Arial" w:hAnsi="Arial" w:cs="Arial"/>
        </w:rPr>
      </w:pPr>
    </w:p>
    <w:p w:rsidR="00440C66" w:rsidRPr="00947479" w:rsidRDefault="00440C66" w:rsidP="00487CC3">
      <w:pPr>
        <w:rPr>
          <w:rFonts w:ascii="Arial" w:hAnsi="Arial" w:cs="Arial"/>
        </w:rPr>
      </w:pPr>
    </w:p>
    <w:p w:rsidR="00487CC3" w:rsidRPr="00D30433" w:rsidRDefault="00487CC3" w:rsidP="00487CC3">
      <w:pPr>
        <w:widowControl w:val="0"/>
        <w:tabs>
          <w:tab w:val="left" w:pos="221"/>
          <w:tab w:val="left" w:pos="515"/>
        </w:tabs>
        <w:rPr>
          <w:rFonts w:ascii="Arial" w:hAnsi="Arial" w:cs="Arial"/>
          <w:b/>
          <w:snapToGrid w:val="0"/>
          <w:sz w:val="22"/>
          <w:szCs w:val="22"/>
        </w:rPr>
      </w:pPr>
    </w:p>
    <w:p w:rsidR="00487CC3" w:rsidRDefault="00487CC3" w:rsidP="00487CC3">
      <w:pPr>
        <w:rPr>
          <w:rFonts w:ascii="Arial" w:hAnsi="Arial" w:cs="Arial"/>
          <w:snapToGrid w:val="0"/>
          <w:lang w:eastAsia="en-US"/>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87CC3" w:rsidRPr="00966C41" w:rsidRDefault="00487CC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B84F65"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Pr>
          <w:rFonts w:ascii="Arial" w:hAnsi="Arial"/>
          <w:b/>
          <w:spacing w:val="-3"/>
          <w:sz w:val="22"/>
        </w:rPr>
        <w:t>A.6.2.5</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8510BD" w:rsidRPr="00B84F65">
        <w:rPr>
          <w:rFonts w:ascii="Arial" w:hAnsi="Arial" w:cs="Arial"/>
          <w:b/>
          <w:sz w:val="22"/>
          <w:szCs w:val="22"/>
        </w:rPr>
        <w:t>AC mains voltage</w:t>
      </w:r>
      <w:r w:rsidR="005A6C69">
        <w:rPr>
          <w:rFonts w:ascii="Arial" w:hAnsi="Arial" w:cs="Arial"/>
          <w:b/>
          <w:sz w:val="22"/>
          <w:szCs w:val="22"/>
        </w:rPr>
        <w:t xml:space="preserve"> variation</w:t>
      </w:r>
      <w:r w:rsidR="008510BD" w:rsidRPr="00B84F65">
        <w:rPr>
          <w:rFonts w:ascii="Arial" w:hAnsi="Arial" w:cs="Arial"/>
          <w:b/>
          <w:sz w:val="22"/>
          <w:szCs w:val="22"/>
        </w:rPr>
        <w:t xml:space="preserve"> </w:t>
      </w:r>
      <w:r w:rsidR="004B40A8" w:rsidRPr="00B84F65">
        <w:rPr>
          <w:rFonts w:ascii="Arial" w:hAnsi="Arial" w:cs="Arial"/>
          <w:spacing w:val="-3"/>
          <w:sz w:val="22"/>
        </w:rPr>
        <w:t>(</w:t>
      </w:r>
      <w:r w:rsidR="00935367">
        <w:rPr>
          <w:rFonts w:ascii="Arial" w:hAnsi="Arial" w:cs="Arial"/>
          <w:spacing w:val="-3"/>
          <w:sz w:val="22"/>
        </w:rPr>
        <w:t>4.8</w:t>
      </w:r>
      <w:r w:rsidR="00D5755C">
        <w:rPr>
          <w:rFonts w:ascii="Arial" w:hAnsi="Arial" w:cs="Arial"/>
          <w:spacing w:val="-3"/>
          <w:sz w:val="22"/>
        </w:rPr>
        <w:t>.2</w:t>
      </w:r>
      <w:r w:rsidR="004B40A8" w:rsidRPr="00B84F65">
        <w:rPr>
          <w:rFonts w:ascii="Arial" w:hAnsi="Arial" w:cs="Arial"/>
          <w:spacing w:val="-3"/>
          <w:sz w:val="22"/>
        </w:rPr>
        <w:t>)</w:t>
      </w:r>
    </w:p>
    <w:p w:rsidR="004B40A8" w:rsidRPr="00B84F65"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4B40A8" w:rsidRDefault="00B83100"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r w:rsidRPr="00B84F65">
        <w:rPr>
          <w:rFonts w:ascii="Arial" w:hAnsi="Arial" w:cs="Arial"/>
          <w:sz w:val="22"/>
          <w:szCs w:val="22"/>
        </w:rPr>
        <w:t xml:space="preserve">AC mains </w:t>
      </w:r>
      <w:r w:rsidR="005A6C69" w:rsidRPr="005A6C69">
        <w:rPr>
          <w:rFonts w:ascii="Arial" w:hAnsi="Arial" w:cs="Arial"/>
          <w:sz w:val="22"/>
          <w:szCs w:val="22"/>
        </w:rPr>
        <w:t>voltage</w:t>
      </w:r>
      <w:r w:rsidR="005A6C69">
        <w:rPr>
          <w:rFonts w:ascii="Arial" w:hAnsi="Arial" w:cs="Arial"/>
          <w:b/>
          <w:sz w:val="22"/>
          <w:szCs w:val="22"/>
        </w:rPr>
        <w:t xml:space="preserve"> </w:t>
      </w:r>
      <w:r w:rsidR="004B40A8" w:rsidRPr="00B84F65">
        <w:rPr>
          <w:rFonts w:ascii="Arial" w:hAnsi="Arial" w:cs="Arial"/>
          <w:spacing w:val="-3"/>
          <w:sz w:val="22"/>
        </w:rPr>
        <w:t xml:space="preserve">variation tests are carried out according to </w:t>
      </w:r>
      <w:r w:rsidR="00117612">
        <w:rPr>
          <w:rFonts w:ascii="Arial" w:hAnsi="Arial" w:cs="Arial"/>
          <w:spacing w:val="-3"/>
          <w:sz w:val="22"/>
        </w:rPr>
        <w:t>Table 7</w:t>
      </w:r>
      <w:r w:rsidR="004B40A8" w:rsidRPr="00B84F65">
        <w:rPr>
          <w:rFonts w:ascii="Arial" w:hAnsi="Arial" w:cs="Arial"/>
          <w:spacing w:val="-3"/>
          <w:sz w:val="22"/>
        </w:rPr>
        <w:t>.</w:t>
      </w:r>
    </w:p>
    <w:p w:rsidR="00440C66"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tbl>
      <w:tblPr>
        <w:tblW w:w="8657" w:type="dxa"/>
        <w:tblInd w:w="98" w:type="dxa"/>
        <w:tblLook w:val="04A0"/>
      </w:tblPr>
      <w:tblGrid>
        <w:gridCol w:w="2137"/>
        <w:gridCol w:w="3883"/>
        <w:gridCol w:w="2637"/>
      </w:tblGrid>
      <w:tr w:rsidR="00440C66" w:rsidRPr="00762EC5" w:rsidTr="00762EC5">
        <w:trPr>
          <w:trHeight w:val="315"/>
        </w:trPr>
        <w:tc>
          <w:tcPr>
            <w:tcW w:w="8657" w:type="dxa"/>
            <w:gridSpan w:val="3"/>
            <w:tcBorders>
              <w:top w:val="nil"/>
              <w:left w:val="nil"/>
              <w:bottom w:val="single" w:sz="8" w:space="0" w:color="auto"/>
              <w:right w:val="nil"/>
            </w:tcBorders>
            <w:shd w:val="clear" w:color="auto" w:fill="auto"/>
            <w:vAlign w:val="center"/>
          </w:tcPr>
          <w:p w:rsidR="00440C66" w:rsidRPr="00762EC5" w:rsidRDefault="00440C66" w:rsidP="005570F3">
            <w:pPr>
              <w:rPr>
                <w:rFonts w:ascii="Arial" w:hAnsi="Arial" w:cs="Arial"/>
                <w:b/>
                <w:bCs/>
                <w:color w:val="000000"/>
                <w:sz w:val="22"/>
                <w:szCs w:val="22"/>
              </w:rPr>
            </w:pPr>
            <w:r w:rsidRPr="00762EC5">
              <w:rPr>
                <w:rFonts w:ascii="Arial" w:hAnsi="Arial" w:cs="Arial"/>
                <w:b/>
                <w:bCs/>
                <w:color w:val="000000"/>
                <w:sz w:val="22"/>
                <w:szCs w:val="22"/>
              </w:rPr>
              <w:t>Table 7  AC mains voltage variation</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Applicable standards</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2922A3" w:rsidP="005570F3">
            <w:pPr>
              <w:rPr>
                <w:rFonts w:ascii="Arial" w:hAnsi="Arial" w:cs="Arial"/>
                <w:color w:val="000000"/>
                <w:sz w:val="22"/>
                <w:szCs w:val="22"/>
              </w:rPr>
            </w:pPr>
            <w:r>
              <w:rPr>
                <w:rFonts w:ascii="Arial" w:hAnsi="Arial" w:cs="Arial"/>
                <w:color w:val="000000"/>
                <w:sz w:val="22"/>
                <w:szCs w:val="22"/>
              </w:rPr>
              <w:t xml:space="preserve">IEC/TR3 61000-2-1 </w:t>
            </w:r>
            <w:r w:rsidR="005569A3">
              <w:rPr>
                <w:rFonts w:ascii="Arial" w:hAnsi="Arial" w:cs="Arial"/>
                <w:color w:val="000000"/>
                <w:sz w:val="22"/>
                <w:szCs w:val="22"/>
              </w:rPr>
              <w:t>[13]</w:t>
            </w:r>
            <w:r w:rsidR="00440C66" w:rsidRPr="00762EC5">
              <w:rPr>
                <w:rFonts w:ascii="Arial" w:hAnsi="Arial" w:cs="Arial"/>
                <w:color w:val="000000"/>
                <w:sz w:val="22"/>
                <w:szCs w:val="22"/>
              </w:rPr>
              <w:t xml:space="preserve">, </w:t>
            </w:r>
            <w:r>
              <w:rPr>
                <w:rFonts w:ascii="Arial" w:hAnsi="Arial" w:cs="Arial"/>
                <w:color w:val="000000"/>
                <w:sz w:val="22"/>
                <w:szCs w:val="22"/>
              </w:rPr>
              <w:t xml:space="preserve">IEC 61000-4-1 </w:t>
            </w:r>
            <w:r w:rsidR="005569A3">
              <w:rPr>
                <w:rFonts w:ascii="Arial" w:hAnsi="Arial" w:cs="Arial"/>
                <w:color w:val="000000"/>
                <w:sz w:val="22"/>
                <w:szCs w:val="22"/>
              </w:rPr>
              <w:t>[14]</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lastRenderedPageBreak/>
              <w:t xml:space="preserve">Test method </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Applying low and high level AC mains power voltage (single phase)</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Applicability</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Applicable for measuring instruments which are temporarily or permanently connected to an AC mains power network while in operation. </w:t>
            </w:r>
            <w:r w:rsidRPr="00762EC5">
              <w:rPr>
                <w:rFonts w:ascii="Arial" w:hAnsi="Arial" w:cs="Arial"/>
                <w:color w:val="000000"/>
                <w:sz w:val="22"/>
                <w:szCs w:val="22"/>
              </w:rPr>
              <w:br/>
              <w:t>This test is not applicable to equipment powered by a road vehicle battery.</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Object of the test</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 xml:space="preserve">.2 under conditions of AC mains network voltage changes between upper and lower limit specified in </w:t>
            </w:r>
            <w:r w:rsidR="00935367">
              <w:rPr>
                <w:rFonts w:ascii="Arial" w:hAnsi="Arial" w:cs="Arial"/>
                <w:color w:val="000000"/>
                <w:sz w:val="22"/>
                <w:szCs w:val="22"/>
              </w:rPr>
              <w:t>4.8</w:t>
            </w:r>
            <w:r w:rsidRPr="00762EC5">
              <w:rPr>
                <w:rFonts w:ascii="Arial" w:hAnsi="Arial" w:cs="Arial"/>
                <w:color w:val="000000"/>
                <w:sz w:val="22"/>
                <w:szCs w:val="22"/>
              </w:rPr>
              <w:t>.2</w:t>
            </w:r>
          </w:p>
        </w:tc>
      </w:tr>
      <w:tr w:rsidR="00440C66" w:rsidRPr="00762EC5" w:rsidTr="00762EC5">
        <w:trPr>
          <w:trHeight w:val="300"/>
        </w:trPr>
        <w:tc>
          <w:tcPr>
            <w:tcW w:w="2137" w:type="dxa"/>
            <w:tcBorders>
              <w:top w:val="single" w:sz="8" w:space="0" w:color="auto"/>
              <w:left w:val="single" w:sz="8" w:space="0" w:color="000000"/>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Precondition</w:t>
            </w:r>
          </w:p>
        </w:tc>
        <w:tc>
          <w:tcPr>
            <w:tcW w:w="6520" w:type="dxa"/>
            <w:gridSpan w:val="2"/>
            <w:tcBorders>
              <w:top w:val="single" w:sz="8" w:space="0" w:color="auto"/>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least the warm-up time specified by the manufacturer. </w:t>
            </w:r>
          </w:p>
        </w:tc>
      </w:tr>
      <w:tr w:rsidR="00440C66" w:rsidRPr="00762EC5" w:rsidTr="00762EC5">
        <w:trPr>
          <w:trHeight w:val="300"/>
        </w:trPr>
        <w:tc>
          <w:tcPr>
            <w:tcW w:w="21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Condition of the EUT</w:t>
            </w:r>
          </w:p>
        </w:tc>
        <w:tc>
          <w:tcPr>
            <w:tcW w:w="6520" w:type="dxa"/>
            <w:gridSpan w:val="2"/>
            <w:tcBorders>
              <w:top w:val="single" w:sz="8" w:space="0" w:color="000000"/>
              <w:left w:val="nil"/>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440C66" w:rsidRPr="00762EC5" w:rsidTr="00762EC5">
        <w:trPr>
          <w:trHeight w:val="2308"/>
        </w:trPr>
        <w:tc>
          <w:tcPr>
            <w:tcW w:w="2137" w:type="dxa"/>
            <w:tcBorders>
              <w:top w:val="single" w:sz="8" w:space="0" w:color="000000"/>
              <w:left w:val="single" w:sz="8" w:space="0" w:color="auto"/>
              <w:bottom w:val="single" w:sz="8" w:space="0" w:color="000000"/>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procedure in brief</w:t>
            </w:r>
          </w:p>
        </w:tc>
        <w:tc>
          <w:tcPr>
            <w:tcW w:w="6520" w:type="dxa"/>
            <w:gridSpan w:val="2"/>
            <w:tcBorders>
              <w:top w:val="single" w:sz="8" w:space="0" w:color="000000"/>
              <w:left w:val="nil"/>
              <w:bottom w:val="nil"/>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test comprises exposure of the EUT to the lower and upper limit power supply condition for a period sufficient for achieving temperature stability and subsequently performing the required measurements.</w:t>
            </w:r>
            <w:r w:rsidRPr="00762EC5">
              <w:rPr>
                <w:rFonts w:ascii="Arial" w:hAnsi="Arial" w:cs="Arial"/>
                <w:color w:val="000000"/>
                <w:sz w:val="22"/>
                <w:szCs w:val="22"/>
              </w:rPr>
              <w:br/>
              <w:t>Test Sequence</w:t>
            </w:r>
            <w:proofErr w:type="gramStart"/>
            <w:r w:rsidRPr="00762EC5">
              <w:rPr>
                <w:rFonts w:ascii="Arial" w:hAnsi="Arial" w:cs="Arial"/>
                <w:color w:val="000000"/>
                <w:sz w:val="22"/>
                <w:szCs w:val="22"/>
              </w:rPr>
              <w:t>:</w:t>
            </w:r>
            <w:proofErr w:type="gramEnd"/>
            <w:r w:rsidRPr="00762EC5">
              <w:rPr>
                <w:rFonts w:ascii="Arial" w:hAnsi="Arial" w:cs="Arial"/>
                <w:color w:val="000000"/>
                <w:sz w:val="22"/>
                <w:szCs w:val="22"/>
              </w:rPr>
              <w:br/>
              <w:t>1. Reference voltage level,</w:t>
            </w:r>
            <w:r w:rsidRPr="00762EC5">
              <w:rPr>
                <w:rFonts w:ascii="Arial" w:hAnsi="Arial" w:cs="Arial"/>
                <w:color w:val="000000"/>
                <w:sz w:val="22"/>
                <w:szCs w:val="22"/>
              </w:rPr>
              <w:br/>
              <w:t>2. Upper voltage level,</w:t>
            </w:r>
            <w:r w:rsidRPr="00762EC5">
              <w:rPr>
                <w:rFonts w:ascii="Arial" w:hAnsi="Arial" w:cs="Arial"/>
                <w:color w:val="000000"/>
                <w:sz w:val="22"/>
                <w:szCs w:val="22"/>
              </w:rPr>
              <w:br/>
              <w:t>3. Lower voltage level,</w:t>
            </w:r>
            <w:r w:rsidRPr="00762EC5">
              <w:rPr>
                <w:rFonts w:ascii="Arial" w:hAnsi="Arial" w:cs="Arial"/>
                <w:color w:val="000000"/>
                <w:sz w:val="22"/>
                <w:szCs w:val="22"/>
              </w:rPr>
              <w:br/>
              <w:t>4. Reference voltage level,</w:t>
            </w:r>
            <w:r w:rsidRPr="00762EC5">
              <w:rPr>
                <w:rFonts w:ascii="Arial" w:hAnsi="Arial" w:cs="Arial"/>
                <w:color w:val="000000"/>
                <w:sz w:val="22"/>
                <w:szCs w:val="22"/>
              </w:rPr>
              <w:br/>
              <w:t>In the case of three phase power supply, the voltage variation shall apply for each phase successively.</w:t>
            </w:r>
          </w:p>
        </w:tc>
      </w:tr>
      <w:tr w:rsidR="00440C66" w:rsidRPr="00762EC5" w:rsidTr="00762EC5">
        <w:trPr>
          <w:trHeight w:val="340"/>
        </w:trPr>
        <w:tc>
          <w:tcPr>
            <w:tcW w:w="2137" w:type="dxa"/>
            <w:vMerge w:val="restart"/>
            <w:tcBorders>
              <w:top w:val="nil"/>
              <w:left w:val="single" w:sz="8" w:space="0" w:color="auto"/>
              <w:right w:val="single" w:sz="8" w:space="0" w:color="auto"/>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Test level</w:t>
            </w:r>
          </w:p>
        </w:tc>
        <w:tc>
          <w:tcPr>
            <w:tcW w:w="3883" w:type="dxa"/>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jc w:val="center"/>
              <w:rPr>
                <w:rFonts w:ascii="Arial" w:hAnsi="Arial" w:cs="Arial"/>
                <w:b/>
                <w:bCs/>
                <w:i/>
                <w:iCs/>
                <w:color w:val="000000"/>
                <w:sz w:val="22"/>
                <w:szCs w:val="22"/>
              </w:rPr>
            </w:pPr>
            <w:r w:rsidRPr="00762EC5">
              <w:rPr>
                <w:rFonts w:ascii="Arial" w:hAnsi="Arial" w:cs="Arial"/>
                <w:color w:val="000000"/>
                <w:sz w:val="22"/>
                <w:szCs w:val="22"/>
              </w:rPr>
              <w:t>Upper limit</w:t>
            </w:r>
          </w:p>
        </w:tc>
        <w:tc>
          <w:tcPr>
            <w:tcW w:w="2637" w:type="dxa"/>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jc w:val="center"/>
              <w:rPr>
                <w:rFonts w:ascii="Arial" w:hAnsi="Arial" w:cs="Arial"/>
                <w:b/>
                <w:bCs/>
                <w:i/>
                <w:iCs/>
                <w:color w:val="000000"/>
                <w:sz w:val="22"/>
                <w:szCs w:val="22"/>
              </w:rPr>
            </w:pPr>
            <w:r w:rsidRPr="00762EC5">
              <w:rPr>
                <w:rFonts w:ascii="Arial" w:hAnsi="Arial" w:cs="Arial"/>
                <w:b/>
                <w:bCs/>
                <w:i/>
                <w:iCs/>
                <w:color w:val="000000"/>
                <w:sz w:val="22"/>
                <w:szCs w:val="22"/>
              </w:rPr>
              <w:t>U</w:t>
            </w:r>
            <w:r w:rsidRPr="00762EC5">
              <w:rPr>
                <w:rFonts w:ascii="Arial" w:hAnsi="Arial" w:cs="Arial"/>
                <w:b/>
                <w:bCs/>
                <w:iCs/>
                <w:color w:val="000000"/>
                <w:sz w:val="22"/>
                <w:szCs w:val="22"/>
                <w:vertAlign w:val="subscript"/>
              </w:rPr>
              <w:t>nom1</w:t>
            </w:r>
            <w:r w:rsidRPr="00762EC5">
              <w:rPr>
                <w:rFonts w:ascii="Arial" w:hAnsi="Arial" w:cs="Arial"/>
                <w:b/>
                <w:bCs/>
                <w:i/>
                <w:iCs/>
                <w:color w:val="000000"/>
                <w:sz w:val="22"/>
                <w:szCs w:val="22"/>
              </w:rPr>
              <w:t xml:space="preserve"> +</w:t>
            </w:r>
            <w:r w:rsidRPr="00762EC5">
              <w:rPr>
                <w:rFonts w:ascii="Arial" w:hAnsi="Arial" w:cs="Arial"/>
                <w:bCs/>
                <w:i/>
                <w:iCs/>
                <w:color w:val="000000"/>
                <w:sz w:val="22"/>
                <w:szCs w:val="22"/>
              </w:rPr>
              <w:t xml:space="preserve"> </w:t>
            </w:r>
            <w:r w:rsidRPr="00762EC5">
              <w:rPr>
                <w:rFonts w:ascii="Arial" w:hAnsi="Arial" w:cs="Arial"/>
                <w:bCs/>
                <w:iCs/>
                <w:color w:val="000000"/>
                <w:sz w:val="22"/>
                <w:szCs w:val="22"/>
              </w:rPr>
              <w:t>10</w:t>
            </w:r>
            <w:r w:rsidRPr="00762EC5">
              <w:rPr>
                <w:rFonts w:ascii="Arial" w:hAnsi="Arial" w:cs="Arial"/>
                <w:b/>
                <w:bCs/>
                <w:iCs/>
                <w:color w:val="000000"/>
                <w:sz w:val="22"/>
                <w:szCs w:val="22"/>
              </w:rPr>
              <w:t xml:space="preserve"> % </w:t>
            </w:r>
            <w:r w:rsidRPr="00762EC5">
              <w:rPr>
                <w:rFonts w:ascii="Arial" w:hAnsi="Arial" w:cs="Arial"/>
                <w:color w:val="000000"/>
                <w:sz w:val="22"/>
                <w:szCs w:val="22"/>
                <w:vertAlign w:val="superscript"/>
              </w:rPr>
              <w:t>1)</w:t>
            </w:r>
          </w:p>
        </w:tc>
      </w:tr>
      <w:tr w:rsidR="00440C66" w:rsidRPr="00762EC5" w:rsidTr="00762EC5">
        <w:trPr>
          <w:trHeight w:val="348"/>
        </w:trPr>
        <w:tc>
          <w:tcPr>
            <w:tcW w:w="2137" w:type="dxa"/>
            <w:vMerge/>
            <w:tcBorders>
              <w:left w:val="single" w:sz="8" w:space="0" w:color="auto"/>
              <w:bottom w:val="single" w:sz="8" w:space="0" w:color="auto"/>
              <w:right w:val="single" w:sz="8" w:space="0" w:color="auto"/>
            </w:tcBorders>
            <w:shd w:val="clear" w:color="auto" w:fill="auto"/>
            <w:vAlign w:val="center"/>
          </w:tcPr>
          <w:p w:rsidR="00440C66" w:rsidRPr="00762EC5" w:rsidRDefault="00440C66" w:rsidP="005570F3">
            <w:pPr>
              <w:rPr>
                <w:rFonts w:ascii="Arial" w:hAnsi="Arial" w:cs="Arial"/>
                <w:color w:val="000000"/>
                <w:sz w:val="22"/>
                <w:szCs w:val="22"/>
              </w:rPr>
            </w:pPr>
          </w:p>
        </w:tc>
        <w:tc>
          <w:tcPr>
            <w:tcW w:w="3883" w:type="dxa"/>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jc w:val="center"/>
              <w:rPr>
                <w:rFonts w:ascii="Arial" w:hAnsi="Arial" w:cs="Arial"/>
                <w:b/>
                <w:bCs/>
                <w:i/>
                <w:iCs/>
                <w:color w:val="000000"/>
                <w:sz w:val="22"/>
                <w:szCs w:val="22"/>
              </w:rPr>
            </w:pPr>
            <w:r w:rsidRPr="00762EC5">
              <w:rPr>
                <w:rFonts w:ascii="Arial" w:hAnsi="Arial" w:cs="Arial"/>
                <w:color w:val="000000"/>
                <w:sz w:val="22"/>
                <w:szCs w:val="22"/>
              </w:rPr>
              <w:t>Lower limit</w:t>
            </w:r>
          </w:p>
        </w:tc>
        <w:tc>
          <w:tcPr>
            <w:tcW w:w="2637" w:type="dxa"/>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jc w:val="center"/>
              <w:rPr>
                <w:rFonts w:ascii="Arial" w:hAnsi="Arial" w:cs="Arial"/>
                <w:b/>
                <w:bCs/>
                <w:i/>
                <w:iCs/>
                <w:color w:val="000000"/>
                <w:sz w:val="22"/>
                <w:szCs w:val="22"/>
              </w:rPr>
            </w:pPr>
            <w:r w:rsidRPr="00762EC5">
              <w:rPr>
                <w:rFonts w:ascii="Arial" w:hAnsi="Arial" w:cs="Arial"/>
                <w:b/>
                <w:bCs/>
                <w:i/>
                <w:iCs/>
                <w:color w:val="000000"/>
                <w:sz w:val="22"/>
                <w:szCs w:val="22"/>
              </w:rPr>
              <w:t>U</w:t>
            </w:r>
            <w:r w:rsidRPr="00762EC5">
              <w:rPr>
                <w:rFonts w:ascii="Arial" w:hAnsi="Arial" w:cs="Arial"/>
                <w:b/>
                <w:bCs/>
                <w:iCs/>
                <w:color w:val="000000"/>
                <w:sz w:val="22"/>
                <w:szCs w:val="22"/>
                <w:vertAlign w:val="subscript"/>
              </w:rPr>
              <w:t>nom2</w:t>
            </w:r>
            <w:r w:rsidRPr="00762EC5">
              <w:rPr>
                <w:rFonts w:ascii="Arial" w:hAnsi="Arial" w:cs="Arial"/>
                <w:bCs/>
                <w:iCs/>
                <w:color w:val="000000"/>
                <w:sz w:val="22"/>
                <w:szCs w:val="22"/>
              </w:rPr>
              <w:t xml:space="preserve"> </w:t>
            </w:r>
            <w:r w:rsidRPr="00762EC5">
              <w:rPr>
                <w:rFonts w:ascii="Arial" w:hAnsi="Arial" w:cs="Arial"/>
                <w:bCs/>
                <w:iCs/>
                <w:color w:val="000000"/>
                <w:sz w:val="22"/>
                <w:szCs w:val="22"/>
              </w:rPr>
              <w:sym w:font="Symbol" w:char="F02D"/>
            </w:r>
            <w:r w:rsidRPr="00762EC5">
              <w:rPr>
                <w:rFonts w:ascii="Arial" w:hAnsi="Arial" w:cs="Arial"/>
                <w:bCs/>
                <w:iCs/>
                <w:color w:val="000000"/>
                <w:sz w:val="22"/>
                <w:szCs w:val="22"/>
              </w:rPr>
              <w:t xml:space="preserve"> 15 </w:t>
            </w:r>
            <w:r w:rsidRPr="00762EC5">
              <w:rPr>
                <w:rFonts w:ascii="Arial" w:hAnsi="Arial" w:cs="Arial"/>
                <w:b/>
                <w:bCs/>
                <w:iCs/>
                <w:color w:val="000000"/>
                <w:sz w:val="22"/>
                <w:szCs w:val="22"/>
              </w:rPr>
              <w:t xml:space="preserve">% </w:t>
            </w:r>
            <w:r w:rsidRPr="00762EC5">
              <w:rPr>
                <w:rFonts w:ascii="Arial" w:hAnsi="Arial" w:cs="Arial"/>
                <w:color w:val="000000"/>
                <w:sz w:val="22"/>
                <w:szCs w:val="22"/>
                <w:vertAlign w:val="superscript"/>
              </w:rPr>
              <w:t>1)</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503B80" w:rsidP="005570F3">
            <w:pPr>
              <w:rPr>
                <w:rFonts w:ascii="Arial" w:hAnsi="Arial" w:cs="Arial"/>
                <w:color w:val="000000"/>
                <w:sz w:val="22"/>
                <w:szCs w:val="22"/>
              </w:rPr>
            </w:pPr>
            <w:r w:rsidRPr="00762EC5">
              <w:rPr>
                <w:rFonts w:ascii="Arial" w:hAnsi="Arial" w:cs="Arial"/>
                <w:color w:val="000000"/>
                <w:sz w:val="22"/>
                <w:szCs w:val="22"/>
              </w:rPr>
              <w:t>NOTES</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ind w:left="175" w:hanging="142"/>
              <w:rPr>
                <w:rFonts w:ascii="Arial" w:hAnsi="Arial" w:cs="Arial"/>
                <w:color w:val="000000"/>
                <w:sz w:val="22"/>
                <w:szCs w:val="22"/>
              </w:rPr>
            </w:pPr>
            <w:r w:rsidRPr="00762EC5">
              <w:rPr>
                <w:rFonts w:ascii="Arial" w:hAnsi="Arial" w:cs="Arial"/>
                <w:color w:val="000000"/>
                <w:sz w:val="22"/>
                <w:szCs w:val="22"/>
                <w:vertAlign w:val="superscript"/>
              </w:rPr>
              <w:t>1)</w:t>
            </w:r>
            <w:r w:rsidRPr="00762EC5">
              <w:rPr>
                <w:rFonts w:ascii="Arial" w:hAnsi="Arial" w:cs="Arial"/>
                <w:color w:val="000000"/>
                <w:sz w:val="22"/>
                <w:szCs w:val="22"/>
              </w:rPr>
              <w:t xml:space="preserve"> The values of </w:t>
            </w:r>
            <w:r w:rsidRPr="00762EC5">
              <w:rPr>
                <w:rFonts w:ascii="Arial" w:hAnsi="Arial" w:cs="Arial"/>
                <w:i/>
                <w:color w:val="000000"/>
                <w:sz w:val="22"/>
                <w:szCs w:val="22"/>
              </w:rPr>
              <w:t>U</w:t>
            </w:r>
            <w:r w:rsidRPr="00762EC5">
              <w:rPr>
                <w:rFonts w:ascii="Arial" w:hAnsi="Arial" w:cs="Arial"/>
                <w:color w:val="000000"/>
                <w:sz w:val="22"/>
                <w:szCs w:val="22"/>
                <w:vertAlign w:val="subscript"/>
              </w:rPr>
              <w:t>nom</w:t>
            </w:r>
            <w:r w:rsidRPr="00762EC5">
              <w:rPr>
                <w:rFonts w:ascii="Arial" w:hAnsi="Arial" w:cs="Arial"/>
                <w:color w:val="000000"/>
                <w:sz w:val="22"/>
                <w:szCs w:val="22"/>
              </w:rPr>
              <w:t xml:space="preserve"> are those as marked on the measuring instrument. If a range is specified </w:t>
            </w:r>
            <w:r w:rsidRPr="00762EC5">
              <w:rPr>
                <w:rFonts w:ascii="Arial" w:hAnsi="Arial" w:cs="Arial"/>
                <w:i/>
                <w:color w:val="000000"/>
                <w:sz w:val="22"/>
                <w:szCs w:val="22"/>
              </w:rPr>
              <w:t>U</w:t>
            </w:r>
            <w:r w:rsidRPr="00762EC5">
              <w:rPr>
                <w:rFonts w:ascii="Arial" w:hAnsi="Arial" w:cs="Arial"/>
                <w:color w:val="000000"/>
                <w:sz w:val="22"/>
                <w:szCs w:val="22"/>
                <w:vertAlign w:val="subscript"/>
              </w:rPr>
              <w:t xml:space="preserve">nom1 </w:t>
            </w:r>
            <w:r w:rsidRPr="00762EC5">
              <w:rPr>
                <w:rFonts w:ascii="Arial" w:hAnsi="Arial" w:cs="Arial"/>
                <w:color w:val="000000"/>
                <w:sz w:val="22"/>
                <w:szCs w:val="22"/>
              </w:rPr>
              <w:t xml:space="preserve">concerns the highest and </w:t>
            </w:r>
            <w:r w:rsidRPr="00762EC5">
              <w:rPr>
                <w:rFonts w:ascii="Arial" w:hAnsi="Arial" w:cs="Arial"/>
                <w:i/>
                <w:color w:val="000000"/>
                <w:sz w:val="22"/>
                <w:szCs w:val="22"/>
              </w:rPr>
              <w:t>U</w:t>
            </w:r>
            <w:r w:rsidRPr="00762EC5">
              <w:rPr>
                <w:rFonts w:ascii="Arial" w:hAnsi="Arial" w:cs="Arial"/>
                <w:color w:val="000000"/>
                <w:sz w:val="22"/>
                <w:szCs w:val="22"/>
                <w:vertAlign w:val="subscript"/>
              </w:rPr>
              <w:t>nom2</w:t>
            </w:r>
            <w:r w:rsidRPr="00762EC5">
              <w:rPr>
                <w:rFonts w:ascii="Arial" w:hAnsi="Arial" w:cs="Arial"/>
                <w:color w:val="000000"/>
                <w:sz w:val="22"/>
                <w:szCs w:val="22"/>
              </w:rPr>
              <w:t xml:space="preserve"> concerns the lowest value.  If only one nominal mains voltage value (</w:t>
            </w:r>
            <w:r w:rsidRPr="00762EC5">
              <w:rPr>
                <w:rFonts w:ascii="Arial" w:hAnsi="Arial" w:cs="Arial"/>
                <w:i/>
                <w:color w:val="000000"/>
                <w:sz w:val="22"/>
                <w:szCs w:val="22"/>
              </w:rPr>
              <w:t>U</w:t>
            </w:r>
            <w:r w:rsidRPr="00762EC5">
              <w:rPr>
                <w:rFonts w:ascii="Arial" w:hAnsi="Arial" w:cs="Arial"/>
                <w:color w:val="000000"/>
                <w:sz w:val="22"/>
                <w:szCs w:val="22"/>
                <w:vertAlign w:val="subscript"/>
              </w:rPr>
              <w:t>nom</w:t>
            </w:r>
            <w:r w:rsidRPr="00762EC5">
              <w:rPr>
                <w:rFonts w:ascii="Arial" w:hAnsi="Arial" w:cs="Arial"/>
                <w:color w:val="000000"/>
                <w:sz w:val="22"/>
                <w:szCs w:val="22"/>
              </w:rPr>
              <w:t xml:space="preserve">) is specified then </w:t>
            </w:r>
            <w:r w:rsidRPr="00762EC5">
              <w:rPr>
                <w:rFonts w:ascii="Arial" w:hAnsi="Arial" w:cs="Arial"/>
                <w:i/>
                <w:color w:val="000000"/>
                <w:sz w:val="22"/>
                <w:szCs w:val="22"/>
              </w:rPr>
              <w:t>U</w:t>
            </w:r>
            <w:r w:rsidRPr="00762EC5">
              <w:rPr>
                <w:rFonts w:ascii="Arial" w:hAnsi="Arial" w:cs="Arial"/>
                <w:color w:val="000000"/>
                <w:sz w:val="22"/>
                <w:szCs w:val="22"/>
                <w:vertAlign w:val="subscript"/>
              </w:rPr>
              <w:t>nom1</w:t>
            </w:r>
            <w:r w:rsidRPr="00762EC5">
              <w:rPr>
                <w:rFonts w:ascii="Arial" w:hAnsi="Arial" w:cs="Arial"/>
                <w:color w:val="000000"/>
                <w:sz w:val="22"/>
                <w:szCs w:val="22"/>
              </w:rPr>
              <w:t xml:space="preserve"> = </w:t>
            </w:r>
            <w:r w:rsidRPr="00762EC5">
              <w:rPr>
                <w:rFonts w:ascii="Arial" w:hAnsi="Arial" w:cs="Arial"/>
                <w:i/>
                <w:color w:val="000000"/>
                <w:sz w:val="22"/>
                <w:szCs w:val="22"/>
              </w:rPr>
              <w:t>U</w:t>
            </w:r>
            <w:r w:rsidRPr="00762EC5">
              <w:rPr>
                <w:rFonts w:ascii="Arial" w:hAnsi="Arial" w:cs="Arial"/>
                <w:color w:val="000000"/>
                <w:sz w:val="22"/>
                <w:szCs w:val="22"/>
                <w:vertAlign w:val="subscript"/>
              </w:rPr>
              <w:t>nom2</w:t>
            </w:r>
            <w:r w:rsidRPr="00762EC5">
              <w:rPr>
                <w:rFonts w:ascii="Arial" w:hAnsi="Arial" w:cs="Arial"/>
                <w:color w:val="000000"/>
                <w:sz w:val="22"/>
                <w:szCs w:val="22"/>
              </w:rPr>
              <w:t xml:space="preserve"> = </w:t>
            </w:r>
            <w:r w:rsidRPr="00762EC5">
              <w:rPr>
                <w:rFonts w:ascii="Arial" w:hAnsi="Arial" w:cs="Arial"/>
                <w:i/>
                <w:color w:val="000000"/>
                <w:sz w:val="22"/>
                <w:szCs w:val="22"/>
              </w:rPr>
              <w:t>U</w:t>
            </w:r>
            <w:r w:rsidRPr="00762EC5">
              <w:rPr>
                <w:rFonts w:ascii="Arial" w:hAnsi="Arial" w:cs="Arial"/>
                <w:color w:val="000000"/>
                <w:sz w:val="22"/>
                <w:szCs w:val="22"/>
                <w:vertAlign w:val="subscript"/>
              </w:rPr>
              <w:t>nom.</w:t>
            </w:r>
            <w:r w:rsidRPr="00762EC5">
              <w:rPr>
                <w:rFonts w:ascii="Arial" w:hAnsi="Arial" w:cs="Arial"/>
                <w:color w:val="000000"/>
                <w:sz w:val="22"/>
                <w:szCs w:val="22"/>
              </w:rPr>
              <w:t xml:space="preserve"> The reference voltage level is equal to (</w:t>
            </w:r>
            <w:r w:rsidRPr="00762EC5">
              <w:rPr>
                <w:rFonts w:ascii="Arial" w:hAnsi="Arial" w:cs="Arial"/>
                <w:i/>
                <w:color w:val="000000"/>
                <w:sz w:val="22"/>
                <w:szCs w:val="22"/>
              </w:rPr>
              <w:t>U</w:t>
            </w:r>
            <w:r w:rsidRPr="00762EC5">
              <w:rPr>
                <w:rFonts w:ascii="Arial" w:hAnsi="Arial" w:cs="Arial"/>
                <w:color w:val="000000"/>
                <w:sz w:val="22"/>
                <w:szCs w:val="22"/>
                <w:vertAlign w:val="subscript"/>
              </w:rPr>
              <w:t>nom1</w:t>
            </w:r>
            <w:r w:rsidRPr="00762EC5">
              <w:rPr>
                <w:rFonts w:ascii="Arial" w:hAnsi="Arial" w:cs="Arial"/>
                <w:color w:val="000000"/>
                <w:sz w:val="22"/>
                <w:szCs w:val="22"/>
              </w:rPr>
              <w:t xml:space="preserve"> + </w:t>
            </w:r>
            <w:r w:rsidRPr="00762EC5">
              <w:rPr>
                <w:rFonts w:ascii="Arial" w:hAnsi="Arial" w:cs="Arial"/>
                <w:i/>
                <w:color w:val="000000"/>
                <w:sz w:val="22"/>
                <w:szCs w:val="22"/>
              </w:rPr>
              <w:t>U</w:t>
            </w:r>
            <w:r w:rsidRPr="00762EC5">
              <w:rPr>
                <w:rFonts w:ascii="Arial" w:hAnsi="Arial" w:cs="Arial"/>
                <w:color w:val="000000"/>
                <w:sz w:val="22"/>
                <w:szCs w:val="22"/>
                <w:vertAlign w:val="subscript"/>
              </w:rPr>
              <w:t>nom2</w:t>
            </w:r>
            <w:r w:rsidRPr="00762EC5">
              <w:rPr>
                <w:rFonts w:ascii="Arial" w:hAnsi="Arial" w:cs="Arial"/>
                <w:color w:val="000000"/>
                <w:sz w:val="22"/>
                <w:szCs w:val="22"/>
              </w:rPr>
              <w:t xml:space="preserve">) / 2.   </w:t>
            </w:r>
          </w:p>
        </w:tc>
      </w:tr>
      <w:tr w:rsidR="00440C66"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 xml:space="preserve">Permitted maximum deviation  </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440C66" w:rsidRPr="00762EC5" w:rsidRDefault="00440C66" w:rsidP="005570F3">
            <w:pPr>
              <w:rPr>
                <w:rFonts w:ascii="Arial" w:hAnsi="Arial" w:cs="Arial"/>
                <w:color w:val="000000"/>
                <w:sz w:val="22"/>
                <w:szCs w:val="22"/>
              </w:rPr>
            </w:pPr>
            <w:r w:rsidRPr="00762EC5">
              <w:rPr>
                <w:rFonts w:ascii="Arial" w:hAnsi="Arial" w:cs="Arial"/>
                <w:color w:val="000000"/>
                <w:sz w:val="22"/>
                <w:szCs w:val="22"/>
              </w:rPr>
              <w:t>The errors shall be determined when the breath alcohol analyzer is powered up at the upper limit of the voltage and when it is powered up at the lower limit of the voltage.</w:t>
            </w:r>
            <w:r w:rsidRPr="00762EC5">
              <w:rPr>
                <w:rFonts w:ascii="Arial" w:hAnsi="Arial" w:cs="Arial"/>
                <w:color w:val="000000"/>
                <w:sz w:val="22"/>
                <w:szCs w:val="22"/>
              </w:rPr>
              <w:br/>
              <w:t>All functions shall operate as designed.</w:t>
            </w:r>
            <w:r w:rsidRPr="00762EC5">
              <w:rPr>
                <w:rFonts w:ascii="Arial" w:hAnsi="Arial" w:cs="Arial"/>
                <w:color w:val="000000"/>
                <w:sz w:val="22"/>
                <w:szCs w:val="22"/>
              </w:rPr>
              <w:br/>
              <w:t xml:space="preserve">All errors shall be within the maximum permissible errors specified in </w:t>
            </w:r>
            <w:r w:rsidR="00935367">
              <w:rPr>
                <w:rFonts w:ascii="Arial" w:hAnsi="Arial" w:cs="Arial"/>
                <w:color w:val="000000"/>
                <w:sz w:val="22"/>
                <w:szCs w:val="22"/>
              </w:rPr>
              <w:t>4.3</w:t>
            </w:r>
            <w:r w:rsidRPr="00762EC5">
              <w:rPr>
                <w:rFonts w:ascii="Arial" w:hAnsi="Arial" w:cs="Arial"/>
                <w:color w:val="000000"/>
                <w:sz w:val="22"/>
                <w:szCs w:val="22"/>
              </w:rPr>
              <w:t>.2</w:t>
            </w:r>
          </w:p>
        </w:tc>
      </w:tr>
    </w:tbl>
    <w:p w:rsidR="00440C66" w:rsidRPr="00B84F65" w:rsidRDefault="00440C66"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4B40A8" w:rsidRPr="00B84F65"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B83100" w:rsidRPr="005F3D32" w:rsidRDefault="00272B31" w:rsidP="00A43528">
      <w:pPr>
        <w:tabs>
          <w:tab w:val="left" w:pos="0"/>
          <w:tab w:val="left" w:pos="888"/>
          <w:tab w:val="left" w:pos="1400"/>
          <w:tab w:val="left" w:pos="1500"/>
        </w:tabs>
        <w:autoSpaceDE w:val="0"/>
        <w:autoSpaceDN w:val="0"/>
        <w:adjustRightInd w:val="0"/>
        <w:spacing w:before="240"/>
        <w:rPr>
          <w:rFonts w:ascii="Arial" w:hAnsi="Arial" w:cs="Arial"/>
          <w:b/>
          <w:sz w:val="22"/>
          <w:szCs w:val="22"/>
          <w:lang w:val="fr-BE"/>
        </w:rPr>
      </w:pPr>
      <w:r>
        <w:rPr>
          <w:rFonts w:ascii="Arial" w:hAnsi="Arial" w:cs="Arial"/>
          <w:b/>
          <w:sz w:val="22"/>
          <w:szCs w:val="22"/>
          <w:lang w:val="fr-BE"/>
        </w:rPr>
        <w:t>A.6.2.6</w:t>
      </w:r>
      <w:r w:rsidR="00EF20A9" w:rsidRPr="00EF20A9">
        <w:rPr>
          <w:rFonts w:ascii="Arial" w:hAnsi="Arial" w:cs="Arial"/>
          <w:b/>
          <w:sz w:val="22"/>
          <w:szCs w:val="22"/>
          <w:lang w:val="fr-BE"/>
        </w:rPr>
        <w:tab/>
        <w:t>DC mains voltage variation</w:t>
      </w:r>
      <w:r w:rsidR="005F3D32">
        <w:rPr>
          <w:rFonts w:ascii="Arial" w:hAnsi="Arial" w:cs="Arial"/>
          <w:b/>
          <w:sz w:val="22"/>
          <w:szCs w:val="22"/>
          <w:lang w:val="fr-BE"/>
        </w:rPr>
        <w:t xml:space="preserve"> </w:t>
      </w:r>
      <w:r w:rsidR="00EF20A9" w:rsidRPr="00EF20A9">
        <w:rPr>
          <w:rFonts w:ascii="Arial" w:hAnsi="Arial" w:cs="Arial"/>
          <w:b/>
          <w:sz w:val="22"/>
          <w:szCs w:val="22"/>
          <w:lang w:val="fr-BE"/>
        </w:rPr>
        <w:t>(</w:t>
      </w:r>
      <w:r w:rsidR="00935367">
        <w:rPr>
          <w:rFonts w:ascii="Arial" w:hAnsi="Arial" w:cs="Arial"/>
          <w:b/>
          <w:sz w:val="22"/>
          <w:szCs w:val="22"/>
          <w:lang w:val="fr-BE"/>
        </w:rPr>
        <w:t>4.8</w:t>
      </w:r>
      <w:r w:rsidR="00EF20A9" w:rsidRPr="00EF20A9">
        <w:rPr>
          <w:rFonts w:ascii="Arial" w:hAnsi="Arial" w:cs="Arial"/>
          <w:b/>
          <w:sz w:val="22"/>
          <w:szCs w:val="22"/>
          <w:lang w:val="fr-BE"/>
        </w:rPr>
        <w:t>.2)</w:t>
      </w:r>
    </w:p>
    <w:p w:rsidR="00B83100" w:rsidRDefault="00785941"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Pr>
          <w:rFonts w:ascii="Arial" w:hAnsi="Arial" w:cs="Arial"/>
          <w:sz w:val="22"/>
          <w:szCs w:val="22"/>
        </w:rPr>
        <w:t>AGFI</w:t>
      </w:r>
      <w:r w:rsidR="00B83100" w:rsidRPr="00B83100">
        <w:rPr>
          <w:rFonts w:ascii="Arial" w:hAnsi="Arial" w:cs="Arial"/>
          <w:sz w:val="22"/>
          <w:szCs w:val="22"/>
        </w:rPr>
        <w:t>s operating from DC mains power supply</w:t>
      </w:r>
      <w:r w:rsidR="00B83100">
        <w:rPr>
          <w:rFonts w:ascii="Arial" w:hAnsi="Arial" w:cs="Arial"/>
          <w:sz w:val="22"/>
          <w:szCs w:val="22"/>
        </w:rPr>
        <w:t xml:space="preserve"> shall fulfil the tests in A.6</w:t>
      </w:r>
      <w:r w:rsidR="00B83100" w:rsidRPr="00B83100">
        <w:rPr>
          <w:rFonts w:ascii="Arial" w:hAnsi="Arial" w:cs="Arial"/>
          <w:sz w:val="22"/>
          <w:szCs w:val="22"/>
        </w:rPr>
        <w:t xml:space="preserve">.2, with the exception of </w:t>
      </w:r>
      <w:r w:rsidR="00272B31">
        <w:rPr>
          <w:rFonts w:ascii="Arial" w:hAnsi="Arial" w:cs="Arial"/>
          <w:sz w:val="22"/>
          <w:szCs w:val="22"/>
        </w:rPr>
        <w:t>A.6.2.</w:t>
      </w:r>
      <w:r w:rsidR="00D953BC">
        <w:rPr>
          <w:rFonts w:ascii="Arial" w:hAnsi="Arial" w:cs="Arial"/>
          <w:sz w:val="22"/>
          <w:szCs w:val="22"/>
        </w:rPr>
        <w:t>6</w:t>
      </w:r>
      <w:r w:rsidR="00B83100" w:rsidRPr="00B83100">
        <w:rPr>
          <w:rFonts w:ascii="Arial" w:hAnsi="Arial" w:cs="Arial"/>
          <w:sz w:val="22"/>
          <w:szCs w:val="22"/>
        </w:rPr>
        <w:t xml:space="preserve"> which is to be replaced by the test to </w:t>
      </w:r>
      <w:r w:rsidR="00117612">
        <w:rPr>
          <w:rFonts w:ascii="Arial" w:hAnsi="Arial" w:cs="Arial"/>
          <w:sz w:val="22"/>
          <w:szCs w:val="22"/>
        </w:rPr>
        <w:t>Table 8</w:t>
      </w:r>
      <w:r w:rsidR="00B83100" w:rsidRPr="00B83100">
        <w:rPr>
          <w:rFonts w:ascii="Arial" w:hAnsi="Arial" w:cs="Arial"/>
          <w:sz w:val="22"/>
          <w:szCs w:val="22"/>
        </w:rPr>
        <w:t>.</w:t>
      </w:r>
    </w:p>
    <w:p w:rsidR="00762EC5" w:rsidRDefault="00762EC5"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tbl>
      <w:tblPr>
        <w:tblW w:w="8657" w:type="dxa"/>
        <w:tblInd w:w="98" w:type="dxa"/>
        <w:tblLook w:val="04A0"/>
      </w:tblPr>
      <w:tblGrid>
        <w:gridCol w:w="2137"/>
        <w:gridCol w:w="3883"/>
        <w:gridCol w:w="2637"/>
      </w:tblGrid>
      <w:tr w:rsidR="00A63FA9" w:rsidRPr="00762EC5" w:rsidTr="00762EC5">
        <w:trPr>
          <w:trHeight w:val="315"/>
        </w:trPr>
        <w:tc>
          <w:tcPr>
            <w:tcW w:w="8657" w:type="dxa"/>
            <w:gridSpan w:val="3"/>
            <w:tcBorders>
              <w:top w:val="nil"/>
              <w:left w:val="nil"/>
              <w:bottom w:val="single" w:sz="8" w:space="0" w:color="auto"/>
              <w:right w:val="nil"/>
            </w:tcBorders>
            <w:shd w:val="clear" w:color="auto" w:fill="auto"/>
            <w:vAlign w:val="center"/>
          </w:tcPr>
          <w:p w:rsidR="00A63FA9" w:rsidRPr="00762EC5" w:rsidRDefault="00D953BC" w:rsidP="005570F3">
            <w:pPr>
              <w:rPr>
                <w:rFonts w:ascii="Arial" w:hAnsi="Arial" w:cs="Arial"/>
                <w:b/>
                <w:bCs/>
                <w:color w:val="000000"/>
                <w:sz w:val="22"/>
                <w:szCs w:val="22"/>
              </w:rPr>
            </w:pPr>
            <w:r>
              <w:rPr>
                <w:rFonts w:ascii="Arial" w:hAnsi="Arial" w:cs="Arial"/>
                <w:b/>
                <w:bCs/>
                <w:color w:val="000000"/>
                <w:sz w:val="22"/>
                <w:szCs w:val="22"/>
              </w:rPr>
              <w:t>Table 8</w:t>
            </w:r>
            <w:r w:rsidR="00A63FA9" w:rsidRPr="00762EC5">
              <w:rPr>
                <w:rFonts w:ascii="Arial" w:hAnsi="Arial" w:cs="Arial"/>
                <w:b/>
                <w:bCs/>
                <w:color w:val="000000"/>
                <w:sz w:val="22"/>
                <w:szCs w:val="22"/>
              </w:rPr>
              <w:t xml:space="preserve">  Ripple on DC mains power</w:t>
            </w:r>
          </w:p>
        </w:tc>
      </w:tr>
      <w:tr w:rsidR="00A63FA9"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Applicable standard</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A63FA9" w:rsidRPr="00762EC5" w:rsidRDefault="004C4CB9" w:rsidP="005570F3">
            <w:pPr>
              <w:rPr>
                <w:rFonts w:ascii="Arial" w:hAnsi="Arial" w:cs="Arial"/>
                <w:color w:val="000000"/>
                <w:sz w:val="22"/>
                <w:szCs w:val="22"/>
              </w:rPr>
            </w:pPr>
            <w:r>
              <w:rPr>
                <w:rFonts w:ascii="Arial" w:hAnsi="Arial" w:cs="Arial"/>
                <w:color w:val="000000"/>
                <w:sz w:val="22"/>
                <w:szCs w:val="22"/>
              </w:rPr>
              <w:t>IEC 61000-4-17 [</w:t>
            </w:r>
            <w:r w:rsidR="00C863B7">
              <w:rPr>
                <w:rFonts w:ascii="Arial" w:hAnsi="Arial" w:cs="Arial"/>
                <w:color w:val="000000"/>
                <w:sz w:val="22"/>
                <w:szCs w:val="22"/>
              </w:rPr>
              <w:t>31</w:t>
            </w:r>
            <w:r>
              <w:rPr>
                <w:rFonts w:ascii="Arial" w:hAnsi="Arial" w:cs="Arial"/>
                <w:color w:val="000000"/>
                <w:sz w:val="22"/>
                <w:szCs w:val="22"/>
              </w:rPr>
              <w:t xml:space="preserve"> </w:t>
            </w:r>
            <w:r w:rsidR="002922A3">
              <w:rPr>
                <w:rFonts w:ascii="Arial" w:hAnsi="Arial" w:cs="Arial"/>
                <w:color w:val="000000"/>
                <w:sz w:val="22"/>
                <w:szCs w:val="22"/>
              </w:rPr>
              <w:t>]</w:t>
            </w:r>
          </w:p>
        </w:tc>
      </w:tr>
      <w:tr w:rsidR="00A63FA9"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lastRenderedPageBreak/>
              <w:t>Test method</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Introducing a ripple voltage on the DC input power port.</w:t>
            </w:r>
          </w:p>
        </w:tc>
      </w:tr>
      <w:tr w:rsidR="00A63FA9"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Applicability</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Applicable for measuring instruments which are temporarily or permanently connected to a DC mains power network (distribution system) supplied by external rectifier systems while in operation and generally only applicable in industrial environment. </w:t>
            </w:r>
            <w:r w:rsidRPr="00762EC5">
              <w:rPr>
                <w:rFonts w:ascii="Arial" w:hAnsi="Arial" w:cs="Arial"/>
                <w:color w:val="000000"/>
                <w:sz w:val="22"/>
                <w:szCs w:val="22"/>
              </w:rPr>
              <w:br/>
              <w:t>This test is only applicable to equipment powered by DC mains supply and is not applicable to equipment powered by a road vehicle battery.</w:t>
            </w:r>
          </w:p>
        </w:tc>
      </w:tr>
      <w:tr w:rsidR="00A63FA9" w:rsidRPr="00762EC5"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Object of the test</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.2 under conditions of the introduction of a ripple on the DC mains voltage to simulate the ripple introduced by rectifiers applied in a DC mains power network. This test is not applicable for instruments connected to battery charger systems with incorporated switch mode converters.</w:t>
            </w:r>
          </w:p>
        </w:tc>
      </w:tr>
      <w:tr w:rsidR="00A63FA9" w:rsidRPr="00762EC5" w:rsidTr="00762EC5">
        <w:trPr>
          <w:trHeight w:val="300"/>
        </w:trPr>
        <w:tc>
          <w:tcPr>
            <w:tcW w:w="2137" w:type="dxa"/>
            <w:tcBorders>
              <w:top w:val="single" w:sz="8" w:space="0" w:color="auto"/>
              <w:left w:val="single" w:sz="8" w:space="0" w:color="auto"/>
              <w:bottom w:val="single" w:sz="8" w:space="0" w:color="000000"/>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Precondition</w:t>
            </w:r>
          </w:p>
        </w:tc>
        <w:tc>
          <w:tcPr>
            <w:tcW w:w="6520" w:type="dxa"/>
            <w:gridSpan w:val="2"/>
            <w:tcBorders>
              <w:top w:val="single" w:sz="8" w:space="0" w:color="auto"/>
              <w:left w:val="nil"/>
              <w:bottom w:val="single" w:sz="8" w:space="0" w:color="000000"/>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least the warm-up time specified by the manufacturer. </w:t>
            </w:r>
          </w:p>
        </w:tc>
      </w:tr>
      <w:tr w:rsidR="00A63FA9" w:rsidRPr="00762EC5" w:rsidTr="00762EC5">
        <w:trPr>
          <w:trHeight w:val="741"/>
        </w:trPr>
        <w:tc>
          <w:tcPr>
            <w:tcW w:w="2137" w:type="dxa"/>
            <w:tcBorders>
              <w:top w:val="single" w:sz="8" w:space="0" w:color="000000"/>
              <w:left w:val="single" w:sz="8" w:space="0" w:color="auto"/>
              <w:bottom w:val="single" w:sz="8" w:space="0" w:color="000000"/>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Condition of the EUT</w:t>
            </w:r>
          </w:p>
        </w:tc>
        <w:tc>
          <w:tcPr>
            <w:tcW w:w="6520" w:type="dxa"/>
            <w:gridSpan w:val="2"/>
            <w:tcBorders>
              <w:top w:val="single" w:sz="8" w:space="0" w:color="000000"/>
              <w:left w:val="nil"/>
              <w:bottom w:val="single" w:sz="8" w:space="0" w:color="000000"/>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A63FA9" w:rsidRPr="00762EC5" w:rsidTr="00762EC5">
        <w:trPr>
          <w:trHeight w:val="300"/>
        </w:trPr>
        <w:tc>
          <w:tcPr>
            <w:tcW w:w="2137" w:type="dxa"/>
            <w:tcBorders>
              <w:top w:val="single" w:sz="8" w:space="0" w:color="000000"/>
              <w:left w:val="single" w:sz="8" w:space="0" w:color="auto"/>
              <w:bottom w:val="single" w:sz="8" w:space="0" w:color="000000"/>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Test procedure in brief</w:t>
            </w:r>
          </w:p>
        </w:tc>
        <w:tc>
          <w:tcPr>
            <w:tcW w:w="6520" w:type="dxa"/>
            <w:gridSpan w:val="2"/>
            <w:tcBorders>
              <w:top w:val="single" w:sz="8" w:space="0" w:color="000000"/>
              <w:left w:val="nil"/>
              <w:bottom w:val="nil"/>
              <w:right w:val="single" w:sz="8" w:space="0" w:color="000000"/>
            </w:tcBorders>
            <w:shd w:val="clear" w:color="auto" w:fill="auto"/>
            <w:vAlign w:val="center"/>
          </w:tcPr>
          <w:p w:rsidR="00A63FA9" w:rsidRPr="00762EC5" w:rsidRDefault="00A63FA9" w:rsidP="005570F3">
            <w:pPr>
              <w:spacing w:after="60"/>
              <w:rPr>
                <w:rFonts w:ascii="Arial" w:hAnsi="Arial" w:cs="Arial"/>
                <w:color w:val="000000"/>
                <w:sz w:val="22"/>
                <w:szCs w:val="22"/>
              </w:rPr>
            </w:pPr>
            <w:r w:rsidRPr="00762EC5">
              <w:rPr>
                <w:rFonts w:ascii="Arial" w:hAnsi="Arial" w:cs="Arial"/>
                <w:color w:val="000000"/>
                <w:sz w:val="22"/>
                <w:szCs w:val="22"/>
              </w:rPr>
              <w:t>A test generator as defined in the referred standard shall be used. Before starting the tests, the performance of the generator shall be verified. The test comprises subjecting the EUT to ripple voltages such as those generated by traditional rectifier systems and/or auxiliary service battery chargers overlaying on DC power supply sources. The frequency of the ripple voltage is the applicable power frequency or a multiple (2, 3 or 6) dependant on the rectifier system used for the mains. The waveform of the ripple, at the output of the test generator, has a sinusoid-linear character. The test level is a peak-to-peak voltage expressed as a percentage of the nominal DC voltage, UDC.</w:t>
            </w:r>
          </w:p>
        </w:tc>
      </w:tr>
      <w:tr w:rsidR="00A63FA9" w:rsidRPr="00762EC5" w:rsidTr="00762EC5">
        <w:trPr>
          <w:trHeight w:val="315"/>
        </w:trPr>
        <w:tc>
          <w:tcPr>
            <w:tcW w:w="2137" w:type="dxa"/>
            <w:tcBorders>
              <w:top w:val="nil"/>
              <w:left w:val="single" w:sz="8" w:space="0" w:color="auto"/>
              <w:right w:val="single" w:sz="8" w:space="0" w:color="auto"/>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b/>
                <w:color w:val="000000"/>
                <w:sz w:val="22"/>
                <w:szCs w:val="22"/>
              </w:rPr>
              <w:t>Test level</w:t>
            </w:r>
          </w:p>
        </w:tc>
        <w:tc>
          <w:tcPr>
            <w:tcW w:w="3883"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b/>
                <w:color w:val="000000"/>
                <w:sz w:val="22"/>
                <w:szCs w:val="22"/>
              </w:rPr>
            </w:pPr>
            <w:r w:rsidRPr="00762EC5">
              <w:rPr>
                <w:rFonts w:ascii="Arial" w:hAnsi="Arial" w:cs="Arial"/>
                <w:color w:val="000000"/>
                <w:sz w:val="22"/>
                <w:szCs w:val="22"/>
              </w:rPr>
              <w:t>Percentage of the nominal DC voltage</w:t>
            </w:r>
          </w:p>
        </w:tc>
        <w:tc>
          <w:tcPr>
            <w:tcW w:w="2637"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jc w:val="center"/>
              <w:rPr>
                <w:rFonts w:ascii="Arial" w:hAnsi="Arial" w:cs="Arial"/>
                <w:color w:val="000000"/>
                <w:sz w:val="22"/>
                <w:szCs w:val="22"/>
              </w:rPr>
            </w:pPr>
            <w:r w:rsidRPr="00762EC5">
              <w:rPr>
                <w:rFonts w:ascii="Arial" w:hAnsi="Arial" w:cs="Arial"/>
                <w:b/>
                <w:bCs/>
                <w:color w:val="000000"/>
                <w:sz w:val="22"/>
                <w:szCs w:val="22"/>
              </w:rPr>
              <w:t xml:space="preserve">2  </w:t>
            </w:r>
            <w:r w:rsidRPr="00762EC5">
              <w:rPr>
                <w:rFonts w:ascii="Arial" w:hAnsi="Arial" w:cs="Arial"/>
                <w:color w:val="000000"/>
                <w:sz w:val="22"/>
                <w:szCs w:val="22"/>
              </w:rPr>
              <w:t>%</w:t>
            </w:r>
          </w:p>
        </w:tc>
      </w:tr>
      <w:tr w:rsidR="00A63FA9" w:rsidRPr="00762EC5" w:rsidTr="00762EC5">
        <w:trPr>
          <w:trHeight w:val="315"/>
        </w:trPr>
        <w:tc>
          <w:tcPr>
            <w:tcW w:w="2137" w:type="dxa"/>
            <w:tcBorders>
              <w:top w:val="single" w:sz="8" w:space="0" w:color="auto"/>
              <w:left w:val="single" w:sz="8" w:space="0" w:color="auto"/>
              <w:bottom w:val="single" w:sz="8" w:space="0" w:color="auto"/>
              <w:right w:val="nil"/>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EUT performance</w:t>
            </w:r>
          </w:p>
        </w:tc>
        <w:tc>
          <w:tcPr>
            <w:tcW w:w="652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After stabilization at the relevant </w:t>
            </w:r>
            <w:r w:rsidRPr="00762EC5">
              <w:rPr>
                <w:rFonts w:ascii="Arial" w:hAnsi="Arial" w:cs="Arial"/>
                <w:color w:val="000000"/>
                <w:sz w:val="22"/>
                <w:szCs w:val="22"/>
              </w:rPr>
              <w:br/>
              <w:t xml:space="preserve">a) date and time,  </w:t>
            </w:r>
            <w:r w:rsidRPr="00762EC5">
              <w:rPr>
                <w:rFonts w:ascii="Arial" w:hAnsi="Arial" w:cs="Arial"/>
                <w:color w:val="000000"/>
                <w:sz w:val="22"/>
                <w:szCs w:val="22"/>
              </w:rPr>
              <w:br/>
              <w:t xml:space="preserve">b) temperature,  </w:t>
            </w:r>
            <w:r w:rsidRPr="00762EC5">
              <w:rPr>
                <w:rFonts w:ascii="Arial" w:hAnsi="Arial" w:cs="Arial"/>
                <w:color w:val="000000"/>
                <w:sz w:val="22"/>
                <w:szCs w:val="22"/>
              </w:rPr>
              <w:br/>
              <w:t xml:space="preserve">c) relative humidity,  </w:t>
            </w:r>
            <w:r w:rsidRPr="00762EC5">
              <w:rPr>
                <w:rFonts w:ascii="Arial" w:hAnsi="Arial" w:cs="Arial"/>
                <w:color w:val="000000"/>
                <w:sz w:val="22"/>
                <w:szCs w:val="22"/>
              </w:rPr>
              <w:br/>
              <w:t xml:space="preserve">d) test load value,  </w:t>
            </w:r>
            <w:r w:rsidRPr="00762EC5">
              <w:rPr>
                <w:rFonts w:ascii="Arial" w:hAnsi="Arial" w:cs="Arial"/>
                <w:color w:val="000000"/>
                <w:sz w:val="22"/>
                <w:szCs w:val="22"/>
              </w:rPr>
              <w:br/>
              <w:t xml:space="preserve">e) indicated values,  </w:t>
            </w:r>
            <w:r w:rsidRPr="00762EC5">
              <w:rPr>
                <w:rFonts w:ascii="Arial" w:hAnsi="Arial" w:cs="Arial"/>
                <w:color w:val="000000"/>
                <w:sz w:val="22"/>
                <w:szCs w:val="22"/>
              </w:rPr>
              <w:br/>
              <w:t xml:space="preserve">f) error values,  </w:t>
            </w:r>
            <w:r w:rsidRPr="00762EC5">
              <w:rPr>
                <w:rFonts w:ascii="Arial" w:hAnsi="Arial" w:cs="Arial"/>
                <w:color w:val="000000"/>
                <w:sz w:val="22"/>
                <w:szCs w:val="22"/>
              </w:rPr>
              <w:br/>
              <w:t xml:space="preserve">g) functional performance  </w:t>
            </w:r>
          </w:p>
        </w:tc>
      </w:tr>
      <w:tr w:rsidR="00A63FA9" w:rsidRPr="00762EC5" w:rsidTr="00762EC5">
        <w:trPr>
          <w:trHeight w:val="315"/>
        </w:trPr>
        <w:tc>
          <w:tcPr>
            <w:tcW w:w="2137" w:type="dxa"/>
            <w:tcBorders>
              <w:top w:val="single" w:sz="8" w:space="0" w:color="auto"/>
              <w:left w:val="single" w:sz="8" w:space="0" w:color="auto"/>
              <w:bottom w:val="single" w:sz="8" w:space="0" w:color="auto"/>
              <w:right w:val="nil"/>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Permitted maximum deviation  </w:t>
            </w:r>
          </w:p>
        </w:tc>
        <w:tc>
          <w:tcPr>
            <w:tcW w:w="652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Either significant faults do not occur or checking facilities detect and act on potential significant faults, thus preventing such faults to occur. </w:t>
            </w:r>
          </w:p>
        </w:tc>
      </w:tr>
    </w:tbl>
    <w:p w:rsidR="00A63FA9" w:rsidRDefault="00A63FA9"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A63FA9" w:rsidRDefault="00A63FA9"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A63FA9" w:rsidRPr="00B83100" w:rsidRDefault="00A63FA9"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B83100" w:rsidRPr="00B83100" w:rsidRDefault="00B83100"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B83100" w:rsidRPr="00B83100" w:rsidRDefault="00B83100"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B83100" w:rsidRPr="00B83100" w:rsidRDefault="00B83100"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b/>
          <w:spacing w:val="-3"/>
          <w:sz w:val="22"/>
          <w:szCs w:val="22"/>
        </w:rPr>
      </w:pPr>
    </w:p>
    <w:p w:rsidR="00E75ECE" w:rsidRPr="00E75ECE" w:rsidRDefault="00272B31" w:rsidP="00A43528">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pacing w:val="-3"/>
          <w:sz w:val="22"/>
          <w:szCs w:val="22"/>
        </w:rPr>
        <w:lastRenderedPageBreak/>
        <w:t>A.6.2.7</w:t>
      </w:r>
      <w:r w:rsidR="00E75ECE" w:rsidRPr="00E75ECE">
        <w:rPr>
          <w:rFonts w:ascii="Arial" w:hAnsi="Arial" w:cs="Arial"/>
          <w:b/>
          <w:spacing w:val="-3"/>
          <w:sz w:val="22"/>
          <w:szCs w:val="22"/>
        </w:rPr>
        <w:tab/>
      </w:r>
      <w:r w:rsidR="008B6C30">
        <w:rPr>
          <w:rFonts w:ascii="Arial" w:hAnsi="Arial" w:cs="Arial"/>
          <w:b/>
          <w:spacing w:val="-3"/>
          <w:sz w:val="22"/>
          <w:szCs w:val="22"/>
        </w:rPr>
        <w:t xml:space="preserve"> </w:t>
      </w:r>
      <w:r w:rsidR="00F821FA">
        <w:rPr>
          <w:rFonts w:ascii="Arial" w:hAnsi="Arial" w:cs="Arial"/>
          <w:b/>
          <w:spacing w:val="-3"/>
          <w:sz w:val="22"/>
          <w:szCs w:val="22"/>
        </w:rPr>
        <w:t xml:space="preserve">Low voltage of internal </w:t>
      </w:r>
      <w:r w:rsidR="00F821FA">
        <w:rPr>
          <w:rFonts w:ascii="Arial" w:hAnsi="Arial" w:cs="Arial"/>
          <w:b/>
          <w:sz w:val="22"/>
          <w:szCs w:val="22"/>
        </w:rPr>
        <w:t>b</w:t>
      </w:r>
      <w:r w:rsidR="00F821FA" w:rsidRPr="00E75ECE">
        <w:rPr>
          <w:rFonts w:ascii="Arial" w:hAnsi="Arial" w:cs="Arial"/>
          <w:b/>
          <w:sz w:val="22"/>
          <w:szCs w:val="22"/>
        </w:rPr>
        <w:t xml:space="preserve">attery </w:t>
      </w:r>
      <w:r w:rsidR="00E75ECE" w:rsidRPr="00E75ECE">
        <w:rPr>
          <w:rFonts w:ascii="Arial" w:hAnsi="Arial" w:cs="Arial"/>
          <w:b/>
          <w:sz w:val="22"/>
          <w:szCs w:val="22"/>
        </w:rPr>
        <w:t>(not connected</w:t>
      </w:r>
      <w:r w:rsidR="00E75ECE" w:rsidRPr="00E75ECE" w:rsidDel="00714D82">
        <w:rPr>
          <w:rFonts w:ascii="Arial" w:hAnsi="Arial" w:cs="Arial"/>
          <w:b/>
          <w:sz w:val="22"/>
          <w:szCs w:val="22"/>
        </w:rPr>
        <w:t xml:space="preserve"> </w:t>
      </w:r>
      <w:r w:rsidR="00F821FA">
        <w:rPr>
          <w:rFonts w:ascii="Arial" w:hAnsi="Arial" w:cs="Arial"/>
          <w:b/>
          <w:sz w:val="22"/>
          <w:szCs w:val="22"/>
        </w:rPr>
        <w:t>to the mains power)</w:t>
      </w:r>
      <w:r w:rsidR="00A63FA9">
        <w:rPr>
          <w:rFonts w:ascii="Arial" w:hAnsi="Arial" w:cs="Arial"/>
          <w:b/>
          <w:sz w:val="22"/>
          <w:szCs w:val="22"/>
        </w:rPr>
        <w:t xml:space="preserve"> </w:t>
      </w:r>
      <w:r w:rsidR="00A44A26">
        <w:rPr>
          <w:rFonts w:ascii="Arial" w:hAnsi="Arial" w:cs="Arial"/>
          <w:b/>
          <w:sz w:val="22"/>
          <w:szCs w:val="22"/>
        </w:rPr>
        <w:t>(</w:t>
      </w:r>
      <w:r w:rsidR="003F0F71">
        <w:rPr>
          <w:rFonts w:ascii="Arial" w:hAnsi="Arial" w:cs="Arial"/>
          <w:b/>
          <w:sz w:val="22"/>
          <w:szCs w:val="22"/>
        </w:rPr>
        <w:t>4.7</w:t>
      </w:r>
      <w:r w:rsidR="00D5755C">
        <w:rPr>
          <w:rFonts w:ascii="Arial" w:hAnsi="Arial" w:cs="Arial"/>
          <w:b/>
          <w:sz w:val="22"/>
          <w:szCs w:val="22"/>
        </w:rPr>
        <w:t>.2</w:t>
      </w:r>
      <w:r w:rsidR="00E75ECE" w:rsidRPr="00E75ECE">
        <w:rPr>
          <w:rFonts w:ascii="Arial" w:hAnsi="Arial" w:cs="Arial"/>
          <w:b/>
          <w:sz w:val="22"/>
          <w:szCs w:val="22"/>
        </w:rPr>
        <w:t>)</w:t>
      </w:r>
    </w:p>
    <w:p w:rsidR="00E75ECE" w:rsidRDefault="00785941"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r>
        <w:rPr>
          <w:rFonts w:ascii="Arial" w:hAnsi="Arial" w:cs="Arial"/>
          <w:sz w:val="22"/>
          <w:szCs w:val="22"/>
        </w:rPr>
        <w:t>AGFI</w:t>
      </w:r>
      <w:r w:rsidR="002B249E">
        <w:rPr>
          <w:rFonts w:ascii="Arial" w:hAnsi="Arial" w:cs="Arial"/>
          <w:sz w:val="22"/>
          <w:szCs w:val="22"/>
        </w:rPr>
        <w:t>s supplied by internal battery</w:t>
      </w:r>
      <w:r w:rsidR="00A44A26">
        <w:rPr>
          <w:rFonts w:ascii="Arial" w:hAnsi="Arial" w:cs="Arial"/>
          <w:sz w:val="22"/>
          <w:szCs w:val="22"/>
        </w:rPr>
        <w:t xml:space="preserve"> shall fulfil the tests in A.6</w:t>
      </w:r>
      <w:r w:rsidR="00E75ECE" w:rsidRPr="00E75ECE">
        <w:rPr>
          <w:rFonts w:ascii="Arial" w:hAnsi="Arial" w:cs="Arial"/>
          <w:sz w:val="22"/>
          <w:szCs w:val="22"/>
        </w:rPr>
        <w:t xml:space="preserve">.2, in accordance with </w:t>
      </w:r>
      <w:r w:rsidR="00117612">
        <w:rPr>
          <w:rFonts w:ascii="Arial" w:hAnsi="Arial" w:cs="Arial"/>
          <w:sz w:val="22"/>
          <w:szCs w:val="22"/>
        </w:rPr>
        <w:t>Table 9</w:t>
      </w:r>
      <w:r w:rsidR="00E75ECE" w:rsidRPr="00E75ECE">
        <w:rPr>
          <w:rFonts w:ascii="Arial" w:hAnsi="Arial" w:cs="Arial"/>
          <w:sz w:val="22"/>
          <w:szCs w:val="22"/>
        </w:rPr>
        <w:t>.</w:t>
      </w:r>
    </w:p>
    <w:p w:rsidR="00762EC5" w:rsidRDefault="00762EC5"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tbl>
      <w:tblPr>
        <w:tblW w:w="8515" w:type="dxa"/>
        <w:tblInd w:w="98" w:type="dxa"/>
        <w:tblLook w:val="04A0"/>
      </w:tblPr>
      <w:tblGrid>
        <w:gridCol w:w="2137"/>
        <w:gridCol w:w="6378"/>
      </w:tblGrid>
      <w:tr w:rsidR="00A63FA9" w:rsidRPr="0053586E" w:rsidTr="00762EC5">
        <w:trPr>
          <w:trHeight w:val="315"/>
        </w:trPr>
        <w:tc>
          <w:tcPr>
            <w:tcW w:w="8515" w:type="dxa"/>
            <w:gridSpan w:val="2"/>
            <w:tcBorders>
              <w:top w:val="nil"/>
              <w:left w:val="nil"/>
              <w:bottom w:val="single" w:sz="8" w:space="0" w:color="auto"/>
              <w:right w:val="nil"/>
            </w:tcBorders>
            <w:shd w:val="clear" w:color="auto" w:fill="auto"/>
            <w:vAlign w:val="center"/>
          </w:tcPr>
          <w:p w:rsidR="00A63FA9" w:rsidRPr="00762EC5" w:rsidRDefault="00A63FA9" w:rsidP="00762EC5">
            <w:pPr>
              <w:jc w:val="center"/>
              <w:rPr>
                <w:rFonts w:ascii="Arial" w:hAnsi="Arial" w:cs="Arial"/>
                <w:b/>
                <w:bCs/>
                <w:color w:val="000000"/>
                <w:sz w:val="22"/>
                <w:szCs w:val="22"/>
              </w:rPr>
            </w:pPr>
            <w:r w:rsidRPr="00762EC5">
              <w:rPr>
                <w:rFonts w:ascii="Arial" w:hAnsi="Arial" w:cs="Arial"/>
                <w:b/>
                <w:bCs/>
                <w:color w:val="000000"/>
                <w:sz w:val="22"/>
                <w:szCs w:val="22"/>
              </w:rPr>
              <w:t>Table 9  Low voltage of internal battery (not connected to the mains power)</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Applicable standards</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No standard is available</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Test method</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Applying  minimum supply voltage</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Applicability</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Applicable to all measuring instruments supplied by internal battery</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Object of the test</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762EC5">
              <w:rPr>
                <w:rFonts w:ascii="Arial" w:hAnsi="Arial" w:cs="Arial"/>
                <w:color w:val="000000"/>
                <w:sz w:val="22"/>
                <w:szCs w:val="22"/>
              </w:rPr>
              <w:t xml:space="preserve">.2 during low battery voltage specified in </w:t>
            </w:r>
            <w:r w:rsidR="00935367">
              <w:rPr>
                <w:rFonts w:ascii="Arial" w:hAnsi="Arial" w:cs="Arial"/>
                <w:color w:val="000000"/>
                <w:sz w:val="22"/>
                <w:szCs w:val="22"/>
              </w:rPr>
              <w:t>4.8</w:t>
            </w:r>
            <w:r w:rsidRPr="00762EC5">
              <w:rPr>
                <w:rFonts w:ascii="Arial" w:hAnsi="Arial" w:cs="Arial"/>
                <w:color w:val="000000"/>
                <w:sz w:val="22"/>
                <w:szCs w:val="22"/>
              </w:rPr>
              <w:t>.2</w:t>
            </w:r>
          </w:p>
        </w:tc>
      </w:tr>
      <w:tr w:rsidR="00A63FA9" w:rsidRPr="0053586E" w:rsidTr="00762EC5">
        <w:trPr>
          <w:trHeight w:val="300"/>
        </w:trPr>
        <w:tc>
          <w:tcPr>
            <w:tcW w:w="2137" w:type="dxa"/>
            <w:tcBorders>
              <w:top w:val="single" w:sz="8" w:space="0" w:color="auto"/>
              <w:left w:val="single" w:sz="8" w:space="0" w:color="auto"/>
              <w:bottom w:val="single" w:sz="8" w:space="0" w:color="000000"/>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Precondition</w:t>
            </w:r>
          </w:p>
        </w:tc>
        <w:tc>
          <w:tcPr>
            <w:tcW w:w="6378" w:type="dxa"/>
            <w:tcBorders>
              <w:top w:val="single" w:sz="8" w:space="0" w:color="auto"/>
              <w:left w:val="nil"/>
              <w:bottom w:val="nil"/>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The electrical power of the EUT is switched on for at least the warm-up time specified by the manufacturer. </w:t>
            </w:r>
          </w:p>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Test procedure in brief</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The test comprises exposure of the EUT to the specific low battery level condition during a period sufficient for achieving temperature stability and for performing the required measurements. </w:t>
            </w:r>
            <w:r w:rsidRPr="00762EC5">
              <w:rPr>
                <w:rFonts w:ascii="Arial" w:hAnsi="Arial" w:cs="Arial"/>
                <w:color w:val="000000"/>
                <w:sz w:val="22"/>
                <w:szCs w:val="22"/>
              </w:rPr>
              <w:br/>
              <w:t>The maximum internal impedance of the battery and the minimum battery supply voltage level (</w:t>
            </w:r>
            <w:r w:rsidRPr="00762EC5">
              <w:rPr>
                <w:rFonts w:ascii="Arial" w:hAnsi="Arial" w:cs="Arial"/>
                <w:i/>
                <w:color w:val="000000"/>
                <w:sz w:val="22"/>
                <w:szCs w:val="22"/>
              </w:rPr>
              <w:t>U</w:t>
            </w:r>
            <w:r w:rsidRPr="00762EC5">
              <w:rPr>
                <w:rFonts w:ascii="Arial" w:hAnsi="Arial" w:cs="Arial"/>
                <w:color w:val="000000"/>
                <w:sz w:val="22"/>
                <w:szCs w:val="22"/>
                <w:vertAlign w:val="subscript"/>
              </w:rPr>
              <w:t>bmin</w:t>
            </w:r>
            <w:r w:rsidRPr="00762EC5">
              <w:rPr>
                <w:rFonts w:ascii="Arial" w:hAnsi="Arial" w:cs="Arial"/>
                <w:color w:val="000000"/>
                <w:sz w:val="22"/>
                <w:szCs w:val="22"/>
              </w:rPr>
              <w:t>)</w:t>
            </w:r>
            <w:r w:rsidRPr="00762EC5">
              <w:rPr>
                <w:rFonts w:ascii="Arial" w:hAnsi="Arial" w:cs="Arial"/>
                <w:color w:val="000000"/>
                <w:sz w:val="22"/>
                <w:szCs w:val="22"/>
                <w:vertAlign w:val="subscript"/>
              </w:rPr>
              <w:t xml:space="preserve"> </w:t>
            </w:r>
            <w:r w:rsidRPr="00762EC5">
              <w:rPr>
                <w:rFonts w:ascii="Arial" w:hAnsi="Arial" w:cs="Arial"/>
                <w:color w:val="000000"/>
                <w:sz w:val="22"/>
                <w:szCs w:val="22"/>
              </w:rPr>
              <w:t>shall be specified by the manufacturer of the instrument.</w:t>
            </w:r>
            <w:r w:rsidRPr="00762EC5">
              <w:rPr>
                <w:rFonts w:ascii="Arial" w:hAnsi="Arial" w:cs="Arial"/>
                <w:color w:val="000000"/>
                <w:sz w:val="22"/>
                <w:szCs w:val="22"/>
              </w:rPr>
              <w:br/>
              <w:t>In case of simulating the battery, by using an alternative power supply, the internal impedance of the specified type of battery shall also to be simulated. The alternative power supply shall be capable of delivering sufficient current at the applicable supply voltage.</w:t>
            </w:r>
            <w:r w:rsidRPr="00762EC5">
              <w:rPr>
                <w:rFonts w:ascii="Arial" w:hAnsi="Arial" w:cs="Arial"/>
                <w:color w:val="000000"/>
                <w:sz w:val="22"/>
                <w:szCs w:val="22"/>
              </w:rPr>
              <w:br/>
              <w:t>The test sequence is as follows:</w:t>
            </w:r>
          </w:p>
          <w:p w:rsidR="004B74EF" w:rsidRDefault="00A63FA9">
            <w:pPr>
              <w:numPr>
                <w:ilvl w:val="0"/>
                <w:numId w:val="101"/>
              </w:numPr>
              <w:ind w:left="459"/>
              <w:rPr>
                <w:rFonts w:ascii="Arial" w:hAnsi="Arial" w:cs="Arial"/>
                <w:snapToGrid w:val="0"/>
                <w:color w:val="000000"/>
                <w:spacing w:val="-3"/>
                <w:sz w:val="22"/>
                <w:szCs w:val="22"/>
                <w:lang w:val="fr-FR" w:eastAsia="en-US"/>
              </w:rPr>
            </w:pPr>
            <w:r w:rsidRPr="00762EC5">
              <w:rPr>
                <w:rFonts w:ascii="Arial" w:hAnsi="Arial" w:cs="Arial"/>
                <w:color w:val="000000"/>
                <w:sz w:val="22"/>
                <w:szCs w:val="22"/>
              </w:rPr>
              <w:t>Let the power supply stabilize at a voltage as defined within the rated operating conditions and apply the measurement and/or loading condition.</w:t>
            </w:r>
          </w:p>
          <w:p w:rsidR="004B74EF" w:rsidRDefault="00A63FA9">
            <w:pPr>
              <w:numPr>
                <w:ilvl w:val="0"/>
                <w:numId w:val="101"/>
              </w:numPr>
              <w:ind w:left="459"/>
              <w:rPr>
                <w:rFonts w:ascii="Arial" w:hAnsi="Arial" w:cs="Arial"/>
                <w:snapToGrid w:val="0"/>
                <w:color w:val="000000"/>
                <w:spacing w:val="-3"/>
                <w:sz w:val="22"/>
                <w:szCs w:val="22"/>
                <w:lang w:val="fr-FR" w:eastAsia="en-US"/>
              </w:rPr>
            </w:pPr>
            <w:r w:rsidRPr="00762EC5">
              <w:rPr>
                <w:rFonts w:ascii="Arial" w:hAnsi="Arial" w:cs="Arial"/>
                <w:color w:val="000000"/>
                <w:sz w:val="22"/>
                <w:szCs w:val="22"/>
              </w:rPr>
              <w:t>Record:</w:t>
            </w:r>
          </w:p>
          <w:p w:rsidR="004B74EF" w:rsidRDefault="00A63FA9">
            <w:pPr>
              <w:numPr>
                <w:ilvl w:val="1"/>
                <w:numId w:val="102"/>
              </w:numPr>
              <w:ind w:left="884"/>
              <w:rPr>
                <w:rFonts w:ascii="Arial" w:hAnsi="Arial" w:cs="Arial"/>
                <w:snapToGrid w:val="0"/>
                <w:color w:val="000000"/>
                <w:spacing w:val="-3"/>
                <w:sz w:val="22"/>
                <w:szCs w:val="22"/>
                <w:lang w:val="fr-FR" w:eastAsia="en-US"/>
              </w:rPr>
            </w:pPr>
            <w:r w:rsidRPr="00762EC5">
              <w:rPr>
                <w:rFonts w:ascii="Arial" w:hAnsi="Arial" w:cs="Arial"/>
                <w:color w:val="000000"/>
                <w:sz w:val="22"/>
                <w:szCs w:val="22"/>
              </w:rPr>
              <w:t>the data defining the actual measurement conditions including date, time and environmental conditions,</w:t>
            </w:r>
          </w:p>
          <w:p w:rsidR="004B74EF" w:rsidRDefault="00A63FA9">
            <w:pPr>
              <w:numPr>
                <w:ilvl w:val="1"/>
                <w:numId w:val="102"/>
              </w:numPr>
              <w:ind w:left="884"/>
              <w:rPr>
                <w:rFonts w:ascii="Arial" w:hAnsi="Arial" w:cs="Arial"/>
                <w:snapToGrid w:val="0"/>
                <w:color w:val="000000"/>
                <w:spacing w:val="-3"/>
                <w:sz w:val="22"/>
                <w:szCs w:val="22"/>
                <w:lang w:val="fr-FR" w:eastAsia="en-US"/>
              </w:rPr>
            </w:pPr>
            <w:proofErr w:type="gramStart"/>
            <w:r w:rsidRPr="00762EC5">
              <w:rPr>
                <w:rFonts w:ascii="Arial" w:hAnsi="Arial" w:cs="Arial"/>
                <w:color w:val="000000"/>
                <w:sz w:val="22"/>
                <w:szCs w:val="22"/>
              </w:rPr>
              <w:t>the</w:t>
            </w:r>
            <w:proofErr w:type="gramEnd"/>
            <w:r w:rsidRPr="00762EC5">
              <w:rPr>
                <w:rFonts w:ascii="Arial" w:hAnsi="Arial" w:cs="Arial"/>
                <w:color w:val="000000"/>
                <w:sz w:val="22"/>
                <w:szCs w:val="22"/>
              </w:rPr>
              <w:t xml:space="preserve"> actual power supply voltage.</w:t>
            </w:r>
          </w:p>
          <w:p w:rsidR="004B74EF" w:rsidRDefault="00A63FA9">
            <w:pPr>
              <w:numPr>
                <w:ilvl w:val="0"/>
                <w:numId w:val="101"/>
              </w:numPr>
              <w:ind w:left="459"/>
              <w:rPr>
                <w:rFonts w:ascii="Arial" w:hAnsi="Arial" w:cs="Arial"/>
                <w:snapToGrid w:val="0"/>
                <w:color w:val="000000"/>
                <w:spacing w:val="-3"/>
                <w:sz w:val="22"/>
                <w:szCs w:val="22"/>
                <w:lang w:val="fr-FR" w:eastAsia="en-US"/>
              </w:rPr>
            </w:pPr>
            <w:r w:rsidRPr="00762EC5">
              <w:rPr>
                <w:rFonts w:ascii="Arial" w:hAnsi="Arial" w:cs="Arial"/>
                <w:color w:val="000000"/>
                <w:sz w:val="22"/>
                <w:szCs w:val="22"/>
              </w:rPr>
              <w:t xml:space="preserve">Perform measurements and record the error (-s) and other relevant performance parameters. </w:t>
            </w:r>
          </w:p>
          <w:p w:rsidR="004B74EF" w:rsidRDefault="00A63FA9">
            <w:pPr>
              <w:numPr>
                <w:ilvl w:val="0"/>
                <w:numId w:val="101"/>
              </w:numPr>
              <w:ind w:left="459"/>
              <w:rPr>
                <w:rFonts w:ascii="Arial" w:hAnsi="Arial" w:cs="Arial"/>
                <w:snapToGrid w:val="0"/>
                <w:color w:val="000000"/>
                <w:spacing w:val="-3"/>
                <w:sz w:val="22"/>
                <w:szCs w:val="22"/>
                <w:lang w:val="fr-FR" w:eastAsia="en-US"/>
              </w:rPr>
            </w:pPr>
            <w:r w:rsidRPr="00762EC5">
              <w:rPr>
                <w:rFonts w:ascii="Arial" w:hAnsi="Arial" w:cs="Arial"/>
                <w:color w:val="000000"/>
                <w:sz w:val="22"/>
                <w:szCs w:val="22"/>
              </w:rPr>
              <w:t xml:space="preserve">Verify compliance with </w:t>
            </w:r>
            <w:r w:rsidR="00935367">
              <w:rPr>
                <w:rFonts w:ascii="Arial" w:hAnsi="Arial" w:cs="Arial"/>
                <w:color w:val="000000"/>
                <w:sz w:val="22"/>
                <w:szCs w:val="22"/>
              </w:rPr>
              <w:t>4.3</w:t>
            </w:r>
            <w:r w:rsidRPr="00762EC5">
              <w:rPr>
                <w:rFonts w:ascii="Arial" w:hAnsi="Arial" w:cs="Arial"/>
                <w:color w:val="000000"/>
                <w:sz w:val="22"/>
                <w:szCs w:val="22"/>
              </w:rPr>
              <w:t>.2</w:t>
            </w:r>
          </w:p>
          <w:p w:rsidR="004B74EF" w:rsidRDefault="00A63FA9">
            <w:pPr>
              <w:numPr>
                <w:ilvl w:val="0"/>
                <w:numId w:val="101"/>
              </w:numPr>
              <w:ind w:left="459"/>
              <w:rPr>
                <w:rFonts w:ascii="Arial" w:hAnsi="Arial" w:cs="Arial"/>
                <w:snapToGrid w:val="0"/>
                <w:color w:val="000000"/>
                <w:spacing w:val="-3"/>
                <w:sz w:val="22"/>
                <w:szCs w:val="22"/>
                <w:lang w:val="fr-FR" w:eastAsia="en-US"/>
              </w:rPr>
            </w:pPr>
            <w:r w:rsidRPr="00762EC5">
              <w:rPr>
                <w:rFonts w:ascii="Arial" w:hAnsi="Arial" w:cs="Arial"/>
                <w:color w:val="000000"/>
                <w:sz w:val="22"/>
                <w:szCs w:val="22"/>
              </w:rPr>
              <w:t xml:space="preserve">Repeat the above  procedure with actual supply voltage at </w:t>
            </w:r>
            <w:r w:rsidRPr="00762EC5">
              <w:rPr>
                <w:rFonts w:ascii="Arial" w:hAnsi="Arial" w:cs="Arial"/>
                <w:i/>
                <w:color w:val="000000"/>
                <w:sz w:val="22"/>
                <w:szCs w:val="22"/>
              </w:rPr>
              <w:t>U</w:t>
            </w:r>
            <w:r w:rsidRPr="00762EC5">
              <w:rPr>
                <w:rFonts w:ascii="Arial" w:hAnsi="Arial" w:cs="Arial"/>
                <w:color w:val="000000"/>
                <w:sz w:val="22"/>
                <w:szCs w:val="22"/>
                <w:vertAlign w:val="subscript"/>
              </w:rPr>
              <w:t>bmin</w:t>
            </w:r>
            <w:r w:rsidRPr="00762EC5">
              <w:rPr>
                <w:rFonts w:ascii="Arial" w:hAnsi="Arial" w:cs="Arial"/>
                <w:color w:val="000000"/>
                <w:sz w:val="22"/>
                <w:szCs w:val="22"/>
              </w:rPr>
              <w:t xml:space="preserve"> and again at 0,9 </w:t>
            </w:r>
            <w:r w:rsidRPr="00762EC5">
              <w:rPr>
                <w:rFonts w:ascii="Arial" w:hAnsi="Arial" w:cs="Arial"/>
                <w:i/>
                <w:color w:val="000000"/>
                <w:sz w:val="22"/>
                <w:szCs w:val="22"/>
              </w:rPr>
              <w:t>U</w:t>
            </w:r>
            <w:r w:rsidRPr="00762EC5">
              <w:rPr>
                <w:rFonts w:ascii="Arial" w:hAnsi="Arial" w:cs="Arial"/>
                <w:color w:val="000000"/>
                <w:sz w:val="22"/>
                <w:szCs w:val="22"/>
                <w:vertAlign w:val="subscript"/>
              </w:rPr>
              <w:t>bmin</w:t>
            </w:r>
          </w:p>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Verify compliance with </w:t>
            </w:r>
            <w:r w:rsidR="00935367">
              <w:rPr>
                <w:rFonts w:ascii="Arial" w:hAnsi="Arial" w:cs="Arial"/>
                <w:color w:val="000000"/>
                <w:sz w:val="22"/>
                <w:szCs w:val="22"/>
              </w:rPr>
              <w:t>4.3</w:t>
            </w:r>
            <w:r w:rsidRPr="00762EC5">
              <w:rPr>
                <w:rFonts w:ascii="Arial" w:hAnsi="Arial" w:cs="Arial"/>
                <w:color w:val="000000"/>
                <w:sz w:val="22"/>
                <w:szCs w:val="22"/>
              </w:rPr>
              <w:t>.2.</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Lower limit of the voltage</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The lowest voltage at which the EUT functions properly according to the specifications </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Number of test cycles</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At least one test cycle for each functional mode</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EUT performance</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After stabilization at the relevant voltage at no load and subsequently at test load condition record the following data:</w:t>
            </w:r>
            <w:r w:rsidRPr="00762EC5">
              <w:rPr>
                <w:rFonts w:ascii="Arial" w:hAnsi="Arial" w:cs="Arial"/>
                <w:color w:val="000000"/>
                <w:sz w:val="22"/>
                <w:szCs w:val="22"/>
              </w:rPr>
              <w:br/>
              <w:t xml:space="preserve">a) date and time,  </w:t>
            </w:r>
            <w:r w:rsidRPr="00762EC5">
              <w:rPr>
                <w:rFonts w:ascii="Arial" w:hAnsi="Arial" w:cs="Arial"/>
                <w:color w:val="000000"/>
                <w:sz w:val="22"/>
                <w:szCs w:val="22"/>
              </w:rPr>
              <w:br/>
            </w:r>
            <w:r w:rsidRPr="00762EC5">
              <w:rPr>
                <w:rFonts w:ascii="Arial" w:hAnsi="Arial" w:cs="Arial"/>
                <w:color w:val="000000"/>
                <w:sz w:val="22"/>
                <w:szCs w:val="22"/>
              </w:rPr>
              <w:lastRenderedPageBreak/>
              <w:t xml:space="preserve">b) temperature,  </w:t>
            </w:r>
            <w:r w:rsidRPr="00762EC5">
              <w:rPr>
                <w:rFonts w:ascii="Arial" w:hAnsi="Arial" w:cs="Arial"/>
                <w:color w:val="000000"/>
                <w:sz w:val="22"/>
                <w:szCs w:val="22"/>
              </w:rPr>
              <w:br/>
              <w:t xml:space="preserve">c) relative humidity,  </w:t>
            </w:r>
            <w:r w:rsidRPr="00762EC5">
              <w:rPr>
                <w:rFonts w:ascii="Arial" w:hAnsi="Arial" w:cs="Arial"/>
                <w:color w:val="000000"/>
                <w:sz w:val="22"/>
                <w:szCs w:val="22"/>
              </w:rPr>
              <w:br/>
              <w:t>d) supplied voltage</w:t>
            </w:r>
            <w:r w:rsidRPr="00762EC5">
              <w:rPr>
                <w:rFonts w:ascii="Arial" w:hAnsi="Arial" w:cs="Arial"/>
                <w:color w:val="000000"/>
                <w:sz w:val="22"/>
                <w:szCs w:val="22"/>
              </w:rPr>
              <w:br/>
              <w:t xml:space="preserve">e) test load value,  </w:t>
            </w:r>
            <w:r w:rsidRPr="00762EC5">
              <w:rPr>
                <w:rFonts w:ascii="Arial" w:hAnsi="Arial" w:cs="Arial"/>
                <w:color w:val="000000"/>
                <w:sz w:val="22"/>
                <w:szCs w:val="22"/>
              </w:rPr>
              <w:br/>
              <w:t xml:space="preserve">f) indicated values,  </w:t>
            </w:r>
            <w:r w:rsidRPr="00762EC5">
              <w:rPr>
                <w:rFonts w:ascii="Arial" w:hAnsi="Arial" w:cs="Arial"/>
                <w:color w:val="000000"/>
                <w:sz w:val="22"/>
                <w:szCs w:val="22"/>
              </w:rPr>
              <w:br/>
              <w:t xml:space="preserve">g) error values,  </w:t>
            </w:r>
            <w:r w:rsidRPr="00762EC5">
              <w:rPr>
                <w:rFonts w:ascii="Arial" w:hAnsi="Arial" w:cs="Arial"/>
                <w:color w:val="000000"/>
                <w:sz w:val="22"/>
                <w:szCs w:val="22"/>
              </w:rPr>
              <w:br/>
              <w:t xml:space="preserve">h) functional performance    </w:t>
            </w:r>
          </w:p>
        </w:tc>
      </w:tr>
      <w:tr w:rsidR="00A63FA9" w:rsidRPr="0053586E" w:rsidTr="00762EC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lastRenderedPageBreak/>
              <w:t xml:space="preserve">Permitted maximum deviation  </w:t>
            </w:r>
          </w:p>
        </w:tc>
        <w:tc>
          <w:tcPr>
            <w:tcW w:w="6378" w:type="dxa"/>
            <w:tcBorders>
              <w:top w:val="single" w:sz="8" w:space="0" w:color="auto"/>
              <w:left w:val="nil"/>
              <w:bottom w:val="single" w:sz="8" w:space="0" w:color="auto"/>
              <w:right w:val="single" w:sz="8" w:space="0" w:color="000000"/>
            </w:tcBorders>
            <w:shd w:val="clear" w:color="auto" w:fill="auto"/>
            <w:vAlign w:val="center"/>
          </w:tcPr>
          <w:p w:rsidR="00A63FA9" w:rsidRPr="00762EC5" w:rsidRDefault="00A63FA9" w:rsidP="005570F3">
            <w:pPr>
              <w:rPr>
                <w:rFonts w:ascii="Arial" w:hAnsi="Arial" w:cs="Arial"/>
                <w:color w:val="000000"/>
                <w:sz w:val="22"/>
                <w:szCs w:val="22"/>
              </w:rPr>
            </w:pPr>
            <w:r w:rsidRPr="00762EC5">
              <w:rPr>
                <w:rFonts w:ascii="Arial" w:hAnsi="Arial" w:cs="Arial"/>
                <w:color w:val="000000"/>
                <w:sz w:val="22"/>
                <w:szCs w:val="22"/>
              </w:rPr>
              <w:t xml:space="preserve">All errors shall be within the maximum permissible errors specified in </w:t>
            </w:r>
            <w:r w:rsidR="00935367">
              <w:rPr>
                <w:rFonts w:ascii="Arial" w:hAnsi="Arial" w:cs="Arial"/>
                <w:color w:val="000000"/>
                <w:sz w:val="22"/>
                <w:szCs w:val="22"/>
              </w:rPr>
              <w:t>4.3</w:t>
            </w:r>
            <w:r w:rsidRPr="00762EC5">
              <w:rPr>
                <w:rFonts w:ascii="Arial" w:hAnsi="Arial" w:cs="Arial"/>
                <w:color w:val="000000"/>
                <w:sz w:val="22"/>
                <w:szCs w:val="22"/>
              </w:rPr>
              <w:t>.2</w:t>
            </w:r>
            <w:r w:rsidRPr="00762EC5">
              <w:rPr>
                <w:rFonts w:ascii="Arial" w:hAnsi="Arial" w:cs="Arial"/>
                <w:color w:val="000000"/>
                <w:sz w:val="22"/>
                <w:szCs w:val="22"/>
              </w:rPr>
              <w:br/>
              <w:t xml:space="preserve">For voltages at and above </w:t>
            </w:r>
            <w:r w:rsidRPr="00762EC5">
              <w:rPr>
                <w:rFonts w:ascii="Arial" w:hAnsi="Arial" w:cs="Arial"/>
                <w:i/>
                <w:color w:val="000000"/>
                <w:sz w:val="22"/>
                <w:szCs w:val="22"/>
              </w:rPr>
              <w:t>U</w:t>
            </w:r>
            <w:r w:rsidRPr="00762EC5">
              <w:rPr>
                <w:rFonts w:ascii="Arial" w:hAnsi="Arial" w:cs="Arial"/>
                <w:color w:val="000000"/>
                <w:sz w:val="22"/>
                <w:szCs w:val="22"/>
                <w:vertAlign w:val="subscript"/>
              </w:rPr>
              <w:t>bmin</w:t>
            </w:r>
            <w:r w:rsidRPr="00762EC5">
              <w:rPr>
                <w:rFonts w:ascii="Arial" w:hAnsi="Arial" w:cs="Arial"/>
                <w:color w:val="000000"/>
                <w:sz w:val="22"/>
                <w:szCs w:val="22"/>
              </w:rPr>
              <w:t xml:space="preserve">, all functions shall operate as designed; for voltages below </w:t>
            </w:r>
            <w:r w:rsidRPr="00762EC5">
              <w:rPr>
                <w:rFonts w:ascii="Arial" w:hAnsi="Arial" w:cs="Arial"/>
                <w:i/>
                <w:color w:val="000000"/>
                <w:sz w:val="22"/>
                <w:szCs w:val="22"/>
              </w:rPr>
              <w:t>U</w:t>
            </w:r>
            <w:r w:rsidRPr="00762EC5">
              <w:rPr>
                <w:rFonts w:ascii="Arial" w:hAnsi="Arial" w:cs="Arial"/>
                <w:color w:val="000000"/>
                <w:sz w:val="22"/>
                <w:szCs w:val="22"/>
                <w:vertAlign w:val="subscript"/>
              </w:rPr>
              <w:t>bmin</w:t>
            </w:r>
            <w:r w:rsidRPr="00762EC5">
              <w:rPr>
                <w:rFonts w:ascii="Arial" w:hAnsi="Arial" w:cs="Arial"/>
                <w:color w:val="000000"/>
                <w:sz w:val="22"/>
                <w:szCs w:val="22"/>
              </w:rPr>
              <w:t>, the instrument may automatically resume normal operation. During all phases of the test the loss of any previous measurement data is not acceptable.</w:t>
            </w:r>
          </w:p>
        </w:tc>
      </w:tr>
    </w:tbl>
    <w:p w:rsidR="00A63FA9" w:rsidRDefault="00A63FA9"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A63FA9" w:rsidRPr="00E75ECE" w:rsidRDefault="00A63FA9"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E75ECE" w:rsidRPr="00E75ECE" w:rsidRDefault="00E75ECE"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E75ECE" w:rsidRPr="00E75ECE" w:rsidRDefault="00E75ECE" w:rsidP="008F1028">
      <w:pPr>
        <w:tabs>
          <w:tab w:val="left" w:pos="0"/>
          <w:tab w:val="left" w:pos="888"/>
          <w:tab w:val="left" w:pos="1400"/>
          <w:tab w:val="left" w:pos="1500"/>
        </w:tabs>
        <w:autoSpaceDE w:val="0"/>
        <w:autoSpaceDN w:val="0"/>
        <w:adjustRightInd w:val="0"/>
        <w:spacing w:before="120"/>
        <w:jc w:val="both"/>
        <w:rPr>
          <w:rFonts w:ascii="Arial" w:hAnsi="Arial" w:cs="Arial"/>
          <w:sz w:val="22"/>
          <w:szCs w:val="22"/>
        </w:rPr>
      </w:pPr>
    </w:p>
    <w:p w:rsidR="00B83100" w:rsidRDefault="00B83100"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E5720B" w:rsidRPr="00E75ECE" w:rsidRDefault="00272B31" w:rsidP="00E5720B">
      <w:pPr>
        <w:tabs>
          <w:tab w:val="left" w:pos="0"/>
          <w:tab w:val="left" w:pos="888"/>
          <w:tab w:val="left" w:pos="1400"/>
          <w:tab w:val="left" w:pos="1500"/>
        </w:tabs>
        <w:autoSpaceDE w:val="0"/>
        <w:autoSpaceDN w:val="0"/>
        <w:adjustRightInd w:val="0"/>
        <w:spacing w:before="240"/>
        <w:rPr>
          <w:rFonts w:ascii="Arial" w:hAnsi="Arial" w:cs="Arial"/>
          <w:b/>
          <w:sz w:val="22"/>
          <w:szCs w:val="22"/>
        </w:rPr>
      </w:pPr>
      <w:r>
        <w:rPr>
          <w:rFonts w:ascii="Arial" w:hAnsi="Arial" w:cs="Arial"/>
          <w:b/>
          <w:spacing w:val="-3"/>
          <w:sz w:val="22"/>
          <w:szCs w:val="22"/>
        </w:rPr>
        <w:t>A.6.2.8</w:t>
      </w:r>
      <w:r w:rsidR="00E5720B" w:rsidRPr="00E75ECE">
        <w:rPr>
          <w:rFonts w:ascii="Arial" w:hAnsi="Arial" w:cs="Arial"/>
          <w:b/>
          <w:spacing w:val="-3"/>
          <w:sz w:val="22"/>
          <w:szCs w:val="22"/>
        </w:rPr>
        <w:tab/>
      </w:r>
      <w:r w:rsidR="008B6C30">
        <w:rPr>
          <w:rFonts w:ascii="Arial" w:hAnsi="Arial" w:cs="Arial"/>
          <w:b/>
          <w:spacing w:val="-3"/>
          <w:sz w:val="22"/>
          <w:szCs w:val="22"/>
        </w:rPr>
        <w:t xml:space="preserve"> </w:t>
      </w:r>
      <w:r w:rsidR="00E5720B">
        <w:rPr>
          <w:rFonts w:ascii="Arial" w:hAnsi="Arial" w:cs="Arial"/>
          <w:b/>
          <w:spacing w:val="-3"/>
          <w:sz w:val="22"/>
          <w:szCs w:val="22"/>
        </w:rPr>
        <w:t xml:space="preserve">Power from external 12V and 24V road vehicle batteries </w:t>
      </w:r>
      <w:r w:rsidR="00E5720B">
        <w:rPr>
          <w:rFonts w:ascii="Arial" w:hAnsi="Arial" w:cs="Arial"/>
          <w:b/>
          <w:sz w:val="22"/>
          <w:szCs w:val="22"/>
        </w:rPr>
        <w:t>(</w:t>
      </w:r>
      <w:r w:rsidR="00935367">
        <w:rPr>
          <w:rFonts w:ascii="Arial" w:hAnsi="Arial" w:cs="Arial"/>
          <w:b/>
          <w:sz w:val="22"/>
          <w:szCs w:val="22"/>
        </w:rPr>
        <w:t>4.8</w:t>
      </w:r>
      <w:r w:rsidR="00E5720B">
        <w:rPr>
          <w:rFonts w:ascii="Arial" w:hAnsi="Arial" w:cs="Arial"/>
          <w:b/>
          <w:sz w:val="22"/>
          <w:szCs w:val="22"/>
        </w:rPr>
        <w:t>.2</w:t>
      </w:r>
      <w:r w:rsidR="00E5720B" w:rsidRPr="00E75ECE">
        <w:rPr>
          <w:rFonts w:ascii="Arial" w:hAnsi="Arial" w:cs="Arial"/>
          <w:b/>
          <w:sz w:val="22"/>
          <w:szCs w:val="22"/>
        </w:rPr>
        <w:t>)</w:t>
      </w:r>
    </w:p>
    <w:p w:rsidR="0075478E" w:rsidRPr="00093681" w:rsidRDefault="0075478E" w:rsidP="0075478E">
      <w:pPr>
        <w:pStyle w:val="EndnoteText"/>
      </w:pPr>
    </w:p>
    <w:p w:rsidR="0075478E" w:rsidRDefault="0075478E" w:rsidP="0075478E">
      <w:pPr>
        <w:pStyle w:val="BodyText3"/>
        <w:rPr>
          <w:rFonts w:cs="Arial"/>
          <w:szCs w:val="22"/>
        </w:rPr>
      </w:pPr>
      <w:r w:rsidRPr="0075478E">
        <w:rPr>
          <w:rFonts w:cs="Arial"/>
          <w:szCs w:val="22"/>
        </w:rPr>
        <w:t>Road vehicle battery operated instrumen</w:t>
      </w:r>
      <w:r>
        <w:rPr>
          <w:rFonts w:cs="Arial"/>
          <w:szCs w:val="22"/>
        </w:rPr>
        <w:t>ts shall fulfil the tests in A.6</w:t>
      </w:r>
      <w:r w:rsidRPr="0075478E">
        <w:rPr>
          <w:rFonts w:cs="Arial"/>
          <w:szCs w:val="22"/>
        </w:rPr>
        <w:t xml:space="preserve">.2, with the exception of </w:t>
      </w:r>
      <w:r w:rsidR="00272B31">
        <w:rPr>
          <w:rFonts w:cs="Arial"/>
          <w:szCs w:val="22"/>
        </w:rPr>
        <w:t>A.6.2.5</w:t>
      </w:r>
      <w:r w:rsidRPr="0075478E">
        <w:rPr>
          <w:rFonts w:cs="Arial"/>
          <w:szCs w:val="22"/>
        </w:rPr>
        <w:t xml:space="preserve"> which is to be replaced by the following test conducted in accordance with ISO 16750-2 [</w:t>
      </w:r>
      <w:r w:rsidR="009A7B98">
        <w:rPr>
          <w:rFonts w:cs="Arial"/>
          <w:szCs w:val="22"/>
        </w:rPr>
        <w:t>24</w:t>
      </w:r>
      <w:r w:rsidRPr="0075478E">
        <w:rPr>
          <w:rFonts w:cs="Arial"/>
          <w:szCs w:val="22"/>
        </w:rPr>
        <w:t>] and according to Table 10.</w:t>
      </w:r>
    </w:p>
    <w:p w:rsidR="007B52CA" w:rsidRDefault="007B52CA" w:rsidP="0075478E">
      <w:pPr>
        <w:pStyle w:val="BodyText3"/>
        <w:rPr>
          <w:rFonts w:cs="Arial"/>
          <w:szCs w:val="22"/>
        </w:rPr>
      </w:pPr>
    </w:p>
    <w:tbl>
      <w:tblPr>
        <w:tblW w:w="8515" w:type="dxa"/>
        <w:tblInd w:w="98" w:type="dxa"/>
        <w:tblLayout w:type="fixed"/>
        <w:tblLook w:val="04A0"/>
      </w:tblPr>
      <w:tblGrid>
        <w:gridCol w:w="2105"/>
        <w:gridCol w:w="1166"/>
        <w:gridCol w:w="1134"/>
        <w:gridCol w:w="1275"/>
        <w:gridCol w:w="1276"/>
        <w:gridCol w:w="1559"/>
      </w:tblGrid>
      <w:tr w:rsidR="007B52CA" w:rsidRPr="00053CCC" w:rsidTr="007B52CA">
        <w:trPr>
          <w:trHeight w:val="315"/>
        </w:trPr>
        <w:tc>
          <w:tcPr>
            <w:tcW w:w="8515" w:type="dxa"/>
            <w:gridSpan w:val="6"/>
            <w:tcBorders>
              <w:top w:val="nil"/>
              <w:left w:val="nil"/>
              <w:bottom w:val="single" w:sz="8" w:space="0" w:color="auto"/>
              <w:right w:val="nil"/>
            </w:tcBorders>
            <w:shd w:val="clear" w:color="auto" w:fill="auto"/>
            <w:vAlign w:val="center"/>
          </w:tcPr>
          <w:p w:rsidR="007B52CA" w:rsidRPr="00053CCC" w:rsidRDefault="007B52CA" w:rsidP="005570F3">
            <w:pPr>
              <w:jc w:val="center"/>
              <w:rPr>
                <w:rFonts w:ascii="Arial" w:hAnsi="Arial" w:cs="Arial"/>
                <w:b/>
                <w:bCs/>
                <w:color w:val="000000"/>
                <w:sz w:val="22"/>
                <w:szCs w:val="22"/>
              </w:rPr>
            </w:pPr>
            <w:r w:rsidRPr="00053CCC">
              <w:rPr>
                <w:rFonts w:ascii="Arial" w:hAnsi="Arial" w:cs="Arial"/>
                <w:b/>
                <w:bCs/>
                <w:color w:val="000000"/>
                <w:sz w:val="22"/>
                <w:szCs w:val="22"/>
              </w:rPr>
              <w:t>Table 10  Voltage variations</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Applicable standard</w:t>
            </w:r>
          </w:p>
        </w:tc>
        <w:tc>
          <w:tcPr>
            <w:tcW w:w="6410" w:type="dxa"/>
            <w:gridSpan w:val="5"/>
            <w:tcBorders>
              <w:top w:val="single" w:sz="8" w:space="0" w:color="auto"/>
              <w:left w:val="nil"/>
              <w:bottom w:val="single" w:sz="8" w:space="0" w:color="auto"/>
              <w:right w:val="single" w:sz="8" w:space="0" w:color="000000"/>
            </w:tcBorders>
            <w:shd w:val="clear" w:color="auto" w:fill="auto"/>
            <w:vAlign w:val="center"/>
          </w:tcPr>
          <w:p w:rsidR="007B52CA" w:rsidRPr="00053CCC" w:rsidRDefault="00E80996" w:rsidP="009A7B98">
            <w:pPr>
              <w:rPr>
                <w:rFonts w:ascii="Arial" w:hAnsi="Arial" w:cs="Arial"/>
                <w:color w:val="000000"/>
                <w:sz w:val="22"/>
                <w:szCs w:val="22"/>
              </w:rPr>
            </w:pPr>
            <w:r>
              <w:rPr>
                <w:rFonts w:ascii="Arial" w:hAnsi="Arial" w:cs="Arial"/>
                <w:color w:val="000000"/>
                <w:sz w:val="22"/>
                <w:szCs w:val="22"/>
              </w:rPr>
              <w:t>ISO 16750-2 [</w:t>
            </w:r>
            <w:r w:rsidR="009A7B98">
              <w:rPr>
                <w:rFonts w:ascii="Arial" w:hAnsi="Arial" w:cs="Arial"/>
                <w:color w:val="000000"/>
                <w:sz w:val="22"/>
                <w:szCs w:val="22"/>
              </w:rPr>
              <w:t>24</w:t>
            </w:r>
            <w:r>
              <w:rPr>
                <w:rFonts w:ascii="Arial" w:hAnsi="Arial" w:cs="Arial"/>
                <w:color w:val="000000"/>
                <w:sz w:val="22"/>
                <w:szCs w:val="22"/>
              </w:rPr>
              <w:t>]</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Test method</w:t>
            </w:r>
          </w:p>
        </w:tc>
        <w:tc>
          <w:tcPr>
            <w:tcW w:w="6410" w:type="dxa"/>
            <w:gridSpan w:val="5"/>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Variation in supply voltage</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Applicability</w:t>
            </w:r>
          </w:p>
        </w:tc>
        <w:tc>
          <w:tcPr>
            <w:tcW w:w="6410" w:type="dxa"/>
            <w:gridSpan w:val="5"/>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 xml:space="preserve">Applicable to all measuring instruments supplied by the internal battery of a vehicle and charged by use of a combustion engine driven generator  </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Object of the test</w:t>
            </w:r>
          </w:p>
        </w:tc>
        <w:tc>
          <w:tcPr>
            <w:tcW w:w="6410" w:type="dxa"/>
            <w:gridSpan w:val="5"/>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 xml:space="preserve">Verification of compliance with the provisions in </w:t>
            </w:r>
            <w:r w:rsidR="00935367">
              <w:rPr>
                <w:rFonts w:ascii="Arial" w:hAnsi="Arial" w:cs="Arial"/>
                <w:color w:val="000000"/>
                <w:sz w:val="22"/>
                <w:szCs w:val="22"/>
              </w:rPr>
              <w:t>4.3</w:t>
            </w:r>
            <w:r w:rsidRPr="00053CCC">
              <w:rPr>
                <w:rFonts w:ascii="Arial" w:hAnsi="Arial" w:cs="Arial"/>
                <w:color w:val="000000"/>
                <w:sz w:val="22"/>
                <w:szCs w:val="22"/>
              </w:rPr>
              <w:t xml:space="preserve">.2 under conditions of high while charging) and low battery voltage specified in </w:t>
            </w:r>
            <w:r w:rsidR="00935367">
              <w:rPr>
                <w:rFonts w:ascii="Arial" w:hAnsi="Arial" w:cs="Arial"/>
                <w:color w:val="000000"/>
                <w:sz w:val="22"/>
                <w:szCs w:val="22"/>
              </w:rPr>
              <w:t>4.8</w:t>
            </w:r>
            <w:r w:rsidRPr="00053CCC">
              <w:rPr>
                <w:rFonts w:ascii="Arial" w:hAnsi="Arial" w:cs="Arial"/>
                <w:color w:val="000000"/>
                <w:sz w:val="22"/>
                <w:szCs w:val="22"/>
              </w:rPr>
              <w:t>.2</w:t>
            </w:r>
          </w:p>
        </w:tc>
      </w:tr>
      <w:tr w:rsidR="007B52CA" w:rsidRPr="00053CCC" w:rsidTr="007B52CA">
        <w:trPr>
          <w:trHeight w:val="300"/>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Precondition</w:t>
            </w:r>
          </w:p>
        </w:tc>
        <w:tc>
          <w:tcPr>
            <w:tcW w:w="6410" w:type="dxa"/>
            <w:gridSpan w:val="5"/>
            <w:tcBorders>
              <w:top w:val="single" w:sz="8" w:space="0" w:color="auto"/>
              <w:left w:val="nil"/>
              <w:bottom w:val="single" w:sz="8" w:space="0" w:color="000000"/>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 xml:space="preserve">The electrical power of the EUT is switched on for at least the warm-up time specified by the manufacturer. </w:t>
            </w:r>
          </w:p>
        </w:tc>
      </w:tr>
      <w:tr w:rsidR="007B52CA" w:rsidRPr="00053CCC" w:rsidTr="007B52CA">
        <w:trPr>
          <w:trHeight w:val="300"/>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Condition of the EUT</w:t>
            </w:r>
          </w:p>
        </w:tc>
        <w:tc>
          <w:tcPr>
            <w:tcW w:w="6410" w:type="dxa"/>
            <w:gridSpan w:val="5"/>
            <w:tcBorders>
              <w:top w:val="single" w:sz="8" w:space="0" w:color="000000"/>
              <w:left w:val="nil"/>
              <w:bottom w:val="single" w:sz="8" w:space="0" w:color="000000"/>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7B52CA" w:rsidRPr="00053CCC" w:rsidTr="007B52CA">
        <w:trPr>
          <w:trHeight w:val="300"/>
        </w:trPr>
        <w:tc>
          <w:tcPr>
            <w:tcW w:w="2105" w:type="dxa"/>
            <w:tcBorders>
              <w:top w:val="nil"/>
              <w:left w:val="single" w:sz="8" w:space="0" w:color="auto"/>
              <w:bottom w:val="single" w:sz="8" w:space="0" w:color="000000"/>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Test procedure in brief</w:t>
            </w:r>
          </w:p>
        </w:tc>
        <w:tc>
          <w:tcPr>
            <w:tcW w:w="6410" w:type="dxa"/>
            <w:gridSpan w:val="5"/>
            <w:tcBorders>
              <w:top w:val="single" w:sz="8" w:space="0" w:color="000000"/>
              <w:left w:val="nil"/>
              <w:bottom w:val="single" w:sz="8" w:space="0" w:color="000000"/>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The test comprises exposure to the specified maximum and minimum power supply voltage conditions for a period sufficient for achieving temperature stability and performing the required measurements at these conditions.</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Nominal battery voltage</w:t>
            </w:r>
            <w:r w:rsidRPr="00053CCC">
              <w:rPr>
                <w:rFonts w:ascii="Arial" w:hAnsi="Arial" w:cs="Arial"/>
                <w:i/>
                <w:color w:val="000000"/>
                <w:sz w:val="22"/>
                <w:szCs w:val="22"/>
              </w:rPr>
              <w:t xml:space="preserve"> </w:t>
            </w:r>
          </w:p>
        </w:tc>
        <w:tc>
          <w:tcPr>
            <w:tcW w:w="2300" w:type="dxa"/>
            <w:gridSpan w:val="2"/>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jc w:val="center"/>
              <w:rPr>
                <w:rFonts w:ascii="Arial" w:hAnsi="Arial" w:cs="Arial"/>
                <w:b/>
                <w:iCs/>
                <w:color w:val="000000"/>
                <w:sz w:val="22"/>
                <w:szCs w:val="22"/>
              </w:rPr>
            </w:pPr>
            <w:r w:rsidRPr="00053CCC">
              <w:rPr>
                <w:rFonts w:ascii="Arial" w:hAnsi="Arial" w:cs="Arial"/>
                <w:b/>
                <w:i/>
                <w:color w:val="000000"/>
                <w:sz w:val="22"/>
                <w:szCs w:val="22"/>
              </w:rPr>
              <w:t>U</w:t>
            </w:r>
            <w:r w:rsidRPr="00053CCC">
              <w:rPr>
                <w:rFonts w:ascii="Arial" w:hAnsi="Arial" w:cs="Arial"/>
                <w:b/>
                <w:color w:val="000000"/>
                <w:sz w:val="22"/>
                <w:szCs w:val="22"/>
                <w:vertAlign w:val="subscript"/>
              </w:rPr>
              <w:t>nom</w:t>
            </w:r>
            <w:r w:rsidRPr="00053CCC">
              <w:rPr>
                <w:rFonts w:ascii="Arial" w:hAnsi="Arial" w:cs="Arial"/>
                <w:b/>
                <w:iCs/>
                <w:color w:val="000000"/>
                <w:sz w:val="22"/>
                <w:szCs w:val="22"/>
              </w:rPr>
              <w:t xml:space="preserve"> = 12 </w:t>
            </w:r>
          </w:p>
        </w:tc>
        <w:tc>
          <w:tcPr>
            <w:tcW w:w="2551" w:type="dxa"/>
            <w:gridSpan w:val="2"/>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jc w:val="center"/>
              <w:rPr>
                <w:rFonts w:ascii="Arial" w:hAnsi="Arial" w:cs="Arial"/>
                <w:b/>
                <w:iCs/>
                <w:color w:val="000000"/>
                <w:sz w:val="22"/>
                <w:szCs w:val="22"/>
              </w:rPr>
            </w:pPr>
            <w:r w:rsidRPr="00053CCC">
              <w:rPr>
                <w:rFonts w:ascii="Arial" w:hAnsi="Arial" w:cs="Arial"/>
                <w:b/>
                <w:i/>
                <w:color w:val="000000"/>
                <w:sz w:val="22"/>
                <w:szCs w:val="22"/>
              </w:rPr>
              <w:t>U</w:t>
            </w:r>
            <w:r w:rsidRPr="00053CCC">
              <w:rPr>
                <w:rFonts w:ascii="Arial" w:hAnsi="Arial" w:cs="Arial"/>
                <w:b/>
                <w:color w:val="000000"/>
                <w:sz w:val="22"/>
                <w:szCs w:val="22"/>
                <w:vertAlign w:val="subscript"/>
              </w:rPr>
              <w:t>nom</w:t>
            </w:r>
            <w:r w:rsidRPr="00053CCC">
              <w:rPr>
                <w:rFonts w:ascii="Arial" w:hAnsi="Arial" w:cs="Arial"/>
                <w:b/>
                <w:iCs/>
                <w:color w:val="000000"/>
                <w:sz w:val="22"/>
                <w:szCs w:val="22"/>
              </w:rPr>
              <w:t xml:space="preserve"> = 24 </w:t>
            </w:r>
          </w:p>
        </w:tc>
        <w:tc>
          <w:tcPr>
            <w:tcW w:w="1559" w:type="dxa"/>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jc w:val="center"/>
              <w:rPr>
                <w:rFonts w:ascii="Arial" w:hAnsi="Arial" w:cs="Arial"/>
                <w:iCs/>
                <w:color w:val="000000"/>
                <w:sz w:val="22"/>
                <w:szCs w:val="22"/>
              </w:rPr>
            </w:pPr>
            <w:r w:rsidRPr="00053CCC">
              <w:rPr>
                <w:rFonts w:ascii="Arial" w:hAnsi="Arial" w:cs="Arial"/>
                <w:iCs/>
                <w:color w:val="000000"/>
                <w:sz w:val="22"/>
                <w:szCs w:val="22"/>
              </w:rPr>
              <w:t>V</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p>
        </w:tc>
        <w:tc>
          <w:tcPr>
            <w:tcW w:w="1166"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  Lower limit</w:t>
            </w:r>
            <w:r w:rsidRPr="00053CCC">
              <w:rPr>
                <w:rFonts w:ascii="Arial" w:hAnsi="Arial" w:cs="Arial"/>
                <w:b/>
                <w:bCs/>
                <w:color w:val="000000"/>
                <w:sz w:val="22"/>
                <w:szCs w:val="22"/>
              </w:rPr>
              <w:t xml:space="preserve"> </w:t>
            </w:r>
            <w:r w:rsidRPr="00053CCC">
              <w:rPr>
                <w:rFonts w:ascii="Arial" w:hAnsi="Arial" w:cs="Arial"/>
                <w:color w:val="000000"/>
                <w:sz w:val="22"/>
                <w:szCs w:val="22"/>
              </w:rPr>
              <w:t> </w:t>
            </w:r>
          </w:p>
        </w:tc>
        <w:tc>
          <w:tcPr>
            <w:tcW w:w="1134"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Upper limit </w:t>
            </w:r>
          </w:p>
        </w:tc>
        <w:tc>
          <w:tcPr>
            <w:tcW w:w="1275"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  Lower limit</w:t>
            </w:r>
            <w:r w:rsidRPr="00053CCC">
              <w:rPr>
                <w:rFonts w:ascii="Arial" w:hAnsi="Arial" w:cs="Arial"/>
                <w:b/>
                <w:bCs/>
                <w:color w:val="000000"/>
                <w:sz w:val="22"/>
                <w:szCs w:val="22"/>
              </w:rPr>
              <w:t xml:space="preserve"> </w:t>
            </w:r>
            <w:r w:rsidRPr="00053CCC">
              <w:rPr>
                <w:rFonts w:ascii="Arial" w:hAnsi="Arial"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Upper limit </w:t>
            </w:r>
          </w:p>
        </w:tc>
        <w:tc>
          <w:tcPr>
            <w:tcW w:w="1559"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bCs/>
                <w:color w:val="000000"/>
                <w:sz w:val="22"/>
                <w:szCs w:val="22"/>
              </w:rPr>
              <w:t>Test level</w:t>
            </w:r>
          </w:p>
        </w:tc>
        <w:tc>
          <w:tcPr>
            <w:tcW w:w="1166"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 </w:t>
            </w:r>
            <w:r w:rsidRPr="00053CCC">
              <w:rPr>
                <w:rFonts w:ascii="Arial" w:hAnsi="Arial" w:cs="Arial"/>
                <w:b/>
                <w:bCs/>
                <w:color w:val="000000"/>
                <w:sz w:val="22"/>
                <w:szCs w:val="22"/>
              </w:rPr>
              <w:t>9</w:t>
            </w:r>
            <w:r w:rsidRPr="00053CCC">
              <w:rPr>
                <w:rFonts w:ascii="Arial" w:hAnsi="Arial" w:cs="Arial"/>
                <w:color w:val="000000"/>
                <w:sz w:val="22"/>
                <w:szCs w:val="22"/>
              </w:rPr>
              <w:t> </w:t>
            </w:r>
          </w:p>
        </w:tc>
        <w:tc>
          <w:tcPr>
            <w:tcW w:w="1134"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 </w:t>
            </w:r>
            <w:r w:rsidRPr="00053CCC">
              <w:rPr>
                <w:rFonts w:ascii="Arial" w:hAnsi="Arial" w:cs="Arial"/>
                <w:b/>
                <w:bCs/>
                <w:color w:val="000000"/>
                <w:sz w:val="22"/>
                <w:szCs w:val="22"/>
              </w:rPr>
              <w:t>16</w:t>
            </w:r>
            <w:r w:rsidRPr="00053CCC">
              <w:rPr>
                <w:rFonts w:ascii="Arial" w:hAnsi="Arial" w:cs="Arial"/>
                <w:color w:val="000000"/>
                <w:sz w:val="22"/>
                <w:szCs w:val="22"/>
              </w:rPr>
              <w:t> </w:t>
            </w:r>
          </w:p>
        </w:tc>
        <w:tc>
          <w:tcPr>
            <w:tcW w:w="1275"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 </w:t>
            </w:r>
            <w:r w:rsidRPr="00053CCC">
              <w:rPr>
                <w:rFonts w:ascii="Arial" w:hAnsi="Arial" w:cs="Arial"/>
                <w:b/>
                <w:bCs/>
                <w:color w:val="000000"/>
                <w:sz w:val="22"/>
                <w:szCs w:val="22"/>
              </w:rPr>
              <w:t>16</w:t>
            </w:r>
            <w:r w:rsidRPr="00053CCC">
              <w:rPr>
                <w:rFonts w:ascii="Arial" w:hAnsi="Arial" w:cs="Arial"/>
                <w:color w:val="000000"/>
                <w:sz w:val="22"/>
                <w:szCs w:val="22"/>
              </w:rPr>
              <w:t> </w:t>
            </w:r>
          </w:p>
        </w:tc>
        <w:tc>
          <w:tcPr>
            <w:tcW w:w="1276"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b/>
                <w:bCs/>
                <w:color w:val="000000"/>
                <w:sz w:val="22"/>
                <w:szCs w:val="22"/>
              </w:rPr>
              <w:t>32</w:t>
            </w:r>
            <w:r w:rsidRPr="00053CCC">
              <w:rPr>
                <w:rFonts w:ascii="Arial" w:hAnsi="Arial" w:cs="Arial"/>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tcPr>
          <w:p w:rsidR="007B52CA" w:rsidRPr="00053CCC" w:rsidRDefault="007B52CA" w:rsidP="005570F3">
            <w:pPr>
              <w:jc w:val="center"/>
              <w:rPr>
                <w:rFonts w:ascii="Arial" w:hAnsi="Arial" w:cs="Arial"/>
                <w:color w:val="000000"/>
                <w:sz w:val="22"/>
                <w:szCs w:val="22"/>
              </w:rPr>
            </w:pPr>
            <w:r w:rsidRPr="00053CCC">
              <w:rPr>
                <w:rFonts w:ascii="Arial" w:hAnsi="Arial" w:cs="Arial"/>
                <w:color w:val="000000"/>
                <w:sz w:val="22"/>
                <w:szCs w:val="22"/>
              </w:rPr>
              <w:t>V </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lastRenderedPageBreak/>
              <w:t>EUT performance</w:t>
            </w:r>
          </w:p>
        </w:tc>
        <w:tc>
          <w:tcPr>
            <w:tcW w:w="6410" w:type="dxa"/>
            <w:gridSpan w:val="5"/>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After stabilization at the relevant voltage record the following parameters:</w:t>
            </w:r>
            <w:r w:rsidRPr="00053CCC">
              <w:rPr>
                <w:rFonts w:ascii="Arial" w:hAnsi="Arial" w:cs="Arial"/>
                <w:color w:val="000000"/>
                <w:sz w:val="22"/>
                <w:szCs w:val="22"/>
              </w:rPr>
              <w:br/>
              <w:t xml:space="preserve">a) date and time,  </w:t>
            </w:r>
            <w:r w:rsidRPr="00053CCC">
              <w:rPr>
                <w:rFonts w:ascii="Arial" w:hAnsi="Arial" w:cs="Arial"/>
                <w:color w:val="000000"/>
                <w:sz w:val="22"/>
                <w:szCs w:val="22"/>
              </w:rPr>
              <w:br/>
              <w:t xml:space="preserve">b) temperature,  </w:t>
            </w:r>
            <w:r w:rsidRPr="00053CCC">
              <w:rPr>
                <w:rFonts w:ascii="Arial" w:hAnsi="Arial" w:cs="Arial"/>
                <w:color w:val="000000"/>
                <w:sz w:val="22"/>
                <w:szCs w:val="22"/>
              </w:rPr>
              <w:br/>
              <w:t xml:space="preserve">c) relative humidity,  </w:t>
            </w:r>
            <w:r w:rsidRPr="00053CCC">
              <w:rPr>
                <w:rFonts w:ascii="Arial" w:hAnsi="Arial" w:cs="Arial"/>
                <w:color w:val="000000"/>
                <w:sz w:val="22"/>
                <w:szCs w:val="22"/>
              </w:rPr>
              <w:br/>
              <w:t xml:space="preserve">d) test load value,  </w:t>
            </w:r>
            <w:r w:rsidRPr="00053CCC">
              <w:rPr>
                <w:rFonts w:ascii="Arial" w:hAnsi="Arial" w:cs="Arial"/>
                <w:color w:val="000000"/>
                <w:sz w:val="22"/>
                <w:szCs w:val="22"/>
              </w:rPr>
              <w:br/>
              <w:t xml:space="preserve">e) indicated values,  </w:t>
            </w:r>
            <w:r w:rsidRPr="00053CCC">
              <w:rPr>
                <w:rFonts w:ascii="Arial" w:hAnsi="Arial" w:cs="Arial"/>
                <w:color w:val="000000"/>
                <w:sz w:val="22"/>
                <w:szCs w:val="22"/>
              </w:rPr>
              <w:br/>
              <w:t xml:space="preserve">f) error values,  </w:t>
            </w:r>
            <w:r w:rsidRPr="00053CCC">
              <w:rPr>
                <w:rFonts w:ascii="Arial" w:hAnsi="Arial" w:cs="Arial"/>
                <w:color w:val="000000"/>
                <w:sz w:val="22"/>
                <w:szCs w:val="22"/>
              </w:rPr>
              <w:br/>
              <w:t xml:space="preserve">g) functional performance  </w:t>
            </w:r>
          </w:p>
        </w:tc>
      </w:tr>
      <w:tr w:rsidR="007B52CA" w:rsidRPr="00053CCC" w:rsidTr="007B52CA">
        <w:trPr>
          <w:trHeight w:val="315"/>
        </w:trPr>
        <w:tc>
          <w:tcPr>
            <w:tcW w:w="2105" w:type="dxa"/>
            <w:tcBorders>
              <w:top w:val="single" w:sz="8" w:space="0" w:color="auto"/>
              <w:left w:val="single" w:sz="8" w:space="0" w:color="auto"/>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 xml:space="preserve">Permitted maximum deviation  </w:t>
            </w:r>
          </w:p>
        </w:tc>
        <w:tc>
          <w:tcPr>
            <w:tcW w:w="6410" w:type="dxa"/>
            <w:gridSpan w:val="5"/>
            <w:tcBorders>
              <w:top w:val="single" w:sz="8" w:space="0" w:color="auto"/>
              <w:left w:val="nil"/>
              <w:bottom w:val="single" w:sz="8" w:space="0" w:color="auto"/>
              <w:right w:val="single" w:sz="8" w:space="0" w:color="000000"/>
            </w:tcBorders>
            <w:shd w:val="clear" w:color="auto" w:fill="auto"/>
            <w:vAlign w:val="center"/>
          </w:tcPr>
          <w:p w:rsidR="007B52CA" w:rsidRPr="00053CCC" w:rsidRDefault="007B52CA" w:rsidP="005570F3">
            <w:pPr>
              <w:rPr>
                <w:rFonts w:ascii="Arial" w:hAnsi="Arial" w:cs="Arial"/>
                <w:color w:val="000000"/>
                <w:sz w:val="22"/>
                <w:szCs w:val="22"/>
              </w:rPr>
            </w:pPr>
            <w:r w:rsidRPr="00053CCC">
              <w:rPr>
                <w:rFonts w:ascii="Arial" w:hAnsi="Arial" w:cs="Arial"/>
                <w:color w:val="000000"/>
                <w:sz w:val="22"/>
                <w:szCs w:val="22"/>
              </w:rPr>
              <w:t>All functions shall operate as designed.</w:t>
            </w:r>
            <w:r w:rsidRPr="00053CCC">
              <w:rPr>
                <w:rFonts w:ascii="Arial" w:hAnsi="Arial" w:cs="Arial"/>
                <w:color w:val="000000"/>
                <w:sz w:val="22"/>
                <w:szCs w:val="22"/>
              </w:rPr>
              <w:br/>
              <w:t xml:space="preserve">All errors shall be within the maximum permissible errors specified in </w:t>
            </w:r>
            <w:r w:rsidR="00935367">
              <w:rPr>
                <w:rFonts w:ascii="Arial" w:hAnsi="Arial" w:cs="Arial"/>
                <w:color w:val="000000"/>
                <w:sz w:val="22"/>
                <w:szCs w:val="22"/>
              </w:rPr>
              <w:t>4.3</w:t>
            </w:r>
            <w:r w:rsidRPr="00053CCC">
              <w:rPr>
                <w:rFonts w:ascii="Arial" w:hAnsi="Arial" w:cs="Arial"/>
                <w:color w:val="000000"/>
                <w:sz w:val="22"/>
                <w:szCs w:val="22"/>
              </w:rPr>
              <w:t>.2</w:t>
            </w:r>
          </w:p>
        </w:tc>
      </w:tr>
    </w:tbl>
    <w:p w:rsidR="007B52CA" w:rsidRDefault="007B52CA" w:rsidP="0075478E">
      <w:pPr>
        <w:pStyle w:val="BodyText3"/>
        <w:rPr>
          <w:rFonts w:cs="Arial"/>
          <w:szCs w:val="22"/>
        </w:rPr>
      </w:pPr>
    </w:p>
    <w:p w:rsidR="004E3ED0" w:rsidRDefault="004E3ED0" w:rsidP="0075478E">
      <w:pPr>
        <w:pStyle w:val="BodyText3"/>
        <w:rPr>
          <w:rFonts w:cs="Arial"/>
          <w:szCs w:val="22"/>
        </w:rPr>
      </w:pPr>
    </w:p>
    <w:tbl>
      <w:tblPr>
        <w:tblW w:w="8462" w:type="dxa"/>
        <w:tblInd w:w="98" w:type="dxa"/>
        <w:tblLook w:val="04A0"/>
      </w:tblPr>
      <w:tblGrid>
        <w:gridCol w:w="2103"/>
        <w:gridCol w:w="1309"/>
        <w:gridCol w:w="1501"/>
        <w:gridCol w:w="1334"/>
        <w:gridCol w:w="1560"/>
        <w:gridCol w:w="655"/>
      </w:tblGrid>
      <w:tr w:rsidR="004E3ED0" w:rsidRPr="004E3ED0" w:rsidTr="004E3ED0">
        <w:trPr>
          <w:trHeight w:val="315"/>
        </w:trPr>
        <w:tc>
          <w:tcPr>
            <w:tcW w:w="8462" w:type="dxa"/>
            <w:gridSpan w:val="6"/>
            <w:tcBorders>
              <w:top w:val="nil"/>
              <w:left w:val="nil"/>
              <w:bottom w:val="single" w:sz="8" w:space="0" w:color="auto"/>
              <w:right w:val="nil"/>
            </w:tcBorders>
            <w:shd w:val="clear" w:color="auto" w:fill="auto"/>
            <w:vAlign w:val="center"/>
          </w:tcPr>
          <w:p w:rsidR="00DF3BCC" w:rsidRDefault="004E3ED0">
            <w:pPr>
              <w:jc w:val="center"/>
              <w:rPr>
                <w:rFonts w:ascii="Arial" w:hAnsi="Arial" w:cs="Arial"/>
                <w:b/>
                <w:bCs/>
                <w:color w:val="000000"/>
                <w:sz w:val="22"/>
                <w:szCs w:val="22"/>
              </w:rPr>
            </w:pPr>
            <w:r w:rsidRPr="004E3ED0">
              <w:rPr>
                <w:rFonts w:ascii="Arial" w:hAnsi="Arial" w:cs="Arial"/>
                <w:b/>
                <w:bCs/>
                <w:color w:val="000000"/>
                <w:sz w:val="22"/>
                <w:szCs w:val="22"/>
              </w:rPr>
              <w:t>Table 10a  Electrical transient conduction along supply lines</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Applicable standard</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E80996" w:rsidP="00E80996">
            <w:pPr>
              <w:rPr>
                <w:rFonts w:ascii="Arial" w:hAnsi="Arial" w:cs="Arial"/>
                <w:color w:val="000000"/>
                <w:sz w:val="22"/>
                <w:szCs w:val="22"/>
              </w:rPr>
            </w:pPr>
            <w:r>
              <w:rPr>
                <w:rFonts w:ascii="Arial" w:hAnsi="Arial" w:cs="Arial"/>
                <w:color w:val="000000"/>
                <w:sz w:val="22"/>
                <w:szCs w:val="22"/>
              </w:rPr>
              <w:t>ISO 7637–2 [28]</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method</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Electrical transient conduction along supply lines.</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Applicability</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Applicable to all measuring instruments while in operation are supplied by the internal battery of a vehicle which may at the same time be charged by use of a combustion engine driven generator </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Object of the test</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Verification of compliance with the provisions in 7.2 under the following conditions:</w:t>
            </w:r>
          </w:p>
          <w:p w:rsidR="004B74EF" w:rsidRDefault="004E3ED0">
            <w:pPr>
              <w:numPr>
                <w:ilvl w:val="0"/>
                <w:numId w:val="103"/>
              </w:numPr>
              <w:ind w:left="473"/>
              <w:rPr>
                <w:rFonts w:ascii="Arial" w:hAnsi="Arial" w:cs="Arial"/>
                <w:snapToGrid w:val="0"/>
                <w:color w:val="000000"/>
                <w:spacing w:val="-3"/>
                <w:sz w:val="22"/>
                <w:szCs w:val="22"/>
                <w:lang w:val="fr-FR" w:eastAsia="en-US"/>
              </w:rPr>
            </w:pPr>
            <w:r w:rsidRPr="004E3ED0">
              <w:rPr>
                <w:rFonts w:ascii="Arial" w:hAnsi="Arial" w:cs="Arial"/>
                <w:color w:val="000000"/>
                <w:sz w:val="22"/>
                <w:szCs w:val="22"/>
              </w:rPr>
              <w:t>transients due to a sudden interruption of currents in a device connected in parallel with the device under test due to the inductance of the wiring harness (pulse 2a);</w:t>
            </w:r>
          </w:p>
          <w:p w:rsidR="004B74EF" w:rsidRDefault="004E3ED0">
            <w:pPr>
              <w:numPr>
                <w:ilvl w:val="0"/>
                <w:numId w:val="103"/>
              </w:numPr>
              <w:ind w:left="473"/>
              <w:rPr>
                <w:rFonts w:ascii="Arial" w:hAnsi="Arial" w:cs="Arial"/>
                <w:snapToGrid w:val="0"/>
                <w:color w:val="000000"/>
                <w:spacing w:val="-3"/>
                <w:sz w:val="22"/>
                <w:szCs w:val="22"/>
                <w:lang w:val="fr-FR" w:eastAsia="en-US"/>
              </w:rPr>
            </w:pPr>
            <w:r w:rsidRPr="004E3ED0">
              <w:rPr>
                <w:rFonts w:ascii="Arial" w:hAnsi="Arial" w:cs="Arial"/>
                <w:color w:val="000000"/>
                <w:sz w:val="22"/>
                <w:szCs w:val="22"/>
              </w:rPr>
              <w:t xml:space="preserve"> transients from DC motors acting as generators after the ignition is switched off (pulse 2b);</w:t>
            </w:r>
          </w:p>
          <w:p w:rsidR="004B74EF" w:rsidRDefault="004E3ED0">
            <w:pPr>
              <w:numPr>
                <w:ilvl w:val="0"/>
                <w:numId w:val="103"/>
              </w:numPr>
              <w:ind w:left="473"/>
              <w:rPr>
                <w:rFonts w:ascii="Arial" w:hAnsi="Arial" w:cs="Arial"/>
                <w:snapToGrid w:val="0"/>
                <w:color w:val="000000"/>
                <w:spacing w:val="-3"/>
                <w:sz w:val="22"/>
                <w:szCs w:val="22"/>
                <w:lang w:val="fr-FR" w:eastAsia="en-US"/>
              </w:rPr>
            </w:pPr>
            <w:proofErr w:type="gramStart"/>
            <w:r w:rsidRPr="004E3ED0">
              <w:rPr>
                <w:rFonts w:ascii="Arial" w:hAnsi="Arial" w:cs="Arial"/>
                <w:color w:val="000000"/>
                <w:sz w:val="22"/>
                <w:szCs w:val="22"/>
              </w:rPr>
              <w:t>transients</w:t>
            </w:r>
            <w:proofErr w:type="gramEnd"/>
            <w:r w:rsidRPr="004E3ED0">
              <w:rPr>
                <w:rFonts w:ascii="Arial" w:hAnsi="Arial" w:cs="Arial"/>
                <w:color w:val="000000"/>
                <w:sz w:val="22"/>
                <w:szCs w:val="22"/>
              </w:rPr>
              <w:t xml:space="preserve"> on the supply lines which occur as a result of the switching processes (pulses 3a and 3b).</w:t>
            </w:r>
          </w:p>
        </w:tc>
      </w:tr>
      <w:tr w:rsidR="004E3ED0" w:rsidRPr="004E3ED0" w:rsidTr="004E3ED0">
        <w:trPr>
          <w:trHeight w:val="300"/>
        </w:trPr>
        <w:tc>
          <w:tcPr>
            <w:tcW w:w="2103" w:type="dxa"/>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Precondition</w:t>
            </w:r>
          </w:p>
        </w:tc>
        <w:tc>
          <w:tcPr>
            <w:tcW w:w="635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The electrical power of the EUT is switched on for at least the warm-up time specified by the manufacturer. </w:t>
            </w:r>
          </w:p>
        </w:tc>
      </w:tr>
      <w:tr w:rsidR="004E3ED0" w:rsidRPr="004E3ED0" w:rsidTr="004E3ED0">
        <w:trPr>
          <w:trHeight w:val="300"/>
        </w:trPr>
        <w:tc>
          <w:tcPr>
            <w:tcW w:w="2103" w:type="dxa"/>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Condition of the EUT</w:t>
            </w:r>
          </w:p>
        </w:tc>
        <w:tc>
          <w:tcPr>
            <w:tcW w:w="635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4E3ED0" w:rsidRPr="004E3ED0" w:rsidTr="004E3ED0">
        <w:trPr>
          <w:trHeight w:val="300"/>
        </w:trPr>
        <w:tc>
          <w:tcPr>
            <w:tcW w:w="2103" w:type="dxa"/>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procedure in brief</w:t>
            </w:r>
          </w:p>
        </w:tc>
        <w:tc>
          <w:tcPr>
            <w:tcW w:w="635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The test comprises exposure to disturbances on the power voltage by direct coupling into the supply lines.</w:t>
            </w:r>
          </w:p>
        </w:tc>
      </w:tr>
      <w:tr w:rsidR="004E3ED0" w:rsidRPr="004E3ED0" w:rsidTr="004E3ED0">
        <w:trPr>
          <w:trHeight w:val="340"/>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309"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color w:val="000000"/>
                <w:sz w:val="22"/>
                <w:szCs w:val="22"/>
              </w:rPr>
              <w:t>Test  pulse</w:t>
            </w:r>
          </w:p>
        </w:tc>
        <w:tc>
          <w:tcPr>
            <w:tcW w:w="15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i/>
                <w:color w:val="000000"/>
                <w:sz w:val="22"/>
                <w:szCs w:val="22"/>
              </w:rPr>
              <w:t>U</w:t>
            </w:r>
            <w:r w:rsidRPr="004E3ED0">
              <w:rPr>
                <w:rFonts w:ascii="Arial" w:hAnsi="Arial" w:cs="Arial"/>
                <w:b/>
                <w:color w:val="000000"/>
                <w:sz w:val="22"/>
                <w:szCs w:val="22"/>
                <w:vertAlign w:val="subscript"/>
              </w:rPr>
              <w:t>nom</w:t>
            </w:r>
            <w:r w:rsidRPr="004E3ED0">
              <w:rPr>
                <w:rFonts w:ascii="Arial" w:hAnsi="Arial" w:cs="Arial"/>
                <w:color w:val="000000"/>
                <w:sz w:val="22"/>
                <w:szCs w:val="22"/>
                <w:vertAlign w:val="superscript"/>
              </w:rPr>
              <w:t>1)</w:t>
            </w:r>
          </w:p>
        </w:tc>
        <w:tc>
          <w:tcPr>
            <w:tcW w:w="1334"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iCs/>
                <w:color w:val="000000"/>
                <w:sz w:val="22"/>
                <w:szCs w:val="22"/>
              </w:rPr>
              <w:t>12</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iCs/>
                <w:color w:val="000000"/>
                <w:sz w:val="22"/>
                <w:szCs w:val="22"/>
              </w:rPr>
              <w:t>24</w:t>
            </w:r>
          </w:p>
        </w:tc>
        <w:tc>
          <w:tcPr>
            <w:tcW w:w="655"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40"/>
        </w:trPr>
        <w:tc>
          <w:tcPr>
            <w:tcW w:w="2103" w:type="dxa"/>
            <w:vMerge w:val="restart"/>
            <w:tcBorders>
              <w:top w:val="single" w:sz="8" w:space="0" w:color="auto"/>
              <w:left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b/>
                <w:bCs/>
                <w:color w:val="000000"/>
                <w:sz w:val="22"/>
                <w:szCs w:val="22"/>
              </w:rPr>
              <w:t>Test level  </w:t>
            </w:r>
          </w:p>
        </w:tc>
        <w:tc>
          <w:tcPr>
            <w:tcW w:w="1309"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2a</w:t>
            </w:r>
          </w:p>
        </w:tc>
        <w:tc>
          <w:tcPr>
            <w:tcW w:w="15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sz w:val="22"/>
                <w:szCs w:val="22"/>
              </w:rPr>
            </w:pPr>
            <w:r w:rsidRPr="004E3ED0">
              <w:rPr>
                <w:rFonts w:ascii="Arial" w:hAnsi="Arial" w:cs="Arial"/>
                <w:b/>
                <w:bCs/>
                <w:color w:val="000000"/>
                <w:sz w:val="22"/>
                <w:szCs w:val="22"/>
              </w:rPr>
              <w:t>U</w:t>
            </w:r>
            <w:r w:rsidRPr="004E3ED0">
              <w:rPr>
                <w:rFonts w:ascii="Arial" w:hAnsi="Arial" w:cs="Arial"/>
                <w:b/>
                <w:bCs/>
                <w:color w:val="000000"/>
                <w:sz w:val="22"/>
                <w:szCs w:val="22"/>
                <w:vertAlign w:val="subscript"/>
              </w:rPr>
              <w:t xml:space="preserve">s </w:t>
            </w:r>
            <w:r w:rsidRPr="004E3ED0">
              <w:rPr>
                <w:rFonts w:ascii="Arial" w:hAnsi="Arial" w:cs="Arial"/>
                <w:color w:val="000000"/>
                <w:sz w:val="22"/>
                <w:szCs w:val="22"/>
                <w:vertAlign w:val="superscript"/>
              </w:rPr>
              <w:t>2)</w:t>
            </w:r>
          </w:p>
        </w:tc>
        <w:tc>
          <w:tcPr>
            <w:tcW w:w="1334"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+ 50</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+ 50</w:t>
            </w:r>
          </w:p>
        </w:tc>
        <w:tc>
          <w:tcPr>
            <w:tcW w:w="655"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40"/>
        </w:trPr>
        <w:tc>
          <w:tcPr>
            <w:tcW w:w="2103" w:type="dxa"/>
            <w:vMerge/>
            <w:tcBorders>
              <w:left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309"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2b</w:t>
            </w:r>
          </w:p>
        </w:tc>
        <w:tc>
          <w:tcPr>
            <w:tcW w:w="15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sz w:val="22"/>
                <w:szCs w:val="22"/>
              </w:rPr>
            </w:pPr>
            <w:r w:rsidRPr="004E3ED0">
              <w:rPr>
                <w:rFonts w:ascii="Arial" w:hAnsi="Arial" w:cs="Arial"/>
                <w:b/>
                <w:bCs/>
                <w:color w:val="000000"/>
                <w:sz w:val="22"/>
                <w:szCs w:val="22"/>
              </w:rPr>
              <w:t>U</w:t>
            </w:r>
            <w:r w:rsidRPr="004E3ED0">
              <w:rPr>
                <w:rFonts w:ascii="Arial" w:hAnsi="Arial" w:cs="Arial"/>
                <w:b/>
                <w:bCs/>
                <w:color w:val="000000"/>
                <w:sz w:val="22"/>
                <w:szCs w:val="22"/>
                <w:vertAlign w:val="subscript"/>
              </w:rPr>
              <w:t xml:space="preserve">s </w:t>
            </w:r>
            <w:r w:rsidRPr="004E3ED0">
              <w:rPr>
                <w:rFonts w:ascii="Arial" w:hAnsi="Arial" w:cs="Arial"/>
                <w:color w:val="000000"/>
                <w:sz w:val="22"/>
                <w:szCs w:val="22"/>
                <w:vertAlign w:val="superscript"/>
              </w:rPr>
              <w:t>2)</w:t>
            </w:r>
          </w:p>
        </w:tc>
        <w:tc>
          <w:tcPr>
            <w:tcW w:w="1334"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20</w:t>
            </w:r>
          </w:p>
        </w:tc>
        <w:tc>
          <w:tcPr>
            <w:tcW w:w="655"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40"/>
        </w:trPr>
        <w:tc>
          <w:tcPr>
            <w:tcW w:w="2103" w:type="dxa"/>
            <w:vMerge/>
            <w:tcBorders>
              <w:left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309"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3a</w:t>
            </w:r>
          </w:p>
        </w:tc>
        <w:tc>
          <w:tcPr>
            <w:tcW w:w="15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sz w:val="22"/>
                <w:szCs w:val="22"/>
              </w:rPr>
            </w:pPr>
            <w:r w:rsidRPr="004E3ED0">
              <w:rPr>
                <w:rFonts w:ascii="Arial" w:hAnsi="Arial" w:cs="Arial"/>
                <w:b/>
                <w:bCs/>
                <w:color w:val="000000"/>
                <w:sz w:val="22"/>
                <w:szCs w:val="22"/>
              </w:rPr>
              <w:t>U</w:t>
            </w:r>
            <w:r w:rsidRPr="004E3ED0">
              <w:rPr>
                <w:rFonts w:ascii="Arial" w:hAnsi="Arial" w:cs="Arial"/>
                <w:b/>
                <w:bCs/>
                <w:color w:val="000000"/>
                <w:sz w:val="22"/>
                <w:szCs w:val="22"/>
                <w:vertAlign w:val="subscript"/>
              </w:rPr>
              <w:t xml:space="preserve">s </w:t>
            </w:r>
            <w:r w:rsidRPr="004E3ED0">
              <w:rPr>
                <w:rFonts w:ascii="Arial" w:hAnsi="Arial" w:cs="Arial"/>
                <w:color w:val="000000"/>
                <w:sz w:val="22"/>
                <w:szCs w:val="22"/>
                <w:vertAlign w:val="superscript"/>
              </w:rPr>
              <w:t>2)</w:t>
            </w:r>
          </w:p>
        </w:tc>
        <w:tc>
          <w:tcPr>
            <w:tcW w:w="1334"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- 150</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- 200</w:t>
            </w:r>
          </w:p>
        </w:tc>
        <w:tc>
          <w:tcPr>
            <w:tcW w:w="655"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40"/>
        </w:trPr>
        <w:tc>
          <w:tcPr>
            <w:tcW w:w="2103" w:type="dxa"/>
            <w:vMerge/>
            <w:tcBorders>
              <w:left w:val="single" w:sz="8" w:space="0" w:color="auto"/>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309"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3b</w:t>
            </w:r>
          </w:p>
        </w:tc>
        <w:tc>
          <w:tcPr>
            <w:tcW w:w="15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sz w:val="22"/>
                <w:szCs w:val="22"/>
              </w:rPr>
            </w:pPr>
            <w:r w:rsidRPr="004E3ED0">
              <w:rPr>
                <w:rFonts w:ascii="Arial" w:hAnsi="Arial" w:cs="Arial"/>
                <w:b/>
                <w:bCs/>
                <w:color w:val="000000"/>
                <w:sz w:val="22"/>
                <w:szCs w:val="22"/>
              </w:rPr>
              <w:t>U</w:t>
            </w:r>
            <w:r w:rsidRPr="004E3ED0">
              <w:rPr>
                <w:rFonts w:ascii="Arial" w:hAnsi="Arial" w:cs="Arial"/>
                <w:b/>
                <w:bCs/>
                <w:color w:val="000000"/>
                <w:sz w:val="22"/>
                <w:szCs w:val="22"/>
                <w:vertAlign w:val="subscript"/>
              </w:rPr>
              <w:t xml:space="preserve">s </w:t>
            </w:r>
            <w:r w:rsidRPr="004E3ED0">
              <w:rPr>
                <w:rFonts w:ascii="Arial" w:hAnsi="Arial" w:cs="Arial"/>
                <w:color w:val="000000"/>
                <w:sz w:val="22"/>
                <w:szCs w:val="22"/>
                <w:vertAlign w:val="superscript"/>
              </w:rPr>
              <w:t>2)</w:t>
            </w:r>
          </w:p>
        </w:tc>
        <w:tc>
          <w:tcPr>
            <w:tcW w:w="1334"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+ 100</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+ 200</w:t>
            </w:r>
          </w:p>
        </w:tc>
        <w:tc>
          <w:tcPr>
            <w:tcW w:w="655"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503B80" w:rsidP="00E80996">
            <w:pPr>
              <w:rPr>
                <w:rFonts w:ascii="Arial" w:hAnsi="Arial" w:cs="Arial"/>
                <w:color w:val="000000"/>
                <w:sz w:val="22"/>
                <w:szCs w:val="22"/>
              </w:rPr>
            </w:pPr>
            <w:r w:rsidRPr="004E3ED0">
              <w:rPr>
                <w:rFonts w:ascii="Arial" w:hAnsi="Arial" w:cs="Arial"/>
                <w:color w:val="000000"/>
                <w:sz w:val="22"/>
                <w:szCs w:val="22"/>
              </w:rPr>
              <w:t>NOTES</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1)</w:t>
            </w:r>
            <w:r w:rsidRPr="004E3ED0">
              <w:rPr>
                <w:rFonts w:ascii="Arial" w:hAnsi="Arial" w:cs="Arial"/>
                <w:color w:val="000000"/>
                <w:sz w:val="22"/>
                <w:szCs w:val="22"/>
              </w:rPr>
              <w:t xml:space="preserve"> </w:t>
            </w:r>
            <w:r w:rsidRPr="004E3ED0">
              <w:rPr>
                <w:rFonts w:ascii="Arial" w:hAnsi="Arial" w:cs="Arial"/>
                <w:i/>
                <w:iCs/>
                <w:color w:val="000000"/>
                <w:sz w:val="22"/>
                <w:szCs w:val="22"/>
              </w:rPr>
              <w:t>U</w:t>
            </w:r>
            <w:r w:rsidRPr="004E3ED0">
              <w:rPr>
                <w:rFonts w:ascii="Arial" w:hAnsi="Arial" w:cs="Arial"/>
                <w:iCs/>
                <w:color w:val="000000"/>
                <w:sz w:val="22"/>
                <w:szCs w:val="22"/>
                <w:vertAlign w:val="subscript"/>
              </w:rPr>
              <w:t>nom</w:t>
            </w:r>
            <w:r w:rsidRPr="004E3ED0">
              <w:rPr>
                <w:rFonts w:ascii="Arial" w:hAnsi="Arial" w:cs="Arial"/>
                <w:color w:val="000000"/>
                <w:sz w:val="22"/>
                <w:szCs w:val="22"/>
              </w:rPr>
              <w:t xml:space="preserve"> = nominal battery voltage </w:t>
            </w:r>
          </w:p>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2)</w:t>
            </w:r>
            <w:r w:rsidRPr="004E3ED0">
              <w:rPr>
                <w:rFonts w:ascii="Arial" w:hAnsi="Arial" w:cs="Arial"/>
                <w:color w:val="000000"/>
                <w:sz w:val="22"/>
                <w:szCs w:val="22"/>
              </w:rPr>
              <w:t xml:space="preserve"> As specified in ISO 7637-2</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EUT performance</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Sequentially during and after the exposure to the transient record the following parameters:</w:t>
            </w:r>
            <w:r w:rsidRPr="004E3ED0">
              <w:rPr>
                <w:rFonts w:ascii="Arial" w:hAnsi="Arial" w:cs="Arial"/>
                <w:color w:val="000000"/>
                <w:sz w:val="22"/>
                <w:szCs w:val="22"/>
              </w:rPr>
              <w:br/>
              <w:t xml:space="preserve">a) date and time,  </w:t>
            </w:r>
            <w:r w:rsidRPr="004E3ED0">
              <w:rPr>
                <w:rFonts w:ascii="Arial" w:hAnsi="Arial" w:cs="Arial"/>
                <w:color w:val="000000"/>
                <w:sz w:val="22"/>
                <w:szCs w:val="22"/>
              </w:rPr>
              <w:br/>
              <w:t xml:space="preserve">b) temperature,  </w:t>
            </w:r>
            <w:r w:rsidRPr="004E3ED0">
              <w:rPr>
                <w:rFonts w:ascii="Arial" w:hAnsi="Arial" w:cs="Arial"/>
                <w:color w:val="000000"/>
                <w:sz w:val="22"/>
                <w:szCs w:val="22"/>
              </w:rPr>
              <w:br/>
              <w:t xml:space="preserve">c) relative humidity,  </w:t>
            </w:r>
            <w:r w:rsidRPr="004E3ED0">
              <w:rPr>
                <w:rFonts w:ascii="Arial" w:hAnsi="Arial" w:cs="Arial"/>
                <w:color w:val="000000"/>
                <w:sz w:val="22"/>
                <w:szCs w:val="22"/>
              </w:rPr>
              <w:br/>
            </w:r>
            <w:r w:rsidRPr="004E3ED0">
              <w:rPr>
                <w:rFonts w:ascii="Arial" w:hAnsi="Arial" w:cs="Arial"/>
                <w:color w:val="000000"/>
                <w:sz w:val="22"/>
                <w:szCs w:val="22"/>
              </w:rPr>
              <w:lastRenderedPageBreak/>
              <w:t xml:space="preserve">d) test load value,  </w:t>
            </w:r>
            <w:r w:rsidRPr="004E3ED0">
              <w:rPr>
                <w:rFonts w:ascii="Arial" w:hAnsi="Arial" w:cs="Arial"/>
                <w:color w:val="000000"/>
                <w:sz w:val="22"/>
                <w:szCs w:val="22"/>
              </w:rPr>
              <w:br/>
              <w:t xml:space="preserve">e) indicated values,  </w:t>
            </w:r>
            <w:r w:rsidRPr="004E3ED0">
              <w:rPr>
                <w:rFonts w:ascii="Arial" w:hAnsi="Arial" w:cs="Arial"/>
                <w:color w:val="000000"/>
                <w:sz w:val="22"/>
                <w:szCs w:val="22"/>
              </w:rPr>
              <w:br/>
              <w:t xml:space="preserve">f) error values,  </w:t>
            </w:r>
            <w:r w:rsidRPr="004E3ED0">
              <w:rPr>
                <w:rFonts w:ascii="Arial" w:hAnsi="Arial" w:cs="Arial"/>
                <w:color w:val="000000"/>
                <w:sz w:val="22"/>
                <w:szCs w:val="22"/>
              </w:rPr>
              <w:br/>
              <w:t xml:space="preserve">g) functional performance  </w:t>
            </w:r>
          </w:p>
        </w:tc>
      </w:tr>
      <w:tr w:rsidR="004E3ED0" w:rsidRPr="004E3ED0" w:rsidTr="004E3ED0">
        <w:trPr>
          <w:trHeight w:val="315"/>
        </w:trPr>
        <w:tc>
          <w:tcPr>
            <w:tcW w:w="2103"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lastRenderedPageBreak/>
              <w:t xml:space="preserve">Permitted maximum deviation  </w:t>
            </w:r>
          </w:p>
        </w:tc>
        <w:tc>
          <w:tcPr>
            <w:tcW w:w="6359"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Either significant faults do not occur or checking facilities detect and act on potential significant faults, thus preventing such faults to occur. </w:t>
            </w:r>
            <w:r w:rsidRPr="004E3ED0">
              <w:rPr>
                <w:rFonts w:ascii="Arial" w:hAnsi="Arial" w:cs="Arial"/>
                <w:color w:val="000000"/>
                <w:sz w:val="22"/>
                <w:szCs w:val="22"/>
              </w:rPr>
              <w:br/>
              <w:t>It is acceptable when during the disturbance test the AGFI is not providing a measurement result.</w:t>
            </w:r>
          </w:p>
        </w:tc>
      </w:tr>
    </w:tbl>
    <w:p w:rsidR="005570F3" w:rsidRDefault="005570F3" w:rsidP="0075478E">
      <w:pPr>
        <w:pStyle w:val="BodyText3"/>
        <w:rPr>
          <w:rFonts w:cs="Arial"/>
          <w:szCs w:val="22"/>
        </w:rPr>
      </w:pPr>
    </w:p>
    <w:p w:rsidR="004E3ED0" w:rsidRDefault="004E3ED0" w:rsidP="0075478E">
      <w:pPr>
        <w:pStyle w:val="BodyText3"/>
        <w:rPr>
          <w:rFonts w:cs="Arial"/>
          <w:szCs w:val="22"/>
        </w:rPr>
      </w:pPr>
    </w:p>
    <w:tbl>
      <w:tblPr>
        <w:tblW w:w="8657" w:type="dxa"/>
        <w:tblInd w:w="98" w:type="dxa"/>
        <w:tblLook w:val="04A0"/>
      </w:tblPr>
      <w:tblGrid>
        <w:gridCol w:w="2137"/>
        <w:gridCol w:w="1474"/>
        <w:gridCol w:w="1474"/>
        <w:gridCol w:w="1474"/>
        <w:gridCol w:w="1474"/>
        <w:gridCol w:w="624"/>
      </w:tblGrid>
      <w:tr w:rsidR="004E3ED0" w:rsidRPr="004E3ED0" w:rsidTr="004E3ED0">
        <w:trPr>
          <w:trHeight w:val="315"/>
        </w:trPr>
        <w:tc>
          <w:tcPr>
            <w:tcW w:w="8657" w:type="dxa"/>
            <w:gridSpan w:val="6"/>
            <w:tcBorders>
              <w:top w:val="nil"/>
              <w:left w:val="nil"/>
              <w:bottom w:val="single" w:sz="8" w:space="0" w:color="auto"/>
              <w:right w:val="nil"/>
            </w:tcBorders>
            <w:shd w:val="clear" w:color="auto" w:fill="auto"/>
            <w:vAlign w:val="center"/>
          </w:tcPr>
          <w:p w:rsidR="00DF3BCC" w:rsidRDefault="004E3ED0">
            <w:pPr>
              <w:jc w:val="center"/>
              <w:rPr>
                <w:rFonts w:ascii="Arial" w:hAnsi="Arial" w:cs="Arial"/>
                <w:b/>
                <w:bCs/>
                <w:color w:val="000000"/>
                <w:sz w:val="22"/>
                <w:szCs w:val="22"/>
              </w:rPr>
            </w:pPr>
            <w:r w:rsidRPr="004E3ED0">
              <w:rPr>
                <w:rFonts w:ascii="Arial" w:hAnsi="Arial" w:cs="Arial"/>
                <w:b/>
                <w:bCs/>
                <w:color w:val="000000"/>
                <w:sz w:val="22"/>
                <w:szCs w:val="22"/>
              </w:rPr>
              <w:t>Table 10b  Electrical transient conduction via lines other than supply lines</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Applicable standard</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E80996" w:rsidP="00E80996">
            <w:pPr>
              <w:rPr>
                <w:rFonts w:ascii="Arial" w:hAnsi="Arial" w:cs="Arial"/>
                <w:color w:val="000000"/>
                <w:sz w:val="22"/>
                <w:szCs w:val="22"/>
              </w:rPr>
            </w:pPr>
            <w:r>
              <w:rPr>
                <w:rFonts w:ascii="Arial" w:hAnsi="Arial" w:cs="Arial"/>
                <w:color w:val="000000"/>
                <w:sz w:val="22"/>
                <w:szCs w:val="22"/>
              </w:rPr>
              <w:t>ISO 7637–3 [29]</w:t>
            </w:r>
            <w:r w:rsidR="004E3ED0" w:rsidRPr="004E3ED0">
              <w:rPr>
                <w:rFonts w:ascii="Arial" w:hAnsi="Arial" w:cs="Arial"/>
                <w:color w:val="000000"/>
                <w:sz w:val="22"/>
                <w:szCs w:val="22"/>
              </w:rPr>
              <w:t>, § 3.5.1: fast transient test pulses a and b</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method</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Electrical transient conduction along lines other than supply lines</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Applicability</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Applicable to analogue I/O cabling of modular measuring instruments installed in vehicles (1)</w:t>
            </w:r>
          </w:p>
        </w:tc>
      </w:tr>
      <w:tr w:rsidR="004E3ED0" w:rsidRPr="004E3ED0" w:rsidTr="004E3ED0">
        <w:trPr>
          <w:trHeight w:val="315"/>
        </w:trPr>
        <w:tc>
          <w:tcPr>
            <w:tcW w:w="2137" w:type="dxa"/>
            <w:tcBorders>
              <w:top w:val="single" w:sz="8" w:space="0" w:color="auto"/>
              <w:left w:val="single" w:sz="8" w:space="0" w:color="auto"/>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Object of the test</w:t>
            </w:r>
          </w:p>
        </w:tc>
        <w:tc>
          <w:tcPr>
            <w:tcW w:w="6520" w:type="dxa"/>
            <w:gridSpan w:val="5"/>
            <w:tcBorders>
              <w:top w:val="single" w:sz="8" w:space="0" w:color="auto"/>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Verification of compliance with the provisions in 7.2 under conditions of transients which occur on other lines as a result of the switching processes (pulses a and b) </w:t>
            </w:r>
          </w:p>
        </w:tc>
      </w:tr>
      <w:tr w:rsidR="004E3ED0" w:rsidRPr="004E3ED0" w:rsidTr="004E3ED0">
        <w:trPr>
          <w:trHeight w:val="300"/>
        </w:trPr>
        <w:tc>
          <w:tcPr>
            <w:tcW w:w="21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Precondition</w:t>
            </w:r>
          </w:p>
        </w:tc>
        <w:tc>
          <w:tcPr>
            <w:tcW w:w="6520" w:type="dxa"/>
            <w:gridSpan w:val="5"/>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The electrical power of the EUT is switched on for at least the warm-up time specified by the manufacturer. </w:t>
            </w:r>
          </w:p>
        </w:tc>
      </w:tr>
      <w:tr w:rsidR="004E3ED0" w:rsidRPr="004E3ED0" w:rsidTr="004E3ED0">
        <w:trPr>
          <w:trHeight w:val="300"/>
        </w:trPr>
        <w:tc>
          <w:tcPr>
            <w:tcW w:w="21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Condition of the EUT</w:t>
            </w:r>
          </w:p>
        </w:tc>
        <w:tc>
          <w:tcPr>
            <w:tcW w:w="6520" w:type="dxa"/>
            <w:gridSpan w:val="5"/>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4E3ED0" w:rsidRPr="004E3ED0" w:rsidTr="004E3ED0">
        <w:trPr>
          <w:trHeight w:val="300"/>
        </w:trPr>
        <w:tc>
          <w:tcPr>
            <w:tcW w:w="21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procedure in brief</w:t>
            </w:r>
          </w:p>
        </w:tc>
        <w:tc>
          <w:tcPr>
            <w:tcW w:w="6520" w:type="dxa"/>
            <w:gridSpan w:val="5"/>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vertAlign w:val="superscript"/>
              </w:rPr>
            </w:pPr>
            <w:r w:rsidRPr="004E3ED0">
              <w:rPr>
                <w:rFonts w:ascii="Arial" w:hAnsi="Arial" w:cs="Arial"/>
                <w:color w:val="000000"/>
                <w:sz w:val="22"/>
                <w:szCs w:val="22"/>
              </w:rPr>
              <w:t>The test consists of exposure to bursts of voltage spikes by capacitive and inductive coupling via lines other than supply lines.</w:t>
            </w:r>
            <w:r w:rsidRPr="004E3ED0">
              <w:rPr>
                <w:rFonts w:ascii="Arial" w:hAnsi="Arial" w:cs="Arial"/>
                <w:color w:val="000000"/>
                <w:sz w:val="22"/>
                <w:szCs w:val="22"/>
                <w:vertAlign w:val="superscript"/>
              </w:rPr>
              <w:t xml:space="preserve"> </w:t>
            </w:r>
          </w:p>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Only the Capacitive Coupling Clamp method shall be applied.</w:t>
            </w:r>
          </w:p>
        </w:tc>
      </w:tr>
      <w:tr w:rsidR="004E3ED0" w:rsidRPr="004E3ED0" w:rsidTr="004E3ED0">
        <w:trPr>
          <w:trHeight w:val="315"/>
        </w:trPr>
        <w:tc>
          <w:tcPr>
            <w:tcW w:w="2137" w:type="dxa"/>
            <w:vMerge w:val="restart"/>
            <w:tcBorders>
              <w:top w:val="single" w:sz="8" w:space="0" w:color="auto"/>
              <w:left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level</w:t>
            </w:r>
          </w:p>
        </w:tc>
        <w:tc>
          <w:tcPr>
            <w:tcW w:w="1474" w:type="dxa"/>
            <w:tcBorders>
              <w:top w:val="single" w:sz="8" w:space="0" w:color="auto"/>
              <w:left w:val="single" w:sz="8" w:space="0" w:color="auto"/>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pulse</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color w:val="000000"/>
                <w:sz w:val="22"/>
                <w:szCs w:val="22"/>
              </w:rPr>
              <w:t>U</w:t>
            </w:r>
            <w:r w:rsidRPr="004E3ED0">
              <w:rPr>
                <w:rFonts w:ascii="Arial" w:hAnsi="Arial" w:cs="Arial"/>
                <w:color w:val="000000"/>
                <w:sz w:val="22"/>
                <w:szCs w:val="22"/>
                <w:vertAlign w:val="subscript"/>
              </w:rPr>
              <w:t>nom </w:t>
            </w:r>
            <w:r w:rsidRPr="004E3ED0">
              <w:rPr>
                <w:rFonts w:ascii="Arial" w:hAnsi="Arial" w:cs="Arial"/>
                <w:color w:val="000000"/>
                <w:sz w:val="22"/>
                <w:szCs w:val="22"/>
                <w:vertAlign w:val="superscript"/>
              </w:rPr>
              <w:t>1)</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Cs/>
                <w:color w:val="000000"/>
                <w:sz w:val="22"/>
                <w:szCs w:val="22"/>
              </w:rPr>
              <w:t>12</w:t>
            </w:r>
            <w:r w:rsidRPr="004E3ED0">
              <w:rPr>
                <w:rFonts w:ascii="Arial" w:hAnsi="Arial" w:cs="Arial"/>
                <w:color w:val="000000"/>
                <w:sz w:val="22"/>
                <w:szCs w:val="22"/>
              </w:rPr>
              <w:t> </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Cs/>
                <w:color w:val="000000"/>
                <w:sz w:val="22"/>
                <w:szCs w:val="22"/>
              </w:rPr>
              <w:t xml:space="preserve">24 </w:t>
            </w:r>
          </w:p>
        </w:tc>
        <w:tc>
          <w:tcPr>
            <w:tcW w:w="62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Cs/>
                <w:color w:val="000000"/>
                <w:sz w:val="22"/>
                <w:szCs w:val="22"/>
              </w:rPr>
            </w:pPr>
            <w:r w:rsidRPr="004E3ED0">
              <w:rPr>
                <w:rFonts w:ascii="Arial" w:hAnsi="Arial" w:cs="Arial"/>
                <w:bCs/>
                <w:color w:val="000000"/>
                <w:sz w:val="22"/>
                <w:szCs w:val="22"/>
              </w:rPr>
              <w:t>V</w:t>
            </w:r>
          </w:p>
        </w:tc>
      </w:tr>
      <w:tr w:rsidR="004E3ED0" w:rsidRPr="004E3ED0" w:rsidTr="004E3ED0">
        <w:trPr>
          <w:trHeight w:val="315"/>
        </w:trPr>
        <w:tc>
          <w:tcPr>
            <w:tcW w:w="2137" w:type="dxa"/>
            <w:vMerge/>
            <w:tcBorders>
              <w:left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i/>
                <w:iCs/>
                <w:color w:val="000000"/>
                <w:sz w:val="22"/>
                <w:szCs w:val="22"/>
              </w:rPr>
            </w:pPr>
            <w:r w:rsidRPr="004E3ED0">
              <w:rPr>
                <w:rFonts w:ascii="Arial" w:hAnsi="Arial" w:cs="Arial"/>
                <w:color w:val="000000"/>
                <w:sz w:val="22"/>
                <w:szCs w:val="22"/>
              </w:rPr>
              <w:t>pulse a</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iCs/>
                <w:color w:val="000000"/>
                <w:sz w:val="22"/>
                <w:szCs w:val="22"/>
              </w:rPr>
              <w:t>U</w:t>
            </w:r>
            <w:r w:rsidRPr="004E3ED0">
              <w:rPr>
                <w:rFonts w:ascii="Arial" w:hAnsi="Arial" w:cs="Arial"/>
                <w:iCs/>
                <w:color w:val="000000"/>
                <w:sz w:val="22"/>
                <w:szCs w:val="22"/>
                <w:vertAlign w:val="subscript"/>
              </w:rPr>
              <w:t xml:space="preserve">s </w:t>
            </w:r>
            <w:r w:rsidRPr="004E3ED0">
              <w:rPr>
                <w:rFonts w:ascii="Arial" w:hAnsi="Arial" w:cs="Arial"/>
                <w:color w:val="000000"/>
                <w:sz w:val="22"/>
                <w:szCs w:val="22"/>
                <w:vertAlign w:val="superscript"/>
              </w:rPr>
              <w:t>2)</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-60</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-80</w:t>
            </w:r>
          </w:p>
        </w:tc>
        <w:tc>
          <w:tcPr>
            <w:tcW w:w="62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37" w:type="dxa"/>
            <w:vMerge/>
            <w:tcBorders>
              <w:left w:val="single" w:sz="8" w:space="0" w:color="auto"/>
              <w:bottom w:val="single" w:sz="8" w:space="0" w:color="000000"/>
              <w:right w:val="single" w:sz="8" w:space="0" w:color="auto"/>
            </w:tcBorders>
            <w:vAlign w:val="center"/>
          </w:tcPr>
          <w:p w:rsidR="004E3ED0" w:rsidRPr="004E3ED0" w:rsidRDefault="004E3ED0" w:rsidP="00E80996">
            <w:pPr>
              <w:jc w:val="center"/>
              <w:rPr>
                <w:rFonts w:ascii="Arial" w:hAnsi="Arial" w:cs="Arial"/>
                <w:color w:val="000000"/>
                <w:sz w:val="22"/>
                <w:szCs w:val="22"/>
              </w:rPr>
            </w:pP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i/>
                <w:iCs/>
                <w:color w:val="000000"/>
                <w:sz w:val="22"/>
                <w:szCs w:val="22"/>
              </w:rPr>
            </w:pPr>
            <w:r w:rsidRPr="004E3ED0">
              <w:rPr>
                <w:rFonts w:ascii="Arial" w:hAnsi="Arial" w:cs="Arial"/>
                <w:color w:val="000000"/>
                <w:sz w:val="22"/>
                <w:szCs w:val="22"/>
              </w:rPr>
              <w:t>pulse b</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iCs/>
                <w:color w:val="000000"/>
                <w:sz w:val="22"/>
                <w:szCs w:val="22"/>
              </w:rPr>
              <w:t>U</w:t>
            </w:r>
            <w:r w:rsidRPr="004E3ED0">
              <w:rPr>
                <w:rFonts w:ascii="Arial" w:hAnsi="Arial" w:cs="Arial"/>
                <w:iCs/>
                <w:color w:val="000000"/>
                <w:sz w:val="22"/>
                <w:szCs w:val="22"/>
                <w:vertAlign w:val="subscript"/>
              </w:rPr>
              <w:t xml:space="preserve">s </w:t>
            </w:r>
            <w:r w:rsidRPr="004E3ED0">
              <w:rPr>
                <w:rFonts w:ascii="Arial" w:hAnsi="Arial" w:cs="Arial"/>
                <w:color w:val="000000"/>
                <w:sz w:val="22"/>
                <w:szCs w:val="22"/>
                <w:vertAlign w:val="superscript"/>
              </w:rPr>
              <w:t>2)</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40</w:t>
            </w:r>
          </w:p>
        </w:tc>
        <w:tc>
          <w:tcPr>
            <w:tcW w:w="147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80</w:t>
            </w:r>
          </w:p>
        </w:tc>
        <w:tc>
          <w:tcPr>
            <w:tcW w:w="624" w:type="dxa"/>
            <w:tcBorders>
              <w:top w:val="single" w:sz="8" w:space="0" w:color="auto"/>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503B80" w:rsidP="00E80996">
            <w:pPr>
              <w:rPr>
                <w:rFonts w:ascii="Arial" w:hAnsi="Arial" w:cs="Arial"/>
                <w:color w:val="000000"/>
                <w:sz w:val="22"/>
                <w:szCs w:val="22"/>
              </w:rPr>
            </w:pPr>
            <w:r w:rsidRPr="004E3ED0">
              <w:rPr>
                <w:rFonts w:ascii="Arial" w:hAnsi="Arial" w:cs="Arial"/>
                <w:color w:val="000000"/>
                <w:sz w:val="22"/>
                <w:szCs w:val="22"/>
              </w:rPr>
              <w:t>NOTES</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1)</w:t>
            </w:r>
            <w:r w:rsidRPr="004E3ED0">
              <w:rPr>
                <w:rFonts w:ascii="Arial" w:hAnsi="Arial" w:cs="Arial"/>
                <w:color w:val="000000"/>
                <w:sz w:val="22"/>
                <w:szCs w:val="22"/>
              </w:rPr>
              <w:t xml:space="preserve"> </w:t>
            </w:r>
            <w:r w:rsidRPr="004E3ED0">
              <w:rPr>
                <w:rFonts w:ascii="Arial" w:hAnsi="Arial" w:cs="Arial"/>
                <w:i/>
                <w:iCs/>
                <w:color w:val="000000"/>
                <w:sz w:val="22"/>
                <w:szCs w:val="22"/>
              </w:rPr>
              <w:t>U</w:t>
            </w:r>
            <w:r w:rsidRPr="004E3ED0">
              <w:rPr>
                <w:rFonts w:ascii="Arial" w:hAnsi="Arial" w:cs="Arial"/>
                <w:iCs/>
                <w:color w:val="000000"/>
                <w:sz w:val="22"/>
                <w:szCs w:val="22"/>
                <w:vertAlign w:val="subscript"/>
              </w:rPr>
              <w:t>nom</w:t>
            </w:r>
            <w:r w:rsidRPr="004E3ED0">
              <w:rPr>
                <w:rFonts w:ascii="Arial" w:hAnsi="Arial" w:cs="Arial"/>
                <w:color w:val="000000"/>
                <w:sz w:val="22"/>
                <w:szCs w:val="22"/>
              </w:rPr>
              <w:t xml:space="preserve"> = nominal battery voltage </w:t>
            </w:r>
          </w:p>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2)</w:t>
            </w:r>
            <w:r w:rsidRPr="004E3ED0">
              <w:rPr>
                <w:rFonts w:ascii="Arial" w:hAnsi="Arial" w:cs="Arial"/>
                <w:color w:val="000000"/>
                <w:sz w:val="22"/>
                <w:szCs w:val="22"/>
              </w:rPr>
              <w:t xml:space="preserve"> As specified in ISO 7637-3</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EUT performance</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Sequentially during and after the exposure to the transient record the following parameters:</w:t>
            </w:r>
            <w:r w:rsidRPr="004E3ED0">
              <w:rPr>
                <w:rFonts w:ascii="Arial" w:hAnsi="Arial" w:cs="Arial"/>
                <w:color w:val="000000"/>
                <w:sz w:val="22"/>
                <w:szCs w:val="22"/>
              </w:rPr>
              <w:br/>
              <w:t xml:space="preserve">a) date and time,  </w:t>
            </w:r>
            <w:r w:rsidRPr="004E3ED0">
              <w:rPr>
                <w:rFonts w:ascii="Arial" w:hAnsi="Arial" w:cs="Arial"/>
                <w:color w:val="000000"/>
                <w:sz w:val="22"/>
                <w:szCs w:val="22"/>
              </w:rPr>
              <w:br/>
              <w:t xml:space="preserve">b) temperature,  </w:t>
            </w:r>
            <w:r w:rsidRPr="004E3ED0">
              <w:rPr>
                <w:rFonts w:ascii="Arial" w:hAnsi="Arial" w:cs="Arial"/>
                <w:color w:val="000000"/>
                <w:sz w:val="22"/>
                <w:szCs w:val="22"/>
              </w:rPr>
              <w:br/>
              <w:t xml:space="preserve">c) relative humidity,  </w:t>
            </w:r>
            <w:r w:rsidRPr="004E3ED0">
              <w:rPr>
                <w:rFonts w:ascii="Arial" w:hAnsi="Arial" w:cs="Arial"/>
                <w:color w:val="000000"/>
                <w:sz w:val="22"/>
                <w:szCs w:val="22"/>
              </w:rPr>
              <w:br/>
              <w:t>d) value of the measurand</w:t>
            </w:r>
            <w:r w:rsidRPr="004E3ED0">
              <w:rPr>
                <w:rFonts w:ascii="Arial" w:hAnsi="Arial" w:cs="Arial"/>
                <w:color w:val="000000"/>
                <w:sz w:val="22"/>
                <w:szCs w:val="22"/>
              </w:rPr>
              <w:br/>
              <w:t>e) exposed conductors,</w:t>
            </w:r>
            <w:r w:rsidRPr="004E3ED0">
              <w:rPr>
                <w:rFonts w:ascii="Arial" w:hAnsi="Arial" w:cs="Arial"/>
                <w:color w:val="000000"/>
                <w:sz w:val="22"/>
                <w:szCs w:val="22"/>
              </w:rPr>
              <w:br/>
              <w:t xml:space="preserve">f) indicated values,  </w:t>
            </w:r>
            <w:r w:rsidRPr="004E3ED0">
              <w:rPr>
                <w:rFonts w:ascii="Arial" w:hAnsi="Arial" w:cs="Arial"/>
                <w:color w:val="000000"/>
                <w:sz w:val="22"/>
                <w:szCs w:val="22"/>
              </w:rPr>
              <w:br/>
              <w:t xml:space="preserve">g) error values,  </w:t>
            </w:r>
            <w:r w:rsidRPr="004E3ED0">
              <w:rPr>
                <w:rFonts w:ascii="Arial" w:hAnsi="Arial" w:cs="Arial"/>
                <w:color w:val="000000"/>
                <w:sz w:val="22"/>
                <w:szCs w:val="22"/>
              </w:rPr>
              <w:br/>
              <w:t xml:space="preserve">h) functional performance  </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Permitted maximum deviation  </w:t>
            </w:r>
          </w:p>
        </w:tc>
        <w:tc>
          <w:tcPr>
            <w:tcW w:w="6520" w:type="dxa"/>
            <w:gridSpan w:val="5"/>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Either significant faults do not occur or checking facilities detect and act on potential significant faults, thus preventing such faults to occur. </w:t>
            </w:r>
            <w:r w:rsidRPr="004E3ED0">
              <w:rPr>
                <w:rFonts w:ascii="Arial" w:hAnsi="Arial" w:cs="Arial"/>
                <w:color w:val="000000"/>
                <w:sz w:val="22"/>
                <w:szCs w:val="22"/>
              </w:rPr>
              <w:br/>
              <w:t xml:space="preserve">It is acceptable when during the disturbance test the AGFI is not providing a measurement result. </w:t>
            </w:r>
          </w:p>
        </w:tc>
      </w:tr>
    </w:tbl>
    <w:p w:rsidR="004E3ED0" w:rsidRDefault="004E3ED0" w:rsidP="0075478E">
      <w:pPr>
        <w:pStyle w:val="BodyText3"/>
        <w:rPr>
          <w:rFonts w:cs="Arial"/>
          <w:szCs w:val="22"/>
        </w:rPr>
      </w:pPr>
    </w:p>
    <w:p w:rsidR="004E3ED0" w:rsidRDefault="004E3ED0" w:rsidP="0075478E">
      <w:pPr>
        <w:pStyle w:val="BodyText3"/>
        <w:rPr>
          <w:rFonts w:cs="Arial"/>
          <w:szCs w:val="22"/>
        </w:rPr>
      </w:pPr>
    </w:p>
    <w:p w:rsidR="004E3ED0" w:rsidRDefault="004E3ED0" w:rsidP="0075478E">
      <w:pPr>
        <w:pStyle w:val="BodyText3"/>
        <w:rPr>
          <w:rFonts w:cs="Arial"/>
          <w:szCs w:val="22"/>
        </w:rPr>
      </w:pPr>
    </w:p>
    <w:tbl>
      <w:tblPr>
        <w:tblW w:w="8657" w:type="dxa"/>
        <w:tblInd w:w="98" w:type="dxa"/>
        <w:tblLook w:val="04A0"/>
      </w:tblPr>
      <w:tblGrid>
        <w:gridCol w:w="2106"/>
        <w:gridCol w:w="1023"/>
        <w:gridCol w:w="1134"/>
        <w:gridCol w:w="850"/>
        <w:gridCol w:w="1560"/>
        <w:gridCol w:w="1275"/>
        <w:gridCol w:w="709"/>
      </w:tblGrid>
      <w:tr w:rsidR="004E3ED0" w:rsidRPr="004E3ED0" w:rsidTr="004E3ED0">
        <w:trPr>
          <w:trHeight w:val="315"/>
        </w:trPr>
        <w:tc>
          <w:tcPr>
            <w:tcW w:w="8657" w:type="dxa"/>
            <w:gridSpan w:val="7"/>
            <w:tcBorders>
              <w:top w:val="nil"/>
              <w:left w:val="nil"/>
              <w:bottom w:val="single" w:sz="8" w:space="0" w:color="auto"/>
              <w:right w:val="nil"/>
            </w:tcBorders>
            <w:shd w:val="clear" w:color="auto" w:fill="auto"/>
            <w:vAlign w:val="center"/>
          </w:tcPr>
          <w:p w:rsidR="004E3ED0" w:rsidRPr="004E3ED0" w:rsidRDefault="004E3ED0" w:rsidP="004E3ED0">
            <w:pPr>
              <w:jc w:val="center"/>
              <w:rPr>
                <w:rFonts w:ascii="Arial" w:hAnsi="Arial" w:cs="Arial"/>
                <w:b/>
                <w:bCs/>
                <w:color w:val="000000"/>
                <w:sz w:val="22"/>
                <w:szCs w:val="22"/>
              </w:rPr>
            </w:pPr>
          </w:p>
        </w:tc>
      </w:tr>
      <w:tr w:rsidR="004E3ED0" w:rsidRPr="004E3ED0" w:rsidTr="004E3ED0">
        <w:trPr>
          <w:trHeight w:val="315"/>
        </w:trPr>
        <w:tc>
          <w:tcPr>
            <w:tcW w:w="8657" w:type="dxa"/>
            <w:gridSpan w:val="7"/>
            <w:tcBorders>
              <w:top w:val="nil"/>
              <w:left w:val="nil"/>
              <w:bottom w:val="single" w:sz="8" w:space="0" w:color="auto"/>
              <w:right w:val="nil"/>
            </w:tcBorders>
            <w:shd w:val="clear" w:color="auto" w:fill="auto"/>
            <w:vAlign w:val="center"/>
          </w:tcPr>
          <w:p w:rsidR="004E3ED0" w:rsidRPr="004E3ED0" w:rsidRDefault="004E3ED0" w:rsidP="004E3ED0">
            <w:pPr>
              <w:jc w:val="center"/>
              <w:rPr>
                <w:rFonts w:ascii="Arial" w:hAnsi="Arial" w:cs="Arial"/>
                <w:b/>
                <w:bCs/>
                <w:color w:val="000000"/>
                <w:sz w:val="22"/>
                <w:szCs w:val="22"/>
              </w:rPr>
            </w:pPr>
            <w:r w:rsidRPr="004E3ED0">
              <w:rPr>
                <w:rFonts w:ascii="Arial" w:hAnsi="Arial" w:cs="Arial"/>
                <w:b/>
                <w:bCs/>
                <w:color w:val="000000"/>
                <w:sz w:val="22"/>
                <w:szCs w:val="22"/>
              </w:rPr>
              <w:t>Table 10c   Battery voltage variations during starting up a vehicle engine</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Applicable standard</w:t>
            </w:r>
          </w:p>
        </w:tc>
        <w:tc>
          <w:tcPr>
            <w:tcW w:w="6551"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E80996" w:rsidP="009A7B98">
            <w:pPr>
              <w:rPr>
                <w:rFonts w:ascii="Arial" w:hAnsi="Arial" w:cs="Arial"/>
                <w:color w:val="000000"/>
                <w:sz w:val="22"/>
                <w:szCs w:val="22"/>
              </w:rPr>
            </w:pPr>
            <w:r>
              <w:rPr>
                <w:rFonts w:ascii="Arial" w:hAnsi="Arial" w:cs="Arial"/>
                <w:color w:val="000000"/>
                <w:sz w:val="22"/>
                <w:szCs w:val="22"/>
              </w:rPr>
              <w:t>ISO 16750-2 [</w:t>
            </w:r>
            <w:r w:rsidR="009A7B98">
              <w:rPr>
                <w:rFonts w:ascii="Arial" w:hAnsi="Arial" w:cs="Arial"/>
                <w:color w:val="000000"/>
                <w:sz w:val="22"/>
                <w:szCs w:val="22"/>
              </w:rPr>
              <w:t>24</w:t>
            </w:r>
            <w:r>
              <w:rPr>
                <w:rFonts w:ascii="Arial" w:hAnsi="Arial" w:cs="Arial"/>
                <w:color w:val="000000"/>
                <w:sz w:val="22"/>
                <w:szCs w:val="22"/>
              </w:rPr>
              <w:t>]</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method</w:t>
            </w:r>
          </w:p>
        </w:tc>
        <w:tc>
          <w:tcPr>
            <w:tcW w:w="6551"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Supply voltage  variation due to energizing the starter motor of a vehicle</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Applicability</w:t>
            </w:r>
          </w:p>
        </w:tc>
        <w:tc>
          <w:tcPr>
            <w:tcW w:w="6551"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Measuring instruments powered by on board DC battery and may be in operation while the vehicle engine is started</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Object of the test</w:t>
            </w:r>
          </w:p>
        </w:tc>
        <w:tc>
          <w:tcPr>
            <w:tcW w:w="6551"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Verification of compliance with the provisions in 7.2 under conditions of starting the vehicle engine (during and after cranking)</w:t>
            </w:r>
          </w:p>
        </w:tc>
      </w:tr>
      <w:tr w:rsidR="004E3ED0" w:rsidRPr="004E3ED0" w:rsidTr="004E3ED0">
        <w:trPr>
          <w:trHeight w:val="300"/>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Precondition</w:t>
            </w:r>
          </w:p>
        </w:tc>
        <w:tc>
          <w:tcPr>
            <w:tcW w:w="6551" w:type="dxa"/>
            <w:gridSpan w:val="6"/>
            <w:tcBorders>
              <w:top w:val="single" w:sz="8" w:space="0" w:color="auto"/>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The electrical power of the EUT is switched on for at least the warm-up time specified by the manufacturer. </w:t>
            </w:r>
          </w:p>
        </w:tc>
      </w:tr>
      <w:tr w:rsidR="004E3ED0" w:rsidRPr="004E3ED0" w:rsidTr="004E3ED0">
        <w:trPr>
          <w:trHeight w:val="300"/>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Condition of the EUT</w:t>
            </w:r>
          </w:p>
        </w:tc>
        <w:tc>
          <w:tcPr>
            <w:tcW w:w="6551" w:type="dxa"/>
            <w:gridSpan w:val="6"/>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4E3ED0" w:rsidRPr="004E3ED0" w:rsidTr="004E3ED0">
        <w:trPr>
          <w:trHeight w:val="300"/>
        </w:trPr>
        <w:tc>
          <w:tcPr>
            <w:tcW w:w="2106" w:type="dxa"/>
            <w:tcBorders>
              <w:top w:val="nil"/>
              <w:left w:val="single" w:sz="8" w:space="0" w:color="auto"/>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procedure in brief</w:t>
            </w:r>
          </w:p>
        </w:tc>
        <w:tc>
          <w:tcPr>
            <w:tcW w:w="6551" w:type="dxa"/>
            <w:gridSpan w:val="6"/>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The test comprises exposure to a typical supply voltage characteristic simulating the voltage variation while cranking the engine using a DC electrical starter motor. </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p>
        </w:tc>
        <w:tc>
          <w:tcPr>
            <w:tcW w:w="1023" w:type="dxa"/>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i/>
                <w:iCs/>
                <w:color w:val="000000"/>
                <w:sz w:val="22"/>
                <w:szCs w:val="22"/>
              </w:rPr>
            </w:pPr>
            <w:r w:rsidRPr="004E3ED0">
              <w:rPr>
                <w:rFonts w:ascii="Arial" w:hAnsi="Arial" w:cs="Arial"/>
                <w:i/>
                <w:iCs/>
                <w:color w:val="000000"/>
                <w:sz w:val="22"/>
                <w:szCs w:val="22"/>
              </w:rPr>
              <w:t>U</w:t>
            </w:r>
            <w:r w:rsidRPr="004E3ED0">
              <w:rPr>
                <w:rFonts w:ascii="Arial" w:hAnsi="Arial" w:cs="Arial"/>
                <w:iCs/>
                <w:color w:val="000000"/>
                <w:sz w:val="22"/>
                <w:szCs w:val="22"/>
                <w:vertAlign w:val="subscript"/>
              </w:rPr>
              <w:t>nom</w:t>
            </w:r>
            <w:r w:rsidRPr="004E3ED0">
              <w:rPr>
                <w:rFonts w:ascii="Arial" w:hAnsi="Arial" w:cs="Arial"/>
                <w:color w:val="000000"/>
                <w:sz w:val="22"/>
                <w:szCs w:val="22"/>
                <w:vertAlign w:val="superscript"/>
              </w:rPr>
              <w:t>1)</w:t>
            </w:r>
          </w:p>
        </w:tc>
        <w:tc>
          <w:tcPr>
            <w:tcW w:w="1984" w:type="dxa"/>
            <w:gridSpan w:val="2"/>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b/>
                <w:i/>
                <w:iCs/>
                <w:color w:val="000000"/>
                <w:sz w:val="22"/>
                <w:szCs w:val="22"/>
              </w:rPr>
            </w:pPr>
            <w:r w:rsidRPr="004E3ED0">
              <w:rPr>
                <w:rFonts w:ascii="Arial" w:hAnsi="Arial" w:cs="Arial"/>
                <w:b/>
                <w:iCs/>
                <w:color w:val="000000"/>
                <w:sz w:val="22"/>
                <w:szCs w:val="22"/>
              </w:rPr>
              <w:t>12</w:t>
            </w:r>
          </w:p>
        </w:tc>
        <w:tc>
          <w:tcPr>
            <w:tcW w:w="2835" w:type="dxa"/>
            <w:gridSpan w:val="2"/>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b/>
                <w:i/>
                <w:iCs/>
                <w:color w:val="000000"/>
                <w:sz w:val="22"/>
                <w:szCs w:val="22"/>
              </w:rPr>
            </w:pPr>
            <w:r w:rsidRPr="004E3ED0">
              <w:rPr>
                <w:rFonts w:ascii="Arial" w:hAnsi="Arial" w:cs="Arial"/>
                <w:b/>
                <w:iCs/>
                <w:color w:val="000000"/>
                <w:sz w:val="22"/>
                <w:szCs w:val="22"/>
              </w:rPr>
              <w:t xml:space="preserve">24 </w:t>
            </w:r>
          </w:p>
        </w:tc>
        <w:tc>
          <w:tcPr>
            <w:tcW w:w="709" w:type="dxa"/>
            <w:tcBorders>
              <w:top w:val="nil"/>
              <w:left w:val="single" w:sz="8" w:space="0" w:color="auto"/>
              <w:bottom w:val="single" w:sz="8" w:space="0" w:color="000000"/>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06" w:type="dxa"/>
            <w:vMerge w:val="restart"/>
            <w:tcBorders>
              <w:top w:val="single" w:sz="8" w:space="0" w:color="auto"/>
              <w:left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levels</w:t>
            </w:r>
          </w:p>
        </w:tc>
        <w:tc>
          <w:tcPr>
            <w:tcW w:w="1023"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profile</w:t>
            </w:r>
            <w:r w:rsidRPr="004E3ED0">
              <w:rPr>
                <w:rFonts w:ascii="Arial" w:hAnsi="Arial" w:cs="Arial"/>
                <w:color w:val="000000"/>
                <w:sz w:val="22"/>
                <w:szCs w:val="22"/>
                <w:vertAlign w:val="superscript"/>
              </w:rPr>
              <w:t>2)</w:t>
            </w:r>
          </w:p>
        </w:tc>
        <w:tc>
          <w:tcPr>
            <w:tcW w:w="1134"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b/>
                <w:bCs/>
                <w:color w:val="000000"/>
                <w:sz w:val="22"/>
                <w:szCs w:val="22"/>
              </w:rPr>
              <w:t>I</w:t>
            </w:r>
            <w:r w:rsidRPr="004E3ED0">
              <w:rPr>
                <w:rFonts w:ascii="Arial" w:hAnsi="Arial" w:cs="Arial"/>
                <w:color w:val="000000"/>
                <w:sz w:val="22"/>
                <w:szCs w:val="22"/>
              </w:rPr>
              <w:t> </w:t>
            </w:r>
          </w:p>
        </w:tc>
        <w:tc>
          <w:tcPr>
            <w:tcW w:w="85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III</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b/>
                <w:bCs/>
                <w:color w:val="000000"/>
                <w:sz w:val="22"/>
                <w:szCs w:val="22"/>
              </w:rPr>
              <w:t>I</w:t>
            </w:r>
            <w:r w:rsidRPr="004E3ED0">
              <w:rPr>
                <w:rFonts w:ascii="Arial" w:hAnsi="Arial" w:cs="Arial"/>
                <w:color w:val="000000"/>
                <w:sz w:val="22"/>
                <w:szCs w:val="22"/>
              </w:rPr>
              <w:t> </w:t>
            </w:r>
          </w:p>
        </w:tc>
        <w:tc>
          <w:tcPr>
            <w:tcW w:w="1275"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III</w:t>
            </w:r>
          </w:p>
        </w:tc>
        <w:tc>
          <w:tcPr>
            <w:tcW w:w="709" w:type="dxa"/>
            <w:tcBorders>
              <w:top w:val="nil"/>
              <w:left w:val="single" w:sz="8" w:space="0" w:color="auto"/>
              <w:bottom w:val="single" w:sz="8" w:space="0" w:color="000000"/>
              <w:right w:val="single" w:sz="8" w:space="0" w:color="auto"/>
            </w:tcBorders>
            <w:shd w:val="clear" w:color="auto" w:fill="auto"/>
            <w:vAlign w:val="center"/>
          </w:tcPr>
          <w:p w:rsidR="004E3ED0" w:rsidRPr="004E3ED0" w:rsidRDefault="004E3ED0" w:rsidP="00E80996">
            <w:pPr>
              <w:rPr>
                <w:rFonts w:ascii="Arial" w:hAnsi="Arial" w:cs="Arial"/>
                <w:color w:val="000000"/>
                <w:sz w:val="22"/>
                <w:szCs w:val="22"/>
              </w:rPr>
            </w:pPr>
          </w:p>
        </w:tc>
      </w:tr>
      <w:tr w:rsidR="004E3ED0" w:rsidRPr="004E3ED0" w:rsidTr="004E3ED0">
        <w:trPr>
          <w:trHeight w:val="315"/>
        </w:trPr>
        <w:tc>
          <w:tcPr>
            <w:tcW w:w="2106" w:type="dxa"/>
            <w:vMerge/>
            <w:tcBorders>
              <w:left w:val="single" w:sz="8" w:space="0" w:color="auto"/>
              <w:right w:val="single" w:sz="8" w:space="0" w:color="000000"/>
            </w:tcBorders>
            <w:shd w:val="clear" w:color="auto" w:fill="auto"/>
            <w:vAlign w:val="center"/>
          </w:tcPr>
          <w:p w:rsidR="004E3ED0" w:rsidRPr="004E3ED0" w:rsidRDefault="004E3ED0" w:rsidP="00E80996">
            <w:pPr>
              <w:rPr>
                <w:rFonts w:ascii="Arial" w:hAnsi="Arial" w:cs="Arial"/>
                <w:i/>
                <w:iCs/>
                <w:color w:val="000000"/>
                <w:sz w:val="22"/>
                <w:szCs w:val="22"/>
              </w:rPr>
            </w:pPr>
          </w:p>
        </w:tc>
        <w:tc>
          <w:tcPr>
            <w:tcW w:w="1023"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rPr>
                <w:rFonts w:ascii="Arial" w:hAnsi="Arial" w:cs="Arial"/>
                <w:i/>
                <w:iCs/>
                <w:color w:val="000000"/>
                <w:sz w:val="22"/>
                <w:szCs w:val="22"/>
              </w:rPr>
            </w:pPr>
            <w:r w:rsidRPr="004A51F0">
              <w:rPr>
                <w:rFonts w:ascii="Arial" w:hAnsi="Arial" w:cs="Arial"/>
                <w:i/>
                <w:iCs/>
                <w:color w:val="000000"/>
                <w:sz w:val="22"/>
                <w:szCs w:val="22"/>
              </w:rPr>
              <w:t>U</w:t>
            </w:r>
            <w:r w:rsidRPr="004A51F0">
              <w:rPr>
                <w:rFonts w:ascii="Arial" w:hAnsi="Arial" w:cs="Arial"/>
                <w:iCs/>
                <w:color w:val="000000"/>
                <w:sz w:val="22"/>
                <w:szCs w:val="22"/>
                <w:vertAlign w:val="subscript"/>
              </w:rPr>
              <w:t>S</w:t>
            </w:r>
          </w:p>
        </w:tc>
        <w:tc>
          <w:tcPr>
            <w:tcW w:w="1134"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8</w:t>
            </w:r>
            <w:r w:rsidRPr="004A51F0">
              <w:rPr>
                <w:rFonts w:ascii="Arial" w:hAnsi="Arial" w:cs="Arial"/>
                <w:color w:val="000000"/>
                <w:sz w:val="22"/>
                <w:szCs w:val="22"/>
              </w:rPr>
              <w:t> </w:t>
            </w:r>
          </w:p>
        </w:tc>
        <w:tc>
          <w:tcPr>
            <w:tcW w:w="85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3</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widowControl w:val="0"/>
              <w:tabs>
                <w:tab w:val="left" w:pos="-267"/>
                <w:tab w:val="left" w:pos="0"/>
                <w:tab w:val="left" w:pos="177"/>
                <w:tab w:val="left" w:pos="355"/>
                <w:tab w:val="left" w:pos="532"/>
                <w:tab w:val="left" w:pos="710"/>
                <w:tab w:val="left" w:pos="888"/>
                <w:tab w:val="left" w:pos="1154"/>
                <w:tab w:val="left" w:pos="1440"/>
              </w:tabs>
              <w:suppressAutoHyphens/>
              <w:ind w:left="705" w:hanging="705"/>
              <w:jc w:val="center"/>
              <w:rPr>
                <w:rFonts w:ascii="Arial" w:hAnsi="Arial" w:cs="Arial"/>
                <w:color w:val="000000"/>
                <w:sz w:val="22"/>
                <w:szCs w:val="22"/>
              </w:rPr>
            </w:pPr>
            <w:r w:rsidRPr="004A51F0">
              <w:rPr>
                <w:rFonts w:ascii="Arial" w:hAnsi="Arial" w:cs="Arial"/>
                <w:b/>
                <w:bCs/>
                <w:color w:val="000000"/>
                <w:sz w:val="22"/>
                <w:szCs w:val="22"/>
              </w:rPr>
              <w:t>10</w:t>
            </w:r>
            <w:r w:rsidRPr="004A51F0">
              <w:rPr>
                <w:rFonts w:ascii="Arial" w:hAnsi="Arial" w:cs="Arial"/>
                <w:color w:val="000000"/>
                <w:sz w:val="22"/>
                <w:szCs w:val="22"/>
              </w:rPr>
              <w:t> </w:t>
            </w:r>
          </w:p>
        </w:tc>
        <w:tc>
          <w:tcPr>
            <w:tcW w:w="1275"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widowControl w:val="0"/>
              <w:tabs>
                <w:tab w:val="left" w:pos="-267"/>
                <w:tab w:val="left" w:pos="0"/>
                <w:tab w:val="left" w:pos="177"/>
                <w:tab w:val="left" w:pos="355"/>
                <w:tab w:val="left" w:pos="532"/>
                <w:tab w:val="left" w:pos="710"/>
                <w:tab w:val="left" w:pos="888"/>
                <w:tab w:val="left" w:pos="1154"/>
                <w:tab w:val="left" w:pos="1440"/>
              </w:tabs>
              <w:suppressAutoHyphens/>
              <w:ind w:left="705" w:hanging="705"/>
              <w:jc w:val="center"/>
              <w:rPr>
                <w:rFonts w:ascii="Arial" w:hAnsi="Arial" w:cs="Arial"/>
                <w:b/>
                <w:bCs/>
                <w:color w:val="000000"/>
                <w:sz w:val="22"/>
                <w:szCs w:val="22"/>
              </w:rPr>
            </w:pPr>
            <w:r w:rsidRPr="004A51F0">
              <w:rPr>
                <w:rFonts w:ascii="Arial" w:hAnsi="Arial" w:cs="Arial"/>
                <w:b/>
                <w:bCs/>
                <w:color w:val="000000"/>
                <w:sz w:val="22"/>
                <w:szCs w:val="22"/>
              </w:rPr>
              <w:t>6</w:t>
            </w:r>
          </w:p>
        </w:tc>
        <w:tc>
          <w:tcPr>
            <w:tcW w:w="709"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widowControl w:val="0"/>
              <w:tabs>
                <w:tab w:val="left" w:pos="-267"/>
                <w:tab w:val="left" w:pos="0"/>
                <w:tab w:val="left" w:pos="177"/>
                <w:tab w:val="left" w:pos="355"/>
                <w:tab w:val="left" w:pos="532"/>
                <w:tab w:val="left" w:pos="710"/>
                <w:tab w:val="left" w:pos="888"/>
                <w:tab w:val="left" w:pos="1154"/>
                <w:tab w:val="left" w:pos="1440"/>
              </w:tabs>
              <w:suppressAutoHyphens/>
              <w:ind w:left="705" w:hanging="705"/>
              <w:jc w:val="center"/>
              <w:rPr>
                <w:rFonts w:ascii="Arial" w:hAnsi="Arial" w:cs="Arial"/>
                <w:color w:val="000000"/>
                <w:sz w:val="22"/>
                <w:szCs w:val="22"/>
              </w:rPr>
            </w:pPr>
            <w:r w:rsidRPr="004A51F0">
              <w:rPr>
                <w:rFonts w:ascii="Arial" w:hAnsi="Arial" w:cs="Arial"/>
                <w:color w:val="000000"/>
                <w:sz w:val="22"/>
                <w:szCs w:val="22"/>
              </w:rPr>
              <w:t>V</w:t>
            </w:r>
          </w:p>
        </w:tc>
      </w:tr>
      <w:tr w:rsidR="004E3ED0" w:rsidRPr="004E3ED0" w:rsidTr="004E3ED0">
        <w:trPr>
          <w:trHeight w:val="315"/>
        </w:trPr>
        <w:tc>
          <w:tcPr>
            <w:tcW w:w="2106" w:type="dxa"/>
            <w:vMerge/>
            <w:tcBorders>
              <w:left w:val="single" w:sz="8" w:space="0" w:color="auto"/>
              <w:right w:val="single" w:sz="8" w:space="0" w:color="000000"/>
            </w:tcBorders>
            <w:shd w:val="clear" w:color="auto" w:fill="auto"/>
            <w:vAlign w:val="center"/>
          </w:tcPr>
          <w:p w:rsidR="004E3ED0" w:rsidRPr="004E3ED0" w:rsidRDefault="004E3ED0" w:rsidP="00E80996">
            <w:pPr>
              <w:rPr>
                <w:rFonts w:ascii="Arial" w:hAnsi="Arial" w:cs="Arial"/>
                <w:i/>
                <w:iCs/>
                <w:color w:val="000000"/>
                <w:sz w:val="22"/>
                <w:szCs w:val="22"/>
              </w:rPr>
            </w:pPr>
          </w:p>
        </w:tc>
        <w:tc>
          <w:tcPr>
            <w:tcW w:w="1023"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rPr>
                <w:rFonts w:ascii="Arial" w:hAnsi="Arial" w:cs="Arial"/>
                <w:i/>
                <w:iCs/>
                <w:color w:val="000000"/>
                <w:sz w:val="22"/>
                <w:szCs w:val="22"/>
              </w:rPr>
            </w:pPr>
            <w:r w:rsidRPr="004A51F0">
              <w:rPr>
                <w:rFonts w:ascii="Arial" w:hAnsi="Arial" w:cs="Arial"/>
                <w:i/>
                <w:iCs/>
                <w:color w:val="000000"/>
                <w:sz w:val="22"/>
                <w:szCs w:val="22"/>
              </w:rPr>
              <w:t>U</w:t>
            </w:r>
            <w:r w:rsidRPr="004A51F0">
              <w:rPr>
                <w:rFonts w:ascii="Arial" w:hAnsi="Arial" w:cs="Arial"/>
                <w:iCs/>
                <w:color w:val="000000"/>
                <w:sz w:val="22"/>
                <w:szCs w:val="22"/>
                <w:vertAlign w:val="subscript"/>
              </w:rPr>
              <w:t>A</w:t>
            </w:r>
          </w:p>
        </w:tc>
        <w:tc>
          <w:tcPr>
            <w:tcW w:w="1134"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9,5</w:t>
            </w:r>
            <w:r w:rsidRPr="004A51F0">
              <w:rPr>
                <w:rFonts w:ascii="Arial" w:hAnsi="Arial" w:cs="Arial"/>
                <w:color w:val="000000"/>
                <w:sz w:val="22"/>
                <w:szCs w:val="22"/>
              </w:rPr>
              <w:t> </w:t>
            </w:r>
          </w:p>
        </w:tc>
        <w:tc>
          <w:tcPr>
            <w:tcW w:w="85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5</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20</w:t>
            </w:r>
            <w:r w:rsidRPr="004A51F0">
              <w:rPr>
                <w:rFonts w:ascii="Arial" w:hAnsi="Arial" w:cs="Arial"/>
                <w:color w:val="000000"/>
                <w:sz w:val="22"/>
                <w:szCs w:val="22"/>
              </w:rPr>
              <w:t> </w:t>
            </w:r>
          </w:p>
        </w:tc>
        <w:tc>
          <w:tcPr>
            <w:tcW w:w="1275"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10</w:t>
            </w:r>
          </w:p>
        </w:tc>
        <w:tc>
          <w:tcPr>
            <w:tcW w:w="709"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color w:val="000000"/>
                <w:sz w:val="22"/>
                <w:szCs w:val="22"/>
              </w:rPr>
              <w:t>V</w:t>
            </w:r>
          </w:p>
        </w:tc>
      </w:tr>
      <w:tr w:rsidR="004E3ED0" w:rsidRPr="004E3ED0" w:rsidTr="004E3ED0">
        <w:trPr>
          <w:trHeight w:val="315"/>
        </w:trPr>
        <w:tc>
          <w:tcPr>
            <w:tcW w:w="2106" w:type="dxa"/>
            <w:vMerge/>
            <w:tcBorders>
              <w:left w:val="single" w:sz="8" w:space="0" w:color="auto"/>
              <w:right w:val="single" w:sz="8" w:space="0" w:color="000000"/>
            </w:tcBorders>
            <w:shd w:val="clear" w:color="auto" w:fill="auto"/>
            <w:vAlign w:val="center"/>
          </w:tcPr>
          <w:p w:rsidR="004E3ED0" w:rsidRPr="004E3ED0" w:rsidRDefault="004E3ED0" w:rsidP="00E80996">
            <w:pPr>
              <w:rPr>
                <w:rFonts w:ascii="Arial" w:hAnsi="Arial" w:cs="Arial"/>
                <w:i/>
                <w:iCs/>
                <w:color w:val="000000"/>
                <w:sz w:val="22"/>
                <w:szCs w:val="22"/>
              </w:rPr>
            </w:pPr>
          </w:p>
        </w:tc>
        <w:tc>
          <w:tcPr>
            <w:tcW w:w="1023"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rPr>
                <w:rFonts w:ascii="Arial" w:hAnsi="Arial" w:cs="Arial"/>
                <w:i/>
                <w:iCs/>
                <w:color w:val="000000"/>
                <w:sz w:val="22"/>
                <w:szCs w:val="22"/>
              </w:rPr>
            </w:pPr>
            <w:r w:rsidRPr="004A51F0">
              <w:rPr>
                <w:rFonts w:ascii="Arial" w:hAnsi="Arial" w:cs="Arial"/>
                <w:i/>
                <w:iCs/>
                <w:color w:val="000000"/>
                <w:sz w:val="22"/>
                <w:szCs w:val="22"/>
              </w:rPr>
              <w:t>t</w:t>
            </w:r>
            <w:r w:rsidRPr="004A51F0">
              <w:rPr>
                <w:rFonts w:ascii="Arial" w:hAnsi="Arial" w:cs="Arial"/>
                <w:iCs/>
                <w:color w:val="000000"/>
                <w:sz w:val="22"/>
                <w:szCs w:val="22"/>
                <w:vertAlign w:val="subscript"/>
              </w:rPr>
              <w:t>8</w:t>
            </w:r>
          </w:p>
        </w:tc>
        <w:tc>
          <w:tcPr>
            <w:tcW w:w="1134"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1</w:t>
            </w:r>
            <w:r w:rsidRPr="004A51F0">
              <w:rPr>
                <w:rFonts w:ascii="Arial" w:hAnsi="Arial" w:cs="Arial"/>
                <w:color w:val="000000"/>
                <w:sz w:val="22"/>
                <w:szCs w:val="22"/>
              </w:rPr>
              <w:t> </w:t>
            </w:r>
          </w:p>
        </w:tc>
        <w:tc>
          <w:tcPr>
            <w:tcW w:w="85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1</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1</w:t>
            </w:r>
            <w:r w:rsidRPr="004A51F0">
              <w:rPr>
                <w:rFonts w:ascii="Arial" w:hAnsi="Arial" w:cs="Arial"/>
                <w:color w:val="000000"/>
                <w:sz w:val="22"/>
                <w:szCs w:val="22"/>
              </w:rPr>
              <w:t> </w:t>
            </w:r>
          </w:p>
        </w:tc>
        <w:tc>
          <w:tcPr>
            <w:tcW w:w="1275"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1</w:t>
            </w:r>
          </w:p>
        </w:tc>
        <w:tc>
          <w:tcPr>
            <w:tcW w:w="709"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color w:val="000000"/>
                <w:sz w:val="22"/>
                <w:szCs w:val="22"/>
              </w:rPr>
              <w:t>s</w:t>
            </w:r>
          </w:p>
        </w:tc>
      </w:tr>
      <w:tr w:rsidR="004E3ED0" w:rsidRPr="004E3ED0" w:rsidTr="004E3ED0">
        <w:trPr>
          <w:trHeight w:val="315"/>
        </w:trPr>
        <w:tc>
          <w:tcPr>
            <w:tcW w:w="2106" w:type="dxa"/>
            <w:vMerge/>
            <w:tcBorders>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i/>
                <w:iCs/>
                <w:color w:val="000000"/>
                <w:sz w:val="22"/>
                <w:szCs w:val="22"/>
              </w:rPr>
            </w:pPr>
          </w:p>
        </w:tc>
        <w:tc>
          <w:tcPr>
            <w:tcW w:w="1023"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rPr>
                <w:rFonts w:ascii="Arial" w:hAnsi="Arial" w:cs="Arial"/>
                <w:i/>
                <w:iCs/>
                <w:color w:val="000000"/>
                <w:sz w:val="22"/>
                <w:szCs w:val="22"/>
              </w:rPr>
            </w:pPr>
            <w:r w:rsidRPr="004A51F0">
              <w:rPr>
                <w:rFonts w:ascii="Arial" w:hAnsi="Arial" w:cs="Arial"/>
                <w:i/>
                <w:iCs/>
                <w:color w:val="000000"/>
                <w:sz w:val="22"/>
                <w:szCs w:val="22"/>
              </w:rPr>
              <w:t>t</w:t>
            </w:r>
            <w:r w:rsidRPr="004A51F0">
              <w:rPr>
                <w:rFonts w:ascii="Arial" w:hAnsi="Arial" w:cs="Arial"/>
                <w:iCs/>
                <w:color w:val="000000"/>
                <w:sz w:val="22"/>
                <w:szCs w:val="22"/>
                <w:vertAlign w:val="subscript"/>
              </w:rPr>
              <w:t>f</w:t>
            </w:r>
          </w:p>
        </w:tc>
        <w:tc>
          <w:tcPr>
            <w:tcW w:w="1134"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40</w:t>
            </w:r>
            <w:r w:rsidRPr="004A51F0">
              <w:rPr>
                <w:rFonts w:ascii="Arial" w:hAnsi="Arial" w:cs="Arial"/>
                <w:color w:val="000000"/>
                <w:sz w:val="22"/>
                <w:szCs w:val="22"/>
              </w:rPr>
              <w:t> </w:t>
            </w:r>
          </w:p>
        </w:tc>
        <w:tc>
          <w:tcPr>
            <w:tcW w:w="85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100</w:t>
            </w:r>
          </w:p>
        </w:tc>
        <w:tc>
          <w:tcPr>
            <w:tcW w:w="1560"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b/>
                <w:bCs/>
                <w:color w:val="000000"/>
                <w:sz w:val="22"/>
                <w:szCs w:val="22"/>
              </w:rPr>
              <w:t>40</w:t>
            </w:r>
            <w:r w:rsidRPr="004A51F0">
              <w:rPr>
                <w:rFonts w:ascii="Arial" w:hAnsi="Arial" w:cs="Arial"/>
                <w:color w:val="000000"/>
                <w:sz w:val="22"/>
                <w:szCs w:val="22"/>
              </w:rPr>
              <w:t> </w:t>
            </w:r>
          </w:p>
        </w:tc>
        <w:tc>
          <w:tcPr>
            <w:tcW w:w="1275"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b/>
                <w:bCs/>
                <w:color w:val="000000"/>
                <w:sz w:val="22"/>
                <w:szCs w:val="22"/>
              </w:rPr>
            </w:pPr>
            <w:r w:rsidRPr="004A51F0">
              <w:rPr>
                <w:rFonts w:ascii="Arial" w:hAnsi="Arial" w:cs="Arial"/>
                <w:b/>
                <w:bCs/>
                <w:color w:val="000000"/>
                <w:sz w:val="22"/>
                <w:szCs w:val="22"/>
              </w:rPr>
              <w:t>40</w:t>
            </w:r>
          </w:p>
        </w:tc>
        <w:tc>
          <w:tcPr>
            <w:tcW w:w="709" w:type="dxa"/>
            <w:tcBorders>
              <w:top w:val="nil"/>
              <w:left w:val="nil"/>
              <w:bottom w:val="single" w:sz="8" w:space="0" w:color="auto"/>
              <w:right w:val="single" w:sz="8" w:space="0" w:color="auto"/>
            </w:tcBorders>
            <w:shd w:val="clear" w:color="auto" w:fill="auto"/>
            <w:vAlign w:val="center"/>
          </w:tcPr>
          <w:p w:rsidR="004E3ED0" w:rsidRPr="004E3ED0" w:rsidRDefault="004A51F0" w:rsidP="00E80996">
            <w:pPr>
              <w:jc w:val="center"/>
              <w:rPr>
                <w:rFonts w:ascii="Arial" w:hAnsi="Arial" w:cs="Arial"/>
                <w:color w:val="000000"/>
                <w:sz w:val="22"/>
                <w:szCs w:val="22"/>
              </w:rPr>
            </w:pPr>
            <w:r w:rsidRPr="004A51F0">
              <w:rPr>
                <w:rFonts w:ascii="Arial" w:hAnsi="Arial" w:cs="Arial"/>
                <w:color w:val="000000"/>
                <w:sz w:val="22"/>
                <w:szCs w:val="22"/>
              </w:rPr>
              <w:t>ms</w:t>
            </w:r>
          </w:p>
        </w:tc>
      </w:tr>
      <w:tr w:rsidR="004E3ED0" w:rsidRPr="004E3ED0" w:rsidTr="004E3ED0">
        <w:trPr>
          <w:trHeight w:val="315"/>
        </w:trPr>
        <w:tc>
          <w:tcPr>
            <w:tcW w:w="2106" w:type="dxa"/>
            <w:tcBorders>
              <w:top w:val="single" w:sz="8" w:space="0" w:color="auto"/>
              <w:left w:val="single" w:sz="8" w:space="0" w:color="auto"/>
              <w:bottom w:val="nil"/>
              <w:right w:val="single" w:sz="8" w:space="0" w:color="000000"/>
            </w:tcBorders>
            <w:shd w:val="clear" w:color="auto" w:fill="auto"/>
            <w:vAlign w:val="center"/>
          </w:tcPr>
          <w:p w:rsidR="004E3ED0" w:rsidRPr="004E3ED0" w:rsidRDefault="00503B80" w:rsidP="00E80996">
            <w:pPr>
              <w:rPr>
                <w:rFonts w:ascii="Arial" w:hAnsi="Arial" w:cs="Arial"/>
                <w:color w:val="000000"/>
                <w:sz w:val="22"/>
                <w:szCs w:val="22"/>
              </w:rPr>
            </w:pPr>
            <w:r w:rsidRPr="004E3ED0">
              <w:rPr>
                <w:rFonts w:ascii="Arial" w:hAnsi="Arial" w:cs="Arial"/>
                <w:color w:val="000000"/>
                <w:sz w:val="22"/>
                <w:szCs w:val="22"/>
              </w:rPr>
              <w:t>NOTES</w:t>
            </w:r>
          </w:p>
        </w:tc>
        <w:tc>
          <w:tcPr>
            <w:tcW w:w="6551" w:type="dxa"/>
            <w:gridSpan w:val="6"/>
            <w:tcBorders>
              <w:top w:val="single" w:sz="8" w:space="0" w:color="auto"/>
              <w:left w:val="nil"/>
              <w:bottom w:val="nil"/>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1)</w:t>
            </w:r>
            <w:r w:rsidRPr="004E3ED0">
              <w:rPr>
                <w:rFonts w:ascii="Arial" w:hAnsi="Arial" w:cs="Arial"/>
                <w:color w:val="000000"/>
                <w:sz w:val="22"/>
                <w:szCs w:val="22"/>
              </w:rPr>
              <w:t xml:space="preserve"> </w:t>
            </w:r>
            <w:r w:rsidRPr="004E3ED0">
              <w:rPr>
                <w:rFonts w:ascii="Arial" w:hAnsi="Arial" w:cs="Arial"/>
                <w:i/>
                <w:iCs/>
                <w:color w:val="000000"/>
                <w:sz w:val="22"/>
                <w:szCs w:val="22"/>
              </w:rPr>
              <w:t>U</w:t>
            </w:r>
            <w:r w:rsidRPr="004E3ED0">
              <w:rPr>
                <w:rFonts w:ascii="Arial" w:hAnsi="Arial" w:cs="Arial"/>
                <w:iCs/>
                <w:color w:val="000000"/>
                <w:sz w:val="22"/>
                <w:szCs w:val="22"/>
                <w:vertAlign w:val="subscript"/>
              </w:rPr>
              <w:t>nom</w:t>
            </w:r>
            <w:r w:rsidRPr="004E3ED0">
              <w:rPr>
                <w:rFonts w:ascii="Arial" w:hAnsi="Arial" w:cs="Arial"/>
                <w:color w:val="000000"/>
                <w:sz w:val="22"/>
                <w:szCs w:val="22"/>
              </w:rPr>
              <w:t xml:space="preserve"> = nominal battery voltage </w:t>
            </w:r>
          </w:p>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2)</w:t>
            </w:r>
            <w:r w:rsidRPr="004E3ED0">
              <w:rPr>
                <w:rFonts w:ascii="Arial" w:hAnsi="Arial" w:cs="Arial"/>
                <w:color w:val="000000"/>
                <w:sz w:val="22"/>
                <w:szCs w:val="22"/>
              </w:rPr>
              <w:t xml:space="preserve"> As specified in ISO 16750-2</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EUT performance</w:t>
            </w:r>
          </w:p>
        </w:tc>
        <w:tc>
          <w:tcPr>
            <w:tcW w:w="6551"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Sequentially during and after the exposure to the disturbance record the following parameters:</w:t>
            </w:r>
            <w:r w:rsidRPr="004E3ED0">
              <w:rPr>
                <w:rFonts w:ascii="Arial" w:hAnsi="Arial" w:cs="Arial"/>
                <w:color w:val="000000"/>
                <w:sz w:val="22"/>
                <w:szCs w:val="22"/>
              </w:rPr>
              <w:br/>
              <w:t xml:space="preserve">a) date and time,  </w:t>
            </w:r>
            <w:r w:rsidRPr="004E3ED0">
              <w:rPr>
                <w:rFonts w:ascii="Arial" w:hAnsi="Arial" w:cs="Arial"/>
                <w:color w:val="000000"/>
                <w:sz w:val="22"/>
                <w:szCs w:val="22"/>
              </w:rPr>
              <w:br/>
              <w:t xml:space="preserve">b) temperature,  </w:t>
            </w:r>
            <w:r w:rsidRPr="004E3ED0">
              <w:rPr>
                <w:rFonts w:ascii="Arial" w:hAnsi="Arial" w:cs="Arial"/>
                <w:color w:val="000000"/>
                <w:sz w:val="22"/>
                <w:szCs w:val="22"/>
              </w:rPr>
              <w:br/>
              <w:t xml:space="preserve">c) relative humidity,  </w:t>
            </w:r>
            <w:r w:rsidRPr="004E3ED0">
              <w:rPr>
                <w:rFonts w:ascii="Arial" w:hAnsi="Arial" w:cs="Arial"/>
                <w:color w:val="000000"/>
                <w:sz w:val="22"/>
                <w:szCs w:val="22"/>
              </w:rPr>
              <w:br/>
              <w:t xml:space="preserve">d) test load value,  </w:t>
            </w:r>
            <w:r w:rsidRPr="004E3ED0">
              <w:rPr>
                <w:rFonts w:ascii="Arial" w:hAnsi="Arial" w:cs="Arial"/>
                <w:color w:val="000000"/>
                <w:sz w:val="22"/>
                <w:szCs w:val="22"/>
              </w:rPr>
              <w:br/>
              <w:t xml:space="preserve">e) indicated values,  </w:t>
            </w:r>
            <w:r w:rsidRPr="004E3ED0">
              <w:rPr>
                <w:rFonts w:ascii="Arial" w:hAnsi="Arial" w:cs="Arial"/>
                <w:color w:val="000000"/>
                <w:sz w:val="22"/>
                <w:szCs w:val="22"/>
              </w:rPr>
              <w:br/>
              <w:t xml:space="preserve">f) error values,  </w:t>
            </w:r>
            <w:r w:rsidRPr="004E3ED0">
              <w:rPr>
                <w:rFonts w:ascii="Arial" w:hAnsi="Arial" w:cs="Arial"/>
                <w:color w:val="000000"/>
                <w:sz w:val="22"/>
                <w:szCs w:val="22"/>
              </w:rPr>
              <w:br/>
              <w:t xml:space="preserve">g) functional performance  </w:t>
            </w:r>
          </w:p>
        </w:tc>
      </w:tr>
      <w:tr w:rsidR="004E3ED0" w:rsidRPr="004E3ED0" w:rsidTr="004E3ED0">
        <w:trPr>
          <w:trHeight w:val="315"/>
        </w:trPr>
        <w:tc>
          <w:tcPr>
            <w:tcW w:w="2106"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Permitted maximum deviation  </w:t>
            </w:r>
          </w:p>
        </w:tc>
        <w:tc>
          <w:tcPr>
            <w:tcW w:w="6551"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Either significant faults do not occur or checking facilities detect and act on potential significant faults, thus preventing such faults to occur. </w:t>
            </w:r>
            <w:r w:rsidRPr="004E3ED0">
              <w:rPr>
                <w:rFonts w:ascii="Arial" w:hAnsi="Arial" w:cs="Arial"/>
                <w:color w:val="000000"/>
                <w:sz w:val="22"/>
                <w:szCs w:val="22"/>
              </w:rPr>
              <w:br/>
              <w:t xml:space="preserve">It is acceptable when during the disturbance test the AGFI is not providing a measurement result. </w:t>
            </w:r>
          </w:p>
        </w:tc>
      </w:tr>
      <w:tr w:rsidR="004E3ED0" w:rsidRPr="004E3ED0" w:rsidTr="004E3ED0">
        <w:trPr>
          <w:trHeight w:val="300"/>
        </w:trPr>
        <w:tc>
          <w:tcPr>
            <w:tcW w:w="8657" w:type="dxa"/>
            <w:gridSpan w:val="7"/>
            <w:tcBorders>
              <w:top w:val="nil"/>
              <w:left w:val="nil"/>
              <w:bottom w:val="nil"/>
              <w:right w:val="nil"/>
            </w:tcBorders>
            <w:shd w:val="clear" w:color="auto" w:fill="auto"/>
            <w:noWrap/>
            <w:vAlign w:val="center"/>
          </w:tcPr>
          <w:p w:rsidR="004E3ED0" w:rsidRPr="004E3ED0" w:rsidRDefault="004E3ED0" w:rsidP="00E80996">
            <w:pPr>
              <w:jc w:val="center"/>
              <w:rPr>
                <w:rFonts w:ascii="Arial" w:hAnsi="Arial" w:cs="Arial"/>
                <w:color w:val="000000"/>
                <w:sz w:val="22"/>
                <w:szCs w:val="22"/>
              </w:rPr>
            </w:pPr>
          </w:p>
        </w:tc>
      </w:tr>
    </w:tbl>
    <w:p w:rsidR="004E3ED0" w:rsidRDefault="004E3ED0" w:rsidP="0075478E">
      <w:pPr>
        <w:pStyle w:val="BodyText3"/>
        <w:rPr>
          <w:rFonts w:cs="Arial"/>
          <w:szCs w:val="22"/>
        </w:rPr>
      </w:pPr>
    </w:p>
    <w:p w:rsidR="004E3ED0" w:rsidRDefault="004E3ED0" w:rsidP="0075478E">
      <w:pPr>
        <w:pStyle w:val="BodyText3"/>
        <w:rPr>
          <w:rFonts w:cs="Arial"/>
          <w:szCs w:val="22"/>
        </w:rPr>
      </w:pPr>
    </w:p>
    <w:tbl>
      <w:tblPr>
        <w:tblW w:w="8657" w:type="dxa"/>
        <w:tblInd w:w="98" w:type="dxa"/>
        <w:tblLook w:val="04A0"/>
      </w:tblPr>
      <w:tblGrid>
        <w:gridCol w:w="2093"/>
        <w:gridCol w:w="1652"/>
        <w:gridCol w:w="998"/>
        <w:gridCol w:w="1198"/>
        <w:gridCol w:w="1069"/>
        <w:gridCol w:w="1137"/>
        <w:gridCol w:w="510"/>
      </w:tblGrid>
      <w:tr w:rsidR="004E3ED0" w:rsidRPr="004E3ED0" w:rsidTr="004E3ED0">
        <w:trPr>
          <w:trHeight w:val="315"/>
        </w:trPr>
        <w:tc>
          <w:tcPr>
            <w:tcW w:w="8657" w:type="dxa"/>
            <w:gridSpan w:val="7"/>
            <w:tcBorders>
              <w:top w:val="nil"/>
              <w:left w:val="nil"/>
              <w:bottom w:val="single" w:sz="8" w:space="0" w:color="auto"/>
              <w:right w:val="nil"/>
            </w:tcBorders>
            <w:shd w:val="clear" w:color="auto" w:fill="auto"/>
            <w:vAlign w:val="center"/>
          </w:tcPr>
          <w:p w:rsidR="004E3ED0" w:rsidRPr="004E3ED0" w:rsidRDefault="004E3ED0" w:rsidP="00E80996">
            <w:pPr>
              <w:rPr>
                <w:rFonts w:ascii="Arial" w:hAnsi="Arial" w:cs="Arial"/>
                <w:b/>
                <w:bCs/>
                <w:color w:val="000000"/>
                <w:sz w:val="22"/>
                <w:szCs w:val="22"/>
              </w:rPr>
            </w:pPr>
          </w:p>
        </w:tc>
      </w:tr>
      <w:tr w:rsidR="004E3ED0" w:rsidRPr="004E3ED0" w:rsidTr="004E3ED0">
        <w:trPr>
          <w:trHeight w:val="315"/>
        </w:trPr>
        <w:tc>
          <w:tcPr>
            <w:tcW w:w="8657" w:type="dxa"/>
            <w:gridSpan w:val="7"/>
            <w:tcBorders>
              <w:top w:val="nil"/>
              <w:left w:val="nil"/>
              <w:bottom w:val="single" w:sz="8" w:space="0" w:color="auto"/>
              <w:right w:val="nil"/>
            </w:tcBorders>
            <w:shd w:val="clear" w:color="auto" w:fill="auto"/>
            <w:vAlign w:val="center"/>
          </w:tcPr>
          <w:p w:rsidR="004E3ED0" w:rsidRPr="004E3ED0" w:rsidRDefault="004E3ED0" w:rsidP="00E80996">
            <w:pPr>
              <w:rPr>
                <w:rFonts w:ascii="Arial" w:hAnsi="Arial" w:cs="Arial"/>
                <w:b/>
                <w:bCs/>
                <w:color w:val="000000"/>
                <w:sz w:val="22"/>
                <w:szCs w:val="22"/>
              </w:rPr>
            </w:pPr>
            <w:r w:rsidRPr="004E3ED0">
              <w:rPr>
                <w:rFonts w:ascii="Arial" w:hAnsi="Arial" w:cs="Arial"/>
                <w:b/>
                <w:bCs/>
                <w:color w:val="000000"/>
                <w:sz w:val="22"/>
                <w:szCs w:val="22"/>
              </w:rPr>
              <w:t>Table 10d   “Load dump” test</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Applicable standard</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E80996" w:rsidP="009A7B98">
            <w:pPr>
              <w:rPr>
                <w:rFonts w:ascii="Arial" w:hAnsi="Arial" w:cs="Arial"/>
                <w:color w:val="000000"/>
                <w:sz w:val="22"/>
                <w:szCs w:val="22"/>
              </w:rPr>
            </w:pPr>
            <w:r>
              <w:rPr>
                <w:rFonts w:ascii="Arial" w:hAnsi="Arial" w:cs="Arial"/>
                <w:color w:val="000000"/>
                <w:sz w:val="22"/>
                <w:szCs w:val="22"/>
              </w:rPr>
              <w:t>ISO 16750-2 [</w:t>
            </w:r>
            <w:r w:rsidR="009A7B98">
              <w:rPr>
                <w:rFonts w:ascii="Arial" w:hAnsi="Arial" w:cs="Arial"/>
                <w:color w:val="000000"/>
                <w:sz w:val="22"/>
                <w:szCs w:val="22"/>
              </w:rPr>
              <w:t>24</w:t>
            </w:r>
            <w:r>
              <w:rPr>
                <w:rFonts w:ascii="Arial" w:hAnsi="Arial" w:cs="Arial"/>
                <w:color w:val="000000"/>
                <w:sz w:val="22"/>
                <w:szCs w:val="22"/>
              </w:rPr>
              <w:t>]</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lastRenderedPageBreak/>
              <w:t>Test method</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Supply voltage  variation due to disconnecting a discharged battery</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Applicability</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Measuring instruments powered by on board DC battery and may be in operation while the vehicle engine is running</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Object of the test</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Verification of compliance with the provisions in 7.2 under conditions of disconnecting a discharged vehicle battery while the charging alternator is running.</w:t>
            </w:r>
          </w:p>
        </w:tc>
      </w:tr>
      <w:tr w:rsidR="004E3ED0" w:rsidRPr="004E3ED0" w:rsidTr="004E3ED0">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Precondition</w:t>
            </w:r>
          </w:p>
        </w:tc>
        <w:tc>
          <w:tcPr>
            <w:tcW w:w="6520" w:type="dxa"/>
            <w:gridSpan w:val="6"/>
            <w:tcBorders>
              <w:top w:val="single" w:sz="8" w:space="0" w:color="auto"/>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The electrical power of the EUT is switched on for at least the warm-up time specified by the manufacturer. </w:t>
            </w:r>
          </w:p>
        </w:tc>
      </w:tr>
      <w:tr w:rsidR="004E3ED0" w:rsidRPr="004E3ED0" w:rsidTr="004E3ED0">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Condition of the EUT</w:t>
            </w:r>
          </w:p>
        </w:tc>
        <w:tc>
          <w:tcPr>
            <w:tcW w:w="6520" w:type="dxa"/>
            <w:gridSpan w:val="6"/>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4E3ED0" w:rsidRPr="004E3ED0" w:rsidTr="004E3ED0">
        <w:trPr>
          <w:trHeight w:val="300"/>
        </w:trPr>
        <w:tc>
          <w:tcPr>
            <w:tcW w:w="2137" w:type="dxa"/>
            <w:tcBorders>
              <w:top w:val="nil"/>
              <w:left w:val="single" w:sz="8" w:space="0" w:color="auto"/>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Test procedure in brief</w:t>
            </w:r>
          </w:p>
        </w:tc>
        <w:tc>
          <w:tcPr>
            <w:tcW w:w="6520" w:type="dxa"/>
            <w:gridSpan w:val="6"/>
            <w:tcBorders>
              <w:top w:val="single" w:sz="8" w:space="0" w:color="000000"/>
              <w:left w:val="nil"/>
              <w:bottom w:val="single" w:sz="8" w:space="0" w:color="000000"/>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The test comprises exposure to a typical pulse on the supply voltage, simulating the voltage peak due to the impedance of connected loads when disconnecting the battery. </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p>
        </w:tc>
        <w:tc>
          <w:tcPr>
            <w:tcW w:w="1701" w:type="dxa"/>
            <w:tcBorders>
              <w:top w:val="single" w:sz="8" w:space="0" w:color="000000"/>
              <w:left w:val="nil"/>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i/>
                <w:iCs/>
                <w:color w:val="000000"/>
                <w:sz w:val="22"/>
                <w:szCs w:val="22"/>
              </w:rPr>
            </w:pPr>
            <w:r w:rsidRPr="004E3ED0">
              <w:rPr>
                <w:rFonts w:ascii="Arial" w:hAnsi="Arial" w:cs="Arial"/>
                <w:b/>
                <w:i/>
                <w:color w:val="000000"/>
                <w:sz w:val="22"/>
                <w:szCs w:val="22"/>
              </w:rPr>
              <w:t>U</w:t>
            </w:r>
            <w:r w:rsidRPr="004E3ED0">
              <w:rPr>
                <w:rFonts w:ascii="Arial" w:hAnsi="Arial" w:cs="Arial"/>
                <w:b/>
                <w:color w:val="000000"/>
                <w:sz w:val="22"/>
                <w:szCs w:val="22"/>
                <w:vertAlign w:val="subscript"/>
              </w:rPr>
              <w:t>nom</w:t>
            </w:r>
            <w:r w:rsidRPr="004E3ED0">
              <w:rPr>
                <w:rFonts w:ascii="Arial" w:hAnsi="Arial" w:cs="Arial"/>
                <w:color w:val="000000"/>
                <w:sz w:val="22"/>
                <w:szCs w:val="22"/>
                <w:vertAlign w:val="superscript"/>
              </w:rPr>
              <w:t>1)</w:t>
            </w:r>
          </w:p>
        </w:tc>
        <w:tc>
          <w:tcPr>
            <w:tcW w:w="2268" w:type="dxa"/>
            <w:gridSpan w:val="2"/>
            <w:tcBorders>
              <w:top w:val="single" w:sz="8" w:space="0" w:color="000000"/>
              <w:left w:val="nil"/>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b/>
                <w:i/>
                <w:iCs/>
                <w:color w:val="000000"/>
                <w:sz w:val="22"/>
                <w:szCs w:val="22"/>
              </w:rPr>
            </w:pPr>
            <w:r w:rsidRPr="004E3ED0">
              <w:rPr>
                <w:rFonts w:ascii="Arial" w:hAnsi="Arial" w:cs="Arial"/>
                <w:b/>
                <w:iCs/>
                <w:color w:val="000000"/>
                <w:sz w:val="22"/>
                <w:szCs w:val="22"/>
              </w:rPr>
              <w:t>12</w:t>
            </w:r>
          </w:p>
        </w:tc>
        <w:tc>
          <w:tcPr>
            <w:tcW w:w="2268" w:type="dxa"/>
            <w:gridSpan w:val="2"/>
            <w:tcBorders>
              <w:top w:val="single" w:sz="8" w:space="0" w:color="000000"/>
              <w:left w:val="nil"/>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b/>
                <w:i/>
                <w:iCs/>
                <w:color w:val="000000"/>
                <w:sz w:val="22"/>
                <w:szCs w:val="22"/>
              </w:rPr>
            </w:pPr>
            <w:r w:rsidRPr="004E3ED0">
              <w:rPr>
                <w:rFonts w:ascii="Arial" w:hAnsi="Arial" w:cs="Arial"/>
                <w:b/>
                <w:iCs/>
                <w:color w:val="000000"/>
                <w:sz w:val="22"/>
                <w:szCs w:val="22"/>
              </w:rPr>
              <w:t>24</w:t>
            </w:r>
          </w:p>
        </w:tc>
        <w:tc>
          <w:tcPr>
            <w:tcW w:w="283" w:type="dxa"/>
            <w:tcBorders>
              <w:top w:val="single" w:sz="8" w:space="0" w:color="000000"/>
              <w:left w:val="single" w:sz="8" w:space="0" w:color="auto"/>
              <w:bottom w:val="single" w:sz="8" w:space="0" w:color="000000"/>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color w:val="000000"/>
                <w:sz w:val="22"/>
                <w:szCs w:val="22"/>
              </w:rPr>
              <w:t>Test pulse shape</w:t>
            </w:r>
            <w:r w:rsidRPr="004E3ED0">
              <w:rPr>
                <w:rFonts w:ascii="Arial" w:hAnsi="Arial" w:cs="Arial"/>
                <w:color w:val="000000"/>
                <w:sz w:val="22"/>
                <w:szCs w:val="22"/>
                <w:vertAlign w:val="superscript"/>
              </w:rPr>
              <w:t>2)</w:t>
            </w:r>
          </w:p>
        </w:tc>
        <w:tc>
          <w:tcPr>
            <w:tcW w:w="1027"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I</w:t>
            </w:r>
          </w:p>
        </w:tc>
        <w:tc>
          <w:tcPr>
            <w:tcW w:w="124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II</w:t>
            </w:r>
          </w:p>
        </w:tc>
        <w:tc>
          <w:tcPr>
            <w:tcW w:w="1098"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I</w:t>
            </w:r>
          </w:p>
        </w:tc>
        <w:tc>
          <w:tcPr>
            <w:tcW w:w="117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II</w:t>
            </w:r>
          </w:p>
        </w:tc>
        <w:tc>
          <w:tcPr>
            <w:tcW w:w="283"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p>
        </w:tc>
      </w:tr>
      <w:tr w:rsidR="004E3ED0" w:rsidRPr="004E3ED0" w:rsidTr="004E3ED0">
        <w:trPr>
          <w:trHeight w:val="315"/>
        </w:trPr>
        <w:tc>
          <w:tcPr>
            <w:tcW w:w="2137" w:type="dxa"/>
            <w:vMerge w:val="restart"/>
            <w:tcBorders>
              <w:top w:val="single" w:sz="8" w:space="0" w:color="auto"/>
              <w:left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color w:val="000000"/>
                <w:sz w:val="22"/>
                <w:szCs w:val="22"/>
              </w:rPr>
              <w:t>U</w:t>
            </w:r>
            <w:r w:rsidRPr="004E3ED0">
              <w:rPr>
                <w:rFonts w:ascii="Arial" w:hAnsi="Arial" w:cs="Arial"/>
                <w:color w:val="000000"/>
                <w:sz w:val="22"/>
                <w:szCs w:val="22"/>
                <w:vertAlign w:val="subscript"/>
              </w:rPr>
              <w:t>S</w:t>
            </w:r>
          </w:p>
        </w:tc>
        <w:tc>
          <w:tcPr>
            <w:tcW w:w="1027"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80</w:t>
            </w:r>
          </w:p>
        </w:tc>
        <w:tc>
          <w:tcPr>
            <w:tcW w:w="124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100</w:t>
            </w:r>
          </w:p>
        </w:tc>
        <w:tc>
          <w:tcPr>
            <w:tcW w:w="1098"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150</w:t>
            </w:r>
          </w:p>
        </w:tc>
        <w:tc>
          <w:tcPr>
            <w:tcW w:w="117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200</w:t>
            </w:r>
          </w:p>
        </w:tc>
        <w:tc>
          <w:tcPr>
            <w:tcW w:w="283"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37" w:type="dxa"/>
            <w:vMerge/>
            <w:tcBorders>
              <w:left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color w:val="000000"/>
                <w:sz w:val="22"/>
                <w:szCs w:val="22"/>
              </w:rPr>
              <w:t>R</w:t>
            </w:r>
            <w:r w:rsidRPr="004E3ED0">
              <w:rPr>
                <w:rFonts w:ascii="Arial" w:hAnsi="Arial" w:cs="Arial"/>
                <w:color w:val="000000"/>
                <w:sz w:val="22"/>
                <w:szCs w:val="22"/>
                <w:vertAlign w:val="subscript"/>
              </w:rPr>
              <w:t>i</w:t>
            </w:r>
          </w:p>
        </w:tc>
        <w:tc>
          <w:tcPr>
            <w:tcW w:w="1027"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0,5</w:t>
            </w:r>
          </w:p>
        </w:tc>
        <w:tc>
          <w:tcPr>
            <w:tcW w:w="124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4</w:t>
            </w:r>
          </w:p>
        </w:tc>
        <w:tc>
          <w:tcPr>
            <w:tcW w:w="1098"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w:t>
            </w:r>
          </w:p>
        </w:tc>
        <w:tc>
          <w:tcPr>
            <w:tcW w:w="117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8</w:t>
            </w:r>
          </w:p>
        </w:tc>
        <w:tc>
          <w:tcPr>
            <w:tcW w:w="283"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V</w:t>
            </w:r>
          </w:p>
        </w:tc>
      </w:tr>
      <w:tr w:rsidR="004E3ED0" w:rsidRPr="004E3ED0" w:rsidTr="004E3ED0">
        <w:trPr>
          <w:trHeight w:val="315"/>
        </w:trPr>
        <w:tc>
          <w:tcPr>
            <w:tcW w:w="2137" w:type="dxa"/>
            <w:vMerge/>
            <w:tcBorders>
              <w:left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color w:val="000000"/>
                <w:sz w:val="22"/>
                <w:szCs w:val="22"/>
              </w:rPr>
              <w:t>t</w:t>
            </w:r>
            <w:r w:rsidRPr="004E3ED0">
              <w:rPr>
                <w:rFonts w:ascii="Arial" w:hAnsi="Arial" w:cs="Arial"/>
                <w:color w:val="000000"/>
                <w:sz w:val="22"/>
                <w:szCs w:val="22"/>
                <w:vertAlign w:val="subscript"/>
              </w:rPr>
              <w:t>r</w:t>
            </w:r>
          </w:p>
        </w:tc>
        <w:tc>
          <w:tcPr>
            <w:tcW w:w="1027"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w:t>
            </w:r>
          </w:p>
        </w:tc>
        <w:tc>
          <w:tcPr>
            <w:tcW w:w="124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w:t>
            </w:r>
          </w:p>
        </w:tc>
        <w:tc>
          <w:tcPr>
            <w:tcW w:w="1098"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w:t>
            </w:r>
          </w:p>
        </w:tc>
        <w:tc>
          <w:tcPr>
            <w:tcW w:w="117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w:t>
            </w:r>
          </w:p>
        </w:tc>
        <w:tc>
          <w:tcPr>
            <w:tcW w:w="283"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ms</w:t>
            </w:r>
          </w:p>
        </w:tc>
      </w:tr>
      <w:tr w:rsidR="004E3ED0" w:rsidRPr="004E3ED0" w:rsidTr="004E3ED0">
        <w:trPr>
          <w:trHeight w:val="315"/>
        </w:trPr>
        <w:tc>
          <w:tcPr>
            <w:tcW w:w="2137" w:type="dxa"/>
            <w:vMerge/>
            <w:tcBorders>
              <w:left w:val="single" w:sz="8" w:space="0" w:color="auto"/>
              <w:bottom w:val="single" w:sz="8" w:space="0" w:color="auto"/>
              <w:right w:val="single" w:sz="8" w:space="0" w:color="000000"/>
            </w:tcBorders>
            <w:shd w:val="clear" w:color="auto" w:fill="auto"/>
            <w:vAlign w:val="center"/>
          </w:tcPr>
          <w:p w:rsidR="004E3ED0" w:rsidRPr="004E3ED0" w:rsidRDefault="004E3ED0" w:rsidP="00E80996">
            <w:pPr>
              <w:jc w:val="center"/>
              <w:rPr>
                <w:rFonts w:ascii="Arial" w:hAnsi="Arial" w:cs="Arial"/>
                <w:color w:val="000000"/>
                <w:sz w:val="22"/>
                <w:szCs w:val="22"/>
              </w:rPr>
            </w:pPr>
          </w:p>
        </w:tc>
        <w:tc>
          <w:tcPr>
            <w:tcW w:w="170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i/>
                <w:color w:val="000000"/>
                <w:sz w:val="22"/>
                <w:szCs w:val="22"/>
              </w:rPr>
              <w:t>t</w:t>
            </w:r>
            <w:r w:rsidRPr="004E3ED0">
              <w:rPr>
                <w:rFonts w:ascii="Arial" w:hAnsi="Arial" w:cs="Arial"/>
                <w:color w:val="000000"/>
                <w:sz w:val="22"/>
                <w:szCs w:val="22"/>
                <w:vertAlign w:val="subscript"/>
              </w:rPr>
              <w:t>d</w:t>
            </w:r>
          </w:p>
        </w:tc>
        <w:tc>
          <w:tcPr>
            <w:tcW w:w="1027"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40-400</w:t>
            </w:r>
          </w:p>
        </w:tc>
        <w:tc>
          <w:tcPr>
            <w:tcW w:w="1241"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40-400</w:t>
            </w:r>
          </w:p>
        </w:tc>
        <w:tc>
          <w:tcPr>
            <w:tcW w:w="1098"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100-350</w:t>
            </w:r>
          </w:p>
        </w:tc>
        <w:tc>
          <w:tcPr>
            <w:tcW w:w="1170"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b/>
                <w:bCs/>
                <w:color w:val="000000"/>
                <w:sz w:val="22"/>
                <w:szCs w:val="22"/>
              </w:rPr>
            </w:pPr>
            <w:r w:rsidRPr="004E3ED0">
              <w:rPr>
                <w:rFonts w:ascii="Arial" w:hAnsi="Arial" w:cs="Arial"/>
                <w:b/>
                <w:bCs/>
                <w:color w:val="000000"/>
                <w:sz w:val="22"/>
                <w:szCs w:val="22"/>
              </w:rPr>
              <w:t>100-350</w:t>
            </w:r>
          </w:p>
        </w:tc>
        <w:tc>
          <w:tcPr>
            <w:tcW w:w="283" w:type="dxa"/>
            <w:tcBorders>
              <w:top w:val="nil"/>
              <w:left w:val="nil"/>
              <w:bottom w:val="single" w:sz="8" w:space="0" w:color="auto"/>
              <w:right w:val="single" w:sz="8" w:space="0" w:color="auto"/>
            </w:tcBorders>
            <w:shd w:val="clear" w:color="auto" w:fill="auto"/>
            <w:vAlign w:val="center"/>
          </w:tcPr>
          <w:p w:rsidR="004E3ED0" w:rsidRPr="004E3ED0" w:rsidRDefault="004E3ED0" w:rsidP="00E80996">
            <w:pPr>
              <w:jc w:val="center"/>
              <w:rPr>
                <w:rFonts w:ascii="Arial" w:hAnsi="Arial" w:cs="Arial"/>
                <w:color w:val="000000"/>
                <w:sz w:val="22"/>
                <w:szCs w:val="22"/>
              </w:rPr>
            </w:pPr>
            <w:r w:rsidRPr="004E3ED0">
              <w:rPr>
                <w:rFonts w:ascii="Arial" w:hAnsi="Arial" w:cs="Arial"/>
                <w:color w:val="000000"/>
                <w:sz w:val="22"/>
                <w:szCs w:val="22"/>
              </w:rPr>
              <w:t>ms</w:t>
            </w:r>
          </w:p>
        </w:tc>
      </w:tr>
      <w:tr w:rsidR="004E3ED0" w:rsidRPr="004E3ED0" w:rsidTr="004E3ED0">
        <w:trPr>
          <w:trHeight w:val="315"/>
        </w:trPr>
        <w:tc>
          <w:tcPr>
            <w:tcW w:w="2137" w:type="dxa"/>
            <w:tcBorders>
              <w:top w:val="single" w:sz="8" w:space="0" w:color="auto"/>
              <w:left w:val="single" w:sz="8" w:space="0" w:color="auto"/>
              <w:bottom w:val="nil"/>
              <w:right w:val="single" w:sz="8" w:space="0" w:color="000000"/>
            </w:tcBorders>
            <w:shd w:val="clear" w:color="auto" w:fill="auto"/>
            <w:vAlign w:val="center"/>
          </w:tcPr>
          <w:p w:rsidR="004E3ED0" w:rsidRPr="004E3ED0" w:rsidRDefault="00503B80" w:rsidP="00E80996">
            <w:pPr>
              <w:rPr>
                <w:rFonts w:ascii="Arial" w:hAnsi="Arial" w:cs="Arial"/>
                <w:color w:val="000000"/>
                <w:sz w:val="22"/>
                <w:szCs w:val="22"/>
              </w:rPr>
            </w:pPr>
            <w:r w:rsidRPr="004E3ED0">
              <w:rPr>
                <w:rFonts w:ascii="Arial" w:hAnsi="Arial" w:cs="Arial"/>
                <w:color w:val="000000"/>
                <w:sz w:val="22"/>
                <w:szCs w:val="22"/>
              </w:rPr>
              <w:t>NOTES</w:t>
            </w:r>
          </w:p>
        </w:tc>
        <w:tc>
          <w:tcPr>
            <w:tcW w:w="6520" w:type="dxa"/>
            <w:gridSpan w:val="6"/>
            <w:tcBorders>
              <w:top w:val="single" w:sz="8" w:space="0" w:color="auto"/>
              <w:left w:val="nil"/>
              <w:bottom w:val="nil"/>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 xml:space="preserve">1) </w:t>
            </w:r>
            <w:r w:rsidRPr="004E3ED0">
              <w:rPr>
                <w:rFonts w:ascii="Arial" w:hAnsi="Arial" w:cs="Arial"/>
                <w:i/>
                <w:color w:val="000000"/>
                <w:sz w:val="22"/>
                <w:szCs w:val="22"/>
              </w:rPr>
              <w:t>U</w:t>
            </w:r>
            <w:r w:rsidRPr="004E3ED0">
              <w:rPr>
                <w:rFonts w:ascii="Arial" w:hAnsi="Arial" w:cs="Arial"/>
                <w:color w:val="000000"/>
                <w:sz w:val="22"/>
                <w:szCs w:val="22"/>
                <w:vertAlign w:val="subscript"/>
              </w:rPr>
              <w:t>nom</w:t>
            </w:r>
            <w:r w:rsidRPr="004E3ED0">
              <w:rPr>
                <w:rFonts w:ascii="Arial" w:hAnsi="Arial" w:cs="Arial"/>
                <w:color w:val="000000"/>
                <w:sz w:val="22"/>
                <w:szCs w:val="22"/>
              </w:rPr>
              <w:t xml:space="preserve"> = nominal battery voltage</w:t>
            </w:r>
          </w:p>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vertAlign w:val="superscript"/>
              </w:rPr>
              <w:t xml:space="preserve">2) </w:t>
            </w:r>
            <w:r w:rsidRPr="004E3ED0">
              <w:rPr>
                <w:rFonts w:ascii="Arial" w:hAnsi="Arial" w:cs="Arial"/>
                <w:color w:val="000000"/>
                <w:sz w:val="22"/>
                <w:szCs w:val="22"/>
              </w:rPr>
              <w:t>As specified in ISO 16750-2</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EUT performance</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Sequentially during and after the exposure to the disturbance record the following parameters:</w:t>
            </w:r>
            <w:r w:rsidRPr="004E3ED0">
              <w:rPr>
                <w:rFonts w:ascii="Arial" w:hAnsi="Arial" w:cs="Arial"/>
                <w:color w:val="000000"/>
                <w:sz w:val="22"/>
                <w:szCs w:val="22"/>
              </w:rPr>
              <w:br/>
              <w:t xml:space="preserve">a) date and time,  </w:t>
            </w:r>
            <w:r w:rsidRPr="004E3ED0">
              <w:rPr>
                <w:rFonts w:ascii="Arial" w:hAnsi="Arial" w:cs="Arial"/>
                <w:color w:val="000000"/>
                <w:sz w:val="22"/>
                <w:szCs w:val="22"/>
              </w:rPr>
              <w:br/>
              <w:t xml:space="preserve">b) temperature,  </w:t>
            </w:r>
            <w:r w:rsidRPr="004E3ED0">
              <w:rPr>
                <w:rFonts w:ascii="Arial" w:hAnsi="Arial" w:cs="Arial"/>
                <w:color w:val="000000"/>
                <w:sz w:val="22"/>
                <w:szCs w:val="22"/>
              </w:rPr>
              <w:br/>
              <w:t xml:space="preserve">c) relative humidity,  </w:t>
            </w:r>
            <w:r w:rsidRPr="004E3ED0">
              <w:rPr>
                <w:rFonts w:ascii="Arial" w:hAnsi="Arial" w:cs="Arial"/>
                <w:color w:val="000000"/>
                <w:sz w:val="22"/>
                <w:szCs w:val="22"/>
              </w:rPr>
              <w:br/>
              <w:t xml:space="preserve">d) test load value,  </w:t>
            </w:r>
            <w:r w:rsidRPr="004E3ED0">
              <w:rPr>
                <w:rFonts w:ascii="Arial" w:hAnsi="Arial" w:cs="Arial"/>
                <w:color w:val="000000"/>
                <w:sz w:val="22"/>
                <w:szCs w:val="22"/>
              </w:rPr>
              <w:br/>
              <w:t xml:space="preserve">e) indicated values,  </w:t>
            </w:r>
            <w:r w:rsidRPr="004E3ED0">
              <w:rPr>
                <w:rFonts w:ascii="Arial" w:hAnsi="Arial" w:cs="Arial"/>
                <w:color w:val="000000"/>
                <w:sz w:val="22"/>
                <w:szCs w:val="22"/>
              </w:rPr>
              <w:br/>
              <w:t xml:space="preserve">f) error values,  </w:t>
            </w:r>
            <w:r w:rsidRPr="004E3ED0">
              <w:rPr>
                <w:rFonts w:ascii="Arial" w:hAnsi="Arial" w:cs="Arial"/>
                <w:color w:val="000000"/>
                <w:sz w:val="22"/>
                <w:szCs w:val="22"/>
              </w:rPr>
              <w:br/>
              <w:t xml:space="preserve">g) functional performance  </w:t>
            </w:r>
          </w:p>
        </w:tc>
      </w:tr>
      <w:tr w:rsidR="004E3ED0" w:rsidRPr="004E3ED0" w:rsidTr="004E3ED0">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Permitted maximum deviation  </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4E3ED0" w:rsidRPr="004E3ED0" w:rsidRDefault="004E3ED0" w:rsidP="00E80996">
            <w:pPr>
              <w:rPr>
                <w:rFonts w:ascii="Arial" w:hAnsi="Arial" w:cs="Arial"/>
                <w:color w:val="000000"/>
                <w:sz w:val="22"/>
                <w:szCs w:val="22"/>
              </w:rPr>
            </w:pPr>
            <w:r w:rsidRPr="004E3ED0">
              <w:rPr>
                <w:rFonts w:ascii="Arial" w:hAnsi="Arial" w:cs="Arial"/>
                <w:color w:val="000000"/>
                <w:sz w:val="22"/>
                <w:szCs w:val="22"/>
              </w:rPr>
              <w:t xml:space="preserve">Either significant faults do not occur or checking facilities detect and act on potential significant faults, thus preventing such faults to occur. </w:t>
            </w:r>
            <w:r w:rsidRPr="004E3ED0">
              <w:rPr>
                <w:rFonts w:ascii="Arial" w:hAnsi="Arial" w:cs="Arial"/>
                <w:color w:val="000000"/>
                <w:sz w:val="22"/>
                <w:szCs w:val="22"/>
              </w:rPr>
              <w:br/>
              <w:t xml:space="preserve">It is acceptable when during the disturbance test the AGFI is not providing a measurement result. </w:t>
            </w:r>
          </w:p>
        </w:tc>
      </w:tr>
    </w:tbl>
    <w:p w:rsidR="004E3ED0" w:rsidRDefault="004E3ED0" w:rsidP="0075478E">
      <w:pPr>
        <w:pStyle w:val="BodyText3"/>
        <w:rPr>
          <w:rFonts w:cs="Arial"/>
          <w:szCs w:val="22"/>
        </w:rPr>
      </w:pPr>
    </w:p>
    <w:p w:rsidR="004E3ED0" w:rsidRPr="0075478E" w:rsidRDefault="004E3ED0" w:rsidP="0075478E">
      <w:pPr>
        <w:pStyle w:val="BodyText3"/>
        <w:rPr>
          <w:rFonts w:cs="Arial"/>
          <w:szCs w:val="22"/>
        </w:rPr>
      </w:pPr>
    </w:p>
    <w:p w:rsidR="0075478E" w:rsidRDefault="0075478E" w:rsidP="0075478E">
      <w:pPr>
        <w:ind w:firstLine="720"/>
        <w:jc w:val="center"/>
        <w:rPr>
          <w:rFonts w:ascii="Arial" w:hAnsi="Arial" w:cs="Arial"/>
          <w:sz w:val="22"/>
          <w:szCs w:val="22"/>
        </w:rPr>
      </w:pPr>
    </w:p>
    <w:p w:rsidR="00727842" w:rsidRDefault="00727842" w:rsidP="004E3ED0">
      <w:pPr>
        <w:ind w:firstLine="720"/>
        <w:rPr>
          <w:rFonts w:ascii="Arial" w:hAnsi="Arial" w:cs="Arial"/>
          <w:sz w:val="22"/>
          <w:szCs w:val="22"/>
        </w:rPr>
      </w:pPr>
    </w:p>
    <w:p w:rsidR="00727842" w:rsidRPr="0075478E" w:rsidRDefault="00727842" w:rsidP="0075478E">
      <w:pPr>
        <w:ind w:firstLine="720"/>
        <w:jc w:val="center"/>
        <w:rPr>
          <w:rFonts w:ascii="Arial" w:hAnsi="Arial" w:cs="Arial"/>
          <w:sz w:val="22"/>
          <w:szCs w:val="22"/>
        </w:rPr>
      </w:pPr>
    </w:p>
    <w:p w:rsidR="0075478E" w:rsidRPr="0075478E" w:rsidRDefault="0075478E" w:rsidP="0075478E">
      <w:pPr>
        <w:rPr>
          <w:rFonts w:ascii="Arial" w:hAnsi="Arial" w:cs="Arial"/>
          <w:sz w:val="22"/>
          <w:szCs w:val="22"/>
        </w:rPr>
      </w:pPr>
      <w:r w:rsidRPr="0075478E">
        <w:rPr>
          <w:rFonts w:ascii="Arial" w:hAnsi="Arial" w:cs="Arial"/>
          <w:sz w:val="22"/>
          <w:szCs w:val="22"/>
        </w:rPr>
        <w:tab/>
      </w:r>
      <w:r w:rsidRPr="0075478E">
        <w:rPr>
          <w:rFonts w:ascii="Arial" w:hAnsi="Arial" w:cs="Arial"/>
          <w:sz w:val="22"/>
          <w:szCs w:val="22"/>
        </w:rPr>
        <w:tab/>
      </w:r>
      <w:r w:rsidRPr="0075478E">
        <w:rPr>
          <w:rFonts w:ascii="Arial" w:hAnsi="Arial" w:cs="Arial"/>
          <w:sz w:val="22"/>
          <w:szCs w:val="22"/>
        </w:rPr>
        <w:tab/>
      </w:r>
      <w:r w:rsidRPr="0075478E">
        <w:rPr>
          <w:rFonts w:ascii="Arial" w:hAnsi="Arial" w:cs="Arial"/>
          <w:sz w:val="22"/>
          <w:szCs w:val="22"/>
        </w:rPr>
        <w:tab/>
      </w:r>
      <w:r w:rsidRPr="0075478E">
        <w:rPr>
          <w:rFonts w:ascii="Arial" w:hAnsi="Arial" w:cs="Arial"/>
          <w:sz w:val="22"/>
          <w:szCs w:val="22"/>
        </w:rPr>
        <w:tab/>
      </w:r>
      <w:r w:rsidRPr="0075478E">
        <w:rPr>
          <w:rFonts w:ascii="Arial" w:hAnsi="Arial" w:cs="Arial"/>
          <w:sz w:val="22"/>
          <w:szCs w:val="22"/>
        </w:rPr>
        <w:tab/>
      </w:r>
    </w:p>
    <w:p w:rsidR="0075478E" w:rsidRPr="0075478E" w:rsidRDefault="0075478E" w:rsidP="0075478E">
      <w:pPr>
        <w:rPr>
          <w:rFonts w:ascii="Arial" w:hAnsi="Arial" w:cs="Arial"/>
          <w:sz w:val="22"/>
          <w:szCs w:val="22"/>
        </w:rPr>
      </w:pPr>
    </w:p>
    <w:p w:rsidR="0075478E" w:rsidRPr="00093681" w:rsidRDefault="0075478E" w:rsidP="0075478E"/>
    <w:p w:rsidR="00E5720B" w:rsidRDefault="00E5720B"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B83100" w:rsidRDefault="00B83100"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Default="00272B31"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b/>
          <w:spacing w:val="-3"/>
          <w:sz w:val="22"/>
        </w:rPr>
        <w:t>A.6.2.9</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r>
      <w:r w:rsidR="004B40A8" w:rsidRPr="00DA0465">
        <w:rPr>
          <w:rFonts w:ascii="Arial" w:hAnsi="Arial"/>
          <w:b/>
          <w:spacing w:val="-3"/>
          <w:sz w:val="22"/>
        </w:rPr>
        <w:t xml:space="preserve">Tilting </w:t>
      </w:r>
      <w:r w:rsidR="000C2FFE" w:rsidRPr="00DA0465">
        <w:rPr>
          <w:rFonts w:ascii="Arial" w:hAnsi="Arial"/>
          <w:b/>
          <w:spacing w:val="-3"/>
          <w:sz w:val="22"/>
        </w:rPr>
        <w:t>(</w:t>
      </w:r>
      <w:r w:rsidR="00935367">
        <w:rPr>
          <w:rFonts w:ascii="Arial" w:hAnsi="Arial"/>
          <w:b/>
          <w:spacing w:val="-3"/>
          <w:sz w:val="22"/>
        </w:rPr>
        <w:t>4.8</w:t>
      </w:r>
      <w:r w:rsidR="00F60D78" w:rsidRPr="00DA0465">
        <w:rPr>
          <w:rFonts w:ascii="Arial" w:hAnsi="Arial"/>
          <w:b/>
          <w:spacing w:val="-3"/>
          <w:sz w:val="22"/>
        </w:rPr>
        <w:t>.3)</w:t>
      </w:r>
    </w:p>
    <w:p w:rsidR="00443979" w:rsidRPr="00966C41" w:rsidRDefault="0044397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443979" w:rsidRDefault="0044397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443979">
        <w:rPr>
          <w:rFonts w:ascii="Arial" w:hAnsi="Arial" w:cs="Arial"/>
          <w:sz w:val="22"/>
          <w:szCs w:val="22"/>
        </w:rPr>
        <w:t xml:space="preserve">If </w:t>
      </w:r>
      <w:r w:rsidR="00935367">
        <w:rPr>
          <w:rFonts w:ascii="Arial" w:hAnsi="Arial" w:cs="Arial"/>
          <w:sz w:val="22"/>
          <w:szCs w:val="22"/>
        </w:rPr>
        <w:t>4.8</w:t>
      </w:r>
      <w:r w:rsidRPr="00443979">
        <w:rPr>
          <w:rFonts w:ascii="Arial" w:hAnsi="Arial" w:cs="Arial"/>
          <w:sz w:val="22"/>
          <w:szCs w:val="22"/>
        </w:rPr>
        <w:t>.3 b) applies, the mentioned requirements must be tested in addition.</w:t>
      </w:r>
    </w:p>
    <w:p w:rsidR="00F56037" w:rsidRDefault="00F56037" w:rsidP="00F56037">
      <w:pPr>
        <w:pStyle w:val="Default"/>
        <w:ind w:left="1440" w:hanging="1440"/>
        <w:rPr>
          <w:rFonts w:ascii="Arial" w:hAnsi="Arial" w:cs="Arial"/>
          <w:b/>
          <w:bCs/>
          <w:sz w:val="22"/>
          <w:szCs w:val="22"/>
        </w:rPr>
      </w:pPr>
    </w:p>
    <w:p w:rsidR="00F1066F" w:rsidRPr="00D719EB" w:rsidRDefault="00272B31" w:rsidP="00F56037">
      <w:pPr>
        <w:pStyle w:val="Default"/>
        <w:ind w:left="1440" w:hanging="1440"/>
        <w:rPr>
          <w:rFonts w:ascii="Arial" w:hAnsi="Arial" w:cs="Arial"/>
          <w:sz w:val="22"/>
          <w:szCs w:val="22"/>
        </w:rPr>
      </w:pPr>
      <w:r>
        <w:rPr>
          <w:rFonts w:ascii="Arial" w:hAnsi="Arial" w:cs="Arial"/>
          <w:b/>
          <w:bCs/>
          <w:sz w:val="22"/>
          <w:szCs w:val="22"/>
        </w:rPr>
        <w:t>A.6.2.9</w:t>
      </w:r>
      <w:r w:rsidR="00F1066F" w:rsidRPr="00D719EB">
        <w:rPr>
          <w:rFonts w:ascii="Arial" w:hAnsi="Arial" w:cs="Arial"/>
          <w:b/>
          <w:bCs/>
          <w:sz w:val="22"/>
          <w:szCs w:val="22"/>
        </w:rPr>
        <w:t xml:space="preserve">.1 </w:t>
      </w:r>
      <w:r w:rsidR="00F1066F" w:rsidRPr="00D719EB">
        <w:rPr>
          <w:rFonts w:ascii="Arial" w:hAnsi="Arial" w:cs="Arial"/>
          <w:b/>
          <w:bCs/>
          <w:sz w:val="22"/>
          <w:szCs w:val="22"/>
        </w:rPr>
        <w:tab/>
        <w:t xml:space="preserve">Tilting of </w:t>
      </w:r>
      <w:r w:rsidR="00727842">
        <w:rPr>
          <w:rFonts w:ascii="Arial" w:hAnsi="Arial" w:cs="Arial"/>
          <w:b/>
          <w:sz w:val="22"/>
          <w:szCs w:val="22"/>
        </w:rPr>
        <w:t>AGFI</w:t>
      </w:r>
      <w:r w:rsidR="00F1066F" w:rsidRPr="001E20A8">
        <w:rPr>
          <w:rFonts w:ascii="Arial" w:hAnsi="Arial" w:cs="Arial"/>
          <w:b/>
          <w:sz w:val="22"/>
          <w:szCs w:val="22"/>
        </w:rPr>
        <w:t>s</w:t>
      </w:r>
      <w:r w:rsidR="00F1066F" w:rsidRPr="00D719EB">
        <w:rPr>
          <w:rFonts w:ascii="Arial" w:hAnsi="Arial" w:cs="Arial"/>
          <w:b/>
          <w:bCs/>
          <w:sz w:val="22"/>
          <w:szCs w:val="22"/>
        </w:rPr>
        <w:t xml:space="preserve"> </w:t>
      </w:r>
      <w:r w:rsidR="00FC7D60">
        <w:rPr>
          <w:rFonts w:ascii="Arial" w:hAnsi="Arial" w:cs="Arial"/>
          <w:b/>
          <w:bCs/>
          <w:sz w:val="22"/>
          <w:szCs w:val="22"/>
        </w:rPr>
        <w:t xml:space="preserve">fitted </w:t>
      </w:r>
      <w:r w:rsidR="00F1066F" w:rsidRPr="00D719EB">
        <w:rPr>
          <w:rFonts w:ascii="Arial" w:hAnsi="Arial" w:cs="Arial"/>
          <w:b/>
          <w:bCs/>
          <w:sz w:val="22"/>
          <w:szCs w:val="22"/>
        </w:rPr>
        <w:t>with a level indicator or automatic tilt sensor (</w:t>
      </w:r>
      <w:r w:rsidR="00935367">
        <w:rPr>
          <w:rFonts w:ascii="Arial" w:hAnsi="Arial" w:cs="Arial"/>
          <w:b/>
          <w:bCs/>
          <w:sz w:val="22"/>
          <w:szCs w:val="22"/>
        </w:rPr>
        <w:t>4.8</w:t>
      </w:r>
      <w:r w:rsidR="00E503BE" w:rsidRPr="00D719EB">
        <w:rPr>
          <w:rFonts w:ascii="Arial" w:hAnsi="Arial" w:cs="Arial"/>
          <w:b/>
          <w:bCs/>
          <w:sz w:val="22"/>
          <w:szCs w:val="22"/>
        </w:rPr>
        <w:t xml:space="preserve">.3 </w:t>
      </w:r>
      <w:r w:rsidR="00F1066F" w:rsidRPr="00D719EB">
        <w:rPr>
          <w:rFonts w:ascii="Arial" w:hAnsi="Arial" w:cs="Arial"/>
          <w:b/>
          <w:bCs/>
          <w:sz w:val="22"/>
          <w:szCs w:val="22"/>
        </w:rPr>
        <w:t>a</w:t>
      </w:r>
      <w:r w:rsidR="000D0245">
        <w:rPr>
          <w:rFonts w:ascii="Arial" w:hAnsi="Arial" w:cs="Arial"/>
          <w:b/>
          <w:bCs/>
          <w:sz w:val="22"/>
          <w:szCs w:val="22"/>
        </w:rPr>
        <w:t>)</w:t>
      </w:r>
      <w:r w:rsidR="00F1066F" w:rsidRPr="00D719EB">
        <w:rPr>
          <w:rFonts w:ascii="Arial" w:hAnsi="Arial" w:cs="Arial"/>
          <w:b/>
          <w:bCs/>
          <w:sz w:val="22"/>
          <w:szCs w:val="22"/>
        </w:rPr>
        <w:t xml:space="preserve"> and b</w:t>
      </w:r>
      <w:r w:rsidR="000D0245">
        <w:rPr>
          <w:rFonts w:ascii="Arial" w:hAnsi="Arial" w:cs="Arial"/>
          <w:b/>
          <w:bCs/>
          <w:sz w:val="22"/>
          <w:szCs w:val="22"/>
        </w:rPr>
        <w:t>)</w:t>
      </w:r>
      <w:r w:rsidR="00F1066F" w:rsidRPr="00D719EB">
        <w:rPr>
          <w:rFonts w:ascii="Arial" w:hAnsi="Arial" w:cs="Arial"/>
          <w:b/>
          <w:bCs/>
          <w:sz w:val="22"/>
          <w:szCs w:val="22"/>
        </w:rPr>
        <w:t xml:space="preserve">) </w:t>
      </w:r>
    </w:p>
    <w:p w:rsidR="00F56037" w:rsidRDefault="00F56037" w:rsidP="00F56037">
      <w:pPr>
        <w:pStyle w:val="Default"/>
        <w:ind w:left="1123" w:hanging="1123"/>
        <w:rPr>
          <w:rFonts w:ascii="Arial" w:hAnsi="Arial" w:cs="Arial"/>
          <w:b/>
          <w:bCs/>
          <w:sz w:val="22"/>
          <w:szCs w:val="22"/>
        </w:rPr>
      </w:pPr>
    </w:p>
    <w:p w:rsidR="00F1066F" w:rsidRPr="00D719EB" w:rsidRDefault="00272B31" w:rsidP="00851606">
      <w:pPr>
        <w:pStyle w:val="Default"/>
        <w:ind w:left="1123" w:hanging="1123"/>
        <w:rPr>
          <w:rFonts w:ascii="Arial" w:hAnsi="Arial" w:cs="Arial"/>
          <w:sz w:val="22"/>
          <w:szCs w:val="22"/>
        </w:rPr>
      </w:pPr>
      <w:r>
        <w:rPr>
          <w:rFonts w:ascii="Arial" w:hAnsi="Arial" w:cs="Arial"/>
          <w:b/>
          <w:bCs/>
          <w:sz w:val="22"/>
          <w:szCs w:val="22"/>
        </w:rPr>
        <w:t>A.6.2.9</w:t>
      </w:r>
      <w:r w:rsidR="00F1066F" w:rsidRPr="00D719EB">
        <w:rPr>
          <w:rFonts w:ascii="Arial" w:hAnsi="Arial" w:cs="Arial"/>
          <w:b/>
          <w:bCs/>
          <w:sz w:val="22"/>
          <w:szCs w:val="22"/>
        </w:rPr>
        <w:t xml:space="preserve">.1.1 </w:t>
      </w:r>
      <w:r w:rsidR="00F1066F" w:rsidRPr="00D719EB">
        <w:rPr>
          <w:rFonts w:ascii="Arial" w:hAnsi="Arial" w:cs="Arial"/>
          <w:b/>
          <w:bCs/>
          <w:sz w:val="22"/>
          <w:szCs w:val="22"/>
        </w:rPr>
        <w:tab/>
      </w:r>
      <w:proofErr w:type="gramStart"/>
      <w:r w:rsidR="00F1066F" w:rsidRPr="00D719EB">
        <w:rPr>
          <w:rFonts w:ascii="Arial" w:hAnsi="Arial" w:cs="Arial"/>
          <w:b/>
          <w:bCs/>
          <w:sz w:val="22"/>
          <w:szCs w:val="22"/>
        </w:rPr>
        <w:t>Tilting</w:t>
      </w:r>
      <w:proofErr w:type="gramEnd"/>
      <w:r w:rsidR="00F1066F" w:rsidRPr="00D719EB">
        <w:rPr>
          <w:rFonts w:ascii="Arial" w:hAnsi="Arial" w:cs="Arial"/>
          <w:b/>
          <w:bCs/>
          <w:sz w:val="22"/>
          <w:szCs w:val="22"/>
        </w:rPr>
        <w:t xml:space="preserve"> at no-load </w:t>
      </w:r>
    </w:p>
    <w:p w:rsidR="00851606" w:rsidRDefault="00851606" w:rsidP="00851606">
      <w:pPr>
        <w:pStyle w:val="Default"/>
        <w:jc w:val="both"/>
        <w:rPr>
          <w:rFonts w:ascii="Arial" w:hAnsi="Arial" w:cs="Arial"/>
          <w:sz w:val="22"/>
          <w:szCs w:val="22"/>
        </w:rPr>
      </w:pPr>
    </w:p>
    <w:p w:rsidR="00F1066F" w:rsidRPr="00D719EB" w:rsidRDefault="00F1066F" w:rsidP="00851606">
      <w:pPr>
        <w:pStyle w:val="Default"/>
        <w:jc w:val="both"/>
        <w:rPr>
          <w:rFonts w:ascii="Arial" w:hAnsi="Arial" w:cs="Arial"/>
          <w:sz w:val="22"/>
          <w:szCs w:val="22"/>
        </w:rPr>
      </w:pPr>
      <w:r w:rsidRPr="00D719EB">
        <w:rPr>
          <w:rFonts w:ascii="Arial" w:hAnsi="Arial" w:cs="Arial"/>
          <w:sz w:val="22"/>
          <w:szCs w:val="22"/>
        </w:rPr>
        <w:t xml:space="preserve">The </w:t>
      </w:r>
      <w:r w:rsidR="00727842">
        <w:rPr>
          <w:rFonts w:ascii="Arial" w:hAnsi="Arial" w:cs="Arial"/>
          <w:sz w:val="22"/>
          <w:szCs w:val="22"/>
        </w:rPr>
        <w:t>AGFI</w:t>
      </w:r>
      <w:r w:rsidRPr="00D719EB">
        <w:rPr>
          <w:rFonts w:ascii="Arial" w:hAnsi="Arial" w:cs="Arial"/>
          <w:sz w:val="22"/>
          <w:szCs w:val="22"/>
        </w:rPr>
        <w:t xml:space="preserve"> shall be set to zero in its reference position (not tilted). The </w:t>
      </w:r>
      <w:r w:rsidR="00727842">
        <w:rPr>
          <w:rFonts w:ascii="Arial" w:hAnsi="Arial" w:cs="Arial"/>
          <w:sz w:val="22"/>
          <w:szCs w:val="22"/>
        </w:rPr>
        <w:t>AGFI</w:t>
      </w:r>
      <w:r w:rsidRPr="00D719EB">
        <w:rPr>
          <w:rFonts w:ascii="Arial" w:hAnsi="Arial" w:cs="Arial"/>
          <w:sz w:val="22"/>
          <w:szCs w:val="22"/>
        </w:rPr>
        <w:t xml:space="preserve"> shall then be tilted longitudinally up to the limiting value of tilting. The zero indication is noted. </w:t>
      </w:r>
      <w:r w:rsidR="000E7CF4" w:rsidRPr="000E7CF4">
        <w:rPr>
          <w:rFonts w:ascii="Arial" w:hAnsi="Arial" w:cs="Arial"/>
          <w:sz w:val="22"/>
          <w:szCs w:val="22"/>
        </w:rPr>
        <w:t>This test shall be repeated for each direction (longitudinally backwards and forwards, transversally leftside and rightside)</w:t>
      </w:r>
      <w:r w:rsidRPr="000E7CF4">
        <w:rPr>
          <w:rFonts w:ascii="Arial" w:hAnsi="Arial" w:cs="Arial"/>
          <w:sz w:val="22"/>
          <w:szCs w:val="22"/>
        </w:rPr>
        <w:t>.</w:t>
      </w:r>
      <w:r w:rsidRPr="00D719EB">
        <w:rPr>
          <w:rFonts w:ascii="Arial" w:hAnsi="Arial" w:cs="Arial"/>
          <w:sz w:val="22"/>
          <w:szCs w:val="22"/>
        </w:rPr>
        <w:t xml:space="preserve"> </w:t>
      </w:r>
    </w:p>
    <w:p w:rsidR="00F1066F" w:rsidRPr="00D719EB" w:rsidRDefault="00272B31" w:rsidP="00851606">
      <w:pPr>
        <w:pStyle w:val="Default"/>
        <w:ind w:left="1123" w:hanging="1123"/>
        <w:rPr>
          <w:rFonts w:ascii="Arial" w:hAnsi="Arial" w:cs="Arial"/>
          <w:sz w:val="22"/>
          <w:szCs w:val="22"/>
        </w:rPr>
      </w:pPr>
      <w:r>
        <w:rPr>
          <w:rFonts w:ascii="Arial" w:hAnsi="Arial" w:cs="Arial"/>
          <w:b/>
          <w:sz w:val="22"/>
          <w:szCs w:val="22"/>
        </w:rPr>
        <w:t>A.6.2.9</w:t>
      </w:r>
      <w:r w:rsidR="00D60E12" w:rsidRPr="00D60E12">
        <w:rPr>
          <w:rFonts w:ascii="Arial" w:hAnsi="Arial" w:cs="Arial"/>
          <w:b/>
          <w:sz w:val="22"/>
          <w:szCs w:val="22"/>
        </w:rPr>
        <w:t>.1.2</w:t>
      </w:r>
      <w:r w:rsidR="00F1066F" w:rsidRPr="00D719EB">
        <w:rPr>
          <w:rFonts w:ascii="Arial" w:hAnsi="Arial" w:cs="Arial"/>
          <w:b/>
          <w:bCs/>
          <w:sz w:val="22"/>
          <w:szCs w:val="22"/>
        </w:rPr>
        <w:tab/>
      </w:r>
      <w:proofErr w:type="gramStart"/>
      <w:r w:rsidR="00F1066F" w:rsidRPr="00D719EB">
        <w:rPr>
          <w:rFonts w:ascii="Arial" w:hAnsi="Arial" w:cs="Arial"/>
          <w:b/>
          <w:bCs/>
          <w:sz w:val="22"/>
          <w:szCs w:val="22"/>
        </w:rPr>
        <w:t>Tilting</w:t>
      </w:r>
      <w:proofErr w:type="gramEnd"/>
      <w:r w:rsidR="00F1066F" w:rsidRPr="00D719EB">
        <w:rPr>
          <w:rFonts w:ascii="Arial" w:hAnsi="Arial" w:cs="Arial"/>
          <w:b/>
          <w:bCs/>
          <w:sz w:val="22"/>
          <w:szCs w:val="22"/>
        </w:rPr>
        <w:t xml:space="preserve"> when loaded </w:t>
      </w:r>
    </w:p>
    <w:p w:rsidR="00851606" w:rsidRDefault="00851606" w:rsidP="00F1066F">
      <w:p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rPr>
      </w:pPr>
    </w:p>
    <w:p w:rsidR="00F1066F" w:rsidRPr="001C619D" w:rsidRDefault="00F1066F" w:rsidP="00F1066F">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1C619D">
        <w:rPr>
          <w:rFonts w:ascii="Arial" w:hAnsi="Arial" w:cs="Arial"/>
          <w:sz w:val="22"/>
          <w:szCs w:val="22"/>
        </w:rPr>
        <w:t xml:space="preserve">The </w:t>
      </w:r>
      <w:r w:rsidR="00727842" w:rsidRPr="001C619D">
        <w:rPr>
          <w:rFonts w:ascii="Arial" w:hAnsi="Arial" w:cs="Arial"/>
          <w:sz w:val="22"/>
          <w:szCs w:val="22"/>
        </w:rPr>
        <w:t>AGFI</w:t>
      </w:r>
      <w:r w:rsidRPr="001C619D">
        <w:rPr>
          <w:rFonts w:ascii="Arial" w:hAnsi="Arial" w:cs="Arial"/>
          <w:sz w:val="22"/>
          <w:szCs w:val="22"/>
        </w:rPr>
        <w:t xml:space="preserve"> shall be set to zero in its reference position and two weighings shall be carried out at a load close to the lowest load where the maximum permissible error changes, and at a load close to Max. The </w:t>
      </w:r>
      <w:r w:rsidR="00727842" w:rsidRPr="001C619D">
        <w:rPr>
          <w:rFonts w:ascii="Arial" w:hAnsi="Arial" w:cs="Arial"/>
          <w:sz w:val="22"/>
          <w:szCs w:val="22"/>
        </w:rPr>
        <w:t>AGFI</w:t>
      </w:r>
      <w:r w:rsidRPr="001C619D">
        <w:rPr>
          <w:rFonts w:ascii="Arial" w:hAnsi="Arial" w:cs="Arial"/>
          <w:sz w:val="22"/>
          <w:szCs w:val="22"/>
        </w:rPr>
        <w:t xml:space="preserve">s is then unloaded and tilted longitudinally and set to zero. The tilting shall be equal to the limiting value of tilting. Weighing tests as described above shall be performed. </w:t>
      </w:r>
      <w:r w:rsidR="001C619D" w:rsidRPr="001C619D">
        <w:rPr>
          <w:rFonts w:ascii="Arial" w:hAnsi="Arial" w:cs="Arial"/>
          <w:sz w:val="22"/>
          <w:szCs w:val="22"/>
        </w:rPr>
        <w:t>This test shall be repeated for each direction (longitudinally backwards and forwards, transversally leftside and rightside)</w:t>
      </w:r>
      <w:r w:rsidRPr="001C619D">
        <w:rPr>
          <w:rFonts w:ascii="Arial" w:hAnsi="Arial" w:cs="Arial"/>
          <w:sz w:val="22"/>
          <w:szCs w:val="22"/>
        </w:rPr>
        <w:t>.</w:t>
      </w:r>
    </w:p>
    <w:p w:rsidR="00F1066F" w:rsidRPr="00D719EB" w:rsidRDefault="00F1066F"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p>
    <w:p w:rsidR="00F1066F" w:rsidRDefault="00272B31" w:rsidP="00851606">
      <w:pPr>
        <w:pStyle w:val="Default"/>
        <w:ind w:left="1123" w:hanging="1123"/>
        <w:rPr>
          <w:rFonts w:ascii="Arial" w:hAnsi="Arial" w:cs="Arial"/>
          <w:b/>
          <w:bCs/>
          <w:sz w:val="22"/>
          <w:szCs w:val="22"/>
        </w:rPr>
      </w:pPr>
      <w:r>
        <w:rPr>
          <w:rFonts w:ascii="Arial" w:hAnsi="Arial" w:cs="Arial"/>
          <w:b/>
          <w:bCs/>
          <w:sz w:val="22"/>
          <w:szCs w:val="22"/>
        </w:rPr>
        <w:t>A.6.2.9</w:t>
      </w:r>
      <w:r w:rsidR="00E251A7">
        <w:rPr>
          <w:rFonts w:ascii="Arial" w:hAnsi="Arial" w:cs="Arial"/>
          <w:b/>
          <w:bCs/>
          <w:sz w:val="22"/>
          <w:szCs w:val="22"/>
        </w:rPr>
        <w:t>.2</w:t>
      </w:r>
      <w:r w:rsidR="00E503BE" w:rsidRPr="00D719EB">
        <w:rPr>
          <w:rFonts w:ascii="Arial" w:hAnsi="Arial" w:cs="Arial"/>
          <w:b/>
          <w:bCs/>
          <w:sz w:val="22"/>
          <w:szCs w:val="22"/>
        </w:rPr>
        <w:tab/>
      </w:r>
      <w:r w:rsidR="00727842">
        <w:rPr>
          <w:rFonts w:ascii="Arial" w:hAnsi="Arial" w:cs="Arial"/>
          <w:b/>
          <w:bCs/>
          <w:sz w:val="22"/>
          <w:szCs w:val="22"/>
        </w:rPr>
        <w:t>AGFI</w:t>
      </w:r>
      <w:r w:rsidR="00E503BE" w:rsidRPr="00D719EB">
        <w:rPr>
          <w:rFonts w:ascii="Arial" w:hAnsi="Arial" w:cs="Arial"/>
          <w:b/>
          <w:bCs/>
          <w:sz w:val="22"/>
          <w:szCs w:val="22"/>
        </w:rPr>
        <w:t>s not fitted with a level indicator or</w:t>
      </w:r>
      <w:r w:rsidR="00F1066F" w:rsidRPr="0094040D">
        <w:rPr>
          <w:rFonts w:ascii="Arial" w:hAnsi="Arial" w:cs="Arial"/>
          <w:b/>
          <w:sz w:val="22"/>
          <w:szCs w:val="22"/>
        </w:rPr>
        <w:t xml:space="preserve"> an automatic tilt sensor</w:t>
      </w:r>
      <w:r w:rsidR="00F1066F" w:rsidRPr="0094040D">
        <w:rPr>
          <w:rFonts w:ascii="Arial" w:hAnsi="Arial" w:cs="Arial"/>
          <w:b/>
          <w:bCs/>
          <w:sz w:val="22"/>
          <w:szCs w:val="22"/>
        </w:rPr>
        <w:t xml:space="preserve"> (</w:t>
      </w:r>
      <w:r w:rsidR="00935367">
        <w:rPr>
          <w:rFonts w:ascii="Arial" w:hAnsi="Arial" w:cs="Arial"/>
          <w:b/>
          <w:bCs/>
          <w:sz w:val="22"/>
          <w:szCs w:val="22"/>
        </w:rPr>
        <w:t>4.8</w:t>
      </w:r>
      <w:r w:rsidR="009415EC">
        <w:rPr>
          <w:rFonts w:ascii="Arial" w:hAnsi="Arial" w:cs="Arial"/>
          <w:b/>
          <w:bCs/>
          <w:sz w:val="22"/>
          <w:szCs w:val="22"/>
        </w:rPr>
        <w:t xml:space="preserve">.3 c) </w:t>
      </w:r>
    </w:p>
    <w:p w:rsidR="00851606" w:rsidRPr="00D719EB" w:rsidRDefault="00851606" w:rsidP="00851606">
      <w:pPr>
        <w:pStyle w:val="Default"/>
        <w:ind w:left="1123" w:hanging="1123"/>
        <w:rPr>
          <w:rFonts w:ascii="Arial" w:hAnsi="Arial" w:cs="Arial"/>
          <w:sz w:val="22"/>
          <w:szCs w:val="22"/>
        </w:rPr>
      </w:pPr>
    </w:p>
    <w:p w:rsidR="00F1066F" w:rsidRPr="00D719EB" w:rsidRDefault="00F1066F" w:rsidP="00F1066F">
      <w:p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rPr>
      </w:pPr>
      <w:r w:rsidRPr="00D719EB">
        <w:rPr>
          <w:rFonts w:ascii="Arial" w:hAnsi="Arial" w:cs="Arial"/>
          <w:sz w:val="22"/>
          <w:szCs w:val="22"/>
        </w:rPr>
        <w:t xml:space="preserve">The test in </w:t>
      </w:r>
      <w:r w:rsidR="00272B31">
        <w:rPr>
          <w:rFonts w:ascii="Arial" w:hAnsi="Arial" w:cs="Arial"/>
          <w:sz w:val="22"/>
          <w:szCs w:val="22"/>
        </w:rPr>
        <w:t>A.6.2.9</w:t>
      </w:r>
      <w:r w:rsidR="00D60E12" w:rsidRPr="00D60E12">
        <w:rPr>
          <w:rFonts w:ascii="Arial" w:hAnsi="Arial" w:cs="Arial"/>
          <w:sz w:val="22"/>
          <w:szCs w:val="22"/>
        </w:rPr>
        <w:t>.1</w:t>
      </w:r>
      <w:r w:rsidR="00D60E12">
        <w:t xml:space="preserve"> </w:t>
      </w:r>
      <w:r w:rsidRPr="00D719EB">
        <w:rPr>
          <w:rFonts w:ascii="Arial" w:hAnsi="Arial" w:cs="Arial"/>
          <w:sz w:val="22"/>
          <w:szCs w:val="22"/>
        </w:rPr>
        <w:t xml:space="preserve">only applies for </w:t>
      </w:r>
      <w:r w:rsidR="00727842">
        <w:rPr>
          <w:rFonts w:ascii="Arial" w:hAnsi="Arial" w:cs="Arial"/>
          <w:sz w:val="22"/>
          <w:szCs w:val="22"/>
        </w:rPr>
        <w:t>AGFI</w:t>
      </w:r>
      <w:r w:rsidRPr="00D719EB">
        <w:rPr>
          <w:rFonts w:ascii="Arial" w:hAnsi="Arial" w:cs="Arial"/>
          <w:sz w:val="22"/>
          <w:szCs w:val="22"/>
        </w:rPr>
        <w:t>s liable to be tilted and not fitted with a level indicator which clearly indicates when the maximum permissible tilt has been exceeded nor with an automatic tilt sensor which clearly indicates when the maximum permissible tilt has been exceeded (e.g. by producing an error code or signal) and inhibit</w:t>
      </w:r>
      <w:r w:rsidR="009415EC">
        <w:rPr>
          <w:rFonts w:ascii="Arial" w:hAnsi="Arial" w:cs="Arial"/>
          <w:sz w:val="22"/>
          <w:szCs w:val="22"/>
        </w:rPr>
        <w:t>s any printout and transmission of measurement data.</w:t>
      </w:r>
    </w:p>
    <w:p w:rsidR="000B627E" w:rsidRDefault="000B627E" w:rsidP="00F003FC">
      <w:pPr>
        <w:tabs>
          <w:tab w:val="left" w:pos="0"/>
          <w:tab w:val="left" w:pos="567"/>
          <w:tab w:val="left" w:pos="709"/>
          <w:tab w:val="left" w:pos="1400"/>
          <w:tab w:val="left" w:pos="1440"/>
          <w:tab w:val="left" w:pos="1500"/>
        </w:tabs>
        <w:suppressAutoHyphens/>
        <w:ind w:left="567" w:hanging="567"/>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505" w:type="dxa"/>
        <w:tblInd w:w="56" w:type="dxa"/>
        <w:tblLayout w:type="fixed"/>
        <w:tblCellMar>
          <w:left w:w="56" w:type="dxa"/>
          <w:right w:w="56" w:type="dxa"/>
        </w:tblCellMar>
        <w:tblLook w:val="0000"/>
      </w:tblPr>
      <w:tblGrid>
        <w:gridCol w:w="3312"/>
        <w:gridCol w:w="5193"/>
      </w:tblGrid>
      <w:tr w:rsidR="004B40A8" w:rsidRPr="00966C41" w:rsidTr="00421D78">
        <w:tc>
          <w:tcPr>
            <w:tcW w:w="3312" w:type="dxa"/>
          </w:tcPr>
          <w:p w:rsidR="004B40A8" w:rsidRPr="000C2FFE"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0C2FFE">
              <w:rPr>
                <w:rFonts w:ascii="Arial" w:hAnsi="Arial"/>
                <w:spacing w:val="-3"/>
                <w:sz w:val="22"/>
              </w:rPr>
              <w:t>Object of the test:</w:t>
            </w:r>
          </w:p>
        </w:tc>
        <w:tc>
          <w:tcPr>
            <w:tcW w:w="5193" w:type="dxa"/>
          </w:tcPr>
          <w:p w:rsidR="004B40A8" w:rsidRPr="00966C41" w:rsidRDefault="004B40A8" w:rsidP="00925DC7">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To verify compliance with the provisions given in </w:t>
            </w:r>
            <w:r w:rsidR="00935367">
              <w:rPr>
                <w:rFonts w:ascii="Arial" w:hAnsi="Arial"/>
                <w:spacing w:val="-3"/>
                <w:sz w:val="22"/>
              </w:rPr>
              <w:t>4.8</w:t>
            </w:r>
            <w:r w:rsidR="00925DC7">
              <w:rPr>
                <w:rFonts w:ascii="Arial" w:hAnsi="Arial"/>
                <w:spacing w:val="-3"/>
                <w:sz w:val="22"/>
              </w:rPr>
              <w:t>.3</w:t>
            </w:r>
            <w:r w:rsidRPr="00966C41">
              <w:rPr>
                <w:rFonts w:ascii="Arial" w:hAnsi="Arial"/>
                <w:spacing w:val="-3"/>
                <w:sz w:val="22"/>
              </w:rPr>
              <w:t>.</w:t>
            </w:r>
          </w:p>
        </w:tc>
      </w:tr>
      <w:tr w:rsidR="004B40A8" w:rsidRPr="00966C41"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procedure in brief:</w:t>
            </w: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The test consist of tilting the EUT both forwards and backwards, longitudinally and from side to side (transversely), while observing the weight indications for a static test load.</w:t>
            </w:r>
          </w:p>
        </w:tc>
      </w:tr>
      <w:tr w:rsidR="004B40A8" w:rsidRPr="00966C41"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severity:</w:t>
            </w:r>
          </w:p>
        </w:tc>
        <w:tc>
          <w:tcPr>
            <w:tcW w:w="5193" w:type="dxa"/>
          </w:tcPr>
          <w:p w:rsidR="004B40A8" w:rsidRPr="00966C41" w:rsidRDefault="004B40A8" w:rsidP="00F21A8B">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Two test loads at </w:t>
            </w:r>
            <w:r w:rsidR="00F21A8B" w:rsidRPr="00966C41">
              <w:rPr>
                <w:rFonts w:ascii="Arial" w:hAnsi="Arial"/>
                <w:spacing w:val="-3"/>
                <w:sz w:val="22"/>
              </w:rPr>
              <w:t>a tilt of 5</w:t>
            </w:r>
            <w:r w:rsidR="00F21A8B">
              <w:rPr>
                <w:rFonts w:ascii="Arial" w:hAnsi="Arial"/>
                <w:spacing w:val="-3"/>
                <w:sz w:val="22"/>
              </w:rPr>
              <w:t xml:space="preserve"> </w:t>
            </w:r>
            <w:r w:rsidR="00F21A8B" w:rsidRPr="00966C41">
              <w:rPr>
                <w:rFonts w:ascii="Arial" w:hAnsi="Arial"/>
                <w:spacing w:val="-3"/>
                <w:sz w:val="22"/>
              </w:rPr>
              <w:t>%</w:t>
            </w:r>
            <w:r w:rsidR="00F21A8B">
              <w:rPr>
                <w:rFonts w:ascii="Arial" w:hAnsi="Arial"/>
                <w:spacing w:val="-3"/>
                <w:sz w:val="22"/>
              </w:rPr>
              <w:t xml:space="preserve"> at </w:t>
            </w:r>
            <w:r w:rsidRPr="00966C41">
              <w:rPr>
                <w:rFonts w:ascii="Arial" w:hAnsi="Arial"/>
                <w:spacing w:val="-3"/>
                <w:sz w:val="22"/>
              </w:rPr>
              <w:t xml:space="preserve">Min </w:t>
            </w:r>
            <w:r w:rsidR="00450D12">
              <w:rPr>
                <w:rFonts w:ascii="Arial" w:hAnsi="Arial"/>
                <w:spacing w:val="-3"/>
                <w:sz w:val="22"/>
              </w:rPr>
              <w:t>(</w:t>
            </w:r>
            <w:r w:rsidR="00450D12" w:rsidRPr="001C619D">
              <w:rPr>
                <w:rFonts w:ascii="Arial" w:hAnsi="Arial" w:cs="Arial"/>
                <w:sz w:val="22"/>
                <w:szCs w:val="22"/>
              </w:rPr>
              <w:t>load close to the lowest load where the maximum permissible error changes</w:t>
            </w:r>
            <w:r w:rsidR="00450D12">
              <w:rPr>
                <w:rFonts w:ascii="Arial" w:hAnsi="Arial" w:cs="Arial"/>
                <w:sz w:val="22"/>
                <w:szCs w:val="22"/>
              </w:rPr>
              <w:t>)</w:t>
            </w:r>
            <w:r w:rsidR="00450D12" w:rsidRPr="00966C41">
              <w:rPr>
                <w:rFonts w:ascii="Arial" w:hAnsi="Arial"/>
                <w:spacing w:val="-3"/>
                <w:sz w:val="22"/>
              </w:rPr>
              <w:t xml:space="preserve"> </w:t>
            </w:r>
            <w:r w:rsidRPr="00966C41">
              <w:rPr>
                <w:rFonts w:ascii="Arial" w:hAnsi="Arial"/>
                <w:spacing w:val="-3"/>
                <w:sz w:val="22"/>
              </w:rPr>
              <w:t>and Max</w:t>
            </w:r>
            <w:r w:rsidR="00946011">
              <w:rPr>
                <w:rFonts w:ascii="Arial" w:hAnsi="Arial"/>
                <w:spacing w:val="-3"/>
                <w:sz w:val="22"/>
              </w:rPr>
              <w:t xml:space="preserve">. </w:t>
            </w:r>
            <w:r w:rsidR="00946011" w:rsidRPr="00946011">
              <w:rPr>
                <w:rFonts w:ascii="Arial" w:hAnsi="Arial" w:cs="Arial"/>
                <w:sz w:val="22"/>
                <w:szCs w:val="22"/>
              </w:rPr>
              <w:t>In case of AGFIs intended for installation in vehicles the test shall be conducted at a tilt of 10</w:t>
            </w:r>
            <w:r w:rsidR="006A2E96">
              <w:rPr>
                <w:rFonts w:ascii="Arial" w:hAnsi="Arial" w:cs="Arial"/>
                <w:sz w:val="22"/>
                <w:szCs w:val="22"/>
              </w:rPr>
              <w:t xml:space="preserve"> </w:t>
            </w:r>
            <w:r w:rsidR="00946011" w:rsidRPr="00946011">
              <w:rPr>
                <w:rFonts w:ascii="Arial" w:hAnsi="Arial" w:cs="Arial"/>
                <w:sz w:val="22"/>
                <w:szCs w:val="22"/>
              </w:rPr>
              <w:t>%.</w:t>
            </w:r>
          </w:p>
        </w:tc>
      </w:tr>
      <w:tr w:rsidR="004B40A8" w:rsidRPr="00966C41"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Maximum allowable variations:</w:t>
            </w: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All indications shall be within maximum permissible errors specified in </w:t>
            </w:r>
            <w:r w:rsidR="00935367">
              <w:rPr>
                <w:rFonts w:ascii="Arial" w:hAnsi="Arial"/>
                <w:spacing w:val="-3"/>
                <w:sz w:val="22"/>
              </w:rPr>
              <w:t>4.3</w:t>
            </w:r>
            <w:r w:rsidR="003F0F71">
              <w:rPr>
                <w:rFonts w:ascii="Arial" w:hAnsi="Arial"/>
                <w:spacing w:val="-3"/>
                <w:sz w:val="22"/>
              </w:rPr>
              <w:t>.2</w:t>
            </w:r>
            <w:r w:rsidRPr="00966C41">
              <w:rPr>
                <w:rFonts w:ascii="Arial" w:hAnsi="Arial"/>
                <w:spacing w:val="-3"/>
                <w:sz w:val="22"/>
              </w:rPr>
              <w:t>.</w:t>
            </w:r>
          </w:p>
        </w:tc>
      </w:tr>
      <w:tr w:rsidR="004B40A8" w:rsidRPr="00966C41"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Condition of EUT:</w:t>
            </w:r>
          </w:p>
        </w:tc>
        <w:tc>
          <w:tcPr>
            <w:tcW w:w="5193" w:type="dxa"/>
          </w:tcPr>
          <w:p w:rsidR="004B40A8" w:rsidRPr="00966C41" w:rsidRDefault="0048678D" w:rsidP="00957D6B">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Pr>
                <w:rFonts w:ascii="Arial" w:hAnsi="Arial"/>
                <w:spacing w:val="-3"/>
                <w:sz w:val="22"/>
              </w:rPr>
              <w:t xml:space="preserve">The EUT is switched on for at least the warm-up time specified by the manufacturer. During the test the electrical power supplied to the EUT shall not be switched off. </w:t>
            </w:r>
          </w:p>
        </w:tc>
      </w:tr>
      <w:tr w:rsidR="004B40A8" w:rsidRPr="00966C41" w:rsidTr="00421D78">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Adjust the EUT in its reference position (not tilted) as close to zero indication as practicable. If the instrument is provided with automatic zero-setting it shall not be in operation. </w:t>
            </w:r>
          </w:p>
        </w:tc>
      </w:tr>
      <w:tr w:rsidR="004B40A8"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sequence:</w:t>
            </w:r>
          </w:p>
        </w:tc>
        <w:tc>
          <w:tcPr>
            <w:tcW w:w="5193"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sidRPr="00966C41">
              <w:rPr>
                <w:rFonts w:ascii="Arial" w:hAnsi="Arial"/>
                <w:spacing w:val="-3"/>
                <w:sz w:val="22"/>
              </w:rPr>
              <w:t xml:space="preserve">Record the zero indication. Apply the test load </w:t>
            </w:r>
            <w:r w:rsidRPr="00966C41">
              <w:rPr>
                <w:rFonts w:ascii="Arial" w:hAnsi="Arial"/>
                <w:spacing w:val="-3"/>
                <w:sz w:val="22"/>
              </w:rPr>
              <w:lastRenderedPageBreak/>
              <w:t xml:space="preserve">approximately equal to the Max and record the indication. </w:t>
            </w:r>
            <w:r>
              <w:rPr>
                <w:rFonts w:ascii="Arial" w:hAnsi="Arial"/>
                <w:spacing w:val="-3"/>
                <w:sz w:val="22"/>
                <w:lang w:val="fr-FR"/>
              </w:rPr>
              <w:t>Remove the test load.</w:t>
            </w:r>
          </w:p>
        </w:tc>
      </w:tr>
      <w:tr w:rsidR="004B40A8"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193"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sidRPr="00966C41">
              <w:rPr>
                <w:rFonts w:ascii="Arial" w:hAnsi="Arial"/>
                <w:spacing w:val="-3"/>
                <w:sz w:val="22"/>
              </w:rPr>
              <w:t xml:space="preserve">Tilt the EUT longitudinally to the appropriate extent and record the zero indication. Apply the test load approximately equal to the Max and record the indication. </w:t>
            </w:r>
            <w:r>
              <w:rPr>
                <w:rFonts w:ascii="Arial" w:hAnsi="Arial"/>
                <w:spacing w:val="-3"/>
                <w:sz w:val="22"/>
                <w:lang w:val="fr-FR"/>
              </w:rPr>
              <w:t>Remove the test load.</w:t>
            </w:r>
          </w:p>
        </w:tc>
      </w:tr>
      <w:tr w:rsidR="004B40A8" w:rsidRPr="00966C41"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Without further adjustment to any control affecting metrological performance tilt the EUT to the appropriate extent in the opposite direction and repeat the weighing tests as above.</w:t>
            </w:r>
          </w:p>
        </w:tc>
      </w:tr>
      <w:tr w:rsidR="004B40A8" w:rsidRPr="00966C41" w:rsidTr="00421D78">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Tilt the EUT in the transverse direction to the appropriate extent and repeat the above tests.</w:t>
            </w:r>
          </w:p>
        </w:tc>
      </w:tr>
      <w:tr w:rsidR="004B40A8" w:rsidRPr="00966C41" w:rsidTr="00421D78">
        <w:trPr>
          <w:cantSplit/>
          <w:trHeight w:val="188"/>
        </w:trPr>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Tilt the EUT in the opposite direction and repeat the above tests.</w:t>
            </w:r>
          </w:p>
        </w:tc>
      </w:tr>
      <w:tr w:rsidR="004B40A8" w:rsidTr="00421D78">
        <w:trPr>
          <w:cantSplit/>
          <w:trHeight w:val="187"/>
        </w:trPr>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193" w:type="dxa"/>
          </w:tcPr>
          <w:p w:rsidR="004B40A8" w:rsidRPr="00242A64"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242A64">
              <w:rPr>
                <w:rFonts w:ascii="Arial" w:hAnsi="Arial"/>
                <w:spacing w:val="-3"/>
                <w:sz w:val="22"/>
              </w:rPr>
              <w:t>Record the following data</w:t>
            </w:r>
            <w:r w:rsidR="00242A64" w:rsidRPr="00242A64">
              <w:rPr>
                <w:rFonts w:ascii="Arial" w:hAnsi="Arial"/>
                <w:spacing w:val="-3"/>
                <w:sz w:val="22"/>
              </w:rPr>
              <w:t xml:space="preserve"> for each of the test set-ups as prescribed above</w:t>
            </w:r>
            <w:r w:rsidR="00D11DBA" w:rsidRPr="00242A64">
              <w:rPr>
                <w:rFonts w:ascii="Arial" w:hAnsi="Arial"/>
                <w:spacing w:val="-3"/>
                <w:sz w:val="22"/>
              </w:rPr>
              <w:t>:</w:t>
            </w:r>
          </w:p>
          <w:p w:rsidR="004B40A8" w:rsidRPr="00242A64"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D775C" w:rsidRDefault="00AA0A29">
            <w:pPr>
              <w:numPr>
                <w:ilvl w:val="0"/>
                <w:numId w:val="40"/>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lang w:val="fr-FR"/>
              </w:rPr>
            </w:pPr>
            <w:r>
              <w:rPr>
                <w:rFonts w:ascii="Arial" w:hAnsi="Arial"/>
                <w:spacing w:val="-3"/>
                <w:sz w:val="22"/>
                <w:lang w:val="fr-FR"/>
              </w:rPr>
              <w:t>D</w:t>
            </w:r>
            <w:r w:rsidR="004B40A8">
              <w:rPr>
                <w:rFonts w:ascii="Arial" w:hAnsi="Arial"/>
                <w:spacing w:val="-3"/>
                <w:sz w:val="22"/>
                <w:lang w:val="fr-FR"/>
              </w:rPr>
              <w:t>ate and time</w:t>
            </w:r>
          </w:p>
          <w:p w:rsidR="000D775C" w:rsidRDefault="00AA0A29">
            <w:pPr>
              <w:numPr>
                <w:ilvl w:val="0"/>
                <w:numId w:val="40"/>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lang w:val="fr-FR"/>
              </w:rPr>
            </w:pPr>
            <w:r>
              <w:rPr>
                <w:rFonts w:ascii="Arial" w:hAnsi="Arial"/>
                <w:spacing w:val="-3"/>
                <w:sz w:val="22"/>
                <w:lang w:val="fr-FR"/>
              </w:rPr>
              <w:t>T</w:t>
            </w:r>
            <w:r w:rsidR="004B40A8">
              <w:rPr>
                <w:rFonts w:ascii="Arial" w:hAnsi="Arial"/>
                <w:spacing w:val="-3"/>
                <w:sz w:val="22"/>
                <w:lang w:val="fr-FR"/>
              </w:rPr>
              <w:t>est load</w:t>
            </w:r>
          </w:p>
          <w:p w:rsidR="000D775C" w:rsidRDefault="00AA0A29">
            <w:pPr>
              <w:numPr>
                <w:ilvl w:val="0"/>
                <w:numId w:val="40"/>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lang w:val="fr-FR"/>
              </w:rPr>
            </w:pPr>
            <w:r>
              <w:rPr>
                <w:rFonts w:ascii="Arial" w:hAnsi="Arial"/>
                <w:spacing w:val="-3"/>
                <w:sz w:val="22"/>
                <w:lang w:val="fr-FR"/>
              </w:rPr>
              <w:t>I</w:t>
            </w:r>
            <w:r w:rsidR="004B40A8">
              <w:rPr>
                <w:rFonts w:ascii="Arial" w:hAnsi="Arial"/>
                <w:spacing w:val="-3"/>
                <w:sz w:val="22"/>
                <w:lang w:val="fr-FR"/>
              </w:rPr>
              <w:t>ndications at each tilt</w:t>
            </w:r>
          </w:p>
          <w:p w:rsidR="000D775C" w:rsidRDefault="00AA0A29">
            <w:pPr>
              <w:numPr>
                <w:ilvl w:val="0"/>
                <w:numId w:val="40"/>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lang w:val="fr-FR"/>
              </w:rPr>
            </w:pPr>
            <w:r>
              <w:rPr>
                <w:rFonts w:ascii="Arial" w:hAnsi="Arial"/>
                <w:spacing w:val="-3"/>
                <w:sz w:val="22"/>
                <w:lang w:val="fr-FR"/>
              </w:rPr>
              <w:t>E</w:t>
            </w:r>
            <w:r w:rsidR="004B40A8">
              <w:rPr>
                <w:rFonts w:ascii="Arial" w:hAnsi="Arial"/>
                <w:spacing w:val="-3"/>
                <w:sz w:val="22"/>
                <w:lang w:val="fr-FR"/>
              </w:rPr>
              <w:t>rrors</w:t>
            </w:r>
          </w:p>
          <w:p w:rsidR="000D775C" w:rsidRDefault="00AA0A29">
            <w:pPr>
              <w:numPr>
                <w:ilvl w:val="0"/>
                <w:numId w:val="40"/>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lang w:val="fr-FR"/>
              </w:rPr>
            </w:pPr>
            <w:r>
              <w:rPr>
                <w:rFonts w:ascii="Arial" w:hAnsi="Arial"/>
                <w:spacing w:val="-3"/>
                <w:sz w:val="22"/>
                <w:lang w:val="fr-FR"/>
              </w:rPr>
              <w:t>F</w:t>
            </w:r>
            <w:r w:rsidR="004B40A8">
              <w:rPr>
                <w:rFonts w:ascii="Arial" w:hAnsi="Arial"/>
                <w:spacing w:val="-3"/>
                <w:sz w:val="22"/>
                <w:lang w:val="fr-FR"/>
              </w:rPr>
              <w:t>unctional performance</w:t>
            </w:r>
          </w:p>
          <w:p w:rsidR="004B40A8" w:rsidRDefault="004B40A8" w:rsidP="008F1028">
            <w:p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lang w:val="fr-FR"/>
              </w:rPr>
            </w:pPr>
          </w:p>
        </w:tc>
      </w:tr>
      <w:tr w:rsidR="004B40A8" w:rsidRPr="00966C41" w:rsidTr="00421D78">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p>
        </w:tc>
        <w:tc>
          <w:tcPr>
            <w:tcW w:w="5193"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In order to determine the influence of tilting on the loaded instrument, the indication obtained at each tilt shall be corrected for the deviation from zero which the instrument had prior to loading.</w:t>
            </w:r>
          </w:p>
        </w:tc>
      </w:tr>
    </w:tbl>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A.6.3</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Disturbance tests (</w:t>
      </w:r>
      <w:r w:rsidR="00D301E1">
        <w:rPr>
          <w:rFonts w:ascii="Arial" w:hAnsi="Arial"/>
          <w:spacing w:val="-3"/>
          <w:sz w:val="22"/>
        </w:rPr>
        <w:t>7.2</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0" w:type="auto"/>
        <w:tblLayout w:type="fixed"/>
        <w:tblLook w:val="0000"/>
      </w:tblPr>
      <w:tblGrid>
        <w:gridCol w:w="1384"/>
        <w:gridCol w:w="5103"/>
        <w:gridCol w:w="2126"/>
      </w:tblGrid>
      <w:tr w:rsidR="004B40A8" w:rsidTr="00D11DBA">
        <w:trPr>
          <w:cantSplit/>
          <w:trHeight w:val="204"/>
        </w:trPr>
        <w:tc>
          <w:tcPr>
            <w:tcW w:w="8613" w:type="dxa"/>
            <w:gridSpan w:val="3"/>
            <w:tcBorders>
              <w:bottom w:val="single" w:sz="4" w:space="0" w:color="auto"/>
            </w:tcBorders>
          </w:tcPr>
          <w:p w:rsidR="004B40A8" w:rsidRDefault="004B40A8" w:rsidP="008F1028">
            <w:pPr>
              <w:pStyle w:val="Heading7"/>
              <w:tabs>
                <w:tab w:val="clear" w:pos="-267"/>
                <w:tab w:val="clear" w:pos="710"/>
                <w:tab w:val="clear" w:pos="1154"/>
                <w:tab w:val="left" w:pos="1400"/>
                <w:tab w:val="left" w:pos="1500"/>
              </w:tabs>
              <w:spacing w:after="40"/>
            </w:pPr>
            <w:r>
              <w:t>Summary of disturbance tests</w:t>
            </w:r>
          </w:p>
        </w:tc>
      </w:tr>
      <w:tr w:rsidR="004B40A8" w:rsidTr="00CE3775">
        <w:trPr>
          <w:trHeight w:val="204"/>
        </w:trPr>
        <w:tc>
          <w:tcPr>
            <w:tcW w:w="1384" w:type="dxa"/>
            <w:tcBorders>
              <w:bottom w:val="single" w:sz="4" w:space="0" w:color="auto"/>
            </w:tcBorders>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w:t>
            </w:r>
          </w:p>
        </w:tc>
        <w:tc>
          <w:tcPr>
            <w:tcW w:w="5103" w:type="dxa"/>
            <w:tcBorders>
              <w:bottom w:val="single" w:sz="4" w:space="0" w:color="auto"/>
            </w:tcBorders>
          </w:tcPr>
          <w:p w:rsidR="004B40A8" w:rsidRDefault="004B40A8" w:rsidP="008F1028">
            <w:pPr>
              <w:pStyle w:val="Heading7"/>
              <w:tabs>
                <w:tab w:val="clear" w:pos="-267"/>
                <w:tab w:val="clear" w:pos="710"/>
                <w:tab w:val="clear" w:pos="1154"/>
                <w:tab w:val="left" w:pos="1400"/>
                <w:tab w:val="left" w:pos="1500"/>
              </w:tabs>
              <w:spacing w:after="40"/>
            </w:pPr>
            <w:r>
              <w:t>Test</w:t>
            </w:r>
          </w:p>
        </w:tc>
        <w:tc>
          <w:tcPr>
            <w:tcW w:w="2126" w:type="dxa"/>
            <w:tcBorders>
              <w:bottom w:val="single" w:sz="4" w:space="0" w:color="auto"/>
            </w:tcBorders>
          </w:tcPr>
          <w:p w:rsidR="004B40A8" w:rsidRDefault="004B40A8" w:rsidP="008F1028">
            <w:pPr>
              <w:pStyle w:val="Heading5"/>
              <w:tabs>
                <w:tab w:val="clear" w:pos="-267"/>
                <w:tab w:val="clear" w:pos="710"/>
                <w:tab w:val="clear" w:pos="1154"/>
                <w:tab w:val="left" w:pos="1400"/>
                <w:tab w:val="left" w:pos="1500"/>
              </w:tabs>
              <w:spacing w:before="2" w:after="40"/>
              <w:jc w:val="center"/>
              <w:rPr>
                <w:spacing w:val="0"/>
              </w:rPr>
            </w:pPr>
            <w:r>
              <w:rPr>
                <w:spacing w:val="0"/>
              </w:rPr>
              <w:t>Condition applied</w:t>
            </w:r>
          </w:p>
        </w:tc>
      </w:tr>
      <w:tr w:rsidR="004B40A8" w:rsidTr="00CE3775">
        <w:trPr>
          <w:trHeight w:val="204"/>
        </w:trPr>
        <w:tc>
          <w:tcPr>
            <w:tcW w:w="1384" w:type="dxa"/>
          </w:tcPr>
          <w:p w:rsidR="004B40A8" w:rsidRDefault="004B40A8" w:rsidP="008F1028">
            <w:pPr>
              <w:pStyle w:val="Heading7"/>
              <w:tabs>
                <w:tab w:val="clear" w:pos="-267"/>
                <w:tab w:val="clear" w:pos="710"/>
                <w:tab w:val="clear" w:pos="1154"/>
                <w:tab w:val="left" w:pos="1400"/>
                <w:tab w:val="left" w:pos="1500"/>
              </w:tabs>
              <w:spacing w:after="40"/>
            </w:pPr>
            <w:r>
              <w:lastRenderedPageBreak/>
              <w:t>A.6.3.1</w:t>
            </w:r>
          </w:p>
        </w:tc>
        <w:tc>
          <w:tcPr>
            <w:tcW w:w="5103" w:type="dxa"/>
          </w:tcPr>
          <w:p w:rsidR="004B40A8" w:rsidRPr="00CE3775" w:rsidRDefault="003E1CF3" w:rsidP="008F1028">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cs="Arial"/>
                <w:spacing w:val="-3"/>
                <w:sz w:val="22"/>
                <w:szCs w:val="22"/>
                <w:lang w:val="fr-FR"/>
              </w:rPr>
            </w:pPr>
            <w:r w:rsidRPr="00CE3775">
              <w:rPr>
                <w:rFonts w:ascii="Arial" w:hAnsi="Arial" w:cs="Arial"/>
                <w:sz w:val="22"/>
                <w:szCs w:val="22"/>
              </w:rPr>
              <w:t xml:space="preserve">AC mains </w:t>
            </w:r>
            <w:r w:rsidR="00FC1F95" w:rsidRPr="00CE3775">
              <w:rPr>
                <w:rFonts w:ascii="Arial" w:hAnsi="Arial" w:cs="Arial"/>
                <w:bCs/>
                <w:sz w:val="22"/>
                <w:szCs w:val="22"/>
              </w:rPr>
              <w:t>voltage dips, short interruptions and reductions</w:t>
            </w:r>
          </w:p>
        </w:tc>
        <w:tc>
          <w:tcPr>
            <w:tcW w:w="2126"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Significant fault</w:t>
            </w:r>
          </w:p>
        </w:tc>
      </w:tr>
      <w:tr w:rsidR="004B40A8" w:rsidTr="00CE3775">
        <w:trPr>
          <w:trHeight w:val="204"/>
        </w:trPr>
        <w:tc>
          <w:tcPr>
            <w:tcW w:w="1384" w:type="dxa"/>
          </w:tcPr>
          <w:p w:rsidR="004B40A8" w:rsidRDefault="004B40A8" w:rsidP="008F1028">
            <w:pPr>
              <w:pStyle w:val="Heading7"/>
              <w:tabs>
                <w:tab w:val="clear" w:pos="-267"/>
                <w:tab w:val="clear" w:pos="710"/>
                <w:tab w:val="clear" w:pos="1154"/>
                <w:tab w:val="left" w:pos="1400"/>
                <w:tab w:val="left" w:pos="1500"/>
              </w:tabs>
              <w:spacing w:after="40"/>
            </w:pPr>
            <w:r>
              <w:t>A.6.3.2</w:t>
            </w:r>
          </w:p>
        </w:tc>
        <w:tc>
          <w:tcPr>
            <w:tcW w:w="5103" w:type="dxa"/>
          </w:tcPr>
          <w:p w:rsidR="004B40A8" w:rsidRPr="00CE3775" w:rsidRDefault="00FC1F95" w:rsidP="008F1028">
            <w:pPr>
              <w:tabs>
                <w:tab w:val="left" w:pos="0"/>
                <w:tab w:val="left" w:pos="177"/>
                <w:tab w:val="left" w:pos="355"/>
                <w:tab w:val="left" w:pos="532"/>
                <w:tab w:val="left" w:pos="888"/>
                <w:tab w:val="left" w:pos="1400"/>
                <w:tab w:val="left" w:pos="1440"/>
                <w:tab w:val="left" w:pos="1500"/>
              </w:tabs>
              <w:suppressAutoHyphens/>
              <w:spacing w:before="2" w:after="40"/>
              <w:rPr>
                <w:rFonts w:ascii="Arial" w:hAnsi="Arial" w:cs="Arial"/>
                <w:spacing w:val="-3"/>
                <w:sz w:val="22"/>
                <w:szCs w:val="22"/>
              </w:rPr>
            </w:pPr>
            <w:r w:rsidRPr="00CE3775">
              <w:rPr>
                <w:rFonts w:ascii="Arial" w:hAnsi="Arial" w:cs="Arial"/>
                <w:sz w:val="22"/>
                <w:szCs w:val="22"/>
              </w:rPr>
              <w:t>Bursts (fast transient tests) on mains</w:t>
            </w:r>
            <w:r w:rsidRPr="00CE3775">
              <w:rPr>
                <w:rFonts w:ascii="Arial" w:hAnsi="Arial" w:cs="Arial"/>
                <w:snapToGrid w:val="0"/>
                <w:sz w:val="22"/>
                <w:szCs w:val="22"/>
                <w:lang w:eastAsia="en-US"/>
              </w:rPr>
              <w:t xml:space="preserve"> power</w:t>
            </w:r>
            <w:r w:rsidRPr="00CE3775">
              <w:rPr>
                <w:rFonts w:ascii="Arial" w:hAnsi="Arial" w:cs="Arial"/>
                <w:sz w:val="22"/>
                <w:szCs w:val="22"/>
              </w:rPr>
              <w:t xml:space="preserve"> lines and on </w:t>
            </w:r>
            <w:r w:rsidRPr="00CE3775">
              <w:rPr>
                <w:rFonts w:ascii="Arial" w:hAnsi="Arial" w:cs="Arial"/>
                <w:bCs/>
                <w:sz w:val="22"/>
                <w:szCs w:val="22"/>
              </w:rPr>
              <w:t>signal, data and control</w:t>
            </w:r>
            <w:r w:rsidR="00EE0117" w:rsidRPr="00CE3775">
              <w:rPr>
                <w:rFonts w:ascii="Arial" w:hAnsi="Arial" w:cs="Arial"/>
                <w:bCs/>
                <w:sz w:val="22"/>
                <w:szCs w:val="22"/>
              </w:rPr>
              <w:t xml:space="preserve"> lines</w:t>
            </w:r>
          </w:p>
        </w:tc>
        <w:tc>
          <w:tcPr>
            <w:tcW w:w="2126"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Significant fault</w:t>
            </w:r>
          </w:p>
        </w:tc>
      </w:tr>
      <w:tr w:rsidR="004B40A8" w:rsidTr="00CE3775">
        <w:trPr>
          <w:cantSplit/>
          <w:trHeight w:val="292"/>
        </w:trPr>
        <w:tc>
          <w:tcPr>
            <w:tcW w:w="1384" w:type="dxa"/>
          </w:tcPr>
          <w:p w:rsidR="004B40A8" w:rsidRDefault="004B40A8" w:rsidP="008F1028">
            <w:pPr>
              <w:pStyle w:val="Heading7"/>
              <w:tabs>
                <w:tab w:val="clear" w:pos="-267"/>
                <w:tab w:val="clear" w:pos="710"/>
                <w:tab w:val="clear" w:pos="1154"/>
                <w:tab w:val="left" w:pos="1400"/>
                <w:tab w:val="left" w:pos="1500"/>
              </w:tabs>
              <w:spacing w:after="40"/>
            </w:pPr>
            <w:r>
              <w:t>A.6.3.3</w:t>
            </w:r>
          </w:p>
        </w:tc>
        <w:tc>
          <w:tcPr>
            <w:tcW w:w="5103" w:type="dxa"/>
          </w:tcPr>
          <w:p w:rsidR="004B40A8" w:rsidRPr="00CE3775" w:rsidRDefault="004B40A8" w:rsidP="008F1028">
            <w:pPr>
              <w:tabs>
                <w:tab w:val="left" w:pos="0"/>
                <w:tab w:val="left" w:pos="177"/>
                <w:tab w:val="left" w:pos="355"/>
                <w:tab w:val="left" w:pos="532"/>
                <w:tab w:val="left" w:pos="888"/>
                <w:tab w:val="left" w:pos="1400"/>
                <w:tab w:val="left" w:pos="1440"/>
                <w:tab w:val="left" w:pos="1500"/>
              </w:tabs>
              <w:suppressAutoHyphens/>
              <w:spacing w:before="2" w:after="40"/>
              <w:jc w:val="both"/>
              <w:rPr>
                <w:rFonts w:ascii="Arial" w:hAnsi="Arial" w:cs="Arial"/>
                <w:spacing w:val="-3"/>
                <w:sz w:val="22"/>
                <w:szCs w:val="22"/>
                <w:lang w:val="fr-FR"/>
              </w:rPr>
            </w:pPr>
            <w:r w:rsidRPr="00CE3775">
              <w:rPr>
                <w:rFonts w:ascii="Arial" w:hAnsi="Arial" w:cs="Arial"/>
                <w:spacing w:val="-3"/>
                <w:sz w:val="22"/>
                <w:szCs w:val="22"/>
                <w:lang w:val="fr-FR"/>
              </w:rPr>
              <w:t>Electrosta</w:t>
            </w:r>
            <w:r w:rsidR="00A351ED">
              <w:rPr>
                <w:rFonts w:ascii="Arial" w:hAnsi="Arial" w:cs="Arial"/>
                <w:spacing w:val="-3"/>
                <w:sz w:val="22"/>
                <w:szCs w:val="22"/>
                <w:lang w:val="fr-FR"/>
              </w:rPr>
              <w:t>t</w:t>
            </w:r>
            <w:r w:rsidRPr="00CE3775">
              <w:rPr>
                <w:rFonts w:ascii="Arial" w:hAnsi="Arial" w:cs="Arial"/>
                <w:spacing w:val="-3"/>
                <w:sz w:val="22"/>
                <w:szCs w:val="22"/>
                <w:lang w:val="fr-FR"/>
              </w:rPr>
              <w:t>ic discharge</w:t>
            </w:r>
          </w:p>
        </w:tc>
        <w:tc>
          <w:tcPr>
            <w:tcW w:w="2126"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40"/>
              <w:jc w:val="center"/>
              <w:rPr>
                <w:rFonts w:ascii="Arial" w:hAnsi="Arial"/>
                <w:spacing w:val="-3"/>
                <w:sz w:val="22"/>
                <w:lang w:val="fr-FR"/>
              </w:rPr>
            </w:pPr>
            <w:r>
              <w:rPr>
                <w:rFonts w:ascii="Arial" w:hAnsi="Arial"/>
                <w:spacing w:val="-3"/>
                <w:sz w:val="22"/>
                <w:lang w:val="fr-FR"/>
              </w:rPr>
              <w:t>Significant fault</w:t>
            </w:r>
          </w:p>
        </w:tc>
      </w:tr>
      <w:tr w:rsidR="004B40A8" w:rsidTr="00CE3775">
        <w:trPr>
          <w:cantSplit/>
          <w:trHeight w:val="390"/>
        </w:trPr>
        <w:tc>
          <w:tcPr>
            <w:tcW w:w="1384" w:type="dxa"/>
          </w:tcPr>
          <w:p w:rsidR="004B40A8" w:rsidRDefault="004B40A8" w:rsidP="008F1028">
            <w:pPr>
              <w:pStyle w:val="Heading7"/>
              <w:tabs>
                <w:tab w:val="clear" w:pos="-267"/>
                <w:tab w:val="clear" w:pos="710"/>
                <w:tab w:val="clear" w:pos="1154"/>
                <w:tab w:val="left" w:pos="1400"/>
                <w:tab w:val="left" w:pos="1500"/>
              </w:tabs>
              <w:spacing w:after="40"/>
            </w:pPr>
            <w:r>
              <w:t>A.6.3.4</w:t>
            </w:r>
          </w:p>
        </w:tc>
        <w:tc>
          <w:tcPr>
            <w:tcW w:w="5103" w:type="dxa"/>
          </w:tcPr>
          <w:p w:rsidR="004B40A8" w:rsidRPr="00CE3775" w:rsidRDefault="00B5323C" w:rsidP="00B5323C">
            <w:pPr>
              <w:pStyle w:val="Heading7"/>
              <w:tabs>
                <w:tab w:val="clear" w:pos="-267"/>
                <w:tab w:val="clear" w:pos="710"/>
                <w:tab w:val="clear" w:pos="1154"/>
                <w:tab w:val="left" w:pos="1400"/>
                <w:tab w:val="left" w:pos="1500"/>
              </w:tabs>
              <w:spacing w:after="40"/>
              <w:jc w:val="left"/>
              <w:rPr>
                <w:rFonts w:cs="Arial"/>
                <w:szCs w:val="22"/>
              </w:rPr>
            </w:pPr>
            <w:r w:rsidRPr="00CE3775">
              <w:rPr>
                <w:rFonts w:cs="Arial"/>
                <w:szCs w:val="22"/>
              </w:rPr>
              <w:t>Immunity to electromagnetic fields</w:t>
            </w:r>
          </w:p>
        </w:tc>
        <w:tc>
          <w:tcPr>
            <w:tcW w:w="2126" w:type="dxa"/>
          </w:tcPr>
          <w:p w:rsidR="004B40A8" w:rsidRDefault="004B40A8" w:rsidP="008F1028">
            <w:pPr>
              <w:pStyle w:val="Heading7"/>
              <w:tabs>
                <w:tab w:val="clear" w:pos="-267"/>
                <w:tab w:val="clear" w:pos="710"/>
                <w:tab w:val="clear" w:pos="1154"/>
                <w:tab w:val="left" w:pos="1400"/>
                <w:tab w:val="left" w:pos="1500"/>
              </w:tabs>
              <w:spacing w:after="40"/>
            </w:pPr>
            <w:r>
              <w:t>Significant fault</w:t>
            </w:r>
          </w:p>
        </w:tc>
      </w:tr>
      <w:tr w:rsidR="003E1CF3" w:rsidTr="00CE3775">
        <w:trPr>
          <w:cantSplit/>
          <w:trHeight w:val="390"/>
        </w:trPr>
        <w:tc>
          <w:tcPr>
            <w:tcW w:w="1384" w:type="dxa"/>
            <w:tcBorders>
              <w:bottom w:val="single" w:sz="4" w:space="0" w:color="auto"/>
            </w:tcBorders>
          </w:tcPr>
          <w:p w:rsidR="003E1CF3" w:rsidRDefault="003E1CF3" w:rsidP="008F1028">
            <w:pPr>
              <w:pStyle w:val="Heading7"/>
              <w:tabs>
                <w:tab w:val="clear" w:pos="-267"/>
                <w:tab w:val="clear" w:pos="710"/>
                <w:tab w:val="clear" w:pos="1154"/>
                <w:tab w:val="left" w:pos="1400"/>
                <w:tab w:val="left" w:pos="1500"/>
              </w:tabs>
              <w:spacing w:after="40"/>
            </w:pPr>
            <w:r>
              <w:t>A.6.3.5</w:t>
            </w:r>
          </w:p>
        </w:tc>
        <w:tc>
          <w:tcPr>
            <w:tcW w:w="5103" w:type="dxa"/>
            <w:tcBorders>
              <w:bottom w:val="single" w:sz="4" w:space="0" w:color="auto"/>
            </w:tcBorders>
          </w:tcPr>
          <w:p w:rsidR="003E1CF3" w:rsidRDefault="009E0E73" w:rsidP="008F1028">
            <w:pPr>
              <w:pStyle w:val="Heading7"/>
              <w:tabs>
                <w:tab w:val="clear" w:pos="-267"/>
                <w:tab w:val="clear" w:pos="710"/>
                <w:tab w:val="clear" w:pos="1154"/>
                <w:tab w:val="left" w:pos="1400"/>
                <w:tab w:val="left" w:pos="1500"/>
              </w:tabs>
              <w:spacing w:after="40"/>
              <w:jc w:val="both"/>
              <w:rPr>
                <w:rFonts w:cs="Arial"/>
                <w:szCs w:val="22"/>
                <w:lang w:val="en-GB"/>
              </w:rPr>
            </w:pPr>
            <w:r w:rsidRPr="00CE3775">
              <w:rPr>
                <w:rFonts w:cs="Arial"/>
                <w:szCs w:val="22"/>
                <w:lang w:val="en-GB"/>
              </w:rPr>
              <w:t>Surges on AC and DC mains power lines and on signal, data and control lines</w:t>
            </w:r>
          </w:p>
          <w:p w:rsidR="00DD6A7D" w:rsidRPr="00DD6A7D" w:rsidRDefault="00DD6A7D" w:rsidP="00DD6A7D">
            <w:pPr>
              <w:rPr>
                <w:lang w:eastAsia="en-US"/>
              </w:rPr>
            </w:pPr>
          </w:p>
        </w:tc>
        <w:tc>
          <w:tcPr>
            <w:tcW w:w="2126" w:type="dxa"/>
            <w:tcBorders>
              <w:bottom w:val="single" w:sz="4" w:space="0" w:color="auto"/>
            </w:tcBorders>
          </w:tcPr>
          <w:p w:rsidR="003E1CF3" w:rsidRPr="003E1CF3" w:rsidRDefault="003C6188" w:rsidP="008F1028">
            <w:pPr>
              <w:pStyle w:val="Heading7"/>
              <w:tabs>
                <w:tab w:val="clear" w:pos="-267"/>
                <w:tab w:val="clear" w:pos="710"/>
                <w:tab w:val="clear" w:pos="1154"/>
                <w:tab w:val="left" w:pos="1400"/>
                <w:tab w:val="left" w:pos="1500"/>
              </w:tabs>
              <w:spacing w:after="40"/>
              <w:rPr>
                <w:lang w:val="en-GB"/>
              </w:rPr>
            </w:pPr>
            <w:r>
              <w:t>Significant fault</w:t>
            </w:r>
          </w:p>
        </w:tc>
      </w:tr>
      <w:tr w:rsidR="008971B2" w:rsidTr="00AA5688">
        <w:trPr>
          <w:cantSplit/>
          <w:trHeight w:val="390"/>
        </w:trPr>
        <w:tc>
          <w:tcPr>
            <w:tcW w:w="1384" w:type="dxa"/>
            <w:tcBorders>
              <w:bottom w:val="single" w:sz="4" w:space="0" w:color="auto"/>
            </w:tcBorders>
          </w:tcPr>
          <w:p w:rsidR="008971B2" w:rsidRDefault="008971B2" w:rsidP="008F1028">
            <w:pPr>
              <w:pStyle w:val="Heading7"/>
              <w:tabs>
                <w:tab w:val="clear" w:pos="-267"/>
                <w:tab w:val="clear" w:pos="710"/>
                <w:tab w:val="clear" w:pos="1154"/>
                <w:tab w:val="left" w:pos="1400"/>
                <w:tab w:val="left" w:pos="1500"/>
              </w:tabs>
              <w:spacing w:after="40"/>
            </w:pPr>
            <w:r w:rsidRPr="003D3304">
              <w:rPr>
                <w:rFonts w:cs="Arial"/>
                <w:szCs w:val="22"/>
              </w:rPr>
              <w:t>NOTE 1:</w:t>
            </w:r>
            <w:r>
              <w:rPr>
                <w:rFonts w:cs="Arial"/>
                <w:szCs w:val="22"/>
              </w:rPr>
              <w:t xml:space="preserve">    </w:t>
            </w:r>
          </w:p>
        </w:tc>
        <w:tc>
          <w:tcPr>
            <w:tcW w:w="7229" w:type="dxa"/>
            <w:gridSpan w:val="2"/>
            <w:tcBorders>
              <w:bottom w:val="single" w:sz="4" w:space="0" w:color="auto"/>
            </w:tcBorders>
          </w:tcPr>
          <w:p w:rsidR="008971B2" w:rsidRDefault="008971B2" w:rsidP="008971B2">
            <w:pPr>
              <w:pStyle w:val="Heading7"/>
              <w:tabs>
                <w:tab w:val="clear" w:pos="-267"/>
                <w:tab w:val="clear" w:pos="710"/>
                <w:tab w:val="clear" w:pos="1154"/>
                <w:tab w:val="left" w:pos="1400"/>
                <w:tab w:val="left" w:pos="1500"/>
              </w:tabs>
              <w:spacing w:after="40"/>
              <w:jc w:val="left"/>
            </w:pPr>
            <w:r w:rsidRPr="003D3304">
              <w:rPr>
                <w:rFonts w:cs="Arial"/>
                <w:szCs w:val="22"/>
              </w:rPr>
              <w:t>Tests shall be conducted to the appropriate classification for electrical tests. The severity level stated in the tests A.</w:t>
            </w:r>
            <w:r>
              <w:rPr>
                <w:rFonts w:cs="Arial"/>
                <w:szCs w:val="22"/>
              </w:rPr>
              <w:t>6.3.1 to A.6</w:t>
            </w:r>
            <w:r w:rsidRPr="003D3304">
              <w:rPr>
                <w:rFonts w:cs="Arial"/>
                <w:szCs w:val="22"/>
              </w:rPr>
              <w:t xml:space="preserve">.3.5 apply to </w:t>
            </w:r>
            <w:r>
              <w:rPr>
                <w:rFonts w:cs="Arial"/>
                <w:szCs w:val="22"/>
              </w:rPr>
              <w:t>AGFI</w:t>
            </w:r>
            <w:r w:rsidRPr="003D3304">
              <w:rPr>
                <w:rFonts w:cs="Arial"/>
                <w:szCs w:val="22"/>
              </w:rPr>
              <w:t>s installed and used in locations with significant or high levels of electromagnetic disturbances corresponding to those likely to be found in industrial environments</w:t>
            </w:r>
            <w:r>
              <w:rPr>
                <w:rFonts w:cs="Arial"/>
                <w:szCs w:val="22"/>
              </w:rPr>
              <w:t xml:space="preserve">, </w:t>
            </w:r>
            <w:r w:rsidRPr="005B5296">
              <w:rPr>
                <w:rFonts w:cs="Arial"/>
                <w:bCs/>
                <w:szCs w:val="22"/>
              </w:rPr>
              <w:t xml:space="preserve">class E2 of OIML D11 </w:t>
            </w:r>
            <w:r w:rsidR="005569A3">
              <w:rPr>
                <w:rFonts w:cs="Arial"/>
                <w:bCs/>
                <w:szCs w:val="22"/>
              </w:rPr>
              <w:t>[3]</w:t>
            </w:r>
            <w:r w:rsidRPr="003842B5">
              <w:rPr>
                <w:rFonts w:cs="Arial"/>
                <w:szCs w:val="22"/>
              </w:rPr>
              <w:t>.</w:t>
            </w:r>
          </w:p>
        </w:tc>
      </w:tr>
      <w:tr w:rsidR="008971B2" w:rsidTr="00AA5688">
        <w:trPr>
          <w:cantSplit/>
          <w:trHeight w:val="390"/>
        </w:trPr>
        <w:tc>
          <w:tcPr>
            <w:tcW w:w="1384" w:type="dxa"/>
            <w:tcBorders>
              <w:bottom w:val="single" w:sz="4" w:space="0" w:color="auto"/>
            </w:tcBorders>
          </w:tcPr>
          <w:p w:rsidR="008971B2" w:rsidRDefault="008971B2" w:rsidP="008F1028">
            <w:pPr>
              <w:pStyle w:val="Heading7"/>
              <w:tabs>
                <w:tab w:val="clear" w:pos="-267"/>
                <w:tab w:val="clear" w:pos="710"/>
                <w:tab w:val="clear" w:pos="1154"/>
                <w:tab w:val="left" w:pos="1400"/>
                <w:tab w:val="left" w:pos="1500"/>
              </w:tabs>
              <w:spacing w:after="40"/>
            </w:pPr>
            <w:r>
              <w:rPr>
                <w:rFonts w:cs="Arial"/>
                <w:szCs w:val="22"/>
              </w:rPr>
              <w:t>NOTE 2</w:t>
            </w:r>
            <w:r w:rsidRPr="003D3304">
              <w:rPr>
                <w:rFonts w:cs="Arial"/>
                <w:szCs w:val="22"/>
              </w:rPr>
              <w:t>:</w:t>
            </w:r>
            <w:r>
              <w:rPr>
                <w:rFonts w:cs="Arial"/>
                <w:szCs w:val="22"/>
              </w:rPr>
              <w:t xml:space="preserve">    </w:t>
            </w:r>
          </w:p>
        </w:tc>
        <w:tc>
          <w:tcPr>
            <w:tcW w:w="7229" w:type="dxa"/>
            <w:gridSpan w:val="2"/>
            <w:tcBorders>
              <w:bottom w:val="single" w:sz="4" w:space="0" w:color="auto"/>
            </w:tcBorders>
          </w:tcPr>
          <w:p w:rsidR="008971B2" w:rsidRDefault="008971B2" w:rsidP="008971B2">
            <w:pPr>
              <w:pStyle w:val="Heading7"/>
              <w:tabs>
                <w:tab w:val="clear" w:pos="-267"/>
                <w:tab w:val="clear" w:pos="710"/>
                <w:tab w:val="clear" w:pos="1154"/>
                <w:tab w:val="left" w:pos="1400"/>
                <w:tab w:val="left" w:pos="1500"/>
              </w:tabs>
              <w:spacing w:after="40"/>
              <w:jc w:val="left"/>
            </w:pPr>
            <w:r w:rsidRPr="003D3304">
              <w:rPr>
                <w:rFonts w:cs="Arial"/>
                <w:szCs w:val="22"/>
              </w:rPr>
              <w:t>If there are interfaces on the instrument (or simulator), the use of these interfaces to other equipment shall be simulated in the tests. For this purpose, either an appropriate peripheral device or 3 m of interface cable to simulate the interface impedance of the other equipment shall be connected to each different type of interface.</w:t>
            </w:r>
          </w:p>
        </w:tc>
      </w:tr>
      <w:tr w:rsidR="008971B2" w:rsidTr="00AA5688">
        <w:trPr>
          <w:cantSplit/>
          <w:trHeight w:val="390"/>
        </w:trPr>
        <w:tc>
          <w:tcPr>
            <w:tcW w:w="1384" w:type="dxa"/>
            <w:tcBorders>
              <w:bottom w:val="single" w:sz="4" w:space="0" w:color="auto"/>
            </w:tcBorders>
          </w:tcPr>
          <w:p w:rsidR="008971B2" w:rsidRDefault="008971B2" w:rsidP="008F1028">
            <w:pPr>
              <w:pStyle w:val="Heading7"/>
              <w:tabs>
                <w:tab w:val="clear" w:pos="-267"/>
                <w:tab w:val="clear" w:pos="710"/>
                <w:tab w:val="clear" w:pos="1154"/>
                <w:tab w:val="left" w:pos="1400"/>
                <w:tab w:val="left" w:pos="1500"/>
              </w:tabs>
              <w:spacing w:after="40"/>
            </w:pPr>
            <w:r>
              <w:rPr>
                <w:rFonts w:cs="Arial"/>
                <w:szCs w:val="22"/>
              </w:rPr>
              <w:t>NOTE 3</w:t>
            </w:r>
            <w:r w:rsidRPr="003D3304">
              <w:rPr>
                <w:rFonts w:cs="Arial"/>
                <w:szCs w:val="22"/>
              </w:rPr>
              <w:t>:</w:t>
            </w:r>
            <w:r>
              <w:rPr>
                <w:rFonts w:cs="Arial"/>
                <w:szCs w:val="22"/>
              </w:rPr>
              <w:t xml:space="preserve">    </w:t>
            </w:r>
          </w:p>
        </w:tc>
        <w:tc>
          <w:tcPr>
            <w:tcW w:w="7229" w:type="dxa"/>
            <w:gridSpan w:val="2"/>
            <w:tcBorders>
              <w:bottom w:val="single" w:sz="4" w:space="0" w:color="auto"/>
            </w:tcBorders>
          </w:tcPr>
          <w:p w:rsidR="008971B2" w:rsidRDefault="008971B2" w:rsidP="000D0F4D">
            <w:pPr>
              <w:pStyle w:val="Heading7"/>
              <w:tabs>
                <w:tab w:val="clear" w:pos="-267"/>
                <w:tab w:val="clear" w:pos="710"/>
                <w:tab w:val="clear" w:pos="1154"/>
                <w:tab w:val="left" w:pos="1400"/>
                <w:tab w:val="left" w:pos="1500"/>
              </w:tabs>
              <w:spacing w:after="40"/>
              <w:jc w:val="left"/>
            </w:pPr>
            <w:r w:rsidRPr="008852E4">
              <w:rPr>
                <w:rFonts w:cs="Arial"/>
                <w:szCs w:val="22"/>
              </w:rPr>
              <w:t xml:space="preserve">In case of transient faults due transient disturbances it shall be considered whether these could make the </w:t>
            </w:r>
            <w:r>
              <w:rPr>
                <w:rFonts w:cs="Arial"/>
                <w:szCs w:val="22"/>
              </w:rPr>
              <w:t>AGFI</w:t>
            </w:r>
            <w:r w:rsidRPr="008852E4">
              <w:rPr>
                <w:rFonts w:cs="Arial"/>
                <w:szCs w:val="22"/>
              </w:rPr>
              <w:t xml:space="preserve"> detect that the preset value of the fill is reached. To that end the preset value of the fill may be set to a value that exceeds the test load by exactly the </w:t>
            </w:r>
            <w:r w:rsidR="000D0F4D">
              <w:rPr>
                <w:rFonts w:cs="Arial"/>
                <w:szCs w:val="22"/>
              </w:rPr>
              <w:t xml:space="preserve">significant </w:t>
            </w:r>
            <w:proofErr w:type="gramStart"/>
            <w:r w:rsidRPr="008852E4">
              <w:rPr>
                <w:rFonts w:cs="Arial"/>
                <w:szCs w:val="22"/>
              </w:rPr>
              <w:t>fault</w:t>
            </w:r>
            <w:r w:rsidR="008B6C30">
              <w:rPr>
                <w:rFonts w:cs="Arial"/>
                <w:szCs w:val="22"/>
              </w:rPr>
              <w:t xml:space="preserve"> </w:t>
            </w:r>
            <w:r w:rsidRPr="008852E4">
              <w:rPr>
                <w:rFonts w:cs="Arial"/>
                <w:szCs w:val="22"/>
              </w:rPr>
              <w:t>.</w:t>
            </w:r>
            <w:proofErr w:type="gramEnd"/>
            <w:r w:rsidRPr="008852E4">
              <w:rPr>
                <w:rFonts w:cs="Arial"/>
                <w:szCs w:val="22"/>
              </w:rPr>
              <w:t xml:space="preserve"> In case of </w:t>
            </w:r>
            <w:r w:rsidR="008B6C30">
              <w:rPr>
                <w:rFonts w:cs="Arial"/>
                <w:szCs w:val="22"/>
              </w:rPr>
              <w:t xml:space="preserve">the occurance of </w:t>
            </w:r>
            <w:proofErr w:type="gramStart"/>
            <w:r w:rsidR="008B6C30">
              <w:rPr>
                <w:rFonts w:cs="Arial"/>
                <w:szCs w:val="22"/>
              </w:rPr>
              <w:t>a</w:t>
            </w:r>
            <w:proofErr w:type="gramEnd"/>
            <w:r w:rsidRPr="008852E4">
              <w:rPr>
                <w:rFonts w:cs="Arial"/>
                <w:szCs w:val="22"/>
              </w:rPr>
              <w:t xml:space="preserve"> significant fault the </w:t>
            </w:r>
            <w:r>
              <w:rPr>
                <w:rFonts w:cs="Arial"/>
                <w:szCs w:val="22"/>
              </w:rPr>
              <w:t>AGFI</w:t>
            </w:r>
            <w:r w:rsidRPr="008852E4">
              <w:rPr>
                <w:rFonts w:cs="Arial"/>
                <w:szCs w:val="22"/>
              </w:rPr>
              <w:t xml:space="preserve"> would signal that the preset value has been reached by e.g. setting a digital output. Thus a significant fault due to transient disturbances can be detected.</w:t>
            </w:r>
          </w:p>
        </w:tc>
      </w:tr>
    </w:tbl>
    <w:p w:rsidR="004B40A8" w:rsidRPr="003E1CF3"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AC34FD"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szCs w:val="22"/>
        </w:rPr>
      </w:pPr>
      <w:r w:rsidRPr="003E1CF3">
        <w:rPr>
          <w:rFonts w:ascii="Arial" w:hAnsi="Arial"/>
          <w:b/>
          <w:spacing w:val="-3"/>
          <w:sz w:val="22"/>
        </w:rPr>
        <w:t>A.6.3.1</w:t>
      </w:r>
      <w:r w:rsidRPr="003E1CF3">
        <w:rPr>
          <w:rFonts w:ascii="Arial" w:hAnsi="Arial"/>
          <w:spacing w:val="-3"/>
          <w:sz w:val="22"/>
        </w:rPr>
        <w:t>  </w:t>
      </w:r>
      <w:r w:rsidRPr="003E1CF3">
        <w:rPr>
          <w:rFonts w:ascii="Arial" w:hAnsi="Arial"/>
          <w:spacing w:val="-3"/>
          <w:sz w:val="22"/>
        </w:rPr>
        <w:tab/>
      </w:r>
      <w:r w:rsidRPr="003E1CF3">
        <w:rPr>
          <w:rFonts w:ascii="Arial" w:hAnsi="Arial"/>
          <w:spacing w:val="-3"/>
          <w:sz w:val="22"/>
        </w:rPr>
        <w:tab/>
      </w:r>
      <w:r w:rsidRPr="003E1CF3">
        <w:rPr>
          <w:rFonts w:ascii="Arial" w:hAnsi="Arial"/>
          <w:spacing w:val="-3"/>
          <w:sz w:val="22"/>
        </w:rPr>
        <w:tab/>
      </w:r>
      <w:r w:rsidR="003E1CF3" w:rsidRPr="00AC34FD">
        <w:rPr>
          <w:rFonts w:ascii="Arial" w:hAnsi="Arial" w:cs="Arial"/>
          <w:sz w:val="22"/>
          <w:szCs w:val="22"/>
        </w:rPr>
        <w:t xml:space="preserve">AC mains </w:t>
      </w:r>
      <w:r w:rsidR="00FC1F95" w:rsidRPr="00AC34FD">
        <w:rPr>
          <w:rFonts w:ascii="Arial" w:hAnsi="Arial" w:cs="Arial"/>
          <w:bCs/>
          <w:sz w:val="22"/>
          <w:szCs w:val="22"/>
        </w:rPr>
        <w:t>voltage dips, short interruptions and reductions</w:t>
      </w:r>
      <w:r w:rsidR="003E1CF3" w:rsidRPr="00AC34FD" w:rsidDel="003E1CF3">
        <w:rPr>
          <w:rFonts w:ascii="Arial" w:hAnsi="Arial"/>
          <w:spacing w:val="-3"/>
          <w:sz w:val="22"/>
          <w:szCs w:val="22"/>
        </w:rPr>
        <w:t xml:space="preserve"> </w:t>
      </w:r>
    </w:p>
    <w:p w:rsidR="00433C00" w:rsidRDefault="00433C00"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z w:val="22"/>
          <w:szCs w:val="22"/>
        </w:rPr>
      </w:pPr>
    </w:p>
    <w:p w:rsidR="004B40A8" w:rsidRDefault="003E1CF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3E1CF3">
        <w:rPr>
          <w:rFonts w:ascii="Arial" w:hAnsi="Arial" w:cs="Arial"/>
          <w:sz w:val="22"/>
          <w:szCs w:val="22"/>
        </w:rPr>
        <w:t>AC mains voltage dips and short interruptions</w:t>
      </w:r>
      <w:r w:rsidR="004B40A8" w:rsidRPr="00966C41">
        <w:rPr>
          <w:rFonts w:ascii="Arial" w:hAnsi="Arial"/>
          <w:spacing w:val="-3"/>
          <w:sz w:val="22"/>
        </w:rPr>
        <w:t xml:space="preserve"> tests are carried out according to </w:t>
      </w:r>
      <w:r w:rsidR="00117612">
        <w:rPr>
          <w:rFonts w:ascii="Arial" w:hAnsi="Arial"/>
          <w:spacing w:val="-3"/>
          <w:sz w:val="22"/>
        </w:rPr>
        <w:t>Table 1</w:t>
      </w:r>
      <w:r w:rsidR="007F229C">
        <w:rPr>
          <w:rFonts w:ascii="Arial" w:hAnsi="Arial"/>
          <w:spacing w:val="-3"/>
          <w:sz w:val="22"/>
        </w:rPr>
        <w:t>1</w:t>
      </w:r>
      <w:r w:rsidR="004B40A8" w:rsidRPr="00966C41">
        <w:rPr>
          <w:rFonts w:ascii="Arial" w:hAnsi="Arial"/>
          <w:spacing w:val="-3"/>
          <w:sz w:val="22"/>
        </w:rPr>
        <w:t>.</w:t>
      </w:r>
    </w:p>
    <w:p w:rsidR="00E81BAA" w:rsidRDefault="00E81BAA"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657" w:type="dxa"/>
        <w:tblInd w:w="98" w:type="dxa"/>
        <w:tblLayout w:type="fixed"/>
        <w:tblLook w:val="04A0"/>
      </w:tblPr>
      <w:tblGrid>
        <w:gridCol w:w="2137"/>
        <w:gridCol w:w="1275"/>
        <w:gridCol w:w="1985"/>
        <w:gridCol w:w="1984"/>
        <w:gridCol w:w="1276"/>
      </w:tblGrid>
      <w:tr w:rsidR="00134C85" w:rsidRPr="00053CCC" w:rsidTr="00134C85">
        <w:trPr>
          <w:trHeight w:val="315"/>
        </w:trPr>
        <w:tc>
          <w:tcPr>
            <w:tcW w:w="8657" w:type="dxa"/>
            <w:gridSpan w:val="5"/>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b/>
                <w:bCs/>
                <w:color w:val="000000"/>
                <w:sz w:val="22"/>
                <w:szCs w:val="22"/>
              </w:rPr>
            </w:pPr>
            <w:r w:rsidRPr="00053CCC">
              <w:rPr>
                <w:rFonts w:ascii="Arial" w:hAnsi="Arial" w:cs="Arial"/>
                <w:b/>
                <w:bCs/>
                <w:color w:val="000000"/>
                <w:sz w:val="22"/>
                <w:szCs w:val="22"/>
              </w:rPr>
              <w:t>Table 11  AC mains voltage dips, short interruptions and reductions</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Applicable standards</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997E2D" w:rsidP="00264582">
            <w:pPr>
              <w:rPr>
                <w:rFonts w:ascii="Arial" w:hAnsi="Arial" w:cs="Arial"/>
                <w:color w:val="000000"/>
                <w:sz w:val="22"/>
                <w:szCs w:val="22"/>
              </w:rPr>
            </w:pPr>
            <w:r>
              <w:rPr>
                <w:rFonts w:ascii="Arial" w:hAnsi="Arial" w:cs="Arial"/>
                <w:color w:val="000000"/>
                <w:sz w:val="22"/>
                <w:szCs w:val="22"/>
              </w:rPr>
              <w:t>IEC 61000-4-11 [</w:t>
            </w:r>
            <w:r w:rsidR="009A7B98">
              <w:rPr>
                <w:rFonts w:ascii="Arial" w:hAnsi="Arial" w:cs="Arial"/>
                <w:color w:val="000000"/>
                <w:sz w:val="22"/>
                <w:szCs w:val="22"/>
              </w:rPr>
              <w:t>20</w:t>
            </w:r>
            <w:r w:rsidR="00E80996">
              <w:rPr>
                <w:rFonts w:ascii="Arial" w:hAnsi="Arial" w:cs="Arial"/>
                <w:color w:val="000000"/>
                <w:sz w:val="22"/>
                <w:szCs w:val="22"/>
              </w:rPr>
              <w:t>]</w:t>
            </w:r>
            <w:r w:rsidR="00134C85" w:rsidRPr="00053CCC">
              <w:rPr>
                <w:rFonts w:ascii="Arial" w:hAnsi="Arial" w:cs="Arial"/>
                <w:color w:val="000000"/>
                <w:sz w:val="22"/>
                <w:szCs w:val="22"/>
              </w:rPr>
              <w:t xml:space="preserve">, </w:t>
            </w:r>
            <w:r w:rsidR="00E80996">
              <w:rPr>
                <w:rFonts w:ascii="Arial" w:hAnsi="Arial" w:cs="Arial"/>
                <w:color w:val="000000"/>
                <w:sz w:val="22"/>
                <w:szCs w:val="22"/>
              </w:rPr>
              <w:t>IEC 61000-6-1 [</w:t>
            </w:r>
            <w:r w:rsidR="00264582">
              <w:rPr>
                <w:rFonts w:ascii="Arial" w:hAnsi="Arial" w:cs="Arial"/>
                <w:color w:val="000000"/>
                <w:sz w:val="22"/>
                <w:szCs w:val="22"/>
              </w:rPr>
              <w:t>27</w:t>
            </w:r>
            <w:r w:rsidR="00E80996">
              <w:rPr>
                <w:rFonts w:ascii="Arial" w:hAnsi="Arial" w:cs="Arial"/>
                <w:color w:val="000000"/>
                <w:sz w:val="22"/>
                <w:szCs w:val="22"/>
              </w:rPr>
              <w:t>]</w:t>
            </w:r>
            <w:r w:rsidR="00134C85" w:rsidRPr="00053CCC">
              <w:rPr>
                <w:rFonts w:ascii="Arial" w:hAnsi="Arial" w:cs="Arial"/>
                <w:color w:val="000000"/>
                <w:sz w:val="22"/>
                <w:szCs w:val="22"/>
              </w:rPr>
              <w:t xml:space="preserve">, </w:t>
            </w:r>
            <w:r>
              <w:rPr>
                <w:rFonts w:ascii="Arial" w:hAnsi="Arial" w:cs="Arial"/>
                <w:color w:val="000000"/>
                <w:sz w:val="22"/>
                <w:szCs w:val="22"/>
              </w:rPr>
              <w:t>IEC 61000-6-2 [</w:t>
            </w:r>
            <w:r w:rsidR="00264582">
              <w:rPr>
                <w:rFonts w:ascii="Arial" w:hAnsi="Arial" w:cs="Arial"/>
                <w:color w:val="000000"/>
                <w:sz w:val="22"/>
                <w:szCs w:val="22"/>
              </w:rPr>
              <w:t>28</w:t>
            </w:r>
            <w:r w:rsidR="00E80996">
              <w:rPr>
                <w:rFonts w:ascii="Arial" w:hAnsi="Arial" w:cs="Arial"/>
                <w:color w:val="000000"/>
                <w:sz w:val="22"/>
                <w:szCs w:val="22"/>
              </w:rPr>
              <w:t>]</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 method</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Introducing short-time reductions of mains voltage using the test set-up defined in the applicable standard</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Applicability</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 xml:space="preserve">Applicable for measuring instruments with rated input current of less than </w:t>
            </w:r>
            <w:smartTag w:uri="urn:schemas-microsoft-com:office:smarttags" w:element="metricconverter">
              <w:smartTagPr>
                <w:attr w:name="ProductID" w:val="16 A"/>
              </w:smartTagPr>
              <w:r w:rsidRPr="00053CCC">
                <w:rPr>
                  <w:rFonts w:ascii="Arial" w:hAnsi="Arial" w:cs="Arial"/>
                  <w:color w:val="000000"/>
                  <w:sz w:val="22"/>
                  <w:szCs w:val="22"/>
                </w:rPr>
                <w:t>16 A</w:t>
              </w:r>
            </w:smartTag>
            <w:r w:rsidRPr="00053CCC">
              <w:rPr>
                <w:rFonts w:ascii="Arial" w:hAnsi="Arial" w:cs="Arial"/>
                <w:color w:val="000000"/>
                <w:sz w:val="22"/>
                <w:szCs w:val="22"/>
              </w:rPr>
              <w:t xml:space="preserve"> per phase which are temporarily or permanently connected to an AC mains power network while in operation. </w:t>
            </w:r>
            <w:r w:rsidRPr="00053CCC">
              <w:rPr>
                <w:rFonts w:ascii="Arial" w:hAnsi="Arial" w:cs="Arial"/>
                <w:color w:val="000000"/>
                <w:sz w:val="22"/>
                <w:szCs w:val="22"/>
              </w:rPr>
              <w:br/>
              <w:t>This test is only applicable to equipment powered by AC mains supply and is not applicable to equipment powered by a road vehicle battery.</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Object of the test</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Verification of compliance with the provisions in 7.2 under conditions of short time mains voltage reductions.</w:t>
            </w:r>
          </w:p>
        </w:tc>
      </w:tr>
      <w:tr w:rsidR="00134C85" w:rsidRPr="00053CCC"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Precondition</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 xml:space="preserve">The electrical power of the EUT is switched on for at least the warm-up time specified by the manufacturer. </w:t>
            </w:r>
          </w:p>
        </w:tc>
      </w:tr>
      <w:tr w:rsidR="00134C85" w:rsidRPr="00053CCC"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Condition of the EUT</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134C85" w:rsidRPr="00053CCC"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 xml:space="preserve">Test procedure in </w:t>
            </w:r>
            <w:r w:rsidRPr="00053CCC">
              <w:rPr>
                <w:rFonts w:ascii="Arial" w:hAnsi="Arial" w:cs="Arial"/>
                <w:color w:val="000000"/>
                <w:sz w:val="22"/>
                <w:szCs w:val="22"/>
              </w:rPr>
              <w:lastRenderedPageBreak/>
              <w:t>brief</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lastRenderedPageBreak/>
              <w:t xml:space="preserve">A test generator is to be used which is suitable to reduce the </w:t>
            </w:r>
            <w:r w:rsidRPr="00053CCC">
              <w:rPr>
                <w:rFonts w:ascii="Arial" w:hAnsi="Arial" w:cs="Arial"/>
                <w:color w:val="000000"/>
                <w:sz w:val="22"/>
                <w:szCs w:val="22"/>
              </w:rPr>
              <w:lastRenderedPageBreak/>
              <w:t>amplitude of the AC mains voltage for the required period of time.</w:t>
            </w:r>
            <w:r w:rsidRPr="00053CCC">
              <w:rPr>
                <w:rFonts w:ascii="Arial" w:hAnsi="Arial" w:cs="Arial"/>
                <w:color w:val="000000"/>
                <w:sz w:val="22"/>
                <w:szCs w:val="22"/>
              </w:rPr>
              <w:br/>
              <w:t>The performance of the test generator shall be verified before connecting the EUT.</w:t>
            </w:r>
            <w:r w:rsidRPr="00053CCC">
              <w:rPr>
                <w:rFonts w:ascii="Arial" w:hAnsi="Arial" w:cs="Arial"/>
                <w:color w:val="000000"/>
                <w:sz w:val="22"/>
                <w:szCs w:val="22"/>
              </w:rPr>
              <w:br/>
              <w:t>The mains voltage reduction tests shall be repeated 10 times with intervals of at least 10 s between the tests.</w:t>
            </w:r>
            <w:r w:rsidRPr="00053CCC">
              <w:rPr>
                <w:rFonts w:ascii="Arial" w:hAnsi="Arial" w:cs="Arial"/>
                <w:color w:val="000000"/>
                <w:sz w:val="22"/>
                <w:szCs w:val="22"/>
              </w:rPr>
              <w:br/>
              <w:t>The tests shall be applied continuously during the measurement time.</w:t>
            </w:r>
            <w:r w:rsidRPr="00053CCC">
              <w:rPr>
                <w:rFonts w:ascii="Arial" w:hAnsi="Arial" w:cs="Arial"/>
                <w:color w:val="000000"/>
                <w:sz w:val="22"/>
                <w:szCs w:val="22"/>
              </w:rPr>
              <w:br/>
              <w:t>The interruptions and reductions are repeated throughout the time necessary to perform the whole test; for this reason, more than ten interruptions and reductions may be necessary.</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lastRenderedPageBreak/>
              <w:t> </w:t>
            </w:r>
          </w:p>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 </w:t>
            </w:r>
          </w:p>
        </w:tc>
        <w:tc>
          <w:tcPr>
            <w:tcW w:w="1275" w:type="dxa"/>
            <w:tcBorders>
              <w:top w:val="single" w:sz="8" w:space="0" w:color="auto"/>
              <w:left w:val="nil"/>
              <w:bottom w:val="single" w:sz="8" w:space="0" w:color="auto"/>
              <w:right w:val="single" w:sz="8" w:space="0" w:color="000000"/>
            </w:tcBorders>
            <w:shd w:val="clear" w:color="auto" w:fill="auto"/>
            <w:vAlign w:val="center"/>
          </w:tcPr>
          <w:p w:rsidR="00134C85" w:rsidRPr="00053CCC" w:rsidRDefault="00134C85" w:rsidP="005570F3">
            <w:pPr>
              <w:jc w:val="center"/>
              <w:rPr>
                <w:rFonts w:ascii="Arial" w:hAnsi="Arial" w:cs="Arial"/>
                <w:b/>
                <w:bCs/>
                <w:color w:val="000000"/>
                <w:sz w:val="22"/>
                <w:szCs w:val="22"/>
              </w:rPr>
            </w:pPr>
          </w:p>
        </w:tc>
        <w:tc>
          <w:tcPr>
            <w:tcW w:w="3969" w:type="dxa"/>
            <w:gridSpan w:val="2"/>
            <w:tcBorders>
              <w:top w:val="single" w:sz="8" w:space="0" w:color="auto"/>
              <w:left w:val="nil"/>
              <w:bottom w:val="single" w:sz="8" w:space="0" w:color="auto"/>
              <w:right w:val="single" w:sz="8" w:space="0" w:color="000000"/>
            </w:tcBorders>
            <w:shd w:val="clear" w:color="auto" w:fill="auto"/>
            <w:vAlign w:val="center"/>
          </w:tcPr>
          <w:p w:rsidR="00134C85" w:rsidRPr="00053CCC" w:rsidRDefault="00134C85" w:rsidP="005570F3">
            <w:pPr>
              <w:jc w:val="center"/>
              <w:rPr>
                <w:rFonts w:ascii="Arial" w:hAnsi="Arial" w:cs="Arial"/>
                <w:bCs/>
                <w:color w:val="000000"/>
                <w:sz w:val="22"/>
                <w:szCs w:val="22"/>
              </w:rPr>
            </w:pPr>
            <w:r w:rsidRPr="00053CCC">
              <w:rPr>
                <w:rFonts w:ascii="Arial" w:hAnsi="Arial" w:cs="Arial"/>
                <w:bCs/>
                <w:color w:val="000000"/>
                <w:sz w:val="22"/>
                <w:szCs w:val="22"/>
              </w:rPr>
              <w:t>Reduction of nominal voltage (</w:t>
            </w:r>
            <w:r w:rsidRPr="00053CCC">
              <w:rPr>
                <w:rFonts w:ascii="Arial" w:hAnsi="Arial" w:cs="Arial"/>
                <w:i/>
                <w:color w:val="000000"/>
                <w:sz w:val="22"/>
                <w:szCs w:val="22"/>
              </w:rPr>
              <w:t>U</w:t>
            </w:r>
            <w:r w:rsidRPr="00053CCC">
              <w:rPr>
                <w:rFonts w:ascii="Arial" w:hAnsi="Arial" w:cs="Arial"/>
                <w:color w:val="000000"/>
                <w:sz w:val="22"/>
                <w:szCs w:val="22"/>
                <w:vertAlign w:val="subscript"/>
              </w:rPr>
              <w:t>nom)</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unit</w:t>
            </w:r>
          </w:p>
        </w:tc>
      </w:tr>
      <w:tr w:rsidR="00134C85" w:rsidRPr="00053CCC" w:rsidTr="00134C85">
        <w:trPr>
          <w:trHeight w:val="315"/>
        </w:trPr>
        <w:tc>
          <w:tcPr>
            <w:tcW w:w="213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Tests and levels</w:t>
            </w:r>
          </w:p>
        </w:tc>
        <w:tc>
          <w:tcPr>
            <w:tcW w:w="127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 a</w:t>
            </w: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Reduction to</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 0</w:t>
            </w:r>
            <w:r w:rsidRPr="00053CCC">
              <w:rPr>
                <w:rFonts w:ascii="Arial" w:hAnsi="Arial" w:cs="Arial"/>
                <w:color w:val="000000"/>
                <w:sz w:val="22"/>
                <w:szCs w:val="22"/>
              </w:rPr>
              <w:t xml:space="preserve">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V</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Duration</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 0.5</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cycles</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 b</w:t>
            </w: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Reduction to</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 0</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V</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Duration</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 1</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cycles</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 c</w:t>
            </w: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Reduction to</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40</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 xml:space="preserve">% of </w:t>
            </w:r>
            <w:r w:rsidRPr="00053CCC">
              <w:rPr>
                <w:rFonts w:ascii="Arial" w:hAnsi="Arial" w:cs="Arial"/>
                <w:i/>
                <w:color w:val="000000"/>
                <w:sz w:val="22"/>
                <w:szCs w:val="22"/>
              </w:rPr>
              <w:t>U</w:t>
            </w:r>
            <w:r w:rsidRPr="00053CCC">
              <w:rPr>
                <w:rFonts w:ascii="Arial" w:hAnsi="Arial" w:cs="Arial"/>
                <w:color w:val="000000"/>
                <w:sz w:val="22"/>
                <w:szCs w:val="22"/>
                <w:vertAlign w:val="subscript"/>
              </w:rPr>
              <w:t>nom</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Duration</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 10/12</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cycles</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 d</w:t>
            </w: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Reduction to</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 </w:t>
            </w:r>
            <w:r w:rsidRPr="00053CCC">
              <w:rPr>
                <w:rFonts w:ascii="Arial" w:hAnsi="Arial" w:cs="Arial"/>
                <w:b/>
                <w:bCs/>
                <w:color w:val="000000"/>
                <w:sz w:val="22"/>
                <w:szCs w:val="22"/>
              </w:rPr>
              <w:t>70</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 xml:space="preserve">% of </w:t>
            </w:r>
            <w:r w:rsidRPr="00053CCC">
              <w:rPr>
                <w:rFonts w:ascii="Arial" w:hAnsi="Arial" w:cs="Arial"/>
                <w:i/>
                <w:color w:val="000000"/>
                <w:sz w:val="22"/>
                <w:szCs w:val="22"/>
              </w:rPr>
              <w:t>U</w:t>
            </w:r>
            <w:r w:rsidRPr="00053CCC">
              <w:rPr>
                <w:rFonts w:ascii="Arial" w:hAnsi="Arial" w:cs="Arial"/>
                <w:color w:val="000000"/>
                <w:sz w:val="22"/>
                <w:szCs w:val="22"/>
                <w:vertAlign w:val="subscript"/>
              </w:rPr>
              <w:t>nom</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Duration</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 </w:t>
            </w:r>
            <w:r w:rsidRPr="00053CCC">
              <w:rPr>
                <w:rFonts w:ascii="Arial" w:hAnsi="Arial" w:cs="Arial"/>
                <w:b/>
                <w:bCs/>
                <w:color w:val="000000"/>
                <w:sz w:val="22"/>
                <w:szCs w:val="22"/>
              </w:rPr>
              <w:t>25/30</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cycles</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Test e</w:t>
            </w: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Reduction to</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80</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 xml:space="preserve">% of </w:t>
            </w:r>
            <w:r w:rsidRPr="00053CCC">
              <w:rPr>
                <w:rFonts w:ascii="Arial" w:hAnsi="Arial" w:cs="Arial"/>
                <w:i/>
                <w:color w:val="000000"/>
                <w:sz w:val="22"/>
                <w:szCs w:val="22"/>
              </w:rPr>
              <w:t>U</w:t>
            </w:r>
            <w:r w:rsidRPr="00053CCC">
              <w:rPr>
                <w:rFonts w:ascii="Arial" w:hAnsi="Arial" w:cs="Arial"/>
                <w:color w:val="000000"/>
                <w:sz w:val="22"/>
                <w:szCs w:val="22"/>
                <w:vertAlign w:val="subscript"/>
              </w:rPr>
              <w:t>nom</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275" w:type="dxa"/>
            <w:vMerge/>
            <w:tcBorders>
              <w:top w:val="single" w:sz="8" w:space="0" w:color="auto"/>
              <w:left w:val="single" w:sz="8" w:space="0" w:color="auto"/>
              <w:bottom w:val="single" w:sz="8" w:space="0" w:color="auto"/>
              <w:right w:val="single" w:sz="8" w:space="0" w:color="auto"/>
            </w:tcBorders>
            <w:vAlign w:val="center"/>
          </w:tcPr>
          <w:p w:rsidR="00134C85" w:rsidRPr="00053CCC" w:rsidRDefault="00134C85" w:rsidP="005570F3">
            <w:pPr>
              <w:rPr>
                <w:rFonts w:ascii="Arial" w:hAnsi="Arial" w:cs="Arial"/>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Duration</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 </w:t>
            </w:r>
            <w:r w:rsidRPr="00053CCC">
              <w:rPr>
                <w:rFonts w:ascii="Arial" w:hAnsi="Arial" w:cs="Arial"/>
                <w:b/>
                <w:bCs/>
                <w:color w:val="000000"/>
                <w:sz w:val="22"/>
                <w:szCs w:val="22"/>
              </w:rPr>
              <w:t>250/300</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cycles</w:t>
            </w:r>
          </w:p>
        </w:tc>
      </w:tr>
      <w:tr w:rsidR="00134C85" w:rsidRPr="00053CCC" w:rsidTr="00134C85">
        <w:trPr>
          <w:trHeight w:val="315"/>
        </w:trPr>
        <w:tc>
          <w:tcPr>
            <w:tcW w:w="2137" w:type="dxa"/>
            <w:vMerge w:val="restart"/>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Short interruptions</w:t>
            </w:r>
          </w:p>
        </w:tc>
        <w:tc>
          <w:tcPr>
            <w:tcW w:w="3260" w:type="dxa"/>
            <w:gridSpan w:val="2"/>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Reduction to</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b/>
                <w:color w:val="000000"/>
                <w:sz w:val="22"/>
                <w:szCs w:val="22"/>
              </w:rPr>
            </w:pPr>
            <w:r w:rsidRPr="00053CCC">
              <w:rPr>
                <w:rFonts w:ascii="Arial" w:hAnsi="Arial" w:cs="Arial"/>
                <w:b/>
                <w:bCs/>
                <w:color w:val="000000"/>
                <w:sz w:val="22"/>
                <w:szCs w:val="22"/>
              </w:rPr>
              <w:t> </w:t>
            </w:r>
            <w:r w:rsidRPr="00053CCC">
              <w:rPr>
                <w:rFonts w:ascii="Arial" w:hAnsi="Arial" w:cs="Arial"/>
                <w:color w:val="000000"/>
                <w:sz w:val="22"/>
                <w:szCs w:val="22"/>
              </w:rPr>
              <w:t> </w:t>
            </w:r>
            <w:r w:rsidRPr="00053CCC">
              <w:rPr>
                <w:rFonts w:ascii="Arial" w:hAnsi="Arial" w:cs="Arial"/>
                <w:b/>
                <w:color w:val="000000"/>
                <w:sz w:val="22"/>
                <w:szCs w:val="22"/>
              </w:rPr>
              <w:t>0</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V</w:t>
            </w:r>
          </w:p>
        </w:tc>
      </w:tr>
      <w:tr w:rsidR="00134C85" w:rsidRPr="00053CCC" w:rsidTr="00134C85">
        <w:trPr>
          <w:trHeight w:val="315"/>
        </w:trPr>
        <w:tc>
          <w:tcPr>
            <w:tcW w:w="2137" w:type="dxa"/>
            <w:vMerge/>
            <w:tcBorders>
              <w:top w:val="single" w:sz="8" w:space="0" w:color="auto"/>
              <w:left w:val="single" w:sz="8" w:space="0" w:color="auto"/>
              <w:bottom w:val="single" w:sz="8" w:space="0" w:color="auto"/>
              <w:right w:val="single" w:sz="8" w:space="0" w:color="000000"/>
            </w:tcBorders>
            <w:vAlign w:val="center"/>
          </w:tcPr>
          <w:p w:rsidR="00134C85" w:rsidRPr="00053CCC" w:rsidRDefault="00134C85" w:rsidP="005570F3">
            <w:pPr>
              <w:rPr>
                <w:rFonts w:ascii="Arial" w:hAnsi="Arial" w:cs="Arial"/>
                <w:color w:val="000000"/>
                <w:sz w:val="22"/>
                <w:szCs w:val="22"/>
              </w:rPr>
            </w:pPr>
          </w:p>
        </w:tc>
        <w:tc>
          <w:tcPr>
            <w:tcW w:w="3260" w:type="dxa"/>
            <w:gridSpan w:val="2"/>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Duration</w:t>
            </w:r>
          </w:p>
        </w:tc>
        <w:tc>
          <w:tcPr>
            <w:tcW w:w="1984"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b/>
                <w:bCs/>
                <w:color w:val="000000"/>
                <w:sz w:val="22"/>
                <w:szCs w:val="22"/>
              </w:rPr>
              <w:t>250/300</w:t>
            </w:r>
            <w:r w:rsidRPr="00053CCC">
              <w:rPr>
                <w:rFonts w:ascii="Arial" w:hAnsi="Arial" w:cs="Arial"/>
                <w:color w:val="000000"/>
                <w:sz w:val="22"/>
                <w:szCs w:val="22"/>
              </w:rPr>
              <w:t> </w:t>
            </w:r>
          </w:p>
        </w:tc>
        <w:tc>
          <w:tcPr>
            <w:tcW w:w="1276" w:type="dxa"/>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jc w:val="center"/>
              <w:rPr>
                <w:rFonts w:ascii="Arial" w:hAnsi="Arial" w:cs="Arial"/>
                <w:color w:val="000000"/>
                <w:sz w:val="22"/>
                <w:szCs w:val="22"/>
              </w:rPr>
            </w:pPr>
            <w:r w:rsidRPr="00053CCC">
              <w:rPr>
                <w:rFonts w:ascii="Arial" w:hAnsi="Arial" w:cs="Arial"/>
                <w:color w:val="000000"/>
                <w:sz w:val="22"/>
                <w:szCs w:val="22"/>
              </w:rPr>
              <w:t>cycles</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EUT performance</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The fault of the EUT is determined separately for each of the different dips and reductions. Sequentially during and after the exposure to the disturbance record the following parameters:</w:t>
            </w:r>
            <w:r w:rsidRPr="00053CCC">
              <w:rPr>
                <w:rFonts w:ascii="Arial" w:hAnsi="Arial" w:cs="Arial"/>
                <w:color w:val="000000"/>
                <w:sz w:val="22"/>
                <w:szCs w:val="22"/>
              </w:rPr>
              <w:br/>
              <w:t xml:space="preserve">a) date and time,  </w:t>
            </w:r>
            <w:r w:rsidRPr="00053CCC">
              <w:rPr>
                <w:rFonts w:ascii="Arial" w:hAnsi="Arial" w:cs="Arial"/>
                <w:color w:val="000000"/>
                <w:sz w:val="22"/>
                <w:szCs w:val="22"/>
              </w:rPr>
              <w:br/>
              <w:t xml:space="preserve">b) temperature,  </w:t>
            </w:r>
            <w:r w:rsidRPr="00053CCC">
              <w:rPr>
                <w:rFonts w:ascii="Arial" w:hAnsi="Arial" w:cs="Arial"/>
                <w:color w:val="000000"/>
                <w:sz w:val="22"/>
                <w:szCs w:val="22"/>
              </w:rPr>
              <w:br/>
              <w:t xml:space="preserve">c) relative humidity,  </w:t>
            </w:r>
            <w:r w:rsidRPr="00053CCC">
              <w:rPr>
                <w:rFonts w:ascii="Arial" w:hAnsi="Arial" w:cs="Arial"/>
                <w:color w:val="000000"/>
                <w:sz w:val="22"/>
                <w:szCs w:val="22"/>
              </w:rPr>
              <w:br/>
              <w:t>d) value of the measurand</w:t>
            </w:r>
            <w:r w:rsidRPr="00053CCC">
              <w:rPr>
                <w:rFonts w:ascii="Arial" w:hAnsi="Arial" w:cs="Arial"/>
                <w:color w:val="000000"/>
                <w:sz w:val="22"/>
                <w:szCs w:val="22"/>
              </w:rPr>
              <w:br/>
              <w:t>e) percentage of voltage reduction and duration,</w:t>
            </w:r>
            <w:r w:rsidRPr="00053CCC">
              <w:rPr>
                <w:rFonts w:ascii="Arial" w:hAnsi="Arial" w:cs="Arial"/>
                <w:color w:val="000000"/>
                <w:sz w:val="22"/>
                <w:szCs w:val="22"/>
              </w:rPr>
              <w:br/>
              <w:t xml:space="preserve">f) indicated values,  </w:t>
            </w:r>
            <w:r w:rsidRPr="00053CCC">
              <w:rPr>
                <w:rFonts w:ascii="Arial" w:hAnsi="Arial" w:cs="Arial"/>
                <w:color w:val="000000"/>
                <w:sz w:val="22"/>
                <w:szCs w:val="22"/>
              </w:rPr>
              <w:br/>
              <w:t xml:space="preserve">g) error values,  </w:t>
            </w:r>
            <w:r w:rsidRPr="00053CCC">
              <w:rPr>
                <w:rFonts w:ascii="Arial" w:hAnsi="Arial" w:cs="Arial"/>
                <w:color w:val="000000"/>
                <w:sz w:val="22"/>
                <w:szCs w:val="22"/>
              </w:rPr>
              <w:br/>
              <w:t xml:space="preserve">h) functional performance  </w:t>
            </w:r>
          </w:p>
        </w:tc>
      </w:tr>
      <w:tr w:rsidR="00134C85" w:rsidRPr="00053CCC"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 xml:space="preserve">Permitted maximum deviation  </w:t>
            </w:r>
          </w:p>
        </w:tc>
        <w:tc>
          <w:tcPr>
            <w:tcW w:w="6520" w:type="dxa"/>
            <w:gridSpan w:val="4"/>
            <w:tcBorders>
              <w:top w:val="single" w:sz="8" w:space="0" w:color="auto"/>
              <w:left w:val="nil"/>
              <w:bottom w:val="single" w:sz="8" w:space="0" w:color="auto"/>
              <w:right w:val="single" w:sz="8" w:space="0" w:color="auto"/>
            </w:tcBorders>
            <w:shd w:val="clear" w:color="auto" w:fill="auto"/>
            <w:vAlign w:val="center"/>
          </w:tcPr>
          <w:p w:rsidR="00134C85" w:rsidRPr="00053CCC" w:rsidRDefault="00134C85" w:rsidP="005570F3">
            <w:pPr>
              <w:rPr>
                <w:rFonts w:ascii="Arial" w:hAnsi="Arial" w:cs="Arial"/>
                <w:color w:val="000000"/>
                <w:sz w:val="22"/>
                <w:szCs w:val="22"/>
              </w:rPr>
            </w:pPr>
            <w:r w:rsidRPr="00053CCC">
              <w:rPr>
                <w:rFonts w:ascii="Arial" w:hAnsi="Arial" w:cs="Arial"/>
                <w:color w:val="000000"/>
                <w:sz w:val="22"/>
                <w:szCs w:val="22"/>
              </w:rPr>
              <w:t xml:space="preserve">Either significant faults do not occur or checking facilities detect and act on potential significant faults, thus preventing such faults to occur. </w:t>
            </w:r>
          </w:p>
        </w:tc>
      </w:tr>
    </w:tbl>
    <w:p w:rsidR="00E81BAA" w:rsidRDefault="00E81BAA"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3E1CF3" w:rsidRDefault="003E1CF3"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433C00">
      <w:pPr>
        <w:tabs>
          <w:tab w:val="left" w:pos="0"/>
          <w:tab w:val="left" w:pos="177"/>
          <w:tab w:val="left" w:pos="355"/>
          <w:tab w:val="left" w:pos="532"/>
          <w:tab w:val="left" w:pos="851"/>
          <w:tab w:val="left" w:pos="888"/>
          <w:tab w:val="left" w:pos="1400"/>
          <w:tab w:val="left" w:pos="1440"/>
          <w:tab w:val="left" w:pos="1500"/>
        </w:tabs>
        <w:suppressAutoHyphens/>
        <w:ind w:left="1395" w:hanging="1395"/>
        <w:jc w:val="both"/>
        <w:rPr>
          <w:rFonts w:ascii="Arial" w:hAnsi="Arial"/>
          <w:spacing w:val="-3"/>
          <w:sz w:val="22"/>
        </w:rPr>
      </w:pPr>
      <w:r w:rsidRPr="00966C41">
        <w:rPr>
          <w:rFonts w:ascii="Arial" w:hAnsi="Arial"/>
          <w:b/>
          <w:spacing w:val="-3"/>
          <w:sz w:val="22"/>
        </w:rPr>
        <w:t>A.6.3.2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00FC1F95" w:rsidRPr="00AC34FD">
        <w:rPr>
          <w:rFonts w:ascii="Arial" w:hAnsi="Arial" w:cs="Arial"/>
          <w:sz w:val="22"/>
          <w:szCs w:val="22"/>
        </w:rPr>
        <w:t>Bursts (fast transient tests) on mains</w:t>
      </w:r>
      <w:r w:rsidR="00FC1F95" w:rsidRPr="00AC34FD">
        <w:rPr>
          <w:rFonts w:ascii="Arial" w:hAnsi="Arial" w:cs="Arial"/>
          <w:snapToGrid w:val="0"/>
          <w:sz w:val="22"/>
          <w:szCs w:val="22"/>
          <w:lang w:eastAsia="en-US"/>
        </w:rPr>
        <w:t xml:space="preserve"> power</w:t>
      </w:r>
      <w:r w:rsidR="00FC1F95" w:rsidRPr="00AC34FD">
        <w:rPr>
          <w:rFonts w:ascii="Arial" w:hAnsi="Arial" w:cs="Arial"/>
          <w:sz w:val="22"/>
          <w:szCs w:val="22"/>
        </w:rPr>
        <w:t xml:space="preserve"> lines and on </w:t>
      </w:r>
      <w:r w:rsidR="00FC1F95" w:rsidRPr="00AC34FD">
        <w:rPr>
          <w:rFonts w:ascii="Arial" w:hAnsi="Arial" w:cs="Arial"/>
          <w:bCs/>
          <w:sz w:val="22"/>
          <w:szCs w:val="22"/>
        </w:rPr>
        <w:t>signal, data and control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pStyle w:val="BodyText2"/>
        <w:tabs>
          <w:tab w:val="clear" w:pos="-267"/>
          <w:tab w:val="clear" w:pos="710"/>
          <w:tab w:val="clear" w:pos="1154"/>
          <w:tab w:val="left" w:pos="1400"/>
          <w:tab w:val="left" w:pos="1500"/>
        </w:tabs>
        <w:rPr>
          <w:lang w:val="en-GB"/>
        </w:rPr>
      </w:pPr>
      <w:r w:rsidRPr="00966C41">
        <w:rPr>
          <w:lang w:val="en-GB"/>
        </w:rPr>
        <w:t xml:space="preserve">Electrical bursts tests (fast transient tests) are carried out according to </w:t>
      </w:r>
      <w:r w:rsidR="00117612">
        <w:rPr>
          <w:lang w:val="en-GB"/>
        </w:rPr>
        <w:t>Table</w:t>
      </w:r>
      <w:r w:rsidR="00997E2D">
        <w:rPr>
          <w:lang w:val="en-GB"/>
        </w:rPr>
        <w:t>s</w:t>
      </w:r>
      <w:r w:rsidR="00117612">
        <w:rPr>
          <w:lang w:val="en-GB"/>
        </w:rPr>
        <w:t xml:space="preserve"> </w:t>
      </w:r>
      <w:r w:rsidR="00997E2D">
        <w:rPr>
          <w:lang w:val="en-GB"/>
        </w:rPr>
        <w:t>12</w:t>
      </w:r>
      <w:r w:rsidR="00117612">
        <w:rPr>
          <w:lang w:val="en-GB"/>
        </w:rPr>
        <w:t>.1</w:t>
      </w:r>
      <w:r w:rsidR="00756106">
        <w:rPr>
          <w:lang w:val="en-GB"/>
        </w:rPr>
        <w:t xml:space="preserve"> and</w:t>
      </w:r>
      <w:r w:rsidR="00756106" w:rsidRPr="00966C41">
        <w:rPr>
          <w:lang w:val="en-GB"/>
        </w:rPr>
        <w:t xml:space="preserve"> </w:t>
      </w:r>
      <w:r w:rsidR="00117612">
        <w:rPr>
          <w:lang w:val="en-GB"/>
        </w:rPr>
        <w:t xml:space="preserve">Table </w:t>
      </w:r>
      <w:r w:rsidR="007F229C">
        <w:rPr>
          <w:lang w:val="en-GB"/>
        </w:rPr>
        <w:t>12</w:t>
      </w:r>
      <w:r w:rsidR="00117612">
        <w:rPr>
          <w:lang w:val="en-GB"/>
        </w:rPr>
        <w:t>.2</w:t>
      </w:r>
      <w:r w:rsidRPr="00966C41">
        <w:rPr>
          <w:lang w:val="en-GB"/>
        </w:rPr>
        <w:t>.</w:t>
      </w:r>
    </w:p>
    <w:p w:rsidR="00134C85" w:rsidRDefault="00134C85" w:rsidP="008F1028">
      <w:pPr>
        <w:pStyle w:val="BodyText2"/>
        <w:tabs>
          <w:tab w:val="clear" w:pos="-267"/>
          <w:tab w:val="clear" w:pos="710"/>
          <w:tab w:val="clear" w:pos="1154"/>
          <w:tab w:val="left" w:pos="1400"/>
          <w:tab w:val="left" w:pos="1500"/>
        </w:tabs>
        <w:rPr>
          <w:lang w:val="en-GB"/>
        </w:rPr>
      </w:pPr>
    </w:p>
    <w:tbl>
      <w:tblPr>
        <w:tblW w:w="8657" w:type="dxa"/>
        <w:tblInd w:w="98" w:type="dxa"/>
        <w:tblLook w:val="04A0"/>
      </w:tblPr>
      <w:tblGrid>
        <w:gridCol w:w="2137"/>
        <w:gridCol w:w="3883"/>
        <w:gridCol w:w="2637"/>
      </w:tblGrid>
      <w:tr w:rsidR="00686EAF" w:rsidRPr="00134C85" w:rsidTr="00134C85">
        <w:trPr>
          <w:trHeight w:val="315"/>
        </w:trPr>
        <w:tc>
          <w:tcPr>
            <w:tcW w:w="8657" w:type="dxa"/>
            <w:gridSpan w:val="3"/>
            <w:tcBorders>
              <w:top w:val="nil"/>
              <w:left w:val="nil"/>
              <w:bottom w:val="single" w:sz="8" w:space="0" w:color="auto"/>
              <w:right w:val="nil"/>
            </w:tcBorders>
            <w:shd w:val="clear" w:color="auto" w:fill="auto"/>
            <w:vAlign w:val="center"/>
          </w:tcPr>
          <w:p w:rsidR="00686EAF" w:rsidRPr="00134C85" w:rsidRDefault="00686EAF" w:rsidP="00686EAF">
            <w:pPr>
              <w:jc w:val="center"/>
              <w:rPr>
                <w:rFonts w:ascii="Arial" w:hAnsi="Arial" w:cs="Arial"/>
                <w:b/>
                <w:bCs/>
                <w:color w:val="000000"/>
                <w:sz w:val="22"/>
                <w:szCs w:val="22"/>
              </w:rPr>
            </w:pPr>
          </w:p>
        </w:tc>
      </w:tr>
      <w:tr w:rsidR="00134C85" w:rsidRPr="00134C85" w:rsidTr="00134C85">
        <w:trPr>
          <w:trHeight w:val="315"/>
        </w:trPr>
        <w:tc>
          <w:tcPr>
            <w:tcW w:w="8657" w:type="dxa"/>
            <w:gridSpan w:val="3"/>
            <w:tcBorders>
              <w:top w:val="nil"/>
              <w:left w:val="nil"/>
              <w:bottom w:val="single" w:sz="8" w:space="0" w:color="auto"/>
              <w:right w:val="nil"/>
            </w:tcBorders>
            <w:shd w:val="clear" w:color="auto" w:fill="auto"/>
            <w:vAlign w:val="center"/>
          </w:tcPr>
          <w:p w:rsidR="007301DD" w:rsidRDefault="00134C85">
            <w:pPr>
              <w:jc w:val="center"/>
              <w:rPr>
                <w:rFonts w:ascii="Arial" w:hAnsi="Arial" w:cs="Arial"/>
                <w:b/>
                <w:bCs/>
                <w:color w:val="000000"/>
                <w:sz w:val="22"/>
                <w:szCs w:val="22"/>
              </w:rPr>
            </w:pPr>
            <w:r w:rsidRPr="00134C85">
              <w:rPr>
                <w:rFonts w:ascii="Arial" w:hAnsi="Arial" w:cs="Arial"/>
                <w:b/>
                <w:bCs/>
                <w:color w:val="000000"/>
                <w:sz w:val="22"/>
                <w:szCs w:val="22"/>
              </w:rPr>
              <w:t>Table 12.1  Bursts (transients) on AC and DC mains</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Applicable standards</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9A7B98" w:rsidP="005570F3">
            <w:pPr>
              <w:rPr>
                <w:rFonts w:ascii="Arial" w:hAnsi="Arial" w:cs="Arial"/>
                <w:color w:val="000000"/>
                <w:sz w:val="22"/>
                <w:szCs w:val="22"/>
              </w:rPr>
            </w:pPr>
            <w:r>
              <w:rPr>
                <w:rFonts w:ascii="Arial" w:hAnsi="Arial" w:cs="Arial"/>
                <w:color w:val="000000"/>
                <w:sz w:val="22"/>
                <w:szCs w:val="22"/>
              </w:rPr>
              <w:t>IEC 61000-4-4 [17</w:t>
            </w:r>
            <w:r w:rsidR="00E80996">
              <w:rPr>
                <w:rFonts w:ascii="Arial" w:hAnsi="Arial" w:cs="Arial"/>
                <w:color w:val="000000"/>
                <w:sz w:val="22"/>
                <w:szCs w:val="22"/>
              </w:rPr>
              <w:t>]</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Test method</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Introducing transients on the mains power lines</w:t>
            </w:r>
          </w:p>
        </w:tc>
      </w:tr>
      <w:tr w:rsidR="00134C85" w:rsidRPr="00134C85" w:rsidTr="00134C85">
        <w:trPr>
          <w:trHeight w:val="446"/>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Applicability</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 xml:space="preserve">Applicable for electronic measuring instruments which are temporarily or permanently connected to a mains power network while in operation </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Object of the test</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Verification of compliance with the provisions in 7.2 during conditions where electrical bursts are superimposed on the mains voltage.</w:t>
            </w:r>
          </w:p>
        </w:tc>
      </w:tr>
      <w:tr w:rsidR="00134C85" w:rsidRPr="00134C85"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Precondition</w:t>
            </w:r>
          </w:p>
        </w:tc>
        <w:tc>
          <w:tcPr>
            <w:tcW w:w="6520" w:type="dxa"/>
            <w:gridSpan w:val="2"/>
            <w:tcBorders>
              <w:top w:val="single" w:sz="8" w:space="0" w:color="auto"/>
              <w:left w:val="nil"/>
              <w:bottom w:val="single" w:sz="8" w:space="0" w:color="000000"/>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 xml:space="preserve">The electrical power of the EUT is switched on for at least the warm-up time specified by the manufacturer. </w:t>
            </w:r>
          </w:p>
        </w:tc>
      </w:tr>
      <w:tr w:rsidR="00134C85" w:rsidRPr="00134C85"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Condition of the EUT</w:t>
            </w:r>
          </w:p>
        </w:tc>
        <w:tc>
          <w:tcPr>
            <w:tcW w:w="6520" w:type="dxa"/>
            <w:gridSpan w:val="2"/>
            <w:tcBorders>
              <w:top w:val="single" w:sz="8" w:space="0" w:color="000000"/>
              <w:left w:val="nil"/>
              <w:bottom w:val="single" w:sz="8" w:space="0" w:color="000000"/>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134C85" w:rsidRPr="00134C85" w:rsidTr="00134C85">
        <w:trPr>
          <w:trHeight w:val="300"/>
        </w:trPr>
        <w:tc>
          <w:tcPr>
            <w:tcW w:w="2137" w:type="dxa"/>
            <w:tcBorders>
              <w:top w:val="nil"/>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Test procedure in brief</w:t>
            </w:r>
          </w:p>
        </w:tc>
        <w:tc>
          <w:tcPr>
            <w:tcW w:w="6520" w:type="dxa"/>
            <w:gridSpan w:val="2"/>
            <w:tcBorders>
              <w:top w:val="single" w:sz="8" w:space="0" w:color="000000"/>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 burst generator as defined in the referred standard shall be used.</w:t>
            </w:r>
            <w:r w:rsidRPr="00134C85">
              <w:rPr>
                <w:rFonts w:ascii="Arial" w:hAnsi="Arial" w:cs="Arial"/>
                <w:color w:val="000000"/>
                <w:sz w:val="22"/>
                <w:szCs w:val="22"/>
              </w:rPr>
              <w:br/>
              <w:t>The characteristics of the generator shall be verified before connecting the EUT.</w:t>
            </w:r>
            <w:r w:rsidRPr="00134C85">
              <w:rPr>
                <w:rFonts w:ascii="Arial" w:hAnsi="Arial" w:cs="Arial"/>
                <w:color w:val="000000"/>
                <w:sz w:val="22"/>
                <w:szCs w:val="22"/>
              </w:rPr>
              <w:br/>
              <w:t>The test comprises exposure to bursts of voltage spikes for which the output voltage on 50 Ω and 1000 Ω load are defined in the referred standard.</w:t>
            </w:r>
            <w:r w:rsidRPr="00134C85">
              <w:rPr>
                <w:rFonts w:ascii="Arial" w:hAnsi="Arial" w:cs="Arial"/>
                <w:color w:val="000000"/>
                <w:sz w:val="22"/>
                <w:szCs w:val="22"/>
              </w:rPr>
              <w:br/>
              <w:t>Both positive and negative polarity of the bursts shall be applied.</w:t>
            </w:r>
            <w:r w:rsidRPr="00134C85">
              <w:rPr>
                <w:rFonts w:ascii="Arial" w:hAnsi="Arial" w:cs="Arial"/>
                <w:color w:val="000000"/>
                <w:sz w:val="22"/>
                <w:szCs w:val="22"/>
              </w:rPr>
              <w:br/>
              <w:t>The duration of the test shall not be less than 1 minute for each amplitude and polarity. The injection network on the mains shall contain blocking filters to prevent the burst energy being dissipated in the mains.</w:t>
            </w:r>
            <w:r w:rsidRPr="00134C85">
              <w:rPr>
                <w:rFonts w:ascii="Arial" w:hAnsi="Arial" w:cs="Arial"/>
                <w:color w:val="000000"/>
                <w:sz w:val="22"/>
                <w:szCs w:val="22"/>
              </w:rPr>
              <w:br/>
              <w:t>At least 10 positive and negative randomly phased bursts shall be applied.</w:t>
            </w:r>
            <w:r w:rsidRPr="00134C85">
              <w:rPr>
                <w:rFonts w:ascii="Arial" w:hAnsi="Arial" w:cs="Arial"/>
                <w:color w:val="000000"/>
                <w:sz w:val="22"/>
                <w:szCs w:val="22"/>
              </w:rPr>
              <w:br/>
              <w:t>The bursts are applied during all the time necessary to perform the test; therefore, more bursts than indicated above may be necessary.</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134C85" w:rsidRDefault="00134C85" w:rsidP="005570F3">
            <w:pPr>
              <w:rPr>
                <w:rFonts w:ascii="Arial" w:hAnsi="Arial" w:cs="Arial"/>
                <w:color w:val="000000"/>
                <w:sz w:val="22"/>
                <w:szCs w:val="22"/>
              </w:rPr>
            </w:pPr>
          </w:p>
        </w:tc>
        <w:tc>
          <w:tcPr>
            <w:tcW w:w="3883"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b/>
                <w:bCs/>
                <w:color w:val="000000"/>
                <w:sz w:val="22"/>
                <w:szCs w:val="22"/>
              </w:rPr>
            </w:pPr>
            <w:r w:rsidRPr="00134C85">
              <w:rPr>
                <w:rFonts w:ascii="Arial" w:hAnsi="Arial" w:cs="Arial"/>
                <w:color w:val="000000"/>
                <w:sz w:val="22"/>
                <w:szCs w:val="22"/>
              </w:rPr>
              <w:t>Amplitude (peak value) [kV]</w:t>
            </w:r>
          </w:p>
        </w:tc>
        <w:tc>
          <w:tcPr>
            <w:tcW w:w="2637"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color w:val="000000"/>
                <w:sz w:val="22"/>
                <w:szCs w:val="22"/>
              </w:rPr>
            </w:pPr>
            <w:r w:rsidRPr="00134C85">
              <w:rPr>
                <w:rFonts w:ascii="Arial" w:hAnsi="Arial" w:cs="Arial"/>
                <w:color w:val="000000"/>
                <w:sz w:val="22"/>
                <w:szCs w:val="22"/>
              </w:rPr>
              <w:t>Repetition rate [kHz]</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30216D" w:rsidP="005570F3">
            <w:pPr>
              <w:rPr>
                <w:rFonts w:ascii="Arial" w:hAnsi="Arial" w:cs="Arial"/>
                <w:color w:val="000000"/>
                <w:sz w:val="22"/>
                <w:szCs w:val="22"/>
              </w:rPr>
            </w:pPr>
            <w:r w:rsidRPr="0030216D">
              <w:rPr>
                <w:rFonts w:ascii="Arial" w:hAnsi="Arial" w:cs="Arial"/>
                <w:bCs/>
                <w:color w:val="000000"/>
                <w:sz w:val="22"/>
                <w:szCs w:val="22"/>
              </w:rPr>
              <w:t>Test level</w:t>
            </w:r>
            <w:r w:rsidRPr="0030216D">
              <w:rPr>
                <w:rFonts w:ascii="Arial" w:hAnsi="Arial" w:cs="Arial"/>
                <w:color w:val="000000"/>
                <w:sz w:val="22"/>
                <w:szCs w:val="22"/>
              </w:rPr>
              <w:t> </w:t>
            </w:r>
          </w:p>
        </w:tc>
        <w:tc>
          <w:tcPr>
            <w:tcW w:w="3883" w:type="dxa"/>
            <w:tcBorders>
              <w:top w:val="nil"/>
              <w:left w:val="nil"/>
              <w:bottom w:val="single" w:sz="8" w:space="0" w:color="auto"/>
              <w:right w:val="single" w:sz="8" w:space="0" w:color="auto"/>
            </w:tcBorders>
            <w:shd w:val="clear" w:color="auto" w:fill="auto"/>
            <w:vAlign w:val="center"/>
          </w:tcPr>
          <w:p w:rsidR="00134C85" w:rsidRPr="00134C85" w:rsidRDefault="0030216D" w:rsidP="005570F3">
            <w:pPr>
              <w:jc w:val="center"/>
              <w:rPr>
                <w:rFonts w:ascii="Arial" w:hAnsi="Arial" w:cs="Arial"/>
                <w:b/>
                <w:bCs/>
                <w:color w:val="000000"/>
                <w:sz w:val="22"/>
                <w:szCs w:val="22"/>
              </w:rPr>
            </w:pPr>
            <w:r w:rsidRPr="0030216D">
              <w:rPr>
                <w:rFonts w:ascii="Arial" w:hAnsi="Arial" w:cs="Arial"/>
                <w:b/>
                <w:bCs/>
                <w:color w:val="000000"/>
                <w:sz w:val="22"/>
                <w:szCs w:val="22"/>
              </w:rPr>
              <w:t>2</w:t>
            </w:r>
          </w:p>
        </w:tc>
        <w:tc>
          <w:tcPr>
            <w:tcW w:w="2637" w:type="dxa"/>
            <w:tcBorders>
              <w:top w:val="nil"/>
              <w:left w:val="nil"/>
              <w:bottom w:val="single" w:sz="8" w:space="0" w:color="auto"/>
              <w:right w:val="single" w:sz="8" w:space="0" w:color="auto"/>
            </w:tcBorders>
            <w:shd w:val="clear" w:color="auto" w:fill="auto"/>
            <w:vAlign w:val="center"/>
          </w:tcPr>
          <w:p w:rsidR="00134C85" w:rsidRPr="00134C85" w:rsidRDefault="0030216D" w:rsidP="005570F3">
            <w:pPr>
              <w:jc w:val="center"/>
              <w:rPr>
                <w:rFonts w:ascii="Arial" w:hAnsi="Arial" w:cs="Arial"/>
                <w:color w:val="000000"/>
                <w:sz w:val="22"/>
                <w:szCs w:val="22"/>
              </w:rPr>
            </w:pPr>
            <w:r w:rsidRPr="0030216D">
              <w:rPr>
                <w:rFonts w:ascii="Arial" w:hAnsi="Arial" w:cs="Arial"/>
                <w:b/>
                <w:bCs/>
                <w:color w:val="000000"/>
                <w:sz w:val="22"/>
                <w:szCs w:val="22"/>
              </w:rPr>
              <w:t>5</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30216D" w:rsidP="005570F3">
            <w:pPr>
              <w:rPr>
                <w:rFonts w:ascii="Arial" w:hAnsi="Arial" w:cs="Arial"/>
                <w:color w:val="000000"/>
                <w:sz w:val="22"/>
                <w:szCs w:val="22"/>
              </w:rPr>
            </w:pPr>
            <w:r w:rsidRPr="0030216D">
              <w:rPr>
                <w:rFonts w:ascii="Arial" w:hAnsi="Arial" w:cs="Arial"/>
                <w:color w:val="000000"/>
                <w:sz w:val="22"/>
                <w:szCs w:val="22"/>
              </w:rPr>
              <w:t>EUT performance</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30216D" w:rsidP="005570F3">
            <w:pPr>
              <w:rPr>
                <w:rFonts w:ascii="Arial" w:hAnsi="Arial" w:cs="Arial"/>
                <w:color w:val="000000"/>
                <w:sz w:val="22"/>
                <w:szCs w:val="22"/>
              </w:rPr>
            </w:pPr>
            <w:r w:rsidRPr="0030216D">
              <w:rPr>
                <w:rFonts w:ascii="Arial" w:hAnsi="Arial" w:cs="Arial"/>
                <w:color w:val="000000"/>
                <w:sz w:val="22"/>
                <w:szCs w:val="22"/>
              </w:rPr>
              <w:t>Sequentially during and after the exposure to the bursts record the following parameters:</w:t>
            </w:r>
            <w:r w:rsidRPr="0030216D">
              <w:rPr>
                <w:rFonts w:ascii="Arial" w:hAnsi="Arial" w:cs="Arial"/>
                <w:color w:val="000000"/>
                <w:sz w:val="22"/>
                <w:szCs w:val="22"/>
              </w:rPr>
              <w:br/>
              <w:t xml:space="preserve">a) date and time,  </w:t>
            </w:r>
            <w:r w:rsidRPr="0030216D">
              <w:rPr>
                <w:rFonts w:ascii="Arial" w:hAnsi="Arial" w:cs="Arial"/>
                <w:color w:val="000000"/>
                <w:sz w:val="22"/>
                <w:szCs w:val="22"/>
              </w:rPr>
              <w:br/>
              <w:t xml:space="preserve">b) temperature,  </w:t>
            </w:r>
            <w:r w:rsidRPr="0030216D">
              <w:rPr>
                <w:rFonts w:ascii="Arial" w:hAnsi="Arial" w:cs="Arial"/>
                <w:color w:val="000000"/>
                <w:sz w:val="22"/>
                <w:szCs w:val="22"/>
              </w:rPr>
              <w:br/>
              <w:t xml:space="preserve">c) relative humidity,  </w:t>
            </w:r>
            <w:r w:rsidRPr="0030216D">
              <w:rPr>
                <w:rFonts w:ascii="Arial" w:hAnsi="Arial" w:cs="Arial"/>
                <w:color w:val="000000"/>
                <w:sz w:val="22"/>
                <w:szCs w:val="22"/>
              </w:rPr>
              <w:br/>
              <w:t xml:space="preserve">d) test load value,  </w:t>
            </w:r>
            <w:r w:rsidRPr="0030216D">
              <w:rPr>
                <w:rFonts w:ascii="Arial" w:hAnsi="Arial" w:cs="Arial"/>
                <w:color w:val="000000"/>
                <w:sz w:val="22"/>
                <w:szCs w:val="22"/>
              </w:rPr>
              <w:br/>
              <w:t xml:space="preserve">e) indicated values,  </w:t>
            </w:r>
            <w:r w:rsidRPr="0030216D">
              <w:rPr>
                <w:rFonts w:ascii="Arial" w:hAnsi="Arial" w:cs="Arial"/>
                <w:color w:val="000000"/>
                <w:sz w:val="22"/>
                <w:szCs w:val="22"/>
              </w:rPr>
              <w:br/>
              <w:t xml:space="preserve">f) error values,  </w:t>
            </w:r>
            <w:r w:rsidRPr="0030216D">
              <w:rPr>
                <w:rFonts w:ascii="Arial" w:hAnsi="Arial" w:cs="Arial"/>
                <w:color w:val="000000"/>
                <w:sz w:val="22"/>
                <w:szCs w:val="22"/>
              </w:rPr>
              <w:br/>
              <w:t xml:space="preserve">g) functional performance  </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30216D" w:rsidP="005570F3">
            <w:pPr>
              <w:rPr>
                <w:rFonts w:ascii="Arial" w:hAnsi="Arial" w:cs="Arial"/>
                <w:color w:val="000000"/>
                <w:sz w:val="22"/>
                <w:szCs w:val="22"/>
              </w:rPr>
            </w:pPr>
            <w:r w:rsidRPr="0030216D">
              <w:rPr>
                <w:rFonts w:ascii="Arial" w:hAnsi="Arial" w:cs="Arial"/>
                <w:color w:val="000000"/>
                <w:sz w:val="22"/>
                <w:szCs w:val="22"/>
              </w:rPr>
              <w:t xml:space="preserve">Permitted maximum deviation  </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30216D" w:rsidP="005570F3">
            <w:pPr>
              <w:rPr>
                <w:rFonts w:ascii="Arial" w:hAnsi="Arial" w:cs="Arial"/>
                <w:color w:val="000000"/>
                <w:sz w:val="22"/>
                <w:szCs w:val="22"/>
              </w:rPr>
            </w:pPr>
            <w:r w:rsidRPr="0030216D">
              <w:rPr>
                <w:rFonts w:ascii="Arial" w:hAnsi="Arial" w:cs="Arial"/>
                <w:color w:val="000000"/>
                <w:sz w:val="22"/>
                <w:szCs w:val="22"/>
              </w:rPr>
              <w:t xml:space="preserve">Either significant faults do not occur or checking facilities detect and act on potential significant faults, thus preventing such faults to occur. </w:t>
            </w:r>
            <w:r w:rsidRPr="0030216D">
              <w:rPr>
                <w:rFonts w:ascii="Arial" w:hAnsi="Arial" w:cs="Arial"/>
                <w:color w:val="000000"/>
                <w:sz w:val="22"/>
                <w:szCs w:val="22"/>
              </w:rPr>
              <w:br/>
              <w:t xml:space="preserve">It is acceptable when during the disturbance test the AGFI is not providing a measurement result. </w:t>
            </w:r>
          </w:p>
        </w:tc>
      </w:tr>
    </w:tbl>
    <w:p w:rsidR="00134C85" w:rsidRPr="00966C41" w:rsidRDefault="00134C85" w:rsidP="008F1028">
      <w:pPr>
        <w:pStyle w:val="BodyText2"/>
        <w:tabs>
          <w:tab w:val="clear" w:pos="-267"/>
          <w:tab w:val="clear" w:pos="710"/>
          <w:tab w:val="clear" w:pos="1154"/>
          <w:tab w:val="left" w:pos="1400"/>
          <w:tab w:val="left" w:pos="1500"/>
        </w:tabs>
        <w:rPr>
          <w:lang w:val="en-GB"/>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134C85" w:rsidRDefault="00134C85"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657" w:type="dxa"/>
        <w:tblInd w:w="98" w:type="dxa"/>
        <w:tblLook w:val="04A0"/>
      </w:tblPr>
      <w:tblGrid>
        <w:gridCol w:w="2137"/>
        <w:gridCol w:w="3685"/>
        <w:gridCol w:w="2835"/>
      </w:tblGrid>
      <w:tr w:rsidR="00686EAF" w:rsidRPr="00134C85" w:rsidTr="00134C85">
        <w:trPr>
          <w:trHeight w:val="315"/>
        </w:trPr>
        <w:tc>
          <w:tcPr>
            <w:tcW w:w="8657" w:type="dxa"/>
            <w:gridSpan w:val="3"/>
            <w:tcBorders>
              <w:top w:val="nil"/>
              <w:left w:val="nil"/>
              <w:bottom w:val="single" w:sz="8" w:space="0" w:color="auto"/>
              <w:right w:val="nil"/>
            </w:tcBorders>
            <w:shd w:val="clear" w:color="auto" w:fill="auto"/>
            <w:vAlign w:val="center"/>
          </w:tcPr>
          <w:p w:rsidR="00686EAF" w:rsidRPr="00134C85" w:rsidRDefault="00686EAF" w:rsidP="00686EAF">
            <w:pPr>
              <w:jc w:val="center"/>
              <w:rPr>
                <w:rFonts w:ascii="Arial" w:hAnsi="Arial" w:cs="Arial"/>
                <w:b/>
                <w:bCs/>
                <w:color w:val="000000"/>
                <w:sz w:val="22"/>
                <w:szCs w:val="22"/>
              </w:rPr>
            </w:pPr>
          </w:p>
        </w:tc>
      </w:tr>
      <w:tr w:rsidR="00134C85" w:rsidRPr="00134C85" w:rsidTr="00134C85">
        <w:trPr>
          <w:trHeight w:val="315"/>
        </w:trPr>
        <w:tc>
          <w:tcPr>
            <w:tcW w:w="8657" w:type="dxa"/>
            <w:gridSpan w:val="3"/>
            <w:tcBorders>
              <w:top w:val="nil"/>
              <w:left w:val="nil"/>
              <w:bottom w:val="single" w:sz="8" w:space="0" w:color="auto"/>
              <w:right w:val="nil"/>
            </w:tcBorders>
            <w:shd w:val="clear" w:color="auto" w:fill="auto"/>
            <w:vAlign w:val="center"/>
          </w:tcPr>
          <w:p w:rsidR="00DD66C1" w:rsidRDefault="00134C85">
            <w:pPr>
              <w:jc w:val="center"/>
              <w:rPr>
                <w:rFonts w:ascii="Arial" w:hAnsi="Arial" w:cs="Arial"/>
                <w:b/>
                <w:bCs/>
                <w:color w:val="000000"/>
                <w:sz w:val="22"/>
                <w:szCs w:val="22"/>
              </w:rPr>
            </w:pPr>
            <w:r w:rsidRPr="00134C85">
              <w:rPr>
                <w:rFonts w:ascii="Arial" w:hAnsi="Arial" w:cs="Arial"/>
                <w:b/>
                <w:bCs/>
                <w:color w:val="000000"/>
                <w:sz w:val="22"/>
                <w:szCs w:val="22"/>
              </w:rPr>
              <w:t>Table 12.2  Bursts (transients) on signal, data and control lines</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Applicable standards</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9A7B98" w:rsidP="005570F3">
            <w:pPr>
              <w:rPr>
                <w:rFonts w:ascii="Arial" w:hAnsi="Arial" w:cs="Arial"/>
                <w:color w:val="000000"/>
                <w:sz w:val="22"/>
                <w:szCs w:val="22"/>
              </w:rPr>
            </w:pPr>
            <w:r>
              <w:rPr>
                <w:rFonts w:ascii="Arial" w:hAnsi="Arial" w:cs="Arial"/>
                <w:color w:val="000000"/>
                <w:sz w:val="22"/>
                <w:szCs w:val="22"/>
              </w:rPr>
              <w:t>IEC 61000-4-4 [17</w:t>
            </w:r>
            <w:r w:rsidR="00E80996">
              <w:rPr>
                <w:rFonts w:ascii="Arial" w:hAnsi="Arial" w:cs="Arial"/>
                <w:color w:val="000000"/>
                <w:sz w:val="22"/>
                <w:szCs w:val="22"/>
              </w:rPr>
              <w:t>]</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Test method</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Introducing transients on signal, data and control lines</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Applicability</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 xml:space="preserve">Applicable for electronic measuring instruments containing active electronic circuits which during operation are permanently or temporarily connected to external electrical signal, data and/or control lines. Burst tests on signal lines are applicable only for I/O signal, data and control ports, with a cable length exceeding </w:t>
            </w:r>
            <w:smartTag w:uri="urn:schemas-microsoft-com:office:smarttags" w:element="metricconverter">
              <w:smartTagPr>
                <w:attr w:name="ProductID" w:val="3 m"/>
              </w:smartTagPr>
              <w:r w:rsidRPr="00134C85">
                <w:rPr>
                  <w:rFonts w:ascii="Arial" w:hAnsi="Arial" w:cs="Arial"/>
                  <w:color w:val="000000"/>
                  <w:sz w:val="22"/>
                  <w:szCs w:val="22"/>
                </w:rPr>
                <w:t>3 m</w:t>
              </w:r>
            </w:smartTag>
            <w:r w:rsidRPr="00134C85">
              <w:rPr>
                <w:rFonts w:ascii="Arial" w:hAnsi="Arial" w:cs="Arial"/>
                <w:color w:val="000000"/>
                <w:sz w:val="22"/>
                <w:szCs w:val="22"/>
              </w:rPr>
              <w:t xml:space="preserve"> (as specified by the manufacturer).</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Object of the test</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Verification of compliance with the provisions in 7.2 during conditions where electrical bursts are superim</w:t>
            </w:r>
            <w:r w:rsidRPr="00134C85">
              <w:rPr>
                <w:rFonts w:ascii="Arial" w:hAnsi="Arial" w:cs="Arial"/>
                <w:color w:val="000000"/>
                <w:sz w:val="22"/>
                <w:szCs w:val="22"/>
              </w:rPr>
              <w:softHyphen/>
              <w:t>posed on I/O and communication ports.</w:t>
            </w:r>
          </w:p>
        </w:tc>
      </w:tr>
      <w:tr w:rsidR="00134C85" w:rsidRPr="00134C85"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Precondition</w:t>
            </w:r>
          </w:p>
        </w:tc>
        <w:tc>
          <w:tcPr>
            <w:tcW w:w="6520" w:type="dxa"/>
            <w:gridSpan w:val="2"/>
            <w:tcBorders>
              <w:top w:val="single" w:sz="8" w:space="0" w:color="auto"/>
              <w:left w:val="nil"/>
              <w:bottom w:val="single" w:sz="8" w:space="0" w:color="000000"/>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 xml:space="preserve">The electrical power of the EUT is switched on for at least the warm-up time specified by the manufacturer. </w:t>
            </w:r>
          </w:p>
        </w:tc>
      </w:tr>
      <w:tr w:rsidR="00134C85" w:rsidRPr="00134C85" w:rsidTr="00134C85">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Condition of the EUT</w:t>
            </w:r>
          </w:p>
        </w:tc>
        <w:tc>
          <w:tcPr>
            <w:tcW w:w="6520" w:type="dxa"/>
            <w:gridSpan w:val="2"/>
            <w:tcBorders>
              <w:top w:val="single" w:sz="8" w:space="0" w:color="000000"/>
              <w:left w:val="nil"/>
              <w:bottom w:val="single" w:sz="8" w:space="0" w:color="000000"/>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134C85" w:rsidRPr="00134C85" w:rsidTr="00134C85">
        <w:trPr>
          <w:trHeight w:val="300"/>
        </w:trPr>
        <w:tc>
          <w:tcPr>
            <w:tcW w:w="2137" w:type="dxa"/>
            <w:tcBorders>
              <w:top w:val="nil"/>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Test procedure in brief</w:t>
            </w:r>
          </w:p>
        </w:tc>
        <w:tc>
          <w:tcPr>
            <w:tcW w:w="6520" w:type="dxa"/>
            <w:gridSpan w:val="2"/>
            <w:tcBorders>
              <w:top w:val="single" w:sz="8" w:space="0" w:color="000000"/>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 burst generator as defined in the referred standard shall be used The characteristics of the generator shall be verified before connecting the EUT.</w:t>
            </w:r>
            <w:r w:rsidRPr="00134C85">
              <w:rPr>
                <w:rFonts w:ascii="Arial" w:hAnsi="Arial" w:cs="Arial"/>
                <w:color w:val="000000"/>
                <w:sz w:val="22"/>
                <w:szCs w:val="22"/>
              </w:rPr>
              <w:br/>
              <w:t xml:space="preserve">The test comprises exposure to bursts of voltage spikes for which the output voltage on 50 </w:t>
            </w:r>
            <w:r w:rsidRPr="00134C85">
              <w:rPr>
                <w:rFonts w:ascii="Arial" w:hAnsi="Arial" w:cs="Arial"/>
                <w:color w:val="000000"/>
                <w:sz w:val="22"/>
                <w:szCs w:val="22"/>
              </w:rPr>
              <w:t xml:space="preserve"> and 1000 </w:t>
            </w:r>
            <w:r w:rsidRPr="00134C85">
              <w:rPr>
                <w:rFonts w:ascii="Arial" w:hAnsi="Arial" w:cs="Arial"/>
                <w:color w:val="000000"/>
                <w:sz w:val="22"/>
                <w:szCs w:val="22"/>
              </w:rPr>
              <w:t></w:t>
            </w:r>
            <w:r w:rsidRPr="00134C85">
              <w:rPr>
                <w:rFonts w:ascii="Arial" w:hAnsi="Arial" w:cs="Arial"/>
                <w:color w:val="000000"/>
                <w:sz w:val="22"/>
                <w:szCs w:val="22"/>
              </w:rPr>
              <w:t>load are defined in the referred standard.</w:t>
            </w:r>
            <w:r w:rsidRPr="00134C85">
              <w:rPr>
                <w:rFonts w:ascii="Arial" w:hAnsi="Arial" w:cs="Arial"/>
                <w:color w:val="000000"/>
                <w:sz w:val="22"/>
                <w:szCs w:val="22"/>
              </w:rPr>
              <w:br/>
              <w:t>Both positive and negative polarity of the bursts shall be applied.</w:t>
            </w:r>
            <w:r w:rsidRPr="00134C85">
              <w:rPr>
                <w:rFonts w:ascii="Arial" w:hAnsi="Arial" w:cs="Arial"/>
                <w:color w:val="000000"/>
                <w:sz w:val="22"/>
                <w:szCs w:val="22"/>
              </w:rPr>
              <w:br/>
              <w:t>The duration of the test shall not be less than 1 min for each amplitude and polarity.</w:t>
            </w:r>
            <w:r w:rsidRPr="00134C85">
              <w:rPr>
                <w:rFonts w:ascii="Arial" w:hAnsi="Arial" w:cs="Arial"/>
                <w:color w:val="000000"/>
                <w:sz w:val="22"/>
                <w:szCs w:val="22"/>
              </w:rPr>
              <w:br/>
              <w:t>A capacitive coupling clamp as defined in the standard shall be used for the coupling of the bursts into the I/O and communication lines,</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134C85" w:rsidRDefault="00134C85" w:rsidP="005570F3">
            <w:pPr>
              <w:rPr>
                <w:rFonts w:ascii="Arial" w:hAnsi="Arial" w:cs="Arial"/>
                <w:color w:val="000000"/>
                <w:sz w:val="22"/>
                <w:szCs w:val="22"/>
              </w:rPr>
            </w:pPr>
          </w:p>
        </w:tc>
        <w:tc>
          <w:tcPr>
            <w:tcW w:w="3685"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b/>
                <w:bCs/>
                <w:color w:val="000000"/>
                <w:sz w:val="22"/>
                <w:szCs w:val="22"/>
              </w:rPr>
            </w:pPr>
            <w:r w:rsidRPr="00134C85">
              <w:rPr>
                <w:rFonts w:ascii="Arial" w:hAnsi="Arial" w:cs="Arial"/>
                <w:color w:val="000000"/>
                <w:sz w:val="22"/>
                <w:szCs w:val="22"/>
              </w:rPr>
              <w:t> </w:t>
            </w:r>
            <w:r w:rsidRPr="00134C85">
              <w:rPr>
                <w:rFonts w:ascii="Arial" w:hAnsi="Arial" w:cs="Arial"/>
                <w:b/>
                <w:bCs/>
                <w:color w:val="000000"/>
                <w:sz w:val="22"/>
                <w:szCs w:val="22"/>
              </w:rPr>
              <w:t> Test level</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color w:val="000000"/>
                <w:sz w:val="22"/>
                <w:szCs w:val="22"/>
              </w:rPr>
            </w:pPr>
            <w:r w:rsidRPr="00134C85">
              <w:rPr>
                <w:rFonts w:ascii="Arial" w:hAnsi="Arial" w:cs="Arial"/>
                <w:color w:val="000000"/>
                <w:sz w:val="22"/>
                <w:szCs w:val="22"/>
              </w:rPr>
              <w:t>unit</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Amplitude (peak value)</w:t>
            </w:r>
          </w:p>
        </w:tc>
        <w:tc>
          <w:tcPr>
            <w:tcW w:w="3685" w:type="dxa"/>
            <w:tcBorders>
              <w:top w:val="nil"/>
              <w:left w:val="nil"/>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b/>
                <w:bCs/>
                <w:color w:val="000000"/>
                <w:sz w:val="22"/>
                <w:szCs w:val="22"/>
              </w:rPr>
            </w:pPr>
            <w:r w:rsidRPr="00134C85">
              <w:rPr>
                <w:rFonts w:ascii="Arial" w:hAnsi="Arial" w:cs="Arial"/>
                <w:b/>
                <w:bCs/>
                <w:color w:val="000000"/>
                <w:sz w:val="22"/>
                <w:szCs w:val="22"/>
              </w:rPr>
              <w:t>1</w:t>
            </w:r>
          </w:p>
        </w:tc>
        <w:tc>
          <w:tcPr>
            <w:tcW w:w="2835" w:type="dxa"/>
            <w:tcBorders>
              <w:top w:val="nil"/>
              <w:left w:val="nil"/>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color w:val="000000"/>
                <w:sz w:val="22"/>
                <w:szCs w:val="22"/>
              </w:rPr>
            </w:pPr>
            <w:r w:rsidRPr="00134C85">
              <w:rPr>
                <w:rFonts w:ascii="Arial" w:hAnsi="Arial" w:cs="Arial"/>
                <w:color w:val="000000"/>
                <w:sz w:val="22"/>
                <w:szCs w:val="22"/>
              </w:rPr>
              <w:t>kV</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Repetition rate</w:t>
            </w:r>
          </w:p>
        </w:tc>
        <w:tc>
          <w:tcPr>
            <w:tcW w:w="3685" w:type="dxa"/>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jc w:val="center"/>
              <w:rPr>
                <w:rFonts w:ascii="Arial" w:hAnsi="Arial" w:cs="Arial"/>
                <w:b/>
                <w:bCs/>
                <w:color w:val="000000"/>
                <w:sz w:val="22"/>
                <w:szCs w:val="22"/>
              </w:rPr>
            </w:pPr>
            <w:r w:rsidRPr="00134C85">
              <w:rPr>
                <w:rFonts w:ascii="Arial" w:hAnsi="Arial" w:cs="Arial"/>
                <w:b/>
                <w:bCs/>
                <w:color w:val="000000"/>
                <w:sz w:val="22"/>
                <w:szCs w:val="22"/>
              </w:rPr>
              <w:t>5</w:t>
            </w:r>
          </w:p>
        </w:tc>
        <w:tc>
          <w:tcPr>
            <w:tcW w:w="2835" w:type="dxa"/>
            <w:tcBorders>
              <w:top w:val="nil"/>
              <w:left w:val="nil"/>
              <w:bottom w:val="single" w:sz="8" w:space="0" w:color="auto"/>
              <w:right w:val="single" w:sz="8" w:space="0" w:color="auto"/>
            </w:tcBorders>
            <w:shd w:val="clear" w:color="auto" w:fill="auto"/>
            <w:vAlign w:val="center"/>
          </w:tcPr>
          <w:p w:rsidR="00134C85" w:rsidRPr="00134C85" w:rsidRDefault="00134C85" w:rsidP="005570F3">
            <w:pPr>
              <w:jc w:val="center"/>
              <w:rPr>
                <w:rFonts w:ascii="Arial" w:hAnsi="Arial" w:cs="Arial"/>
                <w:color w:val="000000"/>
                <w:sz w:val="22"/>
                <w:szCs w:val="22"/>
              </w:rPr>
            </w:pPr>
            <w:r w:rsidRPr="00134C85">
              <w:rPr>
                <w:rFonts w:ascii="Arial" w:hAnsi="Arial" w:cs="Arial"/>
                <w:color w:val="000000"/>
                <w:sz w:val="22"/>
                <w:szCs w:val="22"/>
              </w:rPr>
              <w:t>kHz</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EUT performance</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Sequentially during and after the exposure to the Bursts</w:t>
            </w:r>
            <w:r w:rsidRPr="00134C85">
              <w:rPr>
                <w:rFonts w:ascii="Arial" w:hAnsi="Arial" w:cs="Arial"/>
                <w:color w:val="000000"/>
                <w:sz w:val="22"/>
                <w:szCs w:val="22"/>
              </w:rPr>
              <w:br/>
              <w:t>Record the following parameters:</w:t>
            </w:r>
            <w:r w:rsidRPr="00134C85">
              <w:rPr>
                <w:rFonts w:ascii="Arial" w:hAnsi="Arial" w:cs="Arial"/>
                <w:color w:val="000000"/>
                <w:sz w:val="22"/>
                <w:szCs w:val="22"/>
              </w:rPr>
              <w:br/>
              <w:t xml:space="preserve">a) date and time,  </w:t>
            </w:r>
            <w:r w:rsidRPr="00134C85">
              <w:rPr>
                <w:rFonts w:ascii="Arial" w:hAnsi="Arial" w:cs="Arial"/>
                <w:color w:val="000000"/>
                <w:sz w:val="22"/>
                <w:szCs w:val="22"/>
              </w:rPr>
              <w:br/>
              <w:t xml:space="preserve">b) temperature,  </w:t>
            </w:r>
            <w:r w:rsidRPr="00134C85">
              <w:rPr>
                <w:rFonts w:ascii="Arial" w:hAnsi="Arial" w:cs="Arial"/>
                <w:color w:val="000000"/>
                <w:sz w:val="22"/>
                <w:szCs w:val="22"/>
              </w:rPr>
              <w:br/>
              <w:t xml:space="preserve">c) relative humidity,  </w:t>
            </w:r>
            <w:r w:rsidRPr="00134C85">
              <w:rPr>
                <w:rFonts w:ascii="Arial" w:hAnsi="Arial" w:cs="Arial"/>
                <w:color w:val="000000"/>
                <w:sz w:val="22"/>
                <w:szCs w:val="22"/>
              </w:rPr>
              <w:br/>
              <w:t>d) value of the measurand</w:t>
            </w:r>
            <w:r w:rsidRPr="00134C85">
              <w:rPr>
                <w:rFonts w:ascii="Arial" w:hAnsi="Arial" w:cs="Arial"/>
                <w:color w:val="000000"/>
                <w:sz w:val="22"/>
                <w:szCs w:val="22"/>
              </w:rPr>
              <w:br/>
              <w:t>e) exposed conductors,</w:t>
            </w:r>
            <w:r w:rsidRPr="00134C85">
              <w:rPr>
                <w:rFonts w:ascii="Arial" w:hAnsi="Arial" w:cs="Arial"/>
                <w:color w:val="000000"/>
                <w:sz w:val="22"/>
                <w:szCs w:val="22"/>
              </w:rPr>
              <w:br/>
              <w:t xml:space="preserve">f) indicated values,  </w:t>
            </w:r>
            <w:r w:rsidRPr="00134C85">
              <w:rPr>
                <w:rFonts w:ascii="Arial" w:hAnsi="Arial" w:cs="Arial"/>
                <w:color w:val="000000"/>
                <w:sz w:val="22"/>
                <w:szCs w:val="22"/>
              </w:rPr>
              <w:br/>
              <w:t xml:space="preserve">g) error values,  </w:t>
            </w:r>
            <w:r w:rsidRPr="00134C85">
              <w:rPr>
                <w:rFonts w:ascii="Arial" w:hAnsi="Arial" w:cs="Arial"/>
                <w:color w:val="000000"/>
                <w:sz w:val="22"/>
                <w:szCs w:val="22"/>
              </w:rPr>
              <w:br/>
              <w:t xml:space="preserve">h) functional performance  </w:t>
            </w:r>
          </w:p>
        </w:tc>
      </w:tr>
      <w:tr w:rsidR="00134C85" w:rsidRPr="00134C85" w:rsidTr="00134C85">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 xml:space="preserve">Permitted maximum deviation  </w:t>
            </w:r>
          </w:p>
        </w:tc>
        <w:tc>
          <w:tcPr>
            <w:tcW w:w="6520" w:type="dxa"/>
            <w:gridSpan w:val="2"/>
            <w:tcBorders>
              <w:top w:val="single" w:sz="8" w:space="0" w:color="auto"/>
              <w:left w:val="nil"/>
              <w:bottom w:val="single" w:sz="8" w:space="0" w:color="auto"/>
              <w:right w:val="single" w:sz="8" w:space="0" w:color="000000"/>
            </w:tcBorders>
            <w:shd w:val="clear" w:color="auto" w:fill="auto"/>
            <w:vAlign w:val="center"/>
          </w:tcPr>
          <w:p w:rsidR="00134C85" w:rsidRPr="00134C85" w:rsidRDefault="00134C85" w:rsidP="005570F3">
            <w:pPr>
              <w:rPr>
                <w:rFonts w:ascii="Arial" w:hAnsi="Arial" w:cs="Arial"/>
                <w:color w:val="000000"/>
                <w:sz w:val="22"/>
                <w:szCs w:val="22"/>
              </w:rPr>
            </w:pPr>
            <w:r w:rsidRPr="00134C85">
              <w:rPr>
                <w:rFonts w:ascii="Arial" w:hAnsi="Arial" w:cs="Arial"/>
                <w:color w:val="000000"/>
                <w:sz w:val="22"/>
                <w:szCs w:val="22"/>
              </w:rPr>
              <w:t xml:space="preserve">Either significant faults do not occur or checking facilities detect and act on potential significant faults, thus preventing such faults to occur. </w:t>
            </w:r>
            <w:r w:rsidRPr="00134C85">
              <w:rPr>
                <w:rFonts w:ascii="Arial" w:hAnsi="Arial" w:cs="Arial"/>
                <w:color w:val="000000"/>
                <w:sz w:val="22"/>
                <w:szCs w:val="22"/>
              </w:rPr>
              <w:br/>
            </w:r>
            <w:r w:rsidRPr="00134C85">
              <w:rPr>
                <w:rFonts w:ascii="Arial" w:hAnsi="Arial" w:cs="Arial"/>
                <w:color w:val="000000"/>
                <w:sz w:val="22"/>
                <w:szCs w:val="22"/>
              </w:rPr>
              <w:lastRenderedPageBreak/>
              <w:t xml:space="preserve">It is acceptable when during the disturbance test the AGFI is not providing a measurement result. </w:t>
            </w:r>
          </w:p>
        </w:tc>
      </w:tr>
    </w:tbl>
    <w:p w:rsidR="00134C85" w:rsidRDefault="00134C85"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134C85" w:rsidRPr="00966C41" w:rsidRDefault="00134C85"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A62C92" w:rsidRDefault="004B40A8" w:rsidP="008F1028">
      <w:pPr>
        <w:pStyle w:val="BodyText2"/>
        <w:tabs>
          <w:tab w:val="clear" w:pos="-267"/>
          <w:tab w:val="clear" w:pos="710"/>
          <w:tab w:val="clear" w:pos="1154"/>
          <w:tab w:val="left" w:pos="1400"/>
          <w:tab w:val="left" w:pos="1500"/>
        </w:tabs>
        <w:rPr>
          <w:lang w:val="en-GB"/>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A.6.3.3</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Electrostatic discharge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Electrostatic discharge tests are carried </w:t>
      </w:r>
      <w:proofErr w:type="gramStart"/>
      <w:r w:rsidRPr="00966C41">
        <w:rPr>
          <w:rFonts w:ascii="Arial" w:hAnsi="Arial"/>
          <w:spacing w:val="-3"/>
          <w:sz w:val="22"/>
        </w:rPr>
        <w:t>out  with</w:t>
      </w:r>
      <w:proofErr w:type="gramEnd"/>
      <w:r w:rsidRPr="00966C41">
        <w:rPr>
          <w:rFonts w:ascii="Arial" w:hAnsi="Arial"/>
          <w:spacing w:val="-3"/>
          <w:sz w:val="22"/>
        </w:rPr>
        <w:t xml:space="preserve"> test signals and conditions as given in </w:t>
      </w:r>
      <w:r w:rsidR="00117612">
        <w:rPr>
          <w:rFonts w:ascii="Arial" w:hAnsi="Arial"/>
          <w:spacing w:val="-3"/>
          <w:sz w:val="22"/>
        </w:rPr>
        <w:t xml:space="preserve">Table </w:t>
      </w:r>
      <w:r w:rsidR="007F229C">
        <w:rPr>
          <w:rFonts w:ascii="Arial" w:hAnsi="Arial"/>
          <w:spacing w:val="-3"/>
          <w:sz w:val="22"/>
        </w:rPr>
        <w:t>13</w:t>
      </w:r>
      <w:r w:rsidRPr="00966C41">
        <w:rPr>
          <w:rFonts w:ascii="Arial" w:hAnsi="Arial"/>
          <w:spacing w:val="-3"/>
          <w:sz w:val="22"/>
        </w:rPr>
        <w:t>.</w:t>
      </w:r>
    </w:p>
    <w:p w:rsidR="007013E2" w:rsidRDefault="007013E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657" w:type="dxa"/>
        <w:tblInd w:w="98" w:type="dxa"/>
        <w:tblLook w:val="04A0"/>
      </w:tblPr>
      <w:tblGrid>
        <w:gridCol w:w="2137"/>
        <w:gridCol w:w="2457"/>
        <w:gridCol w:w="2457"/>
        <w:gridCol w:w="1606"/>
      </w:tblGrid>
      <w:tr w:rsidR="00686EAF" w:rsidRPr="007013E2" w:rsidTr="007013E2">
        <w:trPr>
          <w:trHeight w:val="315"/>
        </w:trPr>
        <w:tc>
          <w:tcPr>
            <w:tcW w:w="8657" w:type="dxa"/>
            <w:gridSpan w:val="4"/>
            <w:tcBorders>
              <w:top w:val="nil"/>
              <w:left w:val="nil"/>
              <w:bottom w:val="single" w:sz="8" w:space="0" w:color="auto"/>
              <w:right w:val="nil"/>
            </w:tcBorders>
            <w:shd w:val="clear" w:color="auto" w:fill="auto"/>
            <w:vAlign w:val="center"/>
          </w:tcPr>
          <w:p w:rsidR="00686EAF" w:rsidRPr="007013E2" w:rsidRDefault="00686EAF" w:rsidP="00686EAF">
            <w:pPr>
              <w:jc w:val="center"/>
              <w:rPr>
                <w:rFonts w:ascii="Arial" w:hAnsi="Arial" w:cs="Arial"/>
                <w:b/>
                <w:bCs/>
                <w:color w:val="000000"/>
                <w:sz w:val="22"/>
                <w:szCs w:val="22"/>
              </w:rPr>
            </w:pPr>
          </w:p>
        </w:tc>
      </w:tr>
      <w:tr w:rsidR="007013E2" w:rsidRPr="007013E2" w:rsidTr="007013E2">
        <w:trPr>
          <w:trHeight w:val="315"/>
        </w:trPr>
        <w:tc>
          <w:tcPr>
            <w:tcW w:w="8657" w:type="dxa"/>
            <w:gridSpan w:val="4"/>
            <w:tcBorders>
              <w:top w:val="nil"/>
              <w:left w:val="nil"/>
              <w:bottom w:val="single" w:sz="8" w:space="0" w:color="auto"/>
              <w:right w:val="nil"/>
            </w:tcBorders>
            <w:shd w:val="clear" w:color="auto" w:fill="auto"/>
            <w:vAlign w:val="center"/>
          </w:tcPr>
          <w:p w:rsidR="00DD66C1" w:rsidRDefault="007013E2">
            <w:pPr>
              <w:jc w:val="center"/>
              <w:rPr>
                <w:rFonts w:ascii="Arial" w:hAnsi="Arial" w:cs="Arial"/>
                <w:b/>
                <w:bCs/>
                <w:snapToGrid w:val="0"/>
                <w:color w:val="000000"/>
                <w:spacing w:val="-3"/>
                <w:sz w:val="22"/>
                <w:szCs w:val="22"/>
                <w:lang w:val="fr-FR" w:eastAsia="en-US"/>
              </w:rPr>
            </w:pPr>
            <w:r w:rsidRPr="007013E2">
              <w:rPr>
                <w:rFonts w:ascii="Arial" w:hAnsi="Arial" w:cs="Arial"/>
                <w:b/>
                <w:bCs/>
                <w:color w:val="000000"/>
                <w:sz w:val="22"/>
                <w:szCs w:val="22"/>
              </w:rPr>
              <w:t>Table 13  Electrostatic discharge</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Applicable standard</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997E2D" w:rsidP="005570F3">
            <w:pPr>
              <w:rPr>
                <w:rFonts w:ascii="Arial" w:hAnsi="Arial" w:cs="Arial"/>
                <w:color w:val="000000"/>
                <w:sz w:val="22"/>
                <w:szCs w:val="22"/>
              </w:rPr>
            </w:pPr>
            <w:r>
              <w:rPr>
                <w:rFonts w:ascii="Arial" w:hAnsi="Arial" w:cs="Arial"/>
                <w:color w:val="000000"/>
                <w:sz w:val="22"/>
                <w:szCs w:val="22"/>
              </w:rPr>
              <w:t xml:space="preserve">IEC 61000-4-2 </w:t>
            </w:r>
            <w:r w:rsidR="005569A3">
              <w:rPr>
                <w:rFonts w:ascii="Arial" w:hAnsi="Arial" w:cs="Arial"/>
                <w:color w:val="000000"/>
                <w:sz w:val="22"/>
                <w:szCs w:val="22"/>
              </w:rPr>
              <w:t>[15]</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Test method</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Exposure to electrostatic discharge (ESD)</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Applicability</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 xml:space="preserve">Applicable to all electronic measuring instruments </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Object of the test</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 xml:space="preserve">Verification of compliance with the provisions in </w:t>
            </w:r>
            <w:smartTag w:uri="urn:schemas-microsoft-com:office:smarttags" w:element="metricconverter">
              <w:smartTagPr>
                <w:attr w:name="ProductID" w:val="7.2 in"/>
              </w:smartTagPr>
              <w:r w:rsidRPr="007013E2">
                <w:rPr>
                  <w:rFonts w:ascii="Arial" w:hAnsi="Arial" w:cs="Arial"/>
                  <w:color w:val="000000"/>
                  <w:sz w:val="22"/>
                  <w:szCs w:val="22"/>
                </w:rPr>
                <w:t>7.2 in</w:t>
              </w:r>
            </w:smartTag>
            <w:r w:rsidRPr="007013E2">
              <w:rPr>
                <w:rFonts w:ascii="Arial" w:hAnsi="Arial" w:cs="Arial"/>
                <w:color w:val="000000"/>
                <w:sz w:val="22"/>
                <w:szCs w:val="22"/>
              </w:rPr>
              <w:t xml:space="preserve"> case of direct exposure to electrostatic discharges or such discharges in the neighbourhood of the EUT.</w:t>
            </w:r>
          </w:p>
        </w:tc>
      </w:tr>
      <w:tr w:rsidR="007013E2" w:rsidRPr="007013E2" w:rsidTr="007013E2">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Precondition</w:t>
            </w:r>
          </w:p>
        </w:tc>
        <w:tc>
          <w:tcPr>
            <w:tcW w:w="6520" w:type="dxa"/>
            <w:gridSpan w:val="3"/>
            <w:tcBorders>
              <w:top w:val="single" w:sz="8" w:space="0" w:color="auto"/>
              <w:left w:val="nil"/>
              <w:bottom w:val="single" w:sz="8" w:space="0" w:color="000000"/>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 xml:space="preserve">The electrical power of the EUT is switched on for at least the warm-up time specified by the manufacturer. </w:t>
            </w:r>
          </w:p>
        </w:tc>
      </w:tr>
      <w:tr w:rsidR="007013E2" w:rsidRPr="007013E2" w:rsidTr="007013E2">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Condition of the EUT</w:t>
            </w:r>
          </w:p>
        </w:tc>
        <w:tc>
          <w:tcPr>
            <w:tcW w:w="6520" w:type="dxa"/>
            <w:gridSpan w:val="3"/>
            <w:tcBorders>
              <w:top w:val="single" w:sz="8" w:space="0" w:color="000000"/>
              <w:left w:val="nil"/>
              <w:bottom w:val="single" w:sz="8" w:space="0" w:color="000000"/>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7013E2" w:rsidRPr="007013E2" w:rsidTr="007013E2">
        <w:trPr>
          <w:trHeight w:val="300"/>
        </w:trPr>
        <w:tc>
          <w:tcPr>
            <w:tcW w:w="2137" w:type="dxa"/>
            <w:tcBorders>
              <w:top w:val="nil"/>
              <w:left w:val="single" w:sz="8" w:space="0" w:color="auto"/>
              <w:bottom w:val="single" w:sz="8" w:space="0" w:color="000000"/>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Test procedure in brief</w:t>
            </w:r>
          </w:p>
        </w:tc>
        <w:tc>
          <w:tcPr>
            <w:tcW w:w="6520" w:type="dxa"/>
            <w:gridSpan w:val="3"/>
            <w:tcBorders>
              <w:top w:val="single" w:sz="8" w:space="0" w:color="000000"/>
              <w:left w:val="nil"/>
              <w:bottom w:val="nil"/>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The test comprises exposure of the EUT to electrical discharges.</w:t>
            </w:r>
            <w:r w:rsidRPr="007013E2">
              <w:rPr>
                <w:rFonts w:ascii="Arial" w:hAnsi="Arial" w:cs="Arial"/>
                <w:color w:val="000000"/>
                <w:sz w:val="22"/>
                <w:szCs w:val="22"/>
              </w:rPr>
              <w:br/>
              <w:t>An ESD generator as defined in the referred standard shall be used and the test set-up shall comply with the dimensions, materials used and conditions as specified in the referred standard. Before starting the tests, the performance of the generator shall be verified.</w:t>
            </w:r>
            <w:r w:rsidRPr="007013E2">
              <w:rPr>
                <w:rFonts w:ascii="Arial" w:hAnsi="Arial" w:cs="Arial"/>
                <w:color w:val="000000"/>
                <w:sz w:val="22"/>
                <w:szCs w:val="22"/>
              </w:rPr>
              <w:br/>
              <w:t xml:space="preserve">At least 10 discharges per preselected discharge location shall be applied. </w:t>
            </w:r>
            <w:r w:rsidRPr="007013E2">
              <w:rPr>
                <w:rFonts w:ascii="Arial" w:hAnsi="Arial" w:cs="Arial"/>
                <w:color w:val="000000"/>
                <w:sz w:val="22"/>
                <w:szCs w:val="22"/>
              </w:rPr>
              <w:br/>
            </w:r>
            <w:proofErr w:type="gramStart"/>
            <w:r w:rsidRPr="007013E2">
              <w:rPr>
                <w:rFonts w:ascii="Arial" w:hAnsi="Arial" w:cs="Arial"/>
                <w:color w:val="000000"/>
                <w:sz w:val="22"/>
                <w:szCs w:val="22"/>
              </w:rPr>
              <w:t>An</w:t>
            </w:r>
            <w:proofErr w:type="gramEnd"/>
            <w:r w:rsidRPr="007013E2">
              <w:rPr>
                <w:rFonts w:ascii="Arial" w:hAnsi="Arial" w:cs="Arial"/>
                <w:color w:val="000000"/>
                <w:sz w:val="22"/>
                <w:szCs w:val="22"/>
              </w:rPr>
              <w:t xml:space="preserve"> EUT not equipped with a safety ground connection shall first be fully discharged before being exposed to a next discharge.</w:t>
            </w:r>
            <w:r w:rsidRPr="007013E2">
              <w:rPr>
                <w:rFonts w:ascii="Arial" w:hAnsi="Arial" w:cs="Arial"/>
                <w:color w:val="000000"/>
                <w:sz w:val="22"/>
                <w:szCs w:val="22"/>
              </w:rPr>
              <w:br/>
              <w:t>The time interval between successive discharges shall be at least 1 second.</w:t>
            </w:r>
            <w:r w:rsidRPr="007013E2">
              <w:rPr>
                <w:rFonts w:ascii="Arial" w:hAnsi="Arial" w:cs="Arial"/>
                <w:color w:val="000000"/>
                <w:sz w:val="22"/>
                <w:szCs w:val="22"/>
              </w:rPr>
              <w:br/>
              <w:t>Contact discharge is the preferred test method. Air discharge is far less defined and reproducible and therefore shall be used only where contact discharge cannot be applied.</w:t>
            </w:r>
            <w:r w:rsidRPr="007013E2">
              <w:rPr>
                <w:rFonts w:ascii="Arial" w:hAnsi="Arial" w:cs="Arial"/>
                <w:color w:val="000000"/>
                <w:sz w:val="22"/>
                <w:szCs w:val="22"/>
              </w:rPr>
              <w:br/>
            </w:r>
            <w:r w:rsidRPr="00637917">
              <w:rPr>
                <w:rFonts w:ascii="Arial" w:hAnsi="Arial" w:cs="Arial"/>
                <w:b/>
                <w:i/>
                <w:color w:val="000000"/>
                <w:sz w:val="22"/>
                <w:szCs w:val="22"/>
              </w:rPr>
              <w:t>Direct application</w:t>
            </w:r>
            <w:r w:rsidR="00637917" w:rsidRPr="007013E2">
              <w:rPr>
                <w:rFonts w:ascii="Arial" w:hAnsi="Arial" w:cs="Arial"/>
                <w:color w:val="000000"/>
                <w:sz w:val="22"/>
                <w:szCs w:val="22"/>
              </w:rPr>
              <w:t xml:space="preserve">: </w:t>
            </w:r>
            <w:r w:rsidRPr="007013E2">
              <w:rPr>
                <w:rFonts w:ascii="Arial" w:hAnsi="Arial" w:cs="Arial"/>
                <w:color w:val="000000"/>
                <w:sz w:val="22"/>
                <w:szCs w:val="22"/>
              </w:rPr>
              <w:br/>
              <w:t xml:space="preserve">In the contact discharge mode to be carried out on conductive surfaces, the electrode shall be in contact with the EUT before activation of the discharge. In such a case the discharge spark occurs in the vacuum relays of the contact discharge tip.  </w:t>
            </w:r>
            <w:r w:rsidRPr="007013E2">
              <w:rPr>
                <w:rFonts w:ascii="Arial" w:hAnsi="Arial" w:cs="Arial"/>
                <w:color w:val="000000"/>
                <w:sz w:val="22"/>
                <w:szCs w:val="22"/>
              </w:rPr>
              <w:br/>
              <w:t xml:space="preserve">On insulated surfaces only the air discharge mode can be applied. The EUT is approached by the charged electrode until a spark discharge occurs. </w:t>
            </w:r>
          </w:p>
          <w:p w:rsidR="00637917" w:rsidRDefault="007013E2" w:rsidP="005570F3">
            <w:pPr>
              <w:rPr>
                <w:rFonts w:ascii="Arial" w:hAnsi="Arial" w:cs="Arial"/>
                <w:color w:val="000000"/>
                <w:sz w:val="22"/>
                <w:szCs w:val="22"/>
              </w:rPr>
            </w:pPr>
            <w:r w:rsidRPr="00637917">
              <w:rPr>
                <w:rFonts w:ascii="Arial" w:hAnsi="Arial" w:cs="Arial"/>
                <w:b/>
                <w:i/>
                <w:color w:val="000000"/>
                <w:sz w:val="22"/>
                <w:szCs w:val="22"/>
              </w:rPr>
              <w:t>Indirect application</w:t>
            </w:r>
            <w:r w:rsidRPr="007013E2">
              <w:rPr>
                <w:rFonts w:ascii="Arial" w:hAnsi="Arial" w:cs="Arial"/>
                <w:i/>
                <w:color w:val="000000"/>
                <w:sz w:val="22"/>
                <w:szCs w:val="22"/>
              </w:rPr>
              <w:t>:</w:t>
            </w:r>
            <w:r w:rsidRPr="007013E2">
              <w:rPr>
                <w:rFonts w:ascii="Arial" w:hAnsi="Arial" w:cs="Arial"/>
                <w:color w:val="000000"/>
                <w:sz w:val="22"/>
                <w:szCs w:val="22"/>
              </w:rPr>
              <w:t xml:space="preserve"> </w:t>
            </w:r>
          </w:p>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The discharges are applied in the contact mode only on coupling planes mounted in the vicinity of the EUT.</w:t>
            </w:r>
            <w:r w:rsidRPr="007013E2">
              <w:rPr>
                <w:rFonts w:ascii="Arial" w:hAnsi="Arial" w:cs="Arial"/>
                <w:color w:val="000000"/>
                <w:sz w:val="22"/>
                <w:szCs w:val="22"/>
              </w:rPr>
              <w:br/>
            </w:r>
            <w:r w:rsidRPr="007013E2">
              <w:rPr>
                <w:rFonts w:ascii="Arial" w:hAnsi="Arial" w:cs="Arial"/>
                <w:color w:val="000000"/>
                <w:sz w:val="22"/>
                <w:szCs w:val="22"/>
              </w:rPr>
              <w:lastRenderedPageBreak/>
              <w:t>Conventionally 3 cycles of tests are performed starting each test at a different moment of the measuring cycle.</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lastRenderedPageBreak/>
              <w:t> </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One of the following test levels may be specified:</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p>
        </w:tc>
        <w:tc>
          <w:tcPr>
            <w:tcW w:w="2457"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 </w:t>
            </w:r>
          </w:p>
        </w:tc>
        <w:tc>
          <w:tcPr>
            <w:tcW w:w="2457"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Charge voltage  </w:t>
            </w:r>
          </w:p>
        </w:tc>
        <w:tc>
          <w:tcPr>
            <w:tcW w:w="1606"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unit</w:t>
            </w:r>
          </w:p>
        </w:tc>
      </w:tr>
      <w:tr w:rsidR="007013E2" w:rsidRPr="007013E2" w:rsidTr="007013E2">
        <w:trPr>
          <w:trHeight w:val="252"/>
        </w:trPr>
        <w:tc>
          <w:tcPr>
            <w:tcW w:w="2137" w:type="dxa"/>
            <w:vMerge w:val="restart"/>
            <w:tcBorders>
              <w:top w:val="nil"/>
              <w:left w:val="single" w:sz="8" w:space="0" w:color="auto"/>
              <w:right w:val="single" w:sz="8" w:space="0" w:color="auto"/>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b/>
                <w:bCs/>
                <w:color w:val="000000"/>
                <w:sz w:val="22"/>
                <w:szCs w:val="22"/>
              </w:rPr>
              <w:t>Test level</w:t>
            </w:r>
            <w:r w:rsidRPr="007013E2">
              <w:rPr>
                <w:rFonts w:ascii="Arial" w:hAnsi="Arial" w:cs="Arial"/>
                <w:color w:val="000000"/>
                <w:sz w:val="22"/>
                <w:szCs w:val="22"/>
              </w:rPr>
              <w:t>  </w:t>
            </w:r>
          </w:p>
        </w:tc>
        <w:tc>
          <w:tcPr>
            <w:tcW w:w="2457"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Contact discharge </w:t>
            </w:r>
          </w:p>
        </w:tc>
        <w:tc>
          <w:tcPr>
            <w:tcW w:w="2457"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 </w:t>
            </w:r>
            <w:r w:rsidRPr="007013E2">
              <w:rPr>
                <w:rFonts w:ascii="Arial" w:hAnsi="Arial" w:cs="Arial"/>
                <w:b/>
                <w:bCs/>
                <w:color w:val="000000"/>
                <w:sz w:val="22"/>
                <w:szCs w:val="22"/>
              </w:rPr>
              <w:t>6</w:t>
            </w:r>
            <w:r w:rsidRPr="007013E2">
              <w:rPr>
                <w:rFonts w:ascii="Arial" w:hAnsi="Arial" w:cs="Arial"/>
                <w:color w:val="000000"/>
                <w:sz w:val="22"/>
                <w:szCs w:val="22"/>
              </w:rPr>
              <w:t>  </w:t>
            </w:r>
          </w:p>
        </w:tc>
        <w:tc>
          <w:tcPr>
            <w:tcW w:w="1606"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kV</w:t>
            </w:r>
          </w:p>
        </w:tc>
      </w:tr>
      <w:tr w:rsidR="007013E2" w:rsidRPr="007013E2" w:rsidTr="007013E2">
        <w:trPr>
          <w:trHeight w:val="288"/>
        </w:trPr>
        <w:tc>
          <w:tcPr>
            <w:tcW w:w="2137" w:type="dxa"/>
            <w:vMerge/>
            <w:tcBorders>
              <w:left w:val="single" w:sz="8" w:space="0" w:color="auto"/>
              <w:bottom w:val="single" w:sz="8" w:space="0" w:color="000000"/>
              <w:right w:val="single" w:sz="8" w:space="0" w:color="auto"/>
            </w:tcBorders>
            <w:vAlign w:val="center"/>
          </w:tcPr>
          <w:p w:rsidR="007013E2" w:rsidRPr="007013E2" w:rsidRDefault="007013E2" w:rsidP="005570F3">
            <w:pPr>
              <w:rPr>
                <w:rFonts w:ascii="Arial" w:hAnsi="Arial" w:cs="Arial"/>
                <w:color w:val="000000"/>
                <w:sz w:val="22"/>
                <w:szCs w:val="22"/>
              </w:rPr>
            </w:pPr>
          </w:p>
        </w:tc>
        <w:tc>
          <w:tcPr>
            <w:tcW w:w="2457"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Air discharge </w:t>
            </w:r>
          </w:p>
        </w:tc>
        <w:tc>
          <w:tcPr>
            <w:tcW w:w="2457"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 </w:t>
            </w:r>
            <w:r w:rsidRPr="007013E2">
              <w:rPr>
                <w:rFonts w:ascii="Arial" w:hAnsi="Arial" w:cs="Arial"/>
                <w:b/>
                <w:bCs/>
                <w:color w:val="000000"/>
                <w:sz w:val="22"/>
                <w:szCs w:val="22"/>
              </w:rPr>
              <w:t>8</w:t>
            </w:r>
            <w:r w:rsidRPr="007013E2">
              <w:rPr>
                <w:rFonts w:ascii="Arial" w:hAnsi="Arial" w:cs="Arial"/>
                <w:color w:val="000000"/>
                <w:sz w:val="22"/>
                <w:szCs w:val="22"/>
              </w:rPr>
              <w:t>  </w:t>
            </w:r>
          </w:p>
        </w:tc>
        <w:tc>
          <w:tcPr>
            <w:tcW w:w="1606" w:type="dxa"/>
            <w:tcBorders>
              <w:top w:val="nil"/>
              <w:left w:val="nil"/>
              <w:bottom w:val="single" w:sz="8" w:space="0" w:color="auto"/>
              <w:right w:val="single" w:sz="8" w:space="0" w:color="auto"/>
            </w:tcBorders>
            <w:shd w:val="clear" w:color="auto" w:fill="auto"/>
            <w:vAlign w:val="center"/>
          </w:tcPr>
          <w:p w:rsidR="007013E2" w:rsidRPr="007013E2" w:rsidRDefault="007013E2" w:rsidP="005570F3">
            <w:pPr>
              <w:jc w:val="center"/>
              <w:rPr>
                <w:rFonts w:ascii="Arial" w:hAnsi="Arial" w:cs="Arial"/>
                <w:color w:val="000000"/>
                <w:sz w:val="22"/>
                <w:szCs w:val="22"/>
              </w:rPr>
            </w:pPr>
            <w:r w:rsidRPr="007013E2">
              <w:rPr>
                <w:rFonts w:ascii="Arial" w:hAnsi="Arial" w:cs="Arial"/>
                <w:color w:val="000000"/>
                <w:sz w:val="22"/>
                <w:szCs w:val="22"/>
              </w:rPr>
              <w:t>kV</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EUT performance</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Five measurements shall be performed at each surface exposed to the disturbance. Sequentially during and after the exposure to the discharges record the following parameters:</w:t>
            </w:r>
            <w:r w:rsidRPr="007013E2">
              <w:rPr>
                <w:rFonts w:ascii="Arial" w:hAnsi="Arial" w:cs="Arial"/>
                <w:color w:val="000000"/>
                <w:sz w:val="22"/>
                <w:szCs w:val="22"/>
              </w:rPr>
              <w:br/>
              <w:t xml:space="preserve">a) date and time,  </w:t>
            </w:r>
            <w:r w:rsidRPr="007013E2">
              <w:rPr>
                <w:rFonts w:ascii="Arial" w:hAnsi="Arial" w:cs="Arial"/>
                <w:color w:val="000000"/>
                <w:sz w:val="22"/>
                <w:szCs w:val="22"/>
              </w:rPr>
              <w:br/>
              <w:t xml:space="preserve">b) temperature,  </w:t>
            </w:r>
            <w:r w:rsidRPr="007013E2">
              <w:rPr>
                <w:rFonts w:ascii="Arial" w:hAnsi="Arial" w:cs="Arial"/>
                <w:color w:val="000000"/>
                <w:sz w:val="22"/>
                <w:szCs w:val="22"/>
              </w:rPr>
              <w:br/>
              <w:t xml:space="preserve">c) relative humidity,  </w:t>
            </w:r>
            <w:r w:rsidRPr="007013E2">
              <w:rPr>
                <w:rFonts w:ascii="Arial" w:hAnsi="Arial" w:cs="Arial"/>
                <w:color w:val="000000"/>
                <w:sz w:val="22"/>
                <w:szCs w:val="22"/>
              </w:rPr>
              <w:br/>
              <w:t>d) test load</w:t>
            </w:r>
          </w:p>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e) value of the measurand,</w:t>
            </w:r>
            <w:r w:rsidRPr="007013E2">
              <w:rPr>
                <w:rFonts w:ascii="Arial" w:hAnsi="Arial" w:cs="Arial"/>
                <w:color w:val="000000"/>
                <w:sz w:val="22"/>
                <w:szCs w:val="22"/>
              </w:rPr>
              <w:br/>
              <w:t>f) discharge type, level and side/surface exposed,</w:t>
            </w:r>
            <w:r w:rsidRPr="007013E2">
              <w:rPr>
                <w:rFonts w:ascii="Arial" w:hAnsi="Arial" w:cs="Arial"/>
                <w:color w:val="000000"/>
                <w:sz w:val="22"/>
                <w:szCs w:val="22"/>
              </w:rPr>
              <w:br/>
              <w:t xml:space="preserve">g) indicated values,  </w:t>
            </w:r>
            <w:r w:rsidRPr="007013E2">
              <w:rPr>
                <w:rFonts w:ascii="Arial" w:hAnsi="Arial" w:cs="Arial"/>
                <w:color w:val="000000"/>
                <w:sz w:val="22"/>
                <w:szCs w:val="22"/>
              </w:rPr>
              <w:br/>
              <w:t xml:space="preserve">h) error values,  </w:t>
            </w:r>
            <w:r w:rsidRPr="007013E2">
              <w:rPr>
                <w:rFonts w:ascii="Arial" w:hAnsi="Arial" w:cs="Arial"/>
                <w:color w:val="000000"/>
                <w:sz w:val="22"/>
                <w:szCs w:val="22"/>
              </w:rPr>
              <w:br/>
              <w:t xml:space="preserve">i) functional performance  </w:t>
            </w:r>
          </w:p>
        </w:tc>
      </w:tr>
      <w:tr w:rsidR="007013E2" w:rsidRPr="007013E2" w:rsidTr="007013E2">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 xml:space="preserve">Permitted maximum deviation  </w:t>
            </w:r>
          </w:p>
        </w:tc>
        <w:tc>
          <w:tcPr>
            <w:tcW w:w="6520" w:type="dxa"/>
            <w:gridSpan w:val="3"/>
            <w:tcBorders>
              <w:top w:val="single" w:sz="8" w:space="0" w:color="auto"/>
              <w:left w:val="nil"/>
              <w:bottom w:val="single" w:sz="8" w:space="0" w:color="auto"/>
              <w:right w:val="single" w:sz="8" w:space="0" w:color="000000"/>
            </w:tcBorders>
            <w:shd w:val="clear" w:color="auto" w:fill="auto"/>
            <w:vAlign w:val="center"/>
          </w:tcPr>
          <w:p w:rsidR="007013E2" w:rsidRPr="007013E2" w:rsidRDefault="007013E2" w:rsidP="005570F3">
            <w:pPr>
              <w:rPr>
                <w:rFonts w:ascii="Arial" w:hAnsi="Arial" w:cs="Arial"/>
                <w:color w:val="000000"/>
                <w:sz w:val="22"/>
                <w:szCs w:val="22"/>
              </w:rPr>
            </w:pPr>
            <w:r w:rsidRPr="007013E2">
              <w:rPr>
                <w:rFonts w:ascii="Arial" w:hAnsi="Arial" w:cs="Arial"/>
                <w:color w:val="000000"/>
                <w:sz w:val="22"/>
                <w:szCs w:val="22"/>
              </w:rPr>
              <w:t xml:space="preserve">Either significant faults do not occur or checking facilities detect and act on potential significant faults, thus preventing such faults to occur. </w:t>
            </w:r>
            <w:r w:rsidRPr="007013E2">
              <w:rPr>
                <w:rFonts w:ascii="Arial" w:hAnsi="Arial" w:cs="Arial"/>
                <w:color w:val="000000"/>
                <w:sz w:val="22"/>
                <w:szCs w:val="22"/>
              </w:rPr>
              <w:br/>
              <w:t xml:space="preserve">It is acceptable when during the disturbance test the AGFI is not providing a measurement result. </w:t>
            </w:r>
          </w:p>
        </w:tc>
      </w:tr>
    </w:tbl>
    <w:p w:rsidR="007013E2" w:rsidRPr="00966C41" w:rsidRDefault="007013E2"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E8136F" w:rsidRPr="00966C41" w:rsidRDefault="00E8136F"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476E9B"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r w:rsidRPr="00966C41">
        <w:rPr>
          <w:rFonts w:ascii="Arial" w:hAnsi="Arial"/>
          <w:b/>
          <w:spacing w:val="-3"/>
          <w:sz w:val="22"/>
        </w:rPr>
        <w:t>A.6.3.4</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00433C00">
        <w:rPr>
          <w:rFonts w:ascii="Arial" w:hAnsi="Arial"/>
          <w:spacing w:val="-3"/>
          <w:sz w:val="22"/>
        </w:rPr>
        <w:tab/>
      </w:r>
      <w:r w:rsidR="00C97DC4" w:rsidRPr="00476E9B">
        <w:rPr>
          <w:rFonts w:ascii="Arial" w:hAnsi="Arial" w:cs="Arial"/>
          <w:sz w:val="22"/>
          <w:szCs w:val="22"/>
        </w:rPr>
        <w:t>I</w:t>
      </w:r>
      <w:r w:rsidR="00C97DC4" w:rsidRPr="00476E9B">
        <w:rPr>
          <w:rFonts w:ascii="Arial" w:hAnsi="Arial" w:cs="Arial"/>
          <w:spacing w:val="-3"/>
          <w:sz w:val="22"/>
          <w:szCs w:val="22"/>
        </w:rPr>
        <w:t>mmunity</w:t>
      </w:r>
      <w:r w:rsidR="00C97DC4" w:rsidRPr="00476E9B">
        <w:rPr>
          <w:rFonts w:ascii="Arial" w:hAnsi="Arial" w:cs="Arial"/>
          <w:sz w:val="22"/>
          <w:szCs w:val="22"/>
        </w:rPr>
        <w:t xml:space="preserve"> to electromagnetic </w:t>
      </w:r>
      <w:r w:rsidR="00C97DC4" w:rsidRPr="00476E9B">
        <w:rPr>
          <w:rFonts w:ascii="Arial" w:hAnsi="Arial" w:cs="Arial"/>
          <w:spacing w:val="-3"/>
          <w:sz w:val="22"/>
          <w:szCs w:val="22"/>
        </w:rPr>
        <w:t>fields</w:t>
      </w:r>
      <w:r w:rsidRPr="00476E9B">
        <w:rPr>
          <w:rFonts w:ascii="Arial" w:hAnsi="Arial" w:cs="Arial"/>
          <w:spacing w:val="-3"/>
          <w:sz w:val="22"/>
          <w:szCs w:val="22"/>
        </w:rPr>
        <w:t xml:space="preserve"> </w:t>
      </w:r>
    </w:p>
    <w:p w:rsidR="004B40A8" w:rsidRPr="00476E9B"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cs="Arial"/>
          <w:spacing w:val="-3"/>
          <w:sz w:val="22"/>
          <w:szCs w:val="22"/>
        </w:rPr>
      </w:pPr>
    </w:p>
    <w:p w:rsidR="004D426C" w:rsidRPr="00476E9B" w:rsidRDefault="00433C00" w:rsidP="004D426C">
      <w:pPr>
        <w:pStyle w:val="Heading2"/>
        <w:tabs>
          <w:tab w:val="clear" w:pos="4819"/>
          <w:tab w:val="left" w:pos="0"/>
          <w:tab w:val="left" w:pos="177"/>
          <w:tab w:val="left" w:pos="355"/>
          <w:tab w:val="left" w:pos="532"/>
          <w:tab w:val="left" w:pos="888"/>
          <w:tab w:val="left" w:pos="1400"/>
          <w:tab w:val="left" w:pos="1440"/>
          <w:tab w:val="left" w:pos="1500"/>
        </w:tabs>
        <w:ind w:left="-266"/>
        <w:jc w:val="left"/>
        <w:rPr>
          <w:rFonts w:cs="Arial"/>
          <w:szCs w:val="22"/>
          <w:lang w:val="en-GB"/>
        </w:rPr>
      </w:pPr>
      <w:r w:rsidRPr="00476E9B">
        <w:rPr>
          <w:rFonts w:cs="Arial"/>
          <w:szCs w:val="22"/>
          <w:lang w:val="en-GB"/>
        </w:rPr>
        <w:tab/>
      </w:r>
      <w:r w:rsidR="004B40A8" w:rsidRPr="00476E9B">
        <w:rPr>
          <w:rFonts w:cs="Arial"/>
          <w:szCs w:val="22"/>
          <w:lang w:val="en-GB"/>
        </w:rPr>
        <w:t xml:space="preserve">A.6.3.4.1 </w:t>
      </w:r>
      <w:r w:rsidR="001E06F8" w:rsidRPr="00476E9B">
        <w:rPr>
          <w:rFonts w:cs="Arial"/>
          <w:szCs w:val="22"/>
          <w:lang w:val="en-GB"/>
        </w:rPr>
        <w:tab/>
      </w:r>
      <w:r w:rsidR="001E06F8" w:rsidRPr="00476E9B">
        <w:rPr>
          <w:rFonts w:cs="Arial"/>
          <w:szCs w:val="22"/>
          <w:lang w:val="en-GB"/>
        </w:rPr>
        <w:tab/>
      </w:r>
      <w:r w:rsidR="004B40A8" w:rsidRPr="00476E9B">
        <w:rPr>
          <w:rFonts w:cs="Arial"/>
          <w:szCs w:val="22"/>
          <w:lang w:val="en-GB"/>
        </w:rPr>
        <w:tab/>
      </w:r>
      <w:r w:rsidR="004D426C" w:rsidRPr="00476E9B">
        <w:rPr>
          <w:rFonts w:cs="Arial"/>
          <w:b w:val="0"/>
          <w:szCs w:val="22"/>
          <w:lang w:val="en-GB"/>
        </w:rPr>
        <w:t>Immunity to radiated (RF) electromagnetic fields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Radiated, radio frequency electromagnetic </w:t>
      </w:r>
      <w:r w:rsidR="009037FF">
        <w:rPr>
          <w:rFonts w:ascii="Arial" w:hAnsi="Arial"/>
          <w:spacing w:val="-3"/>
          <w:sz w:val="22"/>
        </w:rPr>
        <w:t>immunity</w:t>
      </w:r>
      <w:r w:rsidR="009037FF" w:rsidRPr="00966C41">
        <w:rPr>
          <w:rFonts w:ascii="Arial" w:hAnsi="Arial"/>
          <w:spacing w:val="-3"/>
          <w:sz w:val="22"/>
        </w:rPr>
        <w:t xml:space="preserve"> </w:t>
      </w:r>
      <w:r w:rsidRPr="00966C41">
        <w:rPr>
          <w:rFonts w:ascii="Arial" w:hAnsi="Arial"/>
          <w:spacing w:val="-3"/>
          <w:sz w:val="22"/>
        </w:rPr>
        <w:t xml:space="preserve">tests are carried out according to </w:t>
      </w:r>
      <w:r w:rsidR="00117612">
        <w:rPr>
          <w:rFonts w:ascii="Arial" w:hAnsi="Arial"/>
          <w:spacing w:val="-3"/>
          <w:sz w:val="22"/>
        </w:rPr>
        <w:t xml:space="preserve">Table </w:t>
      </w:r>
      <w:r w:rsidR="00A133AF">
        <w:rPr>
          <w:rFonts w:ascii="Arial" w:hAnsi="Arial"/>
          <w:spacing w:val="-3"/>
          <w:sz w:val="22"/>
        </w:rPr>
        <w:t>14</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473EB" w:rsidRDefault="000473EB"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8657" w:type="dxa"/>
        <w:tblInd w:w="98" w:type="dxa"/>
        <w:tblLook w:val="04A0"/>
      </w:tblPr>
      <w:tblGrid>
        <w:gridCol w:w="2133"/>
        <w:gridCol w:w="2240"/>
        <w:gridCol w:w="1846"/>
        <w:gridCol w:w="1843"/>
        <w:gridCol w:w="595"/>
      </w:tblGrid>
      <w:tr w:rsidR="00686EAF" w:rsidRPr="000473EB" w:rsidTr="000473EB">
        <w:trPr>
          <w:trHeight w:val="315"/>
        </w:trPr>
        <w:tc>
          <w:tcPr>
            <w:tcW w:w="8657" w:type="dxa"/>
            <w:gridSpan w:val="5"/>
            <w:tcBorders>
              <w:top w:val="nil"/>
              <w:left w:val="nil"/>
              <w:bottom w:val="single" w:sz="8" w:space="0" w:color="auto"/>
              <w:right w:val="nil"/>
            </w:tcBorders>
            <w:shd w:val="clear" w:color="auto" w:fill="auto"/>
            <w:vAlign w:val="center"/>
          </w:tcPr>
          <w:p w:rsidR="00686EAF" w:rsidRPr="000473EB" w:rsidRDefault="00686EAF" w:rsidP="00637917">
            <w:pPr>
              <w:jc w:val="center"/>
              <w:rPr>
                <w:rFonts w:ascii="Arial" w:hAnsi="Arial" w:cs="Arial"/>
                <w:b/>
                <w:bCs/>
                <w:color w:val="000000"/>
                <w:sz w:val="22"/>
                <w:szCs w:val="22"/>
              </w:rPr>
            </w:pPr>
          </w:p>
        </w:tc>
      </w:tr>
      <w:tr w:rsidR="000473EB" w:rsidRPr="000473EB" w:rsidTr="000473EB">
        <w:trPr>
          <w:trHeight w:val="315"/>
        </w:trPr>
        <w:tc>
          <w:tcPr>
            <w:tcW w:w="8657" w:type="dxa"/>
            <w:gridSpan w:val="5"/>
            <w:tcBorders>
              <w:top w:val="nil"/>
              <w:left w:val="nil"/>
              <w:bottom w:val="single" w:sz="8" w:space="0" w:color="auto"/>
              <w:right w:val="nil"/>
            </w:tcBorders>
            <w:shd w:val="clear" w:color="auto" w:fill="auto"/>
            <w:vAlign w:val="center"/>
          </w:tcPr>
          <w:p w:rsidR="000473EB" w:rsidRPr="000473EB" w:rsidRDefault="000473EB" w:rsidP="00637917">
            <w:pPr>
              <w:jc w:val="center"/>
              <w:rPr>
                <w:rFonts w:ascii="Arial" w:hAnsi="Arial" w:cs="Arial"/>
                <w:b/>
                <w:bCs/>
                <w:color w:val="000000"/>
                <w:sz w:val="22"/>
                <w:szCs w:val="22"/>
              </w:rPr>
            </w:pPr>
            <w:r w:rsidRPr="000473EB">
              <w:rPr>
                <w:rFonts w:ascii="Arial" w:hAnsi="Arial" w:cs="Arial"/>
                <w:b/>
                <w:bCs/>
                <w:color w:val="000000"/>
                <w:sz w:val="22"/>
                <w:szCs w:val="22"/>
              </w:rPr>
              <w:t>Table 14  Radiated RF electromagnetic fields</w:t>
            </w:r>
          </w:p>
        </w:tc>
      </w:tr>
      <w:tr w:rsidR="000473EB" w:rsidRPr="000473EB" w:rsidTr="000473EB">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Applicable standard</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8332B3" w:rsidP="009A7B98">
            <w:pPr>
              <w:rPr>
                <w:rFonts w:ascii="Arial" w:hAnsi="Arial" w:cs="Arial"/>
                <w:color w:val="000000"/>
                <w:sz w:val="22"/>
                <w:szCs w:val="22"/>
              </w:rPr>
            </w:pPr>
            <w:r>
              <w:rPr>
                <w:rFonts w:ascii="Arial" w:hAnsi="Arial" w:cs="Arial"/>
                <w:color w:val="000000"/>
                <w:sz w:val="22"/>
                <w:szCs w:val="22"/>
              </w:rPr>
              <w:t>IEC 61000-4-3 [1</w:t>
            </w:r>
            <w:r w:rsidR="009A7B98">
              <w:rPr>
                <w:rFonts w:ascii="Arial" w:hAnsi="Arial" w:cs="Arial"/>
                <w:color w:val="000000"/>
                <w:sz w:val="22"/>
                <w:szCs w:val="22"/>
              </w:rPr>
              <w:t>6</w:t>
            </w:r>
            <w:r>
              <w:rPr>
                <w:rFonts w:ascii="Arial" w:hAnsi="Arial" w:cs="Arial"/>
                <w:color w:val="000000"/>
                <w:sz w:val="22"/>
                <w:szCs w:val="22"/>
              </w:rPr>
              <w:t>]</w:t>
            </w:r>
            <w:r w:rsidR="000473EB" w:rsidRPr="000473EB">
              <w:rPr>
                <w:rFonts w:ascii="Arial" w:hAnsi="Arial" w:cs="Arial"/>
                <w:color w:val="000000"/>
                <w:sz w:val="22"/>
                <w:szCs w:val="22"/>
              </w:rPr>
              <w:t>; IEC 61000-4-20 [</w:t>
            </w:r>
            <w:r w:rsidR="009A547D">
              <w:rPr>
                <w:rFonts w:ascii="Arial" w:hAnsi="Arial" w:cs="Arial"/>
                <w:color w:val="000000"/>
                <w:sz w:val="22"/>
                <w:szCs w:val="22"/>
              </w:rPr>
              <w:t>2</w:t>
            </w:r>
            <w:r w:rsidR="009A7B98">
              <w:rPr>
                <w:rFonts w:ascii="Arial" w:hAnsi="Arial" w:cs="Arial"/>
                <w:color w:val="000000"/>
                <w:sz w:val="22"/>
                <w:szCs w:val="22"/>
              </w:rPr>
              <w:t>1</w:t>
            </w:r>
            <w:r w:rsidR="000473EB" w:rsidRPr="000473EB">
              <w:rPr>
                <w:rFonts w:ascii="Arial" w:hAnsi="Arial" w:cs="Arial"/>
                <w:color w:val="000000"/>
                <w:sz w:val="22"/>
                <w:szCs w:val="22"/>
              </w:rPr>
              <w:t>]</w:t>
            </w:r>
          </w:p>
        </w:tc>
      </w:tr>
      <w:tr w:rsidR="000473EB" w:rsidRPr="000473EB" w:rsidTr="000473EB">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Test method</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Exposure to radiated radio frequency electromagnetic fields</w:t>
            </w:r>
          </w:p>
        </w:tc>
      </w:tr>
      <w:tr w:rsidR="000473EB" w:rsidRPr="000473EB" w:rsidTr="000473EB">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Applicability</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Applicable for electronic measuring instruments containing active electronic circuits</w:t>
            </w:r>
          </w:p>
        </w:tc>
      </w:tr>
      <w:tr w:rsidR="000473EB" w:rsidRPr="000473EB" w:rsidTr="000473EB">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Object of the test</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Verification of compliance with the provisions in 7.2 while exposed to electromagnetic fields.</w:t>
            </w:r>
          </w:p>
        </w:tc>
      </w:tr>
      <w:tr w:rsidR="000473EB" w:rsidRPr="000473EB" w:rsidTr="000473EB">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Precondition</w:t>
            </w:r>
          </w:p>
        </w:tc>
        <w:tc>
          <w:tcPr>
            <w:tcW w:w="6520" w:type="dxa"/>
            <w:gridSpan w:val="4"/>
            <w:tcBorders>
              <w:top w:val="single" w:sz="8" w:space="0" w:color="auto"/>
              <w:left w:val="nil"/>
              <w:bottom w:val="single" w:sz="8" w:space="0" w:color="000000"/>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 xml:space="preserve">The electrical power of the EUT is switched on for at least the warm-up time specified by the manufacturer. </w:t>
            </w:r>
          </w:p>
        </w:tc>
      </w:tr>
      <w:tr w:rsidR="000473EB" w:rsidRPr="000473EB" w:rsidTr="000473EB">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Condition of the EUT</w:t>
            </w:r>
          </w:p>
        </w:tc>
        <w:tc>
          <w:tcPr>
            <w:tcW w:w="6520" w:type="dxa"/>
            <w:gridSpan w:val="4"/>
            <w:tcBorders>
              <w:top w:val="single" w:sz="8" w:space="0" w:color="000000"/>
              <w:left w:val="nil"/>
              <w:bottom w:val="single" w:sz="8" w:space="0" w:color="000000"/>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0473EB" w:rsidRPr="000473EB" w:rsidTr="000473EB">
        <w:trPr>
          <w:trHeight w:val="300"/>
        </w:trPr>
        <w:tc>
          <w:tcPr>
            <w:tcW w:w="2137" w:type="dxa"/>
            <w:tcBorders>
              <w:top w:val="nil"/>
              <w:left w:val="single" w:sz="8" w:space="0" w:color="auto"/>
              <w:bottom w:val="single" w:sz="8" w:space="0" w:color="000000"/>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lastRenderedPageBreak/>
              <w:t>Test procedure in brief</w:t>
            </w:r>
          </w:p>
        </w:tc>
        <w:tc>
          <w:tcPr>
            <w:tcW w:w="6520" w:type="dxa"/>
            <w:gridSpan w:val="4"/>
            <w:tcBorders>
              <w:top w:val="single" w:sz="8" w:space="0" w:color="000000"/>
              <w:left w:val="nil"/>
              <w:bottom w:val="nil"/>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The EUT is exposed to electromagnetic fields with the required field strength and the field uniformity as defined in the referred standard.</w:t>
            </w:r>
            <w:r w:rsidRPr="000473EB">
              <w:rPr>
                <w:rFonts w:ascii="Arial" w:hAnsi="Arial" w:cs="Arial"/>
                <w:color w:val="000000"/>
                <w:sz w:val="22"/>
                <w:szCs w:val="22"/>
              </w:rPr>
              <w:br/>
              <w:t>The level of field strength specified refers to the field generated by the unmodulated carrier wave.</w:t>
            </w:r>
            <w:r w:rsidRPr="000473EB">
              <w:rPr>
                <w:rFonts w:ascii="Arial" w:hAnsi="Arial" w:cs="Arial"/>
                <w:color w:val="000000"/>
                <w:sz w:val="22"/>
                <w:szCs w:val="22"/>
              </w:rPr>
              <w:br/>
              <w:t>The EUT shall be exposed to the modulated wave field. The frequency sweep shall be made only pausing to adjust the RF signal level or to switch RF-generators, amplifiers and antennas if necessary. Where the frequency range is swept incrementally, the step size shall not exceed 1 % of the preceding frequency value.</w:t>
            </w:r>
            <w:r w:rsidRPr="000473EB">
              <w:rPr>
                <w:rFonts w:ascii="Arial" w:hAnsi="Arial" w:cs="Arial"/>
                <w:color w:val="000000"/>
                <w:sz w:val="22"/>
                <w:szCs w:val="22"/>
              </w:rPr>
              <w:br/>
              <w:t xml:space="preserve">The dwell time of the amplitude modulated carrier at each frequency shall not be less than the time necessary for the EUT to be exercised and to respond, but shall in no case be less than 0.5 s. </w:t>
            </w:r>
            <w:r w:rsidRPr="000473EB">
              <w:rPr>
                <w:rFonts w:ascii="Arial" w:hAnsi="Arial" w:cs="Arial"/>
                <w:color w:val="000000"/>
                <w:sz w:val="22"/>
                <w:szCs w:val="22"/>
              </w:rPr>
              <w:br/>
              <w:t>Adequate EM fields can be generated in facilities of different type and set-up the use of which is limited by the dimensions of the EUT and the frequency range of the facility.</w:t>
            </w:r>
          </w:p>
        </w:tc>
      </w:tr>
      <w:tr w:rsidR="000473EB" w:rsidRPr="000473EB" w:rsidTr="000473EB">
        <w:trPr>
          <w:trHeight w:val="105"/>
        </w:trPr>
        <w:tc>
          <w:tcPr>
            <w:tcW w:w="2137" w:type="dxa"/>
            <w:vMerge w:val="restart"/>
            <w:tcBorders>
              <w:top w:val="single" w:sz="8" w:space="0" w:color="auto"/>
              <w:left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r w:rsidRPr="000473EB">
              <w:rPr>
                <w:rFonts w:ascii="Arial" w:hAnsi="Arial" w:cs="Arial"/>
                <w:color w:val="000000"/>
                <w:sz w:val="22"/>
                <w:szCs w:val="22"/>
              </w:rPr>
              <w:t>Test level</w:t>
            </w:r>
          </w:p>
        </w:tc>
        <w:tc>
          <w:tcPr>
            <w:tcW w:w="2246"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Frequency range </w:t>
            </w:r>
          </w:p>
        </w:tc>
        <w:tc>
          <w:tcPr>
            <w:tcW w:w="1850"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RF amplitude </w:t>
            </w:r>
          </w:p>
        </w:tc>
        <w:tc>
          <w:tcPr>
            <w:tcW w:w="2424" w:type="dxa"/>
            <w:gridSpan w:val="2"/>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AM, sine wave modulation </w:t>
            </w:r>
          </w:p>
        </w:tc>
      </w:tr>
      <w:tr w:rsidR="000473EB" w:rsidRPr="000473EB" w:rsidTr="000473EB">
        <w:trPr>
          <w:trHeight w:val="105"/>
        </w:trPr>
        <w:tc>
          <w:tcPr>
            <w:tcW w:w="2137" w:type="dxa"/>
            <w:vMerge/>
            <w:tcBorders>
              <w:left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p>
        </w:tc>
        <w:tc>
          <w:tcPr>
            <w:tcW w:w="2246"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(26) 80 - 3000</w:t>
            </w:r>
          </w:p>
        </w:tc>
        <w:tc>
          <w:tcPr>
            <w:tcW w:w="1850"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b/>
                <w:bCs/>
                <w:color w:val="000000"/>
                <w:sz w:val="22"/>
                <w:szCs w:val="22"/>
              </w:rPr>
              <w:t>10</w:t>
            </w:r>
          </w:p>
        </w:tc>
        <w:tc>
          <w:tcPr>
            <w:tcW w:w="1850"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80</w:t>
            </w:r>
          </w:p>
        </w:tc>
        <w:tc>
          <w:tcPr>
            <w:tcW w:w="574"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1</w:t>
            </w:r>
          </w:p>
        </w:tc>
      </w:tr>
      <w:tr w:rsidR="000473EB" w:rsidRPr="000473EB" w:rsidTr="000473EB">
        <w:trPr>
          <w:trHeight w:val="105"/>
        </w:trPr>
        <w:tc>
          <w:tcPr>
            <w:tcW w:w="2137" w:type="dxa"/>
            <w:vMerge/>
            <w:tcBorders>
              <w:left w:val="single" w:sz="8" w:space="0" w:color="auto"/>
              <w:bottom w:val="single" w:sz="8" w:space="0" w:color="auto"/>
              <w:right w:val="single" w:sz="8" w:space="0" w:color="000000"/>
            </w:tcBorders>
            <w:shd w:val="clear" w:color="auto" w:fill="auto"/>
            <w:vAlign w:val="center"/>
          </w:tcPr>
          <w:p w:rsidR="000473EB" w:rsidRPr="000473EB" w:rsidRDefault="000473EB" w:rsidP="005570F3">
            <w:pPr>
              <w:rPr>
                <w:rFonts w:ascii="Arial" w:hAnsi="Arial" w:cs="Arial"/>
                <w:color w:val="000000"/>
                <w:sz w:val="22"/>
                <w:szCs w:val="22"/>
              </w:rPr>
            </w:pPr>
          </w:p>
        </w:tc>
        <w:tc>
          <w:tcPr>
            <w:tcW w:w="2246"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MHz</w:t>
            </w:r>
          </w:p>
        </w:tc>
        <w:tc>
          <w:tcPr>
            <w:tcW w:w="1850"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 V/m</w:t>
            </w:r>
          </w:p>
        </w:tc>
        <w:tc>
          <w:tcPr>
            <w:tcW w:w="1850"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w:t>
            </w:r>
          </w:p>
        </w:tc>
        <w:tc>
          <w:tcPr>
            <w:tcW w:w="574" w:type="dxa"/>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5570F3">
            <w:pPr>
              <w:jc w:val="center"/>
              <w:rPr>
                <w:rFonts w:ascii="Arial" w:hAnsi="Arial" w:cs="Arial"/>
                <w:color w:val="000000"/>
                <w:sz w:val="22"/>
                <w:szCs w:val="22"/>
              </w:rPr>
            </w:pPr>
            <w:r w:rsidRPr="000473EB">
              <w:rPr>
                <w:rFonts w:ascii="Arial" w:hAnsi="Arial" w:cs="Arial"/>
                <w:color w:val="000000"/>
                <w:sz w:val="22"/>
                <w:szCs w:val="22"/>
              </w:rPr>
              <w:t>kHz</w:t>
            </w:r>
          </w:p>
        </w:tc>
      </w:tr>
      <w:tr w:rsidR="000473EB" w:rsidRPr="000473EB" w:rsidTr="000473EB">
        <w:trPr>
          <w:trHeight w:val="105"/>
        </w:trPr>
        <w:tc>
          <w:tcPr>
            <w:tcW w:w="2137" w:type="dxa"/>
            <w:tcBorders>
              <w:left w:val="single" w:sz="8" w:space="0" w:color="auto"/>
              <w:bottom w:val="single" w:sz="8" w:space="0" w:color="auto"/>
              <w:right w:val="single" w:sz="8" w:space="0" w:color="000000"/>
            </w:tcBorders>
            <w:shd w:val="clear" w:color="auto" w:fill="auto"/>
            <w:vAlign w:val="center"/>
          </w:tcPr>
          <w:p w:rsidR="000473EB" w:rsidRPr="000473EB" w:rsidRDefault="00503B80" w:rsidP="005570F3">
            <w:pPr>
              <w:rPr>
                <w:rFonts w:ascii="Arial" w:hAnsi="Arial" w:cs="Arial"/>
                <w:color w:val="000000"/>
                <w:sz w:val="22"/>
                <w:szCs w:val="22"/>
              </w:rPr>
            </w:pPr>
            <w:r w:rsidRPr="000473EB">
              <w:rPr>
                <w:rFonts w:ascii="Arial" w:hAnsi="Arial" w:cs="Arial"/>
                <w:color w:val="000000"/>
                <w:sz w:val="22"/>
                <w:szCs w:val="22"/>
              </w:rPr>
              <w:t>NOTE</w:t>
            </w:r>
            <w:r>
              <w:rPr>
                <w:rFonts w:ascii="Arial" w:hAnsi="Arial" w:cs="Arial"/>
                <w:color w:val="000000"/>
                <w:sz w:val="22"/>
                <w:szCs w:val="22"/>
              </w:rPr>
              <w:t>S</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0473EB" w:rsidP="003E3FA0">
            <w:pPr>
              <w:rPr>
                <w:rFonts w:ascii="Arial" w:hAnsi="Arial" w:cs="Arial"/>
                <w:color w:val="000000"/>
                <w:sz w:val="22"/>
                <w:szCs w:val="22"/>
              </w:rPr>
            </w:pPr>
            <w:r w:rsidRPr="000473EB">
              <w:rPr>
                <w:rFonts w:ascii="Arial" w:hAnsi="Arial" w:cs="Arial"/>
                <w:color w:val="000000"/>
                <w:sz w:val="22"/>
                <w:szCs w:val="22"/>
              </w:rPr>
              <w:t>The tests according to IEC 61000-4-3 and IEC 61000-4-6 are complementary test. It implies that in the range 26 MHz up to 80 MHz the type evaluation authority may decide to choose a transition frequency in this range for instruments equipped with external electrical wiring (mains power, signal, data and control lines) In such case beneath this chosen transition frequency the test method according to IEC 61000-4-6 described in the above Table</w:t>
            </w:r>
            <w:r w:rsidR="003E3FA0">
              <w:rPr>
                <w:rFonts w:ascii="Arial" w:hAnsi="Arial" w:cs="Arial"/>
                <w:color w:val="000000"/>
                <w:sz w:val="22"/>
                <w:szCs w:val="22"/>
              </w:rPr>
              <w:t xml:space="preserve"> 15</w:t>
            </w:r>
            <w:r w:rsidRPr="000473EB">
              <w:rPr>
                <w:rFonts w:ascii="Arial" w:hAnsi="Arial" w:cs="Arial"/>
                <w:color w:val="000000"/>
                <w:sz w:val="22"/>
                <w:szCs w:val="22"/>
              </w:rPr>
              <w:t xml:space="preserve"> is to be applied be applied at least down to 26 MHz.  </w:t>
            </w:r>
          </w:p>
        </w:tc>
      </w:tr>
      <w:tr w:rsidR="000473EB" w:rsidRPr="000473EB" w:rsidTr="000473EB">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892ECE" w:rsidP="005570F3">
            <w:pPr>
              <w:rPr>
                <w:rFonts w:ascii="Arial" w:hAnsi="Arial" w:cs="Arial"/>
                <w:color w:val="000000"/>
                <w:sz w:val="22"/>
                <w:szCs w:val="22"/>
              </w:rPr>
            </w:pPr>
            <w:r w:rsidRPr="00892ECE">
              <w:rPr>
                <w:rFonts w:ascii="Arial" w:hAnsi="Arial" w:cs="Arial"/>
                <w:color w:val="000000"/>
                <w:sz w:val="22"/>
                <w:szCs w:val="22"/>
              </w:rPr>
              <w:t>EUT performance</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892ECE" w:rsidP="005570F3">
            <w:pPr>
              <w:rPr>
                <w:rFonts w:ascii="Arial" w:hAnsi="Arial" w:cs="Arial"/>
                <w:color w:val="000000"/>
                <w:sz w:val="22"/>
                <w:szCs w:val="22"/>
              </w:rPr>
            </w:pPr>
            <w:r w:rsidRPr="00892ECE">
              <w:rPr>
                <w:rFonts w:ascii="Arial" w:hAnsi="Arial" w:cs="Arial"/>
                <w:color w:val="000000"/>
                <w:sz w:val="22"/>
                <w:szCs w:val="22"/>
              </w:rPr>
              <w:t>Sequentially during and after the exposure to the EM field record the following parameters:</w:t>
            </w:r>
            <w:r w:rsidRPr="00892ECE">
              <w:rPr>
                <w:rFonts w:ascii="Arial" w:hAnsi="Arial" w:cs="Arial"/>
                <w:color w:val="000000"/>
                <w:sz w:val="22"/>
                <w:szCs w:val="22"/>
              </w:rPr>
              <w:br/>
              <w:t>a) date and time,</w:t>
            </w:r>
            <w:r w:rsidRPr="00892ECE">
              <w:rPr>
                <w:rFonts w:ascii="Arial" w:hAnsi="Arial" w:cs="Arial"/>
                <w:color w:val="000000"/>
                <w:sz w:val="22"/>
                <w:szCs w:val="22"/>
              </w:rPr>
              <w:br/>
              <w:t>b) temperature,</w:t>
            </w:r>
            <w:r w:rsidRPr="00892ECE">
              <w:rPr>
                <w:rFonts w:ascii="Arial" w:hAnsi="Arial" w:cs="Arial"/>
                <w:color w:val="000000"/>
                <w:sz w:val="22"/>
                <w:szCs w:val="22"/>
              </w:rPr>
              <w:br/>
              <w:t>c) relative humidity,</w:t>
            </w:r>
            <w:r w:rsidRPr="00892ECE">
              <w:rPr>
                <w:rFonts w:ascii="Arial" w:hAnsi="Arial" w:cs="Arial"/>
                <w:color w:val="000000"/>
                <w:sz w:val="22"/>
                <w:szCs w:val="22"/>
              </w:rPr>
              <w:br/>
              <w:t>d) value of the measurand,</w:t>
            </w:r>
            <w:r w:rsidRPr="00892ECE">
              <w:rPr>
                <w:rFonts w:ascii="Arial" w:hAnsi="Arial" w:cs="Arial"/>
                <w:color w:val="000000"/>
                <w:sz w:val="22"/>
                <w:szCs w:val="22"/>
              </w:rPr>
              <w:br/>
              <w:t>e) field strength level,</w:t>
            </w:r>
            <w:r w:rsidRPr="00892ECE">
              <w:rPr>
                <w:rFonts w:ascii="Arial" w:hAnsi="Arial" w:cs="Arial"/>
                <w:color w:val="000000"/>
                <w:sz w:val="22"/>
                <w:szCs w:val="22"/>
              </w:rPr>
              <w:br/>
              <w:t>f) indicated values,</w:t>
            </w:r>
            <w:r w:rsidRPr="00892ECE">
              <w:rPr>
                <w:rFonts w:ascii="Arial" w:hAnsi="Arial" w:cs="Arial"/>
                <w:color w:val="000000"/>
                <w:sz w:val="22"/>
                <w:szCs w:val="22"/>
              </w:rPr>
              <w:br/>
              <w:t>g) error values,</w:t>
            </w:r>
            <w:r w:rsidRPr="00892ECE">
              <w:rPr>
                <w:rFonts w:ascii="Arial" w:hAnsi="Arial" w:cs="Arial"/>
                <w:color w:val="000000"/>
                <w:sz w:val="22"/>
                <w:szCs w:val="22"/>
              </w:rPr>
              <w:br/>
              <w:t xml:space="preserve">h) functional performance  </w:t>
            </w:r>
          </w:p>
        </w:tc>
      </w:tr>
      <w:tr w:rsidR="000473EB" w:rsidRPr="000473EB" w:rsidTr="000473EB">
        <w:trPr>
          <w:trHeight w:val="34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0473EB" w:rsidRPr="000473EB" w:rsidRDefault="0030216D" w:rsidP="005570F3">
            <w:pPr>
              <w:rPr>
                <w:rFonts w:ascii="Arial" w:hAnsi="Arial" w:cs="Arial"/>
                <w:color w:val="000000"/>
                <w:sz w:val="22"/>
                <w:szCs w:val="22"/>
              </w:rPr>
            </w:pPr>
            <w:r w:rsidRPr="0030216D">
              <w:rPr>
                <w:rFonts w:ascii="Arial" w:hAnsi="Arial" w:cs="Arial"/>
                <w:color w:val="000000"/>
                <w:sz w:val="22"/>
                <w:szCs w:val="22"/>
              </w:rPr>
              <w:t xml:space="preserve">Permitted maximum deviation  </w:t>
            </w:r>
          </w:p>
        </w:tc>
        <w:tc>
          <w:tcPr>
            <w:tcW w:w="6520" w:type="dxa"/>
            <w:gridSpan w:val="4"/>
            <w:tcBorders>
              <w:top w:val="single" w:sz="8" w:space="0" w:color="auto"/>
              <w:left w:val="nil"/>
              <w:bottom w:val="single" w:sz="8" w:space="0" w:color="auto"/>
              <w:right w:val="single" w:sz="8" w:space="0" w:color="000000"/>
            </w:tcBorders>
            <w:shd w:val="clear" w:color="auto" w:fill="auto"/>
            <w:vAlign w:val="center"/>
          </w:tcPr>
          <w:p w:rsidR="000473EB" w:rsidRPr="000473EB" w:rsidRDefault="0030216D" w:rsidP="005570F3">
            <w:pPr>
              <w:rPr>
                <w:rFonts w:ascii="Arial" w:hAnsi="Arial" w:cs="Arial"/>
                <w:color w:val="000000"/>
                <w:sz w:val="22"/>
                <w:szCs w:val="22"/>
              </w:rPr>
            </w:pPr>
            <w:r w:rsidRPr="0030216D">
              <w:rPr>
                <w:rFonts w:ascii="Arial" w:hAnsi="Arial" w:cs="Arial"/>
                <w:color w:val="000000"/>
                <w:sz w:val="22"/>
                <w:szCs w:val="22"/>
              </w:rPr>
              <w:t xml:space="preserve">Either significant faults do not occur or checking facilities detect and act on potential significant faults, thus preventing such faults to occur. </w:t>
            </w:r>
            <w:r w:rsidRPr="0030216D">
              <w:rPr>
                <w:rFonts w:ascii="Arial" w:hAnsi="Arial" w:cs="Arial"/>
                <w:color w:val="000000"/>
                <w:sz w:val="22"/>
                <w:szCs w:val="22"/>
              </w:rPr>
              <w:br/>
              <w:t xml:space="preserve">It is acceptable when during the disturbance test the AGFI is not providing a measurement result. </w:t>
            </w:r>
          </w:p>
        </w:tc>
      </w:tr>
    </w:tbl>
    <w:p w:rsidR="000473EB" w:rsidRPr="00966C41" w:rsidRDefault="000473EB"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376D5E" w:rsidRDefault="00376D5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p>
    <w:p w:rsidR="004B40A8" w:rsidRPr="00966C41" w:rsidRDefault="00433C00" w:rsidP="008F1028">
      <w:pPr>
        <w:pStyle w:val="Heading2"/>
        <w:tabs>
          <w:tab w:val="clear" w:pos="4819"/>
          <w:tab w:val="left" w:pos="0"/>
          <w:tab w:val="left" w:pos="177"/>
          <w:tab w:val="left" w:pos="355"/>
          <w:tab w:val="left" w:pos="532"/>
          <w:tab w:val="left" w:pos="888"/>
          <w:tab w:val="left" w:pos="1400"/>
          <w:tab w:val="left" w:pos="1440"/>
          <w:tab w:val="left" w:pos="1500"/>
        </w:tabs>
        <w:ind w:left="-266"/>
        <w:rPr>
          <w:lang w:val="en-GB"/>
        </w:rPr>
      </w:pPr>
      <w:r>
        <w:rPr>
          <w:lang w:val="en-GB"/>
        </w:rPr>
        <w:tab/>
      </w:r>
      <w:r w:rsidR="004B40A8" w:rsidRPr="00966C41">
        <w:rPr>
          <w:lang w:val="en-GB"/>
        </w:rPr>
        <w:t xml:space="preserve">A.6.3.4.2  </w:t>
      </w:r>
      <w:r w:rsidR="004B40A8" w:rsidRPr="00966C41">
        <w:rPr>
          <w:lang w:val="en-GB"/>
        </w:rPr>
        <w:tab/>
      </w:r>
      <w:r w:rsidR="004D426C" w:rsidRPr="004D426C">
        <w:rPr>
          <w:rFonts w:cs="Arial"/>
          <w:b w:val="0"/>
          <w:sz w:val="24"/>
          <w:szCs w:val="24"/>
          <w:lang w:val="en-GB"/>
        </w:rPr>
        <w:t>Immunity to conducted electromagnetic fields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Default="004B40A8" w:rsidP="008F1028">
      <w:pPr>
        <w:tabs>
          <w:tab w:val="left" w:pos="0"/>
          <w:tab w:val="left" w:pos="888"/>
          <w:tab w:val="left" w:pos="1400"/>
          <w:tab w:val="left" w:pos="1500"/>
        </w:tabs>
        <w:suppressAutoHyphens/>
        <w:jc w:val="both"/>
        <w:rPr>
          <w:rFonts w:ascii="Arial" w:hAnsi="Arial"/>
          <w:spacing w:val="-3"/>
          <w:sz w:val="22"/>
        </w:rPr>
      </w:pPr>
      <w:r>
        <w:rPr>
          <w:rFonts w:ascii="Arial" w:hAnsi="Arial"/>
          <w:spacing w:val="-3"/>
          <w:sz w:val="22"/>
        </w:rPr>
        <w:lastRenderedPageBreak/>
        <w:t xml:space="preserve">Conducted, radio frequency, electromagnetic field immunity tests are carried out according to </w:t>
      </w:r>
      <w:r w:rsidR="000E5246">
        <w:rPr>
          <w:rFonts w:ascii="Arial" w:hAnsi="Arial"/>
          <w:spacing w:val="-3"/>
          <w:sz w:val="22"/>
        </w:rPr>
        <w:t>T</w:t>
      </w:r>
      <w:r w:rsidR="00117612">
        <w:rPr>
          <w:rFonts w:ascii="Arial" w:hAnsi="Arial"/>
          <w:spacing w:val="-3"/>
          <w:sz w:val="22"/>
        </w:rPr>
        <w:t xml:space="preserve">able </w:t>
      </w:r>
      <w:r w:rsidR="00A133AF">
        <w:rPr>
          <w:rFonts w:ascii="Arial" w:hAnsi="Arial"/>
          <w:spacing w:val="-3"/>
          <w:sz w:val="22"/>
        </w:rPr>
        <w:t>15</w:t>
      </w:r>
      <w:r>
        <w:rPr>
          <w:rFonts w:ascii="Arial" w:hAnsi="Arial"/>
          <w:spacing w:val="-3"/>
          <w:sz w:val="22"/>
        </w:rPr>
        <w:t>.</w:t>
      </w:r>
    </w:p>
    <w:p w:rsidR="005A26A3" w:rsidRDefault="005A26A3" w:rsidP="008F1028">
      <w:pPr>
        <w:tabs>
          <w:tab w:val="left" w:pos="0"/>
          <w:tab w:val="left" w:pos="888"/>
          <w:tab w:val="left" w:pos="1400"/>
          <w:tab w:val="left" w:pos="1500"/>
        </w:tabs>
        <w:suppressAutoHyphens/>
        <w:jc w:val="both"/>
        <w:rPr>
          <w:rFonts w:ascii="Arial" w:hAnsi="Arial"/>
          <w:spacing w:val="-3"/>
          <w:sz w:val="22"/>
        </w:rPr>
      </w:pPr>
    </w:p>
    <w:tbl>
      <w:tblPr>
        <w:tblW w:w="8515" w:type="dxa"/>
        <w:tblInd w:w="98" w:type="dxa"/>
        <w:tblLook w:val="04A0"/>
      </w:tblPr>
      <w:tblGrid>
        <w:gridCol w:w="2073"/>
        <w:gridCol w:w="2027"/>
        <w:gridCol w:w="1876"/>
        <w:gridCol w:w="1944"/>
        <w:gridCol w:w="595"/>
      </w:tblGrid>
      <w:tr w:rsidR="00686EAF" w:rsidRPr="005A26A3" w:rsidTr="005A26A3">
        <w:trPr>
          <w:trHeight w:val="315"/>
        </w:trPr>
        <w:tc>
          <w:tcPr>
            <w:tcW w:w="8515" w:type="dxa"/>
            <w:gridSpan w:val="5"/>
            <w:tcBorders>
              <w:top w:val="nil"/>
              <w:left w:val="nil"/>
              <w:bottom w:val="single" w:sz="8" w:space="0" w:color="auto"/>
              <w:right w:val="nil"/>
            </w:tcBorders>
            <w:shd w:val="clear" w:color="auto" w:fill="auto"/>
            <w:vAlign w:val="center"/>
          </w:tcPr>
          <w:p w:rsidR="00686EAF" w:rsidRPr="005A26A3" w:rsidRDefault="00686EAF" w:rsidP="00637917">
            <w:pPr>
              <w:jc w:val="center"/>
              <w:rPr>
                <w:rFonts w:ascii="Arial" w:hAnsi="Arial" w:cs="Arial"/>
                <w:b/>
                <w:bCs/>
                <w:color w:val="000000"/>
                <w:sz w:val="22"/>
                <w:szCs w:val="22"/>
              </w:rPr>
            </w:pPr>
          </w:p>
        </w:tc>
      </w:tr>
      <w:tr w:rsidR="005A26A3" w:rsidRPr="005A26A3" w:rsidTr="005A26A3">
        <w:trPr>
          <w:trHeight w:val="315"/>
        </w:trPr>
        <w:tc>
          <w:tcPr>
            <w:tcW w:w="8515" w:type="dxa"/>
            <w:gridSpan w:val="5"/>
            <w:tcBorders>
              <w:top w:val="nil"/>
              <w:left w:val="nil"/>
              <w:bottom w:val="single" w:sz="8" w:space="0" w:color="auto"/>
              <w:right w:val="nil"/>
            </w:tcBorders>
            <w:shd w:val="clear" w:color="auto" w:fill="auto"/>
            <w:vAlign w:val="center"/>
          </w:tcPr>
          <w:p w:rsidR="005A26A3" w:rsidRPr="005A26A3" w:rsidRDefault="005A26A3" w:rsidP="00637917">
            <w:pPr>
              <w:jc w:val="center"/>
              <w:rPr>
                <w:rFonts w:ascii="Arial" w:hAnsi="Arial" w:cs="Arial"/>
                <w:b/>
                <w:bCs/>
                <w:color w:val="000000"/>
                <w:sz w:val="22"/>
                <w:szCs w:val="22"/>
              </w:rPr>
            </w:pPr>
            <w:r w:rsidRPr="005A26A3">
              <w:rPr>
                <w:rFonts w:ascii="Arial" w:hAnsi="Arial" w:cs="Arial"/>
                <w:b/>
                <w:bCs/>
                <w:color w:val="000000"/>
                <w:sz w:val="22"/>
                <w:szCs w:val="22"/>
              </w:rPr>
              <w:t>Table 15  Conducted (common mode) currents generated by RF EM fields</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Applicable standard</w:t>
            </w:r>
          </w:p>
        </w:tc>
        <w:tc>
          <w:tcPr>
            <w:tcW w:w="6433" w:type="dxa"/>
            <w:gridSpan w:val="4"/>
            <w:tcBorders>
              <w:top w:val="single" w:sz="8" w:space="0" w:color="auto"/>
              <w:left w:val="nil"/>
              <w:bottom w:val="single" w:sz="8" w:space="0" w:color="auto"/>
              <w:right w:val="single" w:sz="8" w:space="0" w:color="000000"/>
            </w:tcBorders>
            <w:shd w:val="clear" w:color="auto" w:fill="auto"/>
            <w:vAlign w:val="center"/>
          </w:tcPr>
          <w:p w:rsidR="005A26A3" w:rsidRPr="005A26A3" w:rsidRDefault="009A547D" w:rsidP="009A7B98">
            <w:pPr>
              <w:rPr>
                <w:rFonts w:ascii="Arial" w:hAnsi="Arial" w:cs="Arial"/>
                <w:color w:val="000000"/>
                <w:sz w:val="22"/>
                <w:szCs w:val="22"/>
              </w:rPr>
            </w:pPr>
            <w:r>
              <w:rPr>
                <w:rFonts w:ascii="Arial" w:hAnsi="Arial" w:cs="Arial"/>
                <w:color w:val="000000"/>
                <w:sz w:val="22"/>
                <w:szCs w:val="22"/>
              </w:rPr>
              <w:t>IEC 61000-4-6 [</w:t>
            </w:r>
            <w:r w:rsidR="009A7B98">
              <w:rPr>
                <w:rFonts w:ascii="Arial" w:hAnsi="Arial" w:cs="Arial"/>
                <w:color w:val="000000"/>
                <w:sz w:val="22"/>
                <w:szCs w:val="22"/>
              </w:rPr>
              <w:t>19</w:t>
            </w:r>
            <w:r w:rsidR="005A26A3" w:rsidRPr="005A26A3">
              <w:rPr>
                <w:rFonts w:ascii="Arial" w:hAnsi="Arial" w:cs="Arial"/>
                <w:color w:val="000000"/>
                <w:sz w:val="22"/>
                <w:szCs w:val="22"/>
              </w:rPr>
              <w:t>]</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Test method</w:t>
            </w:r>
          </w:p>
        </w:tc>
        <w:tc>
          <w:tcPr>
            <w:tcW w:w="6433" w:type="dxa"/>
            <w:gridSpan w:val="4"/>
            <w:tcBorders>
              <w:top w:val="single" w:sz="8" w:space="0" w:color="auto"/>
              <w:left w:val="nil"/>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Injection of RF currents representing exposure to RF electromagnetic fields</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Applicability</w:t>
            </w:r>
          </w:p>
        </w:tc>
        <w:tc>
          <w:tcPr>
            <w:tcW w:w="6433" w:type="dxa"/>
            <w:gridSpan w:val="4"/>
            <w:tcBorders>
              <w:top w:val="single" w:sz="8" w:space="0" w:color="auto"/>
              <w:left w:val="nil"/>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Applicable for electronic measuring instruments containing active electronic circuits and equipped with ports for throughput or connection of external electrical wiring (mains power, signal, data and control lines)</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Object of the test</w:t>
            </w:r>
          </w:p>
        </w:tc>
        <w:tc>
          <w:tcPr>
            <w:tcW w:w="6433" w:type="dxa"/>
            <w:gridSpan w:val="4"/>
            <w:tcBorders>
              <w:top w:val="single" w:sz="8" w:space="0" w:color="auto"/>
              <w:left w:val="nil"/>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Verification of compliance with the provisions in 7.2 while exposed to electromagnetic fields.</w:t>
            </w:r>
          </w:p>
        </w:tc>
      </w:tr>
      <w:tr w:rsidR="005A26A3" w:rsidRPr="005A26A3" w:rsidTr="005A26A3">
        <w:trPr>
          <w:trHeight w:val="300"/>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Precondition</w:t>
            </w:r>
          </w:p>
        </w:tc>
        <w:tc>
          <w:tcPr>
            <w:tcW w:w="6433" w:type="dxa"/>
            <w:gridSpan w:val="4"/>
            <w:tcBorders>
              <w:top w:val="single" w:sz="8" w:space="0" w:color="auto"/>
              <w:left w:val="nil"/>
              <w:bottom w:val="single" w:sz="8" w:space="0" w:color="000000"/>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 xml:space="preserve">The electrical power of the EUT is switched on for at least the warm-up time specified by the manufacturer. </w:t>
            </w:r>
          </w:p>
        </w:tc>
      </w:tr>
      <w:tr w:rsidR="005A26A3" w:rsidRPr="005A26A3" w:rsidTr="005A26A3">
        <w:trPr>
          <w:trHeight w:val="300"/>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Condition of the EUT</w:t>
            </w:r>
          </w:p>
        </w:tc>
        <w:tc>
          <w:tcPr>
            <w:tcW w:w="6433" w:type="dxa"/>
            <w:gridSpan w:val="4"/>
            <w:tcBorders>
              <w:top w:val="single" w:sz="8" w:space="0" w:color="000000"/>
              <w:left w:val="nil"/>
              <w:bottom w:val="single" w:sz="8" w:space="0" w:color="000000"/>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The electrical power supplied to the EUT shall not be switched off and the EUT shall not be readjusted at any time during the test. The automatic zero-setting or zero-tracking, where available, shall be enabled as for normal operation.</w:t>
            </w:r>
          </w:p>
        </w:tc>
      </w:tr>
      <w:tr w:rsidR="005A26A3" w:rsidRPr="005A26A3" w:rsidTr="005A26A3">
        <w:trPr>
          <w:trHeight w:val="300"/>
        </w:trPr>
        <w:tc>
          <w:tcPr>
            <w:tcW w:w="2082" w:type="dxa"/>
            <w:tcBorders>
              <w:top w:val="nil"/>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Test procedure in brief</w:t>
            </w:r>
          </w:p>
        </w:tc>
        <w:tc>
          <w:tcPr>
            <w:tcW w:w="6433" w:type="dxa"/>
            <w:gridSpan w:val="4"/>
            <w:tcBorders>
              <w:top w:val="single" w:sz="8" w:space="0" w:color="000000"/>
              <w:left w:val="nil"/>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An RF EM current, simulating the influence of EM fields shall be coupled or injected into the power ports and I/O ports of the EUT using coupling/decoupling devices as defined in the referred standard.</w:t>
            </w:r>
            <w:r w:rsidRPr="005A26A3">
              <w:rPr>
                <w:rFonts w:ascii="Arial" w:hAnsi="Arial" w:cs="Arial"/>
                <w:color w:val="000000"/>
                <w:sz w:val="22"/>
                <w:szCs w:val="22"/>
              </w:rPr>
              <w:br/>
              <w:t>The characteristics of the test equipment consisting of an RF generator, (de-)coupling devices, attenuators, etc. shall be verified before connecting the EUT.</w:t>
            </w:r>
            <w:r w:rsidRPr="005A26A3">
              <w:rPr>
                <w:rFonts w:ascii="Arial" w:hAnsi="Arial" w:cs="Arial"/>
                <w:color w:val="000000"/>
                <w:sz w:val="22"/>
                <w:szCs w:val="22"/>
              </w:rPr>
              <w:br/>
              <w:t>If the EUT comprises several devices the tests shall be performed at each extremity of the cable if both of the elements are part of the EUT.</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auto"/>
            </w:tcBorders>
            <w:shd w:val="clear" w:color="auto" w:fill="auto"/>
            <w:vAlign w:val="center"/>
          </w:tcPr>
          <w:p w:rsidR="005A26A3" w:rsidRPr="005A26A3" w:rsidRDefault="005A26A3" w:rsidP="005570F3">
            <w:pPr>
              <w:rPr>
                <w:rFonts w:ascii="Arial" w:hAnsi="Arial" w:cs="Arial"/>
                <w:color w:val="000000"/>
                <w:sz w:val="22"/>
                <w:szCs w:val="22"/>
              </w:rPr>
            </w:pPr>
          </w:p>
        </w:tc>
        <w:tc>
          <w:tcPr>
            <w:tcW w:w="2039" w:type="dxa"/>
            <w:tcBorders>
              <w:top w:val="single" w:sz="8" w:space="0" w:color="auto"/>
              <w:left w:val="single" w:sz="8" w:space="0" w:color="auto"/>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Frequency range </w:t>
            </w:r>
          </w:p>
        </w:tc>
        <w:tc>
          <w:tcPr>
            <w:tcW w:w="1886" w:type="dxa"/>
            <w:tcBorders>
              <w:top w:val="single" w:sz="8" w:space="0" w:color="auto"/>
              <w:left w:val="single" w:sz="8" w:space="0" w:color="auto"/>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b/>
                <w:bCs/>
                <w:color w:val="000000"/>
                <w:sz w:val="22"/>
                <w:szCs w:val="22"/>
              </w:rPr>
            </w:pPr>
            <w:r w:rsidRPr="005A26A3">
              <w:rPr>
                <w:rFonts w:ascii="Arial" w:hAnsi="Arial" w:cs="Arial"/>
                <w:color w:val="000000"/>
                <w:sz w:val="22"/>
                <w:szCs w:val="22"/>
              </w:rPr>
              <w:t>RF amplitude </w:t>
            </w:r>
          </w:p>
        </w:tc>
        <w:tc>
          <w:tcPr>
            <w:tcW w:w="250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AM, sine wave modulation</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bCs/>
                <w:color w:val="000000"/>
                <w:sz w:val="22"/>
                <w:szCs w:val="22"/>
              </w:rPr>
              <w:t>Test level</w:t>
            </w:r>
          </w:p>
        </w:tc>
        <w:tc>
          <w:tcPr>
            <w:tcW w:w="2039"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 0.15 – 80</w:t>
            </w:r>
          </w:p>
        </w:tc>
        <w:tc>
          <w:tcPr>
            <w:tcW w:w="1886"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bCs/>
                <w:color w:val="000000"/>
                <w:sz w:val="22"/>
                <w:szCs w:val="22"/>
              </w:rPr>
            </w:pPr>
            <w:r w:rsidRPr="005A26A3">
              <w:rPr>
                <w:rFonts w:ascii="Arial" w:hAnsi="Arial" w:cs="Arial"/>
                <w:bCs/>
                <w:color w:val="000000"/>
                <w:sz w:val="22"/>
                <w:szCs w:val="22"/>
              </w:rPr>
              <w:t>10</w:t>
            </w:r>
            <w:r w:rsidRPr="005A26A3">
              <w:rPr>
                <w:rFonts w:ascii="Arial" w:hAnsi="Arial" w:cs="Arial"/>
                <w:color w:val="000000"/>
                <w:sz w:val="22"/>
                <w:szCs w:val="22"/>
              </w:rPr>
              <w:t> </w:t>
            </w:r>
          </w:p>
        </w:tc>
        <w:tc>
          <w:tcPr>
            <w:tcW w:w="1963"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 xml:space="preserve"> 80 </w:t>
            </w:r>
          </w:p>
        </w:tc>
        <w:tc>
          <w:tcPr>
            <w:tcW w:w="545"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 xml:space="preserve">1 </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Unit</w:t>
            </w:r>
          </w:p>
        </w:tc>
        <w:tc>
          <w:tcPr>
            <w:tcW w:w="2039"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MHz</w:t>
            </w:r>
          </w:p>
        </w:tc>
        <w:tc>
          <w:tcPr>
            <w:tcW w:w="1886"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b/>
                <w:bCs/>
                <w:color w:val="000000"/>
                <w:sz w:val="22"/>
                <w:szCs w:val="22"/>
              </w:rPr>
            </w:pPr>
            <w:r w:rsidRPr="005A26A3">
              <w:rPr>
                <w:rFonts w:ascii="Arial" w:hAnsi="Arial" w:cs="Arial"/>
                <w:color w:val="000000"/>
                <w:sz w:val="22"/>
                <w:szCs w:val="22"/>
              </w:rPr>
              <w:t>V (e.m.f.)</w:t>
            </w:r>
          </w:p>
        </w:tc>
        <w:tc>
          <w:tcPr>
            <w:tcW w:w="1963"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w:t>
            </w:r>
          </w:p>
        </w:tc>
        <w:tc>
          <w:tcPr>
            <w:tcW w:w="545" w:type="dxa"/>
            <w:tcBorders>
              <w:top w:val="nil"/>
              <w:left w:val="nil"/>
              <w:bottom w:val="single" w:sz="8" w:space="0" w:color="auto"/>
              <w:right w:val="single" w:sz="8" w:space="0" w:color="auto"/>
            </w:tcBorders>
            <w:shd w:val="clear" w:color="auto" w:fill="auto"/>
            <w:vAlign w:val="center"/>
          </w:tcPr>
          <w:p w:rsidR="005A26A3" w:rsidRPr="005A26A3" w:rsidRDefault="005A26A3" w:rsidP="005570F3">
            <w:pPr>
              <w:jc w:val="center"/>
              <w:rPr>
                <w:rFonts w:ascii="Arial" w:hAnsi="Arial" w:cs="Arial"/>
                <w:color w:val="000000"/>
                <w:sz w:val="22"/>
                <w:szCs w:val="22"/>
              </w:rPr>
            </w:pPr>
            <w:r w:rsidRPr="005A26A3">
              <w:rPr>
                <w:rFonts w:ascii="Arial" w:hAnsi="Arial" w:cs="Arial"/>
                <w:color w:val="000000"/>
                <w:sz w:val="22"/>
                <w:szCs w:val="22"/>
              </w:rPr>
              <w:t>kHz</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EUT performance</w:t>
            </w:r>
          </w:p>
        </w:tc>
        <w:tc>
          <w:tcPr>
            <w:tcW w:w="6433" w:type="dxa"/>
            <w:gridSpan w:val="4"/>
            <w:tcBorders>
              <w:top w:val="single" w:sz="8" w:space="0" w:color="auto"/>
              <w:left w:val="nil"/>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Sequentially during and after the exposure to the RF current record the following parameters:</w:t>
            </w:r>
            <w:r w:rsidRPr="005A26A3">
              <w:rPr>
                <w:rFonts w:ascii="Arial" w:hAnsi="Arial" w:cs="Arial"/>
                <w:color w:val="000000"/>
                <w:sz w:val="22"/>
                <w:szCs w:val="22"/>
              </w:rPr>
              <w:br/>
              <w:t xml:space="preserve">a) date and time,  </w:t>
            </w:r>
            <w:r w:rsidRPr="005A26A3">
              <w:rPr>
                <w:rFonts w:ascii="Arial" w:hAnsi="Arial" w:cs="Arial"/>
                <w:color w:val="000000"/>
                <w:sz w:val="22"/>
                <w:szCs w:val="22"/>
              </w:rPr>
              <w:br/>
              <w:t xml:space="preserve">b) temperature,  </w:t>
            </w:r>
            <w:r w:rsidRPr="005A26A3">
              <w:rPr>
                <w:rFonts w:ascii="Arial" w:hAnsi="Arial" w:cs="Arial"/>
                <w:color w:val="000000"/>
                <w:sz w:val="22"/>
                <w:szCs w:val="22"/>
              </w:rPr>
              <w:br/>
              <w:t xml:space="preserve">c) relative humidity,  </w:t>
            </w:r>
            <w:r w:rsidRPr="005A26A3">
              <w:rPr>
                <w:rFonts w:ascii="Arial" w:hAnsi="Arial" w:cs="Arial"/>
                <w:color w:val="000000"/>
                <w:sz w:val="22"/>
                <w:szCs w:val="22"/>
              </w:rPr>
              <w:br/>
              <w:t>d) value of the measurand,</w:t>
            </w:r>
            <w:r w:rsidRPr="005A26A3">
              <w:rPr>
                <w:rFonts w:ascii="Arial" w:hAnsi="Arial" w:cs="Arial"/>
                <w:color w:val="000000"/>
                <w:sz w:val="22"/>
                <w:szCs w:val="22"/>
              </w:rPr>
              <w:br/>
              <w:t>e) applied RF (e.m.f.) voltage level ,</w:t>
            </w:r>
            <w:r w:rsidRPr="005A26A3">
              <w:rPr>
                <w:rFonts w:ascii="Arial" w:hAnsi="Arial" w:cs="Arial"/>
                <w:color w:val="000000"/>
                <w:sz w:val="22"/>
                <w:szCs w:val="22"/>
              </w:rPr>
              <w:br/>
              <w:t xml:space="preserve">f) indicated values,  </w:t>
            </w:r>
            <w:r w:rsidRPr="005A26A3">
              <w:rPr>
                <w:rFonts w:ascii="Arial" w:hAnsi="Arial" w:cs="Arial"/>
                <w:color w:val="000000"/>
                <w:sz w:val="22"/>
                <w:szCs w:val="22"/>
              </w:rPr>
              <w:br/>
              <w:t xml:space="preserve">g) error values,  </w:t>
            </w:r>
            <w:r w:rsidRPr="005A26A3">
              <w:rPr>
                <w:rFonts w:ascii="Arial" w:hAnsi="Arial" w:cs="Arial"/>
                <w:color w:val="000000"/>
                <w:sz w:val="22"/>
                <w:szCs w:val="22"/>
              </w:rPr>
              <w:br/>
              <w:t xml:space="preserve">h) functional performance  </w:t>
            </w:r>
          </w:p>
        </w:tc>
      </w:tr>
      <w:tr w:rsidR="005A26A3" w:rsidRPr="005A26A3" w:rsidTr="005A26A3">
        <w:trPr>
          <w:trHeight w:val="315"/>
        </w:trPr>
        <w:tc>
          <w:tcPr>
            <w:tcW w:w="2082" w:type="dxa"/>
            <w:tcBorders>
              <w:top w:val="single" w:sz="8" w:space="0" w:color="auto"/>
              <w:left w:val="single" w:sz="8" w:space="0" w:color="auto"/>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 xml:space="preserve">Permitted maximum deviation  </w:t>
            </w:r>
          </w:p>
        </w:tc>
        <w:tc>
          <w:tcPr>
            <w:tcW w:w="6433" w:type="dxa"/>
            <w:gridSpan w:val="4"/>
            <w:tcBorders>
              <w:top w:val="single" w:sz="8" w:space="0" w:color="auto"/>
              <w:left w:val="nil"/>
              <w:bottom w:val="single" w:sz="8" w:space="0" w:color="auto"/>
              <w:right w:val="single" w:sz="8" w:space="0" w:color="000000"/>
            </w:tcBorders>
            <w:shd w:val="clear" w:color="auto" w:fill="auto"/>
            <w:vAlign w:val="center"/>
          </w:tcPr>
          <w:p w:rsidR="005A26A3" w:rsidRPr="005A26A3" w:rsidRDefault="005A26A3" w:rsidP="005570F3">
            <w:pPr>
              <w:rPr>
                <w:rFonts w:ascii="Arial" w:hAnsi="Arial" w:cs="Arial"/>
                <w:color w:val="000000"/>
                <w:sz w:val="22"/>
                <w:szCs w:val="22"/>
              </w:rPr>
            </w:pPr>
            <w:r w:rsidRPr="005A26A3">
              <w:rPr>
                <w:rFonts w:ascii="Arial" w:hAnsi="Arial" w:cs="Arial"/>
                <w:color w:val="000000"/>
                <w:sz w:val="22"/>
                <w:szCs w:val="22"/>
              </w:rPr>
              <w:t xml:space="preserve">Either significant faults do not occur or checking facilities detect and act on potential significant faults, thus preventing such faults to occur. </w:t>
            </w:r>
            <w:r w:rsidRPr="005A26A3">
              <w:rPr>
                <w:rFonts w:ascii="Arial" w:hAnsi="Arial" w:cs="Arial"/>
                <w:color w:val="000000"/>
                <w:sz w:val="22"/>
                <w:szCs w:val="22"/>
              </w:rPr>
              <w:br/>
              <w:t>It is acceptable when during the disturbance test the AGFI is not providing a measurement result.</w:t>
            </w:r>
          </w:p>
        </w:tc>
      </w:tr>
    </w:tbl>
    <w:p w:rsidR="005A26A3" w:rsidRDefault="005A26A3" w:rsidP="008F1028">
      <w:pPr>
        <w:tabs>
          <w:tab w:val="left" w:pos="0"/>
          <w:tab w:val="left" w:pos="888"/>
          <w:tab w:val="left" w:pos="1400"/>
          <w:tab w:val="left" w:pos="1500"/>
        </w:tabs>
        <w:suppressAutoHyphens/>
        <w:jc w:val="both"/>
        <w:rPr>
          <w:rFonts w:ascii="Arial" w:hAnsi="Arial"/>
          <w:spacing w:val="-3"/>
          <w:sz w:val="22"/>
        </w:rPr>
      </w:pPr>
    </w:p>
    <w:p w:rsidR="004B40A8" w:rsidRDefault="004B40A8" w:rsidP="008F1028">
      <w:pPr>
        <w:tabs>
          <w:tab w:val="left" w:pos="0"/>
          <w:tab w:val="left" w:pos="888"/>
          <w:tab w:val="left" w:pos="1400"/>
          <w:tab w:val="left" w:pos="1500"/>
        </w:tabs>
        <w:suppressAutoHyphens/>
        <w:jc w:val="both"/>
        <w:rPr>
          <w:rFonts w:ascii="Arial" w:hAnsi="Arial"/>
          <w:spacing w:val="-3"/>
        </w:rPr>
      </w:pPr>
    </w:p>
    <w:p w:rsidR="003C2B4B" w:rsidRDefault="003C2B4B" w:rsidP="008F1028">
      <w:pPr>
        <w:tabs>
          <w:tab w:val="left" w:pos="0"/>
          <w:tab w:val="left" w:pos="888"/>
          <w:tab w:val="left" w:pos="1400"/>
          <w:tab w:val="left" w:pos="1500"/>
        </w:tabs>
        <w:suppressAutoHyphens/>
        <w:jc w:val="both"/>
        <w:rPr>
          <w:rFonts w:ascii="Arial" w:hAnsi="Arial"/>
          <w:spacing w:val="-3"/>
          <w:sz w:val="22"/>
        </w:rPr>
      </w:pPr>
    </w:p>
    <w:p w:rsidR="004B40A8" w:rsidRDefault="004B40A8" w:rsidP="008F1028">
      <w:pPr>
        <w:tabs>
          <w:tab w:val="left" w:pos="0"/>
          <w:tab w:val="left" w:pos="888"/>
          <w:tab w:val="left" w:pos="1400"/>
          <w:tab w:val="left" w:pos="1500"/>
        </w:tabs>
        <w:suppressAutoHyphens/>
        <w:ind w:left="3420"/>
        <w:jc w:val="both"/>
        <w:rPr>
          <w:rFonts w:ascii="Arial" w:hAnsi="Arial"/>
          <w:sz w:val="22"/>
          <w:lang w:val="en-AU"/>
        </w:rPr>
      </w:pPr>
    </w:p>
    <w:p w:rsidR="004B40A8" w:rsidRDefault="004B40A8" w:rsidP="008F1028">
      <w:pPr>
        <w:tabs>
          <w:tab w:val="left" w:pos="0"/>
          <w:tab w:val="left" w:pos="888"/>
          <w:tab w:val="left" w:pos="1400"/>
          <w:tab w:val="left" w:pos="1500"/>
        </w:tabs>
        <w:suppressAutoHyphens/>
        <w:jc w:val="both"/>
        <w:rPr>
          <w:rFonts w:ascii="Arial" w:hAnsi="Arial"/>
          <w:sz w:val="22"/>
          <w:lang w:val="en-AU"/>
        </w:rPr>
      </w:pPr>
    </w:p>
    <w:p w:rsidR="004B40A8" w:rsidRDefault="004B40A8" w:rsidP="008F1028">
      <w:pPr>
        <w:tabs>
          <w:tab w:val="left" w:pos="0"/>
          <w:tab w:val="left" w:pos="888"/>
          <w:tab w:val="left" w:pos="1400"/>
          <w:tab w:val="left" w:pos="1500"/>
        </w:tabs>
        <w:suppressAutoHyphens/>
        <w:jc w:val="both"/>
        <w:rPr>
          <w:rFonts w:ascii="Arial" w:hAnsi="Arial"/>
          <w:sz w:val="22"/>
          <w:lang w:val="en-AU"/>
        </w:rPr>
      </w:pPr>
    </w:p>
    <w:p w:rsidR="004B40A8" w:rsidRDefault="004B40A8" w:rsidP="008F1028">
      <w:pPr>
        <w:tabs>
          <w:tab w:val="left" w:pos="0"/>
          <w:tab w:val="left" w:pos="888"/>
          <w:tab w:val="left" w:pos="1400"/>
          <w:tab w:val="left" w:pos="1500"/>
        </w:tabs>
        <w:suppressAutoHyphens/>
        <w:jc w:val="both"/>
        <w:rPr>
          <w:rFonts w:ascii="Arial" w:hAnsi="Arial"/>
          <w:sz w:val="22"/>
          <w:lang w:val="en-AU"/>
        </w:rPr>
      </w:pPr>
    </w:p>
    <w:p w:rsidR="004B40A8" w:rsidRDefault="004B40A8" w:rsidP="008F1028">
      <w:pPr>
        <w:tabs>
          <w:tab w:val="left" w:pos="0"/>
          <w:tab w:val="left" w:pos="888"/>
          <w:tab w:val="left" w:pos="1400"/>
          <w:tab w:val="left" w:pos="1500"/>
        </w:tabs>
        <w:suppressAutoHyphens/>
        <w:jc w:val="both"/>
        <w:rPr>
          <w:rFonts w:ascii="Arial" w:hAnsi="Arial"/>
          <w:sz w:val="22"/>
        </w:rPr>
      </w:pPr>
    </w:p>
    <w:p w:rsidR="008F24B7" w:rsidRPr="006011F5" w:rsidRDefault="003964EF" w:rsidP="008F24B7">
      <w:pPr>
        <w:pStyle w:val="Heading3"/>
        <w:ind w:firstLine="0"/>
        <w:rPr>
          <w:rFonts w:cs="Arial"/>
          <w:b w:val="0"/>
          <w:szCs w:val="22"/>
          <w:lang w:val="en-GB"/>
        </w:rPr>
      </w:pPr>
      <w:r w:rsidRPr="003964EF">
        <w:rPr>
          <w:rFonts w:cs="Arial"/>
          <w:b w:val="0"/>
          <w:szCs w:val="22"/>
          <w:lang w:val="en-GB"/>
        </w:rPr>
        <w:t>A.6.3.5</w:t>
      </w:r>
      <w:r w:rsidR="00067A85">
        <w:rPr>
          <w:rFonts w:cs="Arial"/>
          <w:b w:val="0"/>
          <w:szCs w:val="22"/>
          <w:lang w:val="en-GB"/>
        </w:rPr>
        <w:t xml:space="preserve"> </w:t>
      </w:r>
      <w:r w:rsidRPr="003964EF">
        <w:rPr>
          <w:rFonts w:cs="Arial"/>
          <w:b w:val="0"/>
          <w:szCs w:val="22"/>
          <w:lang w:val="en-GB"/>
        </w:rPr>
        <w:tab/>
      </w:r>
      <w:r w:rsidR="004E6D35" w:rsidRPr="004E6D35">
        <w:rPr>
          <w:b w:val="0"/>
          <w:szCs w:val="22"/>
          <w:lang w:val="en-GB"/>
        </w:rPr>
        <w:t>Surges on AC and DC mains power lines and on signal, data and control</w:t>
      </w:r>
      <w:r w:rsidR="007E58C4">
        <w:rPr>
          <w:b w:val="0"/>
          <w:szCs w:val="22"/>
          <w:lang w:val="en-GB"/>
        </w:rPr>
        <w:t xml:space="preserve"> lines</w:t>
      </w:r>
    </w:p>
    <w:p w:rsidR="008F24B7" w:rsidRPr="008F24B7" w:rsidRDefault="008F24B7" w:rsidP="008F24B7">
      <w:pPr>
        <w:rPr>
          <w:rFonts w:ascii="Arial" w:hAnsi="Arial" w:cs="Arial"/>
          <w:sz w:val="22"/>
          <w:szCs w:val="22"/>
        </w:rPr>
      </w:pPr>
    </w:p>
    <w:p w:rsidR="008F24B7" w:rsidRDefault="003964EF" w:rsidP="008F24B7">
      <w:pPr>
        <w:rPr>
          <w:rFonts w:ascii="Arial" w:hAnsi="Arial" w:cs="Arial"/>
          <w:spacing w:val="-3"/>
          <w:sz w:val="22"/>
          <w:szCs w:val="22"/>
        </w:rPr>
      </w:pPr>
      <w:r w:rsidRPr="003964EF">
        <w:rPr>
          <w:rFonts w:ascii="Arial" w:hAnsi="Arial" w:cs="Arial"/>
          <w:sz w:val="22"/>
          <w:szCs w:val="22"/>
        </w:rPr>
        <w:t xml:space="preserve">Electrical surge tests are carried out </w:t>
      </w:r>
      <w:r w:rsidR="008F24B7" w:rsidRPr="008F24B7">
        <w:rPr>
          <w:rFonts w:ascii="Arial" w:hAnsi="Arial" w:cs="Arial"/>
          <w:spacing w:val="-3"/>
          <w:sz w:val="22"/>
          <w:szCs w:val="22"/>
        </w:rPr>
        <w:t>according to Table</w:t>
      </w:r>
      <w:r w:rsidR="00997E2D">
        <w:rPr>
          <w:rFonts w:ascii="Arial" w:hAnsi="Arial" w:cs="Arial"/>
          <w:spacing w:val="-3"/>
          <w:sz w:val="22"/>
          <w:szCs w:val="22"/>
        </w:rPr>
        <w:t>s</w:t>
      </w:r>
      <w:r w:rsidR="008F24B7" w:rsidRPr="008F24B7">
        <w:rPr>
          <w:rFonts w:ascii="Arial" w:hAnsi="Arial" w:cs="Arial"/>
          <w:spacing w:val="-3"/>
          <w:sz w:val="22"/>
          <w:szCs w:val="22"/>
        </w:rPr>
        <w:t xml:space="preserve"> </w:t>
      </w:r>
      <w:r w:rsidR="00A133AF">
        <w:rPr>
          <w:rFonts w:ascii="Arial" w:hAnsi="Arial" w:cs="Arial"/>
          <w:spacing w:val="-3"/>
          <w:sz w:val="22"/>
          <w:szCs w:val="22"/>
        </w:rPr>
        <w:t>16</w:t>
      </w:r>
      <w:r w:rsidR="00F64AED">
        <w:rPr>
          <w:rFonts w:ascii="Arial" w:hAnsi="Arial" w:cs="Arial"/>
          <w:spacing w:val="-3"/>
          <w:sz w:val="22"/>
          <w:szCs w:val="22"/>
        </w:rPr>
        <w:t>.1 and</w:t>
      </w:r>
      <w:r w:rsidR="00FD2904">
        <w:rPr>
          <w:rFonts w:ascii="Arial" w:hAnsi="Arial" w:cs="Arial"/>
          <w:spacing w:val="-3"/>
          <w:sz w:val="22"/>
          <w:szCs w:val="22"/>
        </w:rPr>
        <w:t xml:space="preserve"> Table 16</w:t>
      </w:r>
      <w:r w:rsidR="00F64AED">
        <w:rPr>
          <w:rFonts w:ascii="Arial" w:hAnsi="Arial" w:cs="Arial"/>
          <w:spacing w:val="-3"/>
          <w:sz w:val="22"/>
          <w:szCs w:val="22"/>
        </w:rPr>
        <w:t>.2</w:t>
      </w:r>
      <w:r w:rsidR="008F24B7" w:rsidRPr="008F24B7">
        <w:rPr>
          <w:rFonts w:ascii="Arial" w:hAnsi="Arial" w:cs="Arial"/>
          <w:spacing w:val="-3"/>
          <w:sz w:val="22"/>
          <w:szCs w:val="22"/>
        </w:rPr>
        <w:t>.</w:t>
      </w:r>
    </w:p>
    <w:p w:rsidR="00FD2904" w:rsidRDefault="00FD2904" w:rsidP="008F24B7">
      <w:pPr>
        <w:rPr>
          <w:rFonts w:ascii="Arial" w:hAnsi="Arial" w:cs="Arial"/>
          <w:spacing w:val="-3"/>
          <w:sz w:val="22"/>
          <w:szCs w:val="22"/>
        </w:rPr>
      </w:pPr>
    </w:p>
    <w:tbl>
      <w:tblPr>
        <w:tblW w:w="8657" w:type="dxa"/>
        <w:tblInd w:w="98" w:type="dxa"/>
        <w:tblLook w:val="04A0"/>
      </w:tblPr>
      <w:tblGrid>
        <w:gridCol w:w="2109"/>
        <w:gridCol w:w="1487"/>
        <w:gridCol w:w="1485"/>
        <w:gridCol w:w="16"/>
        <w:gridCol w:w="1490"/>
        <w:gridCol w:w="1499"/>
        <w:gridCol w:w="571"/>
      </w:tblGrid>
      <w:tr w:rsidR="00686EAF" w:rsidRPr="00FD2904" w:rsidTr="00FD2904">
        <w:trPr>
          <w:trHeight w:val="315"/>
        </w:trPr>
        <w:tc>
          <w:tcPr>
            <w:tcW w:w="8657" w:type="dxa"/>
            <w:gridSpan w:val="7"/>
            <w:tcBorders>
              <w:top w:val="nil"/>
              <w:left w:val="nil"/>
              <w:bottom w:val="single" w:sz="8" w:space="0" w:color="auto"/>
              <w:right w:val="nil"/>
            </w:tcBorders>
            <w:shd w:val="clear" w:color="auto" w:fill="auto"/>
            <w:vAlign w:val="center"/>
          </w:tcPr>
          <w:p w:rsidR="00686EAF" w:rsidRPr="00FD2904" w:rsidRDefault="00686EAF" w:rsidP="009D0DD8">
            <w:pPr>
              <w:jc w:val="center"/>
              <w:rPr>
                <w:rFonts w:ascii="Arial" w:hAnsi="Arial" w:cs="Arial"/>
                <w:b/>
                <w:bCs/>
                <w:color w:val="000000"/>
                <w:sz w:val="22"/>
                <w:szCs w:val="22"/>
              </w:rPr>
            </w:pPr>
          </w:p>
        </w:tc>
      </w:tr>
      <w:tr w:rsidR="00FD2904" w:rsidRPr="00FD2904" w:rsidTr="00FD2904">
        <w:trPr>
          <w:trHeight w:val="315"/>
        </w:trPr>
        <w:tc>
          <w:tcPr>
            <w:tcW w:w="8657" w:type="dxa"/>
            <w:gridSpan w:val="7"/>
            <w:tcBorders>
              <w:top w:val="nil"/>
              <w:left w:val="nil"/>
              <w:bottom w:val="single" w:sz="8" w:space="0" w:color="auto"/>
              <w:right w:val="nil"/>
            </w:tcBorders>
            <w:shd w:val="clear" w:color="auto" w:fill="auto"/>
            <w:vAlign w:val="center"/>
          </w:tcPr>
          <w:p w:rsidR="00FD2904" w:rsidRPr="00FD2904" w:rsidRDefault="00FD2904" w:rsidP="009D0DD8">
            <w:pPr>
              <w:jc w:val="center"/>
              <w:rPr>
                <w:rFonts w:ascii="Arial" w:hAnsi="Arial" w:cs="Arial"/>
                <w:b/>
                <w:bCs/>
                <w:color w:val="000000"/>
                <w:sz w:val="22"/>
                <w:szCs w:val="22"/>
              </w:rPr>
            </w:pPr>
            <w:r w:rsidRPr="00FD2904">
              <w:rPr>
                <w:rFonts w:ascii="Arial" w:hAnsi="Arial" w:cs="Arial"/>
                <w:b/>
                <w:bCs/>
                <w:color w:val="000000"/>
                <w:sz w:val="22"/>
                <w:szCs w:val="22"/>
              </w:rPr>
              <w:t>Table 16</w:t>
            </w:r>
            <w:r w:rsidR="009D0DD8">
              <w:rPr>
                <w:rFonts w:ascii="Arial" w:hAnsi="Arial" w:cs="Arial"/>
                <w:b/>
                <w:bCs/>
                <w:color w:val="000000"/>
                <w:sz w:val="22"/>
                <w:szCs w:val="22"/>
              </w:rPr>
              <w:t>.1</w:t>
            </w:r>
            <w:r w:rsidRPr="00FD2904">
              <w:rPr>
                <w:rFonts w:ascii="Arial" w:hAnsi="Arial" w:cs="Arial"/>
                <w:b/>
                <w:bCs/>
                <w:color w:val="000000"/>
                <w:sz w:val="22"/>
                <w:szCs w:val="22"/>
              </w:rPr>
              <w:t xml:space="preserve">  Surges on AC and DC mains power lines</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Applicable standard</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FD2904" w:rsidRPr="00FD2904" w:rsidRDefault="00997E2D" w:rsidP="005570F3">
            <w:pPr>
              <w:rPr>
                <w:rFonts w:ascii="Arial" w:hAnsi="Arial" w:cs="Arial"/>
                <w:color w:val="000000"/>
                <w:sz w:val="22"/>
                <w:szCs w:val="22"/>
              </w:rPr>
            </w:pPr>
            <w:r>
              <w:rPr>
                <w:rFonts w:ascii="Arial" w:hAnsi="Arial" w:cs="Arial"/>
                <w:color w:val="000000"/>
                <w:sz w:val="22"/>
                <w:szCs w:val="22"/>
              </w:rPr>
              <w:t>IEC 61000-4-5 [</w:t>
            </w:r>
            <w:r w:rsidR="009A7B98">
              <w:rPr>
                <w:rFonts w:ascii="Arial" w:hAnsi="Arial" w:cs="Arial"/>
                <w:color w:val="000000"/>
                <w:sz w:val="22"/>
                <w:szCs w:val="22"/>
              </w:rPr>
              <w:t>18</w:t>
            </w:r>
            <w:r w:rsidR="00FD2904" w:rsidRPr="00FD2904">
              <w:rPr>
                <w:rFonts w:ascii="Arial" w:hAnsi="Arial" w:cs="Arial"/>
                <w:color w:val="000000"/>
                <w:sz w:val="22"/>
                <w:szCs w:val="22"/>
              </w:rPr>
              <w:t>]</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Test method</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Introducing electrical surges on the mains power lines</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Applicability</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 xml:space="preserve">Applicable for electronic measuring instruments which are temporarily or permanently connected to a mains power network while in operation </w:t>
            </w:r>
            <w:r w:rsidRPr="00FD2904">
              <w:rPr>
                <w:rFonts w:ascii="Arial" w:hAnsi="Arial" w:cs="Arial"/>
                <w:color w:val="000000"/>
                <w:sz w:val="22"/>
                <w:szCs w:val="22"/>
              </w:rPr>
              <w:br/>
              <w:t>This test is not applicable to instruments connected to a local power source through an indoor network</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Object of the test</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 xml:space="preserve">Verification of compliance with the provisions in 7.2 during conditions where electrical surges are superimposed on the mains voltage </w:t>
            </w:r>
          </w:p>
        </w:tc>
      </w:tr>
      <w:tr w:rsidR="00FD2904" w:rsidRPr="00FD2904" w:rsidTr="00FD2904">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Precondition</w:t>
            </w:r>
          </w:p>
        </w:tc>
        <w:tc>
          <w:tcPr>
            <w:tcW w:w="6520" w:type="dxa"/>
            <w:gridSpan w:val="6"/>
            <w:tcBorders>
              <w:top w:val="single" w:sz="8" w:space="0" w:color="auto"/>
              <w:left w:val="nil"/>
              <w:bottom w:val="single" w:sz="8" w:space="0" w:color="000000"/>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 xml:space="preserve">The electrical power of the EUT is switched on for at least the warm-up time specified by the manufacturer. </w:t>
            </w:r>
          </w:p>
        </w:tc>
      </w:tr>
      <w:tr w:rsidR="00FD2904" w:rsidRPr="00FD2904" w:rsidTr="00FD2904">
        <w:trPr>
          <w:trHeight w:val="300"/>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Condition of the EUT</w:t>
            </w:r>
          </w:p>
        </w:tc>
        <w:tc>
          <w:tcPr>
            <w:tcW w:w="6520" w:type="dxa"/>
            <w:gridSpan w:val="6"/>
            <w:tcBorders>
              <w:top w:val="single" w:sz="8" w:space="0" w:color="000000"/>
              <w:left w:val="nil"/>
              <w:bottom w:val="single" w:sz="8" w:space="0" w:color="000000"/>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FD2904" w:rsidRPr="00FD2904" w:rsidTr="00FD2904">
        <w:trPr>
          <w:trHeight w:val="300"/>
        </w:trPr>
        <w:tc>
          <w:tcPr>
            <w:tcW w:w="2137" w:type="dxa"/>
            <w:tcBorders>
              <w:top w:val="nil"/>
              <w:left w:val="single" w:sz="8" w:space="0" w:color="auto"/>
              <w:bottom w:val="single" w:sz="8" w:space="0" w:color="000000"/>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Test procedure in brief</w:t>
            </w:r>
          </w:p>
        </w:tc>
        <w:tc>
          <w:tcPr>
            <w:tcW w:w="6520" w:type="dxa"/>
            <w:gridSpan w:val="6"/>
            <w:tcBorders>
              <w:top w:val="single" w:sz="8" w:space="0" w:color="000000"/>
              <w:left w:val="nil"/>
              <w:bottom w:val="nil"/>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A surge generator as defined in the referred standard shall be used The characteristics of the generator shall be verified before connecting the EUT.</w:t>
            </w:r>
            <w:r w:rsidRPr="00FD2904">
              <w:rPr>
                <w:rFonts w:ascii="Arial" w:hAnsi="Arial" w:cs="Arial"/>
                <w:color w:val="000000"/>
                <w:sz w:val="22"/>
                <w:szCs w:val="22"/>
              </w:rPr>
              <w:br/>
              <w:t xml:space="preserve">The test comprises exposure to electrical surges for which the rise time, pulse width, peak values of the output voltage/current on high/low impedance load and the minimum time interval between two successive pulses are defined in the referred standard. </w:t>
            </w:r>
            <w:r w:rsidRPr="00FD2904">
              <w:rPr>
                <w:rFonts w:ascii="Arial" w:hAnsi="Arial" w:cs="Arial"/>
                <w:color w:val="000000"/>
                <w:sz w:val="22"/>
                <w:szCs w:val="22"/>
              </w:rPr>
              <w:br/>
              <w:t>At least 3 positive and 3 negative surges shall be applied.</w:t>
            </w:r>
            <w:r w:rsidRPr="00FD2904">
              <w:rPr>
                <w:rFonts w:ascii="Arial" w:hAnsi="Arial" w:cs="Arial"/>
                <w:color w:val="000000"/>
                <w:sz w:val="22"/>
                <w:szCs w:val="22"/>
              </w:rPr>
              <w:br/>
              <w:t xml:space="preserve">On AC mains supply lines the surges shall be synchronised with the AC supply frequency and shall be repeated such that injection of surges on all the 4 phase shifts:  0°, 90°, 180° and 270° compared to the mains phase is covered. </w:t>
            </w:r>
            <w:r w:rsidRPr="00FD2904">
              <w:rPr>
                <w:rFonts w:ascii="Arial" w:hAnsi="Arial" w:cs="Arial"/>
                <w:color w:val="000000"/>
                <w:sz w:val="22"/>
                <w:szCs w:val="22"/>
              </w:rPr>
              <w:br/>
              <w:t>The injection network circuit depends on the applicable conductor and is defined in the referred standard.</w:t>
            </w:r>
            <w:r w:rsidRPr="00FD2904">
              <w:rPr>
                <w:rFonts w:ascii="Arial" w:hAnsi="Arial" w:cs="Arial"/>
                <w:color w:val="000000"/>
                <w:sz w:val="22"/>
                <w:szCs w:val="22"/>
              </w:rPr>
              <w:br/>
              <w:t>The surges are applied during all the time necessary to perform the test; to that purpose more surges than indicated above may be necessary.</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Mains mode</w:t>
            </w:r>
          </w:p>
        </w:tc>
        <w:tc>
          <w:tcPr>
            <w:tcW w:w="3031" w:type="dxa"/>
            <w:gridSpan w:val="2"/>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b/>
                <w:color w:val="000000"/>
                <w:sz w:val="22"/>
                <w:szCs w:val="22"/>
              </w:rPr>
            </w:pPr>
            <w:r w:rsidRPr="00FD2904">
              <w:rPr>
                <w:rFonts w:ascii="Arial" w:hAnsi="Arial" w:cs="Arial"/>
                <w:color w:val="000000"/>
                <w:sz w:val="22"/>
                <w:szCs w:val="22"/>
              </w:rPr>
              <w:t>AC</w:t>
            </w:r>
          </w:p>
        </w:tc>
        <w:tc>
          <w:tcPr>
            <w:tcW w:w="3064" w:type="dxa"/>
            <w:gridSpan w:val="3"/>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b/>
                <w:color w:val="000000"/>
                <w:sz w:val="22"/>
                <w:szCs w:val="22"/>
              </w:rPr>
            </w:pPr>
            <w:r w:rsidRPr="00FD2904">
              <w:rPr>
                <w:rFonts w:ascii="Arial" w:hAnsi="Arial" w:cs="Arial"/>
                <w:color w:val="000000"/>
                <w:sz w:val="22"/>
                <w:szCs w:val="22"/>
              </w:rPr>
              <w:t xml:space="preserve">DC </w:t>
            </w:r>
          </w:p>
        </w:tc>
        <w:tc>
          <w:tcPr>
            <w:tcW w:w="425"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p>
        </w:tc>
        <w:tc>
          <w:tcPr>
            <w:tcW w:w="1523"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color w:val="000000"/>
                <w:sz w:val="22"/>
                <w:szCs w:val="22"/>
              </w:rPr>
              <w:t>Line to line </w:t>
            </w:r>
          </w:p>
        </w:tc>
        <w:tc>
          <w:tcPr>
            <w:tcW w:w="1524" w:type="dxa"/>
            <w:gridSpan w:val="2"/>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b/>
                <w:bCs/>
                <w:color w:val="000000"/>
                <w:sz w:val="22"/>
                <w:szCs w:val="22"/>
              </w:rPr>
            </w:pPr>
            <w:r w:rsidRPr="00FD2904">
              <w:rPr>
                <w:rFonts w:ascii="Arial" w:hAnsi="Arial" w:cs="Arial"/>
                <w:color w:val="000000"/>
                <w:sz w:val="22"/>
                <w:szCs w:val="22"/>
              </w:rPr>
              <w:t>Line to ground </w:t>
            </w:r>
          </w:p>
        </w:tc>
        <w:tc>
          <w:tcPr>
            <w:tcW w:w="1524"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color w:val="000000"/>
                <w:sz w:val="22"/>
                <w:szCs w:val="22"/>
              </w:rPr>
              <w:t> Line to line</w:t>
            </w:r>
          </w:p>
        </w:tc>
        <w:tc>
          <w:tcPr>
            <w:tcW w:w="1524"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color w:val="000000"/>
                <w:sz w:val="22"/>
                <w:szCs w:val="22"/>
              </w:rPr>
              <w:t> Line to ground</w:t>
            </w:r>
          </w:p>
        </w:tc>
        <w:tc>
          <w:tcPr>
            <w:tcW w:w="425"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color w:val="000000"/>
                <w:sz w:val="22"/>
                <w:szCs w:val="22"/>
              </w:rPr>
              <w:t>unit</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Test level</w:t>
            </w:r>
          </w:p>
        </w:tc>
        <w:tc>
          <w:tcPr>
            <w:tcW w:w="1523"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color w:val="000000"/>
                <w:sz w:val="22"/>
                <w:szCs w:val="22"/>
              </w:rPr>
              <w:t> </w:t>
            </w:r>
            <w:r w:rsidRPr="00FD2904">
              <w:rPr>
                <w:rFonts w:ascii="Arial" w:hAnsi="Arial" w:cs="Arial"/>
                <w:b/>
                <w:bCs/>
                <w:color w:val="000000"/>
                <w:sz w:val="22"/>
                <w:szCs w:val="22"/>
              </w:rPr>
              <w:t>1.0</w:t>
            </w:r>
          </w:p>
        </w:tc>
        <w:tc>
          <w:tcPr>
            <w:tcW w:w="1524" w:type="dxa"/>
            <w:gridSpan w:val="2"/>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b/>
                <w:bCs/>
                <w:color w:val="000000"/>
                <w:sz w:val="22"/>
                <w:szCs w:val="22"/>
              </w:rPr>
            </w:pPr>
            <w:r w:rsidRPr="00FD2904">
              <w:rPr>
                <w:rFonts w:ascii="Arial" w:hAnsi="Arial" w:cs="Arial"/>
                <w:b/>
                <w:bCs/>
                <w:color w:val="000000"/>
                <w:sz w:val="22"/>
                <w:szCs w:val="22"/>
              </w:rPr>
              <w:t>2.0</w:t>
            </w:r>
            <w:r w:rsidRPr="00FD2904">
              <w:rPr>
                <w:rFonts w:ascii="Arial" w:hAnsi="Arial" w:cs="Arial"/>
                <w:color w:val="000000"/>
                <w:sz w:val="22"/>
                <w:szCs w:val="22"/>
              </w:rPr>
              <w:t> </w:t>
            </w:r>
          </w:p>
        </w:tc>
        <w:tc>
          <w:tcPr>
            <w:tcW w:w="1524"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b/>
                <w:bCs/>
                <w:color w:val="000000"/>
                <w:sz w:val="22"/>
                <w:szCs w:val="22"/>
              </w:rPr>
              <w:t>1.0</w:t>
            </w:r>
            <w:r w:rsidRPr="00FD2904">
              <w:rPr>
                <w:rFonts w:ascii="Arial" w:hAnsi="Arial" w:cs="Arial"/>
                <w:color w:val="000000"/>
                <w:sz w:val="22"/>
                <w:szCs w:val="22"/>
              </w:rPr>
              <w:t> </w:t>
            </w:r>
          </w:p>
        </w:tc>
        <w:tc>
          <w:tcPr>
            <w:tcW w:w="1524"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b/>
                <w:bCs/>
                <w:color w:val="000000"/>
                <w:sz w:val="22"/>
                <w:szCs w:val="22"/>
              </w:rPr>
              <w:t>2.0</w:t>
            </w:r>
            <w:r w:rsidRPr="00FD2904">
              <w:rPr>
                <w:rFonts w:ascii="Arial" w:hAnsi="Arial" w:cs="Arial"/>
                <w:color w:val="000000"/>
                <w:sz w:val="22"/>
                <w:szCs w:val="22"/>
              </w:rPr>
              <w:t>  </w:t>
            </w:r>
          </w:p>
        </w:tc>
        <w:tc>
          <w:tcPr>
            <w:tcW w:w="425" w:type="dxa"/>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jc w:val="center"/>
              <w:rPr>
                <w:rFonts w:ascii="Arial" w:hAnsi="Arial" w:cs="Arial"/>
                <w:color w:val="000000"/>
                <w:sz w:val="22"/>
                <w:szCs w:val="22"/>
              </w:rPr>
            </w:pPr>
            <w:r w:rsidRPr="00FD2904">
              <w:rPr>
                <w:rFonts w:ascii="Arial" w:hAnsi="Arial" w:cs="Arial"/>
                <w:color w:val="000000"/>
                <w:sz w:val="22"/>
                <w:szCs w:val="22"/>
              </w:rPr>
              <w:t>V</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EUT performance</w:t>
            </w:r>
          </w:p>
        </w:tc>
        <w:tc>
          <w:tcPr>
            <w:tcW w:w="6095" w:type="dxa"/>
            <w:gridSpan w:val="5"/>
            <w:tcBorders>
              <w:top w:val="single" w:sz="8" w:space="0" w:color="auto"/>
              <w:left w:val="nil"/>
              <w:bottom w:val="single" w:sz="8" w:space="0" w:color="auto"/>
              <w:right w:val="nil"/>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Sequentially during and after the exposure to the surges record the following parameters</w:t>
            </w:r>
            <w:proofErr w:type="gramStart"/>
            <w:r w:rsidRPr="00FD2904">
              <w:rPr>
                <w:rFonts w:ascii="Arial" w:hAnsi="Arial" w:cs="Arial"/>
                <w:color w:val="000000"/>
                <w:sz w:val="22"/>
                <w:szCs w:val="22"/>
              </w:rPr>
              <w:t>:</w:t>
            </w:r>
            <w:proofErr w:type="gramEnd"/>
            <w:r w:rsidRPr="00FD2904">
              <w:rPr>
                <w:rFonts w:ascii="Arial" w:hAnsi="Arial" w:cs="Arial"/>
                <w:color w:val="000000"/>
                <w:sz w:val="22"/>
                <w:szCs w:val="22"/>
              </w:rPr>
              <w:br/>
            </w:r>
            <w:r w:rsidRPr="00FD2904">
              <w:rPr>
                <w:rFonts w:ascii="Arial" w:hAnsi="Arial" w:cs="Arial"/>
                <w:color w:val="000000"/>
                <w:sz w:val="22"/>
                <w:szCs w:val="22"/>
              </w:rPr>
              <w:lastRenderedPageBreak/>
              <w:t>a) date and time,</w:t>
            </w:r>
            <w:r w:rsidRPr="00FD2904">
              <w:rPr>
                <w:rFonts w:ascii="Arial" w:hAnsi="Arial" w:cs="Arial"/>
                <w:color w:val="000000"/>
                <w:sz w:val="22"/>
                <w:szCs w:val="22"/>
              </w:rPr>
              <w:br/>
              <w:t>b) temperature,</w:t>
            </w:r>
            <w:r w:rsidRPr="00FD2904">
              <w:rPr>
                <w:rFonts w:ascii="Arial" w:hAnsi="Arial" w:cs="Arial"/>
                <w:color w:val="000000"/>
                <w:sz w:val="22"/>
                <w:szCs w:val="22"/>
              </w:rPr>
              <w:br/>
              <w:t>c) relative humidity,</w:t>
            </w:r>
            <w:r w:rsidRPr="00FD2904">
              <w:rPr>
                <w:rFonts w:ascii="Arial" w:hAnsi="Arial" w:cs="Arial"/>
                <w:color w:val="000000"/>
                <w:sz w:val="22"/>
                <w:szCs w:val="22"/>
              </w:rPr>
              <w:br/>
              <w:t>d) test load value,</w:t>
            </w:r>
            <w:r w:rsidRPr="00FD2904">
              <w:rPr>
                <w:rFonts w:ascii="Arial" w:hAnsi="Arial" w:cs="Arial"/>
                <w:color w:val="000000"/>
                <w:sz w:val="22"/>
                <w:szCs w:val="22"/>
              </w:rPr>
              <w:br/>
              <w:t>e) indicated values,</w:t>
            </w:r>
            <w:r w:rsidRPr="00FD2904">
              <w:rPr>
                <w:rFonts w:ascii="Arial" w:hAnsi="Arial" w:cs="Arial"/>
                <w:color w:val="000000"/>
                <w:sz w:val="22"/>
                <w:szCs w:val="22"/>
              </w:rPr>
              <w:br/>
              <w:t>f) error values,</w:t>
            </w:r>
            <w:r w:rsidRPr="00FD2904">
              <w:rPr>
                <w:rFonts w:ascii="Arial" w:hAnsi="Arial" w:cs="Arial"/>
                <w:color w:val="000000"/>
                <w:sz w:val="22"/>
                <w:szCs w:val="22"/>
              </w:rPr>
              <w:br/>
              <w:t>g) functional performance.</w:t>
            </w:r>
          </w:p>
        </w:tc>
        <w:tc>
          <w:tcPr>
            <w:tcW w:w="425" w:type="dxa"/>
            <w:tcBorders>
              <w:top w:val="nil"/>
              <w:left w:val="nil"/>
              <w:bottom w:val="single" w:sz="8" w:space="0" w:color="auto"/>
              <w:right w:val="single" w:sz="8" w:space="0" w:color="auto"/>
            </w:tcBorders>
            <w:shd w:val="clear" w:color="auto" w:fill="auto"/>
            <w:noWrap/>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lastRenderedPageBreak/>
              <w:t> </w:t>
            </w:r>
          </w:p>
        </w:tc>
      </w:tr>
      <w:tr w:rsidR="00FD2904" w:rsidRPr="00FD2904" w:rsidTr="00FD2904">
        <w:trPr>
          <w:trHeight w:val="315"/>
        </w:trPr>
        <w:tc>
          <w:tcPr>
            <w:tcW w:w="2137" w:type="dxa"/>
            <w:tcBorders>
              <w:top w:val="single" w:sz="8" w:space="0" w:color="auto"/>
              <w:left w:val="single" w:sz="8" w:space="0" w:color="auto"/>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lastRenderedPageBreak/>
              <w:t xml:space="preserve">Permitted maximum deviation  </w:t>
            </w:r>
          </w:p>
        </w:tc>
        <w:tc>
          <w:tcPr>
            <w:tcW w:w="6520" w:type="dxa"/>
            <w:gridSpan w:val="6"/>
            <w:tcBorders>
              <w:top w:val="single" w:sz="8" w:space="0" w:color="auto"/>
              <w:left w:val="nil"/>
              <w:bottom w:val="single" w:sz="8" w:space="0" w:color="auto"/>
              <w:right w:val="single" w:sz="8" w:space="0" w:color="000000"/>
            </w:tcBorders>
            <w:shd w:val="clear" w:color="auto" w:fill="auto"/>
            <w:vAlign w:val="center"/>
          </w:tcPr>
          <w:p w:rsidR="00FD2904" w:rsidRPr="00FD2904" w:rsidRDefault="00FD2904" w:rsidP="005570F3">
            <w:pPr>
              <w:rPr>
                <w:rFonts w:ascii="Arial" w:hAnsi="Arial" w:cs="Arial"/>
                <w:color w:val="000000"/>
                <w:sz w:val="22"/>
                <w:szCs w:val="22"/>
              </w:rPr>
            </w:pPr>
            <w:r w:rsidRPr="00FD2904">
              <w:rPr>
                <w:rFonts w:ascii="Arial" w:hAnsi="Arial" w:cs="Arial"/>
                <w:color w:val="000000"/>
                <w:sz w:val="22"/>
                <w:szCs w:val="22"/>
              </w:rPr>
              <w:t xml:space="preserve">Either significant faults do not occur or checking facilities detect and act on potential significant faults, thus preventing such faults to occur. </w:t>
            </w:r>
            <w:r w:rsidRPr="00FD2904">
              <w:rPr>
                <w:rFonts w:ascii="Arial" w:hAnsi="Arial" w:cs="Arial"/>
                <w:color w:val="000000"/>
                <w:sz w:val="22"/>
                <w:szCs w:val="22"/>
              </w:rPr>
              <w:br/>
              <w:t xml:space="preserve">It is acceptable when during the disturbance test the AGFI is not providing a measurement result. </w:t>
            </w:r>
          </w:p>
        </w:tc>
      </w:tr>
    </w:tbl>
    <w:p w:rsidR="00FD2904" w:rsidRDefault="00FD2904" w:rsidP="008F24B7">
      <w:pPr>
        <w:rPr>
          <w:rFonts w:ascii="Arial" w:hAnsi="Arial" w:cs="Arial"/>
          <w:spacing w:val="-3"/>
          <w:sz w:val="22"/>
          <w:szCs w:val="22"/>
        </w:rPr>
      </w:pPr>
    </w:p>
    <w:p w:rsidR="00F64AED" w:rsidRDefault="00F64AED" w:rsidP="008F24B7">
      <w:pPr>
        <w:rPr>
          <w:rFonts w:ascii="Arial" w:hAnsi="Arial" w:cs="Arial"/>
          <w:spacing w:val="-3"/>
          <w:sz w:val="22"/>
          <w:szCs w:val="22"/>
        </w:rPr>
      </w:pPr>
    </w:p>
    <w:tbl>
      <w:tblPr>
        <w:tblW w:w="8662" w:type="dxa"/>
        <w:tblInd w:w="98" w:type="dxa"/>
        <w:tblLayout w:type="fixed"/>
        <w:tblLook w:val="04A0"/>
      </w:tblPr>
      <w:tblGrid>
        <w:gridCol w:w="2028"/>
        <w:gridCol w:w="1101"/>
        <w:gridCol w:w="1134"/>
        <w:gridCol w:w="1559"/>
        <w:gridCol w:w="1701"/>
        <w:gridCol w:w="1139"/>
      </w:tblGrid>
      <w:tr w:rsidR="00686EAF" w:rsidRPr="00F64AED" w:rsidTr="00FD08D8">
        <w:trPr>
          <w:trHeight w:val="315"/>
        </w:trPr>
        <w:tc>
          <w:tcPr>
            <w:tcW w:w="8662" w:type="dxa"/>
            <w:gridSpan w:val="6"/>
            <w:tcBorders>
              <w:top w:val="nil"/>
              <w:left w:val="nil"/>
              <w:bottom w:val="single" w:sz="8" w:space="0" w:color="auto"/>
              <w:right w:val="nil"/>
            </w:tcBorders>
            <w:shd w:val="clear" w:color="auto" w:fill="auto"/>
            <w:vAlign w:val="center"/>
          </w:tcPr>
          <w:p w:rsidR="00686EAF" w:rsidRDefault="00686EAF" w:rsidP="009D0DD8">
            <w:pPr>
              <w:jc w:val="center"/>
              <w:rPr>
                <w:rFonts w:ascii="Arial" w:hAnsi="Arial" w:cs="Arial"/>
                <w:b/>
                <w:bCs/>
                <w:color w:val="000000"/>
                <w:sz w:val="22"/>
                <w:szCs w:val="22"/>
              </w:rPr>
            </w:pPr>
          </w:p>
        </w:tc>
      </w:tr>
      <w:tr w:rsidR="00F64AED" w:rsidRPr="00F64AED" w:rsidTr="00FD08D8">
        <w:trPr>
          <w:trHeight w:val="315"/>
        </w:trPr>
        <w:tc>
          <w:tcPr>
            <w:tcW w:w="8662" w:type="dxa"/>
            <w:gridSpan w:val="6"/>
            <w:tcBorders>
              <w:top w:val="nil"/>
              <w:left w:val="nil"/>
              <w:bottom w:val="single" w:sz="8" w:space="0" w:color="auto"/>
              <w:right w:val="nil"/>
            </w:tcBorders>
            <w:shd w:val="clear" w:color="auto" w:fill="auto"/>
            <w:vAlign w:val="center"/>
          </w:tcPr>
          <w:p w:rsidR="00F64AED" w:rsidRPr="00F64AED" w:rsidRDefault="009D0DD8" w:rsidP="009D0DD8">
            <w:pPr>
              <w:jc w:val="center"/>
              <w:rPr>
                <w:rFonts w:ascii="Arial" w:hAnsi="Arial" w:cs="Arial"/>
                <w:b/>
                <w:bCs/>
                <w:color w:val="000000"/>
                <w:sz w:val="22"/>
                <w:szCs w:val="22"/>
              </w:rPr>
            </w:pPr>
            <w:r>
              <w:rPr>
                <w:rFonts w:ascii="Arial" w:hAnsi="Arial" w:cs="Arial"/>
                <w:b/>
                <w:bCs/>
                <w:color w:val="000000"/>
                <w:sz w:val="22"/>
                <w:szCs w:val="22"/>
              </w:rPr>
              <w:t>Table 16.2</w:t>
            </w:r>
            <w:r w:rsidR="00F64AED" w:rsidRPr="00F64AED">
              <w:rPr>
                <w:rFonts w:ascii="Arial" w:hAnsi="Arial" w:cs="Arial"/>
                <w:b/>
                <w:bCs/>
                <w:color w:val="000000"/>
                <w:sz w:val="22"/>
                <w:szCs w:val="22"/>
              </w:rPr>
              <w:t xml:space="preserve">  Surges on signal, data and control lines</w:t>
            </w:r>
          </w:p>
        </w:tc>
      </w:tr>
      <w:tr w:rsidR="00F64AED"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Applicable standard</w:t>
            </w:r>
          </w:p>
        </w:tc>
        <w:tc>
          <w:tcPr>
            <w:tcW w:w="6634" w:type="dxa"/>
            <w:gridSpan w:val="5"/>
            <w:tcBorders>
              <w:top w:val="single" w:sz="8" w:space="0" w:color="auto"/>
              <w:left w:val="nil"/>
              <w:bottom w:val="single" w:sz="8" w:space="0" w:color="auto"/>
              <w:right w:val="single" w:sz="8" w:space="0" w:color="000000"/>
            </w:tcBorders>
            <w:shd w:val="clear" w:color="auto" w:fill="auto"/>
            <w:vAlign w:val="center"/>
          </w:tcPr>
          <w:p w:rsidR="00F64AED" w:rsidRPr="00F64AED" w:rsidRDefault="0089532B" w:rsidP="005570F3">
            <w:pPr>
              <w:rPr>
                <w:rFonts w:ascii="Arial" w:hAnsi="Arial" w:cs="Arial"/>
                <w:color w:val="000000"/>
                <w:sz w:val="22"/>
                <w:szCs w:val="22"/>
              </w:rPr>
            </w:pPr>
            <w:r>
              <w:rPr>
                <w:rFonts w:ascii="Arial" w:hAnsi="Arial" w:cs="Arial"/>
                <w:color w:val="000000"/>
                <w:sz w:val="22"/>
                <w:szCs w:val="22"/>
              </w:rPr>
              <w:t>IEC 61000-4-5 [</w:t>
            </w:r>
            <w:r w:rsidR="009A7B98">
              <w:rPr>
                <w:rFonts w:ascii="Arial" w:hAnsi="Arial" w:cs="Arial"/>
                <w:color w:val="000000"/>
                <w:sz w:val="22"/>
                <w:szCs w:val="22"/>
              </w:rPr>
              <w:t>18</w:t>
            </w:r>
            <w:r w:rsidR="00F64AED" w:rsidRPr="00F64AED">
              <w:rPr>
                <w:rFonts w:ascii="Arial" w:hAnsi="Arial" w:cs="Arial"/>
                <w:color w:val="000000"/>
                <w:sz w:val="22"/>
                <w:szCs w:val="22"/>
              </w:rPr>
              <w:t>]</w:t>
            </w:r>
          </w:p>
        </w:tc>
      </w:tr>
      <w:tr w:rsidR="00F64AED"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Test method</w:t>
            </w:r>
          </w:p>
        </w:tc>
        <w:tc>
          <w:tcPr>
            <w:tcW w:w="6634" w:type="dxa"/>
            <w:gridSpan w:val="5"/>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Introducing electrical surges on signal, data and control lines</w:t>
            </w:r>
          </w:p>
        </w:tc>
      </w:tr>
      <w:tr w:rsidR="00F64AED"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Applicability</w:t>
            </w:r>
          </w:p>
        </w:tc>
        <w:tc>
          <w:tcPr>
            <w:tcW w:w="6634" w:type="dxa"/>
            <w:gridSpan w:val="5"/>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 xml:space="preserve">Applicable for electronic measuring instruments containing active electronic circuits which during operation are temporarily or permanently connected to electrical signal, data and/or control lines that may exceed a length of </w:t>
            </w:r>
            <w:smartTag w:uri="urn:schemas-microsoft-com:office:smarttags" w:element="metricconverter">
              <w:smartTagPr>
                <w:attr w:name="ProductID" w:val="10 m"/>
              </w:smartTagPr>
              <w:r w:rsidRPr="00F64AED">
                <w:rPr>
                  <w:rFonts w:ascii="Arial" w:hAnsi="Arial" w:cs="Arial"/>
                  <w:color w:val="000000"/>
                  <w:sz w:val="22"/>
                  <w:szCs w:val="22"/>
                </w:rPr>
                <w:t>10 m</w:t>
              </w:r>
            </w:smartTag>
            <w:r w:rsidRPr="00F64AED">
              <w:rPr>
                <w:rFonts w:ascii="Arial" w:hAnsi="Arial" w:cs="Arial"/>
                <w:color w:val="000000"/>
                <w:sz w:val="22"/>
                <w:szCs w:val="22"/>
              </w:rPr>
              <w:t>.</w:t>
            </w:r>
            <w:r w:rsidRPr="00F64AED">
              <w:rPr>
                <w:rFonts w:ascii="Arial" w:hAnsi="Arial" w:cs="Arial"/>
                <w:color w:val="000000"/>
                <w:sz w:val="22"/>
                <w:szCs w:val="22"/>
              </w:rPr>
              <w:br/>
              <w:t>This test is not applicable to instruments connected to a local power source through an indoor network.</w:t>
            </w:r>
          </w:p>
        </w:tc>
      </w:tr>
      <w:tr w:rsidR="00F64AED"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Object of the test</w:t>
            </w:r>
          </w:p>
        </w:tc>
        <w:tc>
          <w:tcPr>
            <w:tcW w:w="6634" w:type="dxa"/>
            <w:gridSpan w:val="5"/>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Verification of compliance with the provisions in 7.2 during conditions where electrical surges are superimposed on I/O and communication ports.</w:t>
            </w:r>
          </w:p>
        </w:tc>
      </w:tr>
      <w:tr w:rsidR="00F64AED" w:rsidRPr="00F64AED" w:rsidTr="00FD08D8">
        <w:trPr>
          <w:trHeight w:val="300"/>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Precondition</w:t>
            </w:r>
          </w:p>
        </w:tc>
        <w:tc>
          <w:tcPr>
            <w:tcW w:w="6634" w:type="dxa"/>
            <w:gridSpan w:val="5"/>
            <w:tcBorders>
              <w:top w:val="single" w:sz="8" w:space="0" w:color="auto"/>
              <w:left w:val="nil"/>
              <w:bottom w:val="single" w:sz="8" w:space="0" w:color="000000"/>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 xml:space="preserve">The electrical power of the EUT is switched on for at least the warm-up time specified by the manufacturer. </w:t>
            </w:r>
          </w:p>
        </w:tc>
      </w:tr>
      <w:tr w:rsidR="00F64AED" w:rsidRPr="00F64AED" w:rsidTr="00FD08D8">
        <w:trPr>
          <w:trHeight w:val="300"/>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Condition of the EUT</w:t>
            </w:r>
          </w:p>
        </w:tc>
        <w:tc>
          <w:tcPr>
            <w:tcW w:w="6634" w:type="dxa"/>
            <w:gridSpan w:val="5"/>
            <w:tcBorders>
              <w:top w:val="single" w:sz="8" w:space="0" w:color="000000"/>
              <w:left w:val="nil"/>
              <w:bottom w:val="single" w:sz="8" w:space="0" w:color="000000"/>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The electrical power supplied to the EUT shall not be switched off and the EUT shall not be readjusted at any time during the test except for a reset when a significant fault has been indicated.</w:t>
            </w:r>
          </w:p>
        </w:tc>
      </w:tr>
      <w:tr w:rsidR="00F64AED" w:rsidRPr="00F64AED" w:rsidTr="00FD08D8">
        <w:trPr>
          <w:trHeight w:val="300"/>
        </w:trPr>
        <w:tc>
          <w:tcPr>
            <w:tcW w:w="2028" w:type="dxa"/>
            <w:tcBorders>
              <w:top w:val="nil"/>
              <w:left w:val="single" w:sz="8" w:space="0" w:color="auto"/>
              <w:bottom w:val="single" w:sz="8" w:space="0" w:color="000000"/>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Test procedure in brief</w:t>
            </w:r>
          </w:p>
        </w:tc>
        <w:tc>
          <w:tcPr>
            <w:tcW w:w="6634" w:type="dxa"/>
            <w:gridSpan w:val="5"/>
            <w:tcBorders>
              <w:top w:val="single" w:sz="8" w:space="0" w:color="000000"/>
              <w:left w:val="nil"/>
              <w:bottom w:val="nil"/>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A surge generator as defined in the referred standard shall be used. The characteristics of the generator shall be verified before connecting the EUT.</w:t>
            </w:r>
            <w:r w:rsidRPr="00F64AED">
              <w:rPr>
                <w:rFonts w:ascii="Arial" w:hAnsi="Arial" w:cs="Arial"/>
                <w:color w:val="000000"/>
                <w:sz w:val="22"/>
                <w:szCs w:val="22"/>
              </w:rPr>
              <w:br/>
              <w:t xml:space="preserve">The test comprises exposure to electrical surges for which the rise time, pulse width, peak values of the output voltage/current on high/low impedance load and the minimum time interval between two successive pulses are defined in the referred standard. </w:t>
            </w:r>
            <w:r w:rsidRPr="00F64AED">
              <w:rPr>
                <w:rFonts w:ascii="Arial" w:hAnsi="Arial" w:cs="Arial"/>
                <w:color w:val="000000"/>
                <w:sz w:val="22"/>
                <w:szCs w:val="22"/>
              </w:rPr>
              <w:br/>
              <w:t xml:space="preserve">At least 3 positive and 3 negative surges shall be applied. The applicable injection network depends on the kind of wiring the surge is coupled into and is defined in the referred standard. </w:t>
            </w:r>
          </w:p>
        </w:tc>
      </w:tr>
      <w:tr w:rsidR="00FD08D8"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p>
        </w:tc>
        <w:tc>
          <w:tcPr>
            <w:tcW w:w="2235" w:type="dxa"/>
            <w:gridSpan w:val="2"/>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Unsymmetrical lines  </w:t>
            </w:r>
          </w:p>
        </w:tc>
        <w:tc>
          <w:tcPr>
            <w:tcW w:w="1559"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 Symmetrical  lines</w:t>
            </w:r>
          </w:p>
        </w:tc>
        <w:tc>
          <w:tcPr>
            <w:tcW w:w="1701"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 Shielded I/O and communication lines</w:t>
            </w:r>
          </w:p>
        </w:tc>
        <w:tc>
          <w:tcPr>
            <w:tcW w:w="1134"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p>
        </w:tc>
      </w:tr>
      <w:tr w:rsidR="00FD08D8" w:rsidRPr="00F64AED" w:rsidTr="00FD08D8">
        <w:trPr>
          <w:trHeight w:val="315"/>
        </w:trPr>
        <w:tc>
          <w:tcPr>
            <w:tcW w:w="2028" w:type="dxa"/>
            <w:vMerge w:val="restart"/>
            <w:tcBorders>
              <w:top w:val="single" w:sz="8" w:space="0" w:color="auto"/>
              <w:left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Test Level</w:t>
            </w:r>
          </w:p>
        </w:tc>
        <w:tc>
          <w:tcPr>
            <w:tcW w:w="1101"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Line to line </w:t>
            </w:r>
          </w:p>
        </w:tc>
        <w:tc>
          <w:tcPr>
            <w:tcW w:w="1134"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Line(s) to ground </w:t>
            </w:r>
          </w:p>
        </w:tc>
        <w:tc>
          <w:tcPr>
            <w:tcW w:w="1559"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Line(s) to ground </w:t>
            </w:r>
          </w:p>
        </w:tc>
        <w:tc>
          <w:tcPr>
            <w:tcW w:w="1701"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Line(s) to ground  </w:t>
            </w:r>
          </w:p>
        </w:tc>
        <w:tc>
          <w:tcPr>
            <w:tcW w:w="1134"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Unit</w:t>
            </w:r>
          </w:p>
        </w:tc>
      </w:tr>
      <w:tr w:rsidR="00FD08D8" w:rsidRPr="00F64AED" w:rsidTr="00FD08D8">
        <w:trPr>
          <w:trHeight w:val="315"/>
        </w:trPr>
        <w:tc>
          <w:tcPr>
            <w:tcW w:w="2028" w:type="dxa"/>
            <w:vMerge/>
            <w:tcBorders>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p>
        </w:tc>
        <w:tc>
          <w:tcPr>
            <w:tcW w:w="1101"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 </w:t>
            </w:r>
            <w:r w:rsidRPr="00F64AED">
              <w:rPr>
                <w:rFonts w:ascii="Arial" w:hAnsi="Arial" w:cs="Arial"/>
                <w:b/>
                <w:bCs/>
                <w:color w:val="000000"/>
                <w:sz w:val="22"/>
                <w:szCs w:val="22"/>
              </w:rPr>
              <w:t>1.0</w:t>
            </w:r>
          </w:p>
        </w:tc>
        <w:tc>
          <w:tcPr>
            <w:tcW w:w="1134"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 </w:t>
            </w:r>
            <w:r w:rsidRPr="00F64AED">
              <w:rPr>
                <w:rFonts w:ascii="Arial" w:hAnsi="Arial" w:cs="Arial"/>
                <w:b/>
                <w:bCs/>
                <w:color w:val="000000"/>
                <w:sz w:val="22"/>
                <w:szCs w:val="22"/>
              </w:rPr>
              <w:t>2.0</w:t>
            </w:r>
          </w:p>
        </w:tc>
        <w:tc>
          <w:tcPr>
            <w:tcW w:w="1559"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 </w:t>
            </w:r>
            <w:r w:rsidRPr="00F64AED">
              <w:rPr>
                <w:rFonts w:ascii="Arial" w:hAnsi="Arial" w:cs="Arial"/>
                <w:b/>
                <w:bCs/>
                <w:color w:val="000000"/>
                <w:sz w:val="22"/>
                <w:szCs w:val="22"/>
              </w:rPr>
              <w:t>2.0</w:t>
            </w:r>
          </w:p>
        </w:tc>
        <w:tc>
          <w:tcPr>
            <w:tcW w:w="1701"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b/>
                <w:bCs/>
                <w:color w:val="000000"/>
                <w:sz w:val="22"/>
                <w:szCs w:val="22"/>
              </w:rPr>
              <w:t>2.0</w:t>
            </w:r>
            <w:r w:rsidRPr="00F64AED">
              <w:rPr>
                <w:rFonts w:ascii="Arial" w:hAnsi="Arial" w:cs="Arial"/>
                <w:color w:val="000000"/>
                <w:sz w:val="22"/>
                <w:szCs w:val="22"/>
              </w:rPr>
              <w:t> </w:t>
            </w:r>
          </w:p>
        </w:tc>
        <w:tc>
          <w:tcPr>
            <w:tcW w:w="1134" w:type="dxa"/>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jc w:val="center"/>
              <w:rPr>
                <w:rFonts w:ascii="Arial" w:hAnsi="Arial" w:cs="Arial"/>
                <w:color w:val="000000"/>
                <w:sz w:val="22"/>
                <w:szCs w:val="22"/>
              </w:rPr>
            </w:pPr>
            <w:r w:rsidRPr="00F64AED">
              <w:rPr>
                <w:rFonts w:ascii="Arial" w:hAnsi="Arial" w:cs="Arial"/>
                <w:color w:val="000000"/>
                <w:sz w:val="22"/>
                <w:szCs w:val="22"/>
              </w:rPr>
              <w:t>kV</w:t>
            </w:r>
          </w:p>
        </w:tc>
      </w:tr>
      <w:tr w:rsidR="00F64AED"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EUT performance</w:t>
            </w:r>
          </w:p>
        </w:tc>
        <w:tc>
          <w:tcPr>
            <w:tcW w:w="6634" w:type="dxa"/>
            <w:gridSpan w:val="5"/>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 xml:space="preserve">Sequentially during and after the exposure to the surges record </w:t>
            </w:r>
            <w:r w:rsidRPr="00F64AED">
              <w:rPr>
                <w:rFonts w:ascii="Arial" w:hAnsi="Arial" w:cs="Arial"/>
                <w:color w:val="000000"/>
                <w:sz w:val="22"/>
                <w:szCs w:val="22"/>
              </w:rPr>
              <w:lastRenderedPageBreak/>
              <w:t>the following parameters:</w:t>
            </w:r>
            <w:r w:rsidRPr="00F64AED">
              <w:rPr>
                <w:rFonts w:ascii="Arial" w:hAnsi="Arial" w:cs="Arial"/>
                <w:color w:val="000000"/>
                <w:sz w:val="22"/>
                <w:szCs w:val="22"/>
              </w:rPr>
              <w:br/>
              <w:t xml:space="preserve">a) date and time,  </w:t>
            </w:r>
            <w:r w:rsidRPr="00F64AED">
              <w:rPr>
                <w:rFonts w:ascii="Arial" w:hAnsi="Arial" w:cs="Arial"/>
                <w:color w:val="000000"/>
                <w:sz w:val="22"/>
                <w:szCs w:val="22"/>
              </w:rPr>
              <w:br/>
              <w:t xml:space="preserve">b) temperature,  </w:t>
            </w:r>
            <w:r w:rsidRPr="00F64AED">
              <w:rPr>
                <w:rFonts w:ascii="Arial" w:hAnsi="Arial" w:cs="Arial"/>
                <w:color w:val="000000"/>
                <w:sz w:val="22"/>
                <w:szCs w:val="22"/>
              </w:rPr>
              <w:br/>
              <w:t xml:space="preserve">c) relative humidity,  </w:t>
            </w:r>
            <w:r w:rsidRPr="00F64AED">
              <w:rPr>
                <w:rFonts w:ascii="Arial" w:hAnsi="Arial" w:cs="Arial"/>
                <w:color w:val="000000"/>
                <w:sz w:val="22"/>
                <w:szCs w:val="22"/>
              </w:rPr>
              <w:br/>
              <w:t>d) value of the measurand</w:t>
            </w:r>
            <w:r w:rsidRPr="00F64AED">
              <w:rPr>
                <w:rFonts w:ascii="Arial" w:hAnsi="Arial" w:cs="Arial"/>
                <w:color w:val="000000"/>
                <w:sz w:val="22"/>
                <w:szCs w:val="22"/>
              </w:rPr>
              <w:br/>
              <w:t>e) exposed conductors,</w:t>
            </w:r>
            <w:r w:rsidRPr="00F64AED">
              <w:rPr>
                <w:rFonts w:ascii="Arial" w:hAnsi="Arial" w:cs="Arial"/>
                <w:color w:val="000000"/>
                <w:sz w:val="22"/>
                <w:szCs w:val="22"/>
              </w:rPr>
              <w:br/>
              <w:t xml:space="preserve">f) indicated values,  </w:t>
            </w:r>
            <w:r w:rsidRPr="00F64AED">
              <w:rPr>
                <w:rFonts w:ascii="Arial" w:hAnsi="Arial" w:cs="Arial"/>
                <w:color w:val="000000"/>
                <w:sz w:val="22"/>
                <w:szCs w:val="22"/>
              </w:rPr>
              <w:br/>
              <w:t xml:space="preserve">g) error values,  </w:t>
            </w:r>
            <w:r w:rsidRPr="00F64AED">
              <w:rPr>
                <w:rFonts w:ascii="Arial" w:hAnsi="Arial" w:cs="Arial"/>
                <w:color w:val="000000"/>
                <w:sz w:val="22"/>
                <w:szCs w:val="22"/>
              </w:rPr>
              <w:br/>
              <w:t xml:space="preserve">h) functional performance  </w:t>
            </w:r>
          </w:p>
        </w:tc>
      </w:tr>
      <w:tr w:rsidR="00F64AED" w:rsidRPr="00F64AED" w:rsidTr="00FD08D8">
        <w:trPr>
          <w:trHeight w:val="315"/>
        </w:trPr>
        <w:tc>
          <w:tcPr>
            <w:tcW w:w="2028" w:type="dxa"/>
            <w:tcBorders>
              <w:top w:val="single" w:sz="8" w:space="0" w:color="auto"/>
              <w:left w:val="single" w:sz="8" w:space="0" w:color="auto"/>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lastRenderedPageBreak/>
              <w:t xml:space="preserve">Permitted maximum deviation  </w:t>
            </w:r>
          </w:p>
        </w:tc>
        <w:tc>
          <w:tcPr>
            <w:tcW w:w="6634" w:type="dxa"/>
            <w:gridSpan w:val="5"/>
            <w:tcBorders>
              <w:top w:val="single" w:sz="8" w:space="0" w:color="auto"/>
              <w:left w:val="nil"/>
              <w:bottom w:val="single" w:sz="8" w:space="0" w:color="auto"/>
              <w:right w:val="single" w:sz="8" w:space="0" w:color="000000"/>
            </w:tcBorders>
            <w:shd w:val="clear" w:color="auto" w:fill="auto"/>
            <w:vAlign w:val="center"/>
          </w:tcPr>
          <w:p w:rsidR="00F64AED" w:rsidRPr="00F64AED" w:rsidRDefault="00F64AED" w:rsidP="005570F3">
            <w:pPr>
              <w:rPr>
                <w:rFonts w:ascii="Arial" w:hAnsi="Arial" w:cs="Arial"/>
                <w:color w:val="000000"/>
                <w:sz w:val="22"/>
                <w:szCs w:val="22"/>
              </w:rPr>
            </w:pPr>
            <w:r w:rsidRPr="00F64AED">
              <w:rPr>
                <w:rFonts w:ascii="Arial" w:hAnsi="Arial" w:cs="Arial"/>
                <w:color w:val="000000"/>
                <w:sz w:val="22"/>
                <w:szCs w:val="22"/>
              </w:rPr>
              <w:t xml:space="preserve">Either significant faults do not occur or checking facilities detect and act on potential significant faults, thus preventing such faults to occur. </w:t>
            </w:r>
            <w:r w:rsidRPr="00F64AED">
              <w:rPr>
                <w:rFonts w:ascii="Arial" w:hAnsi="Arial" w:cs="Arial"/>
                <w:color w:val="000000"/>
                <w:sz w:val="22"/>
                <w:szCs w:val="22"/>
              </w:rPr>
              <w:br/>
              <w:t>It is acceptable when during the disturbance test the AGFI is not providing a measurement result.</w:t>
            </w:r>
          </w:p>
        </w:tc>
      </w:tr>
    </w:tbl>
    <w:p w:rsidR="00F64AED" w:rsidRDefault="00F64AED" w:rsidP="008F24B7">
      <w:pPr>
        <w:rPr>
          <w:rFonts w:ascii="Arial" w:hAnsi="Arial" w:cs="Arial"/>
          <w:spacing w:val="-3"/>
          <w:sz w:val="22"/>
          <w:szCs w:val="22"/>
        </w:rPr>
      </w:pPr>
    </w:p>
    <w:p w:rsidR="00F64AED" w:rsidRDefault="00F64AED" w:rsidP="008F24B7">
      <w:pPr>
        <w:rPr>
          <w:rFonts w:ascii="Arial" w:hAnsi="Arial" w:cs="Arial"/>
          <w:spacing w:val="-3"/>
          <w:sz w:val="22"/>
          <w:szCs w:val="22"/>
        </w:rPr>
      </w:pPr>
    </w:p>
    <w:p w:rsidR="00F64AED" w:rsidRPr="008F24B7" w:rsidRDefault="00F64AED" w:rsidP="008F24B7">
      <w:pPr>
        <w:rPr>
          <w:rFonts w:ascii="Arial" w:hAnsi="Arial" w:cs="Arial"/>
          <w:spacing w:val="-3"/>
          <w:sz w:val="22"/>
          <w:szCs w:val="22"/>
        </w:rPr>
      </w:pPr>
    </w:p>
    <w:p w:rsidR="008F24B7" w:rsidRPr="008F24B7" w:rsidRDefault="008F24B7" w:rsidP="008F24B7">
      <w:pPr>
        <w:rPr>
          <w:rFonts w:ascii="Arial" w:hAnsi="Arial" w:cs="Arial"/>
          <w:sz w:val="22"/>
          <w:szCs w:val="22"/>
        </w:rPr>
      </w:pPr>
    </w:p>
    <w:p w:rsidR="008F24B7" w:rsidRPr="008F24B7" w:rsidRDefault="008F24B7" w:rsidP="008F24B7">
      <w:pPr>
        <w:suppressAutoHyphens/>
        <w:spacing w:after="120"/>
        <w:rPr>
          <w:rFonts w:ascii="Arial" w:hAnsi="Arial" w:cs="Arial"/>
          <w:spacing w:val="-3"/>
          <w:sz w:val="22"/>
          <w:szCs w:val="22"/>
        </w:rPr>
      </w:pPr>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8F24B7" w:rsidRDefault="008F24B7"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3809" w:rsidRDefault="0027380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3809" w:rsidRPr="008C47BE" w:rsidRDefault="00273809" w:rsidP="007A385B">
      <w:pPr>
        <w:widowControl w:val="0"/>
        <w:tabs>
          <w:tab w:val="left" w:pos="1276"/>
        </w:tabs>
        <w:ind w:left="1275" w:hanging="1275"/>
        <w:rPr>
          <w:rFonts w:ascii="Arial" w:hAnsi="Arial" w:cs="Arial"/>
          <w:snapToGrid w:val="0"/>
          <w:sz w:val="22"/>
          <w:szCs w:val="22"/>
        </w:rPr>
      </w:pPr>
      <w:r w:rsidRPr="008C47BE">
        <w:rPr>
          <w:rFonts w:ascii="Arial" w:hAnsi="Arial" w:cs="Arial"/>
          <w:snapToGrid w:val="0"/>
          <w:sz w:val="22"/>
          <w:szCs w:val="22"/>
        </w:rPr>
        <w:t>A.6.3.6</w:t>
      </w:r>
      <w:r w:rsidR="004A1D76">
        <w:rPr>
          <w:rFonts w:ascii="Arial" w:hAnsi="Arial" w:cs="Arial"/>
          <w:snapToGrid w:val="0"/>
          <w:sz w:val="22"/>
          <w:szCs w:val="22"/>
        </w:rPr>
        <w:tab/>
        <w:t>Special EMC requirements for instruments powered from a road vehicle power supply</w:t>
      </w:r>
    </w:p>
    <w:p w:rsidR="00273809" w:rsidRPr="008C47BE" w:rsidRDefault="00273809" w:rsidP="00273809">
      <w:pPr>
        <w:widowControl w:val="0"/>
        <w:tabs>
          <w:tab w:val="left" w:pos="204"/>
        </w:tabs>
        <w:rPr>
          <w:rFonts w:ascii="Arial" w:hAnsi="Arial" w:cs="Arial"/>
          <w:snapToGrid w:val="0"/>
          <w:sz w:val="22"/>
          <w:szCs w:val="22"/>
        </w:rPr>
      </w:pPr>
    </w:p>
    <w:p w:rsidR="00273809" w:rsidRPr="008C47BE" w:rsidRDefault="004A1D76" w:rsidP="007A385B">
      <w:pPr>
        <w:widowControl w:val="0"/>
        <w:tabs>
          <w:tab w:val="left" w:pos="1276"/>
        </w:tabs>
        <w:ind w:left="1275" w:hanging="1275"/>
        <w:rPr>
          <w:rFonts w:ascii="Arial" w:hAnsi="Arial" w:cs="Arial"/>
          <w:snapToGrid w:val="0"/>
          <w:sz w:val="22"/>
          <w:szCs w:val="22"/>
        </w:rPr>
      </w:pPr>
      <w:r>
        <w:rPr>
          <w:rFonts w:ascii="Arial" w:hAnsi="Arial" w:cs="Arial"/>
          <w:snapToGrid w:val="0"/>
          <w:sz w:val="22"/>
          <w:szCs w:val="22"/>
        </w:rPr>
        <w:t>A.6.3.6.1</w:t>
      </w:r>
      <w:r>
        <w:rPr>
          <w:rFonts w:ascii="Arial" w:hAnsi="Arial" w:cs="Arial"/>
          <w:snapToGrid w:val="0"/>
          <w:sz w:val="22"/>
          <w:szCs w:val="22"/>
        </w:rPr>
        <w:tab/>
        <w:t>Electrical transient conduction along supply line of external 12 V and 24 V batteries</w:t>
      </w:r>
    </w:p>
    <w:p w:rsidR="00273809" w:rsidRPr="008C47BE" w:rsidRDefault="00273809" w:rsidP="00273809">
      <w:pPr>
        <w:widowControl w:val="0"/>
        <w:tabs>
          <w:tab w:val="left" w:pos="532"/>
        </w:tabs>
        <w:rPr>
          <w:rFonts w:ascii="Arial" w:hAnsi="Arial" w:cs="Arial"/>
          <w:snapToGrid w:val="0"/>
          <w:sz w:val="22"/>
          <w:szCs w:val="22"/>
        </w:rPr>
      </w:pPr>
    </w:p>
    <w:p w:rsidR="00273809" w:rsidRPr="008C47BE" w:rsidRDefault="004A1D76" w:rsidP="00273809">
      <w:pPr>
        <w:widowControl w:val="0"/>
        <w:tabs>
          <w:tab w:val="left" w:pos="204"/>
        </w:tabs>
        <w:rPr>
          <w:rFonts w:ascii="Arial" w:hAnsi="Arial" w:cs="Arial"/>
          <w:snapToGrid w:val="0"/>
          <w:sz w:val="22"/>
          <w:szCs w:val="22"/>
        </w:rPr>
      </w:pPr>
      <w:r>
        <w:rPr>
          <w:rFonts w:ascii="Arial" w:hAnsi="Arial" w:cs="Arial"/>
          <w:snapToGrid w:val="0"/>
          <w:sz w:val="22"/>
          <w:szCs w:val="22"/>
        </w:rPr>
        <w:t>The test consists in exposing the EUT to conducted transient disturbances along supply lines.</w:t>
      </w:r>
    </w:p>
    <w:p w:rsidR="00273809" w:rsidRPr="008C47BE" w:rsidRDefault="00273809" w:rsidP="00273809">
      <w:pPr>
        <w:widowControl w:val="0"/>
        <w:tabs>
          <w:tab w:val="left" w:pos="204"/>
        </w:tabs>
        <w:rPr>
          <w:rFonts w:ascii="Arial" w:hAnsi="Arial" w:cs="Arial"/>
          <w:snapToGrid w:val="0"/>
          <w:sz w:val="22"/>
          <w:szCs w:val="22"/>
        </w:rPr>
      </w:pP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equipment:</w:t>
      </w:r>
      <w:r>
        <w:rPr>
          <w:rFonts w:ascii="Arial" w:hAnsi="Arial" w:cs="Arial"/>
          <w:snapToGrid w:val="0"/>
          <w:sz w:val="22"/>
          <w:szCs w:val="22"/>
        </w:rPr>
        <w:tab/>
        <w:t xml:space="preserve">See ISO 7637-2 </w:t>
      </w:r>
      <w:r w:rsidR="004A51F0" w:rsidRPr="004A51F0">
        <w:rPr>
          <w:rFonts w:ascii="Arial" w:hAnsi="Arial" w:cs="Arial"/>
          <w:snapToGrid w:val="0"/>
          <w:sz w:val="22"/>
          <w:szCs w:val="22"/>
        </w:rPr>
        <w:t>[25]</w:t>
      </w: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set-up:</w:t>
      </w:r>
      <w:r>
        <w:rPr>
          <w:rFonts w:ascii="Arial" w:hAnsi="Arial" w:cs="Arial"/>
          <w:snapToGrid w:val="0"/>
          <w:sz w:val="22"/>
          <w:szCs w:val="22"/>
        </w:rPr>
        <w:tab/>
        <w:t xml:space="preserve">See ISO 7637-2 </w:t>
      </w:r>
      <w:r w:rsidR="004A51F0" w:rsidRPr="004A51F0">
        <w:rPr>
          <w:rFonts w:ascii="Arial" w:hAnsi="Arial" w:cs="Arial"/>
          <w:snapToGrid w:val="0"/>
          <w:sz w:val="22"/>
          <w:szCs w:val="22"/>
        </w:rPr>
        <w:t>[25]</w:t>
      </w: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procedure:</w:t>
      </w:r>
      <w:r>
        <w:rPr>
          <w:rFonts w:ascii="Arial" w:hAnsi="Arial" w:cs="Arial"/>
          <w:snapToGrid w:val="0"/>
          <w:sz w:val="22"/>
          <w:szCs w:val="22"/>
        </w:rPr>
        <w:tab/>
        <w:t xml:space="preserve">See ISO 7637-2 </w:t>
      </w:r>
      <w:r w:rsidR="004A51F0" w:rsidRPr="004A51F0">
        <w:rPr>
          <w:rFonts w:ascii="Arial" w:hAnsi="Arial" w:cs="Arial"/>
          <w:snapToGrid w:val="0"/>
          <w:sz w:val="22"/>
          <w:szCs w:val="22"/>
        </w:rPr>
        <w:t>[25]</w:t>
      </w:r>
    </w:p>
    <w:p w:rsidR="00273809" w:rsidRPr="008C47BE" w:rsidRDefault="00273809" w:rsidP="00273809">
      <w:pPr>
        <w:widowControl w:val="0"/>
        <w:tabs>
          <w:tab w:val="left" w:pos="3140"/>
        </w:tabs>
        <w:rPr>
          <w:rFonts w:ascii="Arial" w:hAnsi="Arial" w:cs="Arial"/>
          <w:snapToGrid w:val="0"/>
          <w:sz w:val="22"/>
          <w:szCs w:val="22"/>
        </w:rPr>
      </w:pP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Applicable standard:</w:t>
      </w:r>
      <w:r>
        <w:rPr>
          <w:rFonts w:ascii="Arial" w:hAnsi="Arial" w:cs="Arial"/>
          <w:snapToGrid w:val="0"/>
          <w:sz w:val="22"/>
          <w:szCs w:val="22"/>
        </w:rPr>
        <w:tab/>
        <w:t xml:space="preserve">ISO 7637-2 </w:t>
      </w:r>
      <w:r w:rsidR="004A51F0" w:rsidRPr="004A51F0">
        <w:rPr>
          <w:rFonts w:ascii="Arial" w:hAnsi="Arial" w:cs="Arial"/>
          <w:snapToGrid w:val="0"/>
          <w:sz w:val="22"/>
          <w:szCs w:val="22"/>
        </w:rPr>
        <w:t>[25]</w:t>
      </w:r>
    </w:p>
    <w:p w:rsidR="00273809" w:rsidRPr="008C47BE" w:rsidRDefault="00273809" w:rsidP="00273809">
      <w:pPr>
        <w:widowControl w:val="0"/>
        <w:tabs>
          <w:tab w:val="left" w:pos="3140"/>
        </w:tabs>
        <w:rPr>
          <w:rFonts w:ascii="Arial" w:hAnsi="Arial" w:cs="Arial"/>
          <w:snapToGrid w:val="0"/>
          <w:sz w:val="22"/>
          <w:szCs w:val="22"/>
        </w:rPr>
      </w:pPr>
    </w:p>
    <w:p w:rsidR="00273809" w:rsidRPr="00273809" w:rsidRDefault="00273809" w:rsidP="00273809">
      <w:pPr>
        <w:widowControl w:val="0"/>
        <w:tabs>
          <w:tab w:val="left" w:pos="204"/>
        </w:tabs>
        <w:rPr>
          <w:rFonts w:ascii="Arial" w:hAnsi="Arial" w:cs="Arial"/>
          <w:snapToGrid w:val="0"/>
          <w:sz w:val="22"/>
          <w:szCs w:val="22"/>
        </w:rPr>
      </w:pPr>
      <w:r w:rsidRPr="00273809">
        <w:rPr>
          <w:rFonts w:ascii="Arial" w:hAnsi="Arial" w:cs="Arial"/>
          <w:snapToGrid w:val="0"/>
          <w:sz w:val="22"/>
          <w:szCs w:val="22"/>
        </w:rPr>
        <w:t>Before any test, stabilize the EUT under constant environmental conditions.</w:t>
      </w:r>
    </w:p>
    <w:p w:rsidR="00273809" w:rsidRPr="00273809" w:rsidRDefault="00273809" w:rsidP="00273809">
      <w:pPr>
        <w:widowControl w:val="0"/>
        <w:tabs>
          <w:tab w:val="left" w:pos="204"/>
        </w:tabs>
        <w:rPr>
          <w:rFonts w:ascii="Arial" w:hAnsi="Arial" w:cs="Arial"/>
          <w:snapToGrid w:val="0"/>
          <w:sz w:val="22"/>
          <w:szCs w:val="22"/>
        </w:rPr>
      </w:pPr>
    </w:p>
    <w:p w:rsidR="00273809" w:rsidRPr="00273809" w:rsidRDefault="00273809" w:rsidP="00273809">
      <w:pPr>
        <w:widowControl w:val="0"/>
        <w:tabs>
          <w:tab w:val="left" w:pos="204"/>
        </w:tabs>
        <w:jc w:val="both"/>
        <w:rPr>
          <w:rFonts w:ascii="Arial" w:hAnsi="Arial" w:cs="Arial"/>
          <w:snapToGrid w:val="0"/>
          <w:sz w:val="22"/>
          <w:szCs w:val="22"/>
        </w:rPr>
      </w:pPr>
      <w:r w:rsidRPr="00273809">
        <w:rPr>
          <w:rFonts w:ascii="Arial" w:hAnsi="Arial" w:cs="Arial"/>
          <w:snapToGrid w:val="0"/>
          <w:sz w:val="22"/>
          <w:szCs w:val="22"/>
        </w:rPr>
        <w:t>The EUT shall be exposed to conducted disturbances of the strength and character as specified by the severity level.</w:t>
      </w:r>
    </w:p>
    <w:p w:rsidR="00273809" w:rsidRPr="00273809" w:rsidRDefault="00273809" w:rsidP="00273809">
      <w:pPr>
        <w:widowControl w:val="0"/>
        <w:tabs>
          <w:tab w:val="left" w:pos="204"/>
        </w:tabs>
        <w:rPr>
          <w:rFonts w:ascii="Arial" w:hAnsi="Arial" w:cs="Arial"/>
          <w:snapToGrid w:val="0"/>
          <w:sz w:val="22"/>
          <w:szCs w:val="22"/>
        </w:rPr>
      </w:pPr>
    </w:p>
    <w:p w:rsidR="00273809" w:rsidRPr="00273809" w:rsidRDefault="00273809" w:rsidP="00273809">
      <w:pPr>
        <w:widowControl w:val="0"/>
        <w:tabs>
          <w:tab w:val="left" w:pos="204"/>
        </w:tabs>
        <w:rPr>
          <w:rFonts w:ascii="Arial" w:hAnsi="Arial" w:cs="Arial"/>
          <w:snapToGrid w:val="0"/>
          <w:sz w:val="22"/>
          <w:szCs w:val="22"/>
        </w:rPr>
      </w:pPr>
      <w:r w:rsidRPr="00273809">
        <w:rPr>
          <w:rFonts w:ascii="Arial" w:hAnsi="Arial" w:cs="Arial"/>
          <w:snapToGrid w:val="0"/>
          <w:sz w:val="22"/>
          <w:szCs w:val="22"/>
        </w:rPr>
        <w:t>The test shall be performed with one small test load only.</w:t>
      </w:r>
    </w:p>
    <w:p w:rsidR="00273809" w:rsidRPr="00273809" w:rsidRDefault="00273809" w:rsidP="00273809">
      <w:pPr>
        <w:widowControl w:val="0"/>
        <w:tabs>
          <w:tab w:val="left" w:pos="963"/>
          <w:tab w:val="left" w:pos="3815"/>
          <w:tab w:val="left" w:pos="6565"/>
        </w:tabs>
        <w:rPr>
          <w:rFonts w:ascii="Arial" w:hAnsi="Arial" w:cs="Arial"/>
          <w:snapToGrid w:val="0"/>
          <w:sz w:val="22"/>
          <w:szCs w:val="22"/>
        </w:rPr>
      </w:pPr>
    </w:p>
    <w:tbl>
      <w:tblPr>
        <w:tblW w:w="9072" w:type="dxa"/>
        <w:tblInd w:w="70" w:type="dxa"/>
        <w:tblLayout w:type="fixed"/>
        <w:tblCellMar>
          <w:left w:w="70" w:type="dxa"/>
          <w:right w:w="70" w:type="dxa"/>
        </w:tblCellMar>
        <w:tblLook w:val="0000"/>
      </w:tblPr>
      <w:tblGrid>
        <w:gridCol w:w="2108"/>
        <w:gridCol w:w="302"/>
        <w:gridCol w:w="6662"/>
      </w:tblGrid>
      <w:tr w:rsidR="00273809" w:rsidRPr="00273809" w:rsidTr="007A385B">
        <w:tc>
          <w:tcPr>
            <w:tcW w:w="2108" w:type="dxa"/>
          </w:tcPr>
          <w:p w:rsidR="00273809" w:rsidRPr="00273809" w:rsidRDefault="00273809" w:rsidP="00273809">
            <w:pPr>
              <w:widowControl w:val="0"/>
              <w:tabs>
                <w:tab w:val="left" w:pos="963"/>
                <w:tab w:val="left" w:pos="3815"/>
                <w:tab w:val="left" w:pos="6565"/>
              </w:tabs>
              <w:rPr>
                <w:rFonts w:ascii="Arial" w:hAnsi="Arial" w:cs="Arial"/>
                <w:snapToGrid w:val="0"/>
                <w:sz w:val="22"/>
                <w:szCs w:val="22"/>
              </w:rPr>
            </w:pPr>
            <w:r w:rsidRPr="00273809">
              <w:rPr>
                <w:rFonts w:ascii="Arial" w:hAnsi="Arial" w:cs="Arial"/>
                <w:snapToGrid w:val="0"/>
                <w:sz w:val="22"/>
                <w:szCs w:val="22"/>
              </w:rPr>
              <w:t>Test pulses</w:t>
            </w:r>
          </w:p>
        </w:tc>
        <w:tc>
          <w:tcPr>
            <w:tcW w:w="302" w:type="dxa"/>
          </w:tcPr>
          <w:p w:rsidR="00273809" w:rsidRPr="00273809" w:rsidRDefault="00273809" w:rsidP="00273809">
            <w:pPr>
              <w:widowControl w:val="0"/>
              <w:tabs>
                <w:tab w:val="left" w:pos="963"/>
                <w:tab w:val="left" w:pos="3815"/>
                <w:tab w:val="left" w:pos="6565"/>
              </w:tabs>
              <w:rPr>
                <w:rFonts w:ascii="Arial" w:hAnsi="Arial" w:cs="Arial"/>
                <w:snapToGrid w:val="0"/>
                <w:sz w:val="22"/>
                <w:szCs w:val="22"/>
              </w:rPr>
            </w:pPr>
            <w:r w:rsidRPr="00273809">
              <w:rPr>
                <w:rFonts w:ascii="Arial" w:hAnsi="Arial" w:cs="Arial"/>
                <w:snapToGrid w:val="0"/>
                <w:sz w:val="22"/>
                <w:szCs w:val="22"/>
              </w:rPr>
              <w:t>:</w:t>
            </w:r>
          </w:p>
        </w:tc>
        <w:tc>
          <w:tcPr>
            <w:tcW w:w="6662" w:type="dxa"/>
          </w:tcPr>
          <w:p w:rsidR="00273809" w:rsidRPr="00273809" w:rsidRDefault="00273809" w:rsidP="00273809">
            <w:pPr>
              <w:widowControl w:val="0"/>
              <w:tabs>
                <w:tab w:val="left" w:pos="963"/>
                <w:tab w:val="left" w:pos="3815"/>
                <w:tab w:val="left" w:pos="6565"/>
              </w:tabs>
              <w:rPr>
                <w:rFonts w:ascii="Arial" w:hAnsi="Arial" w:cs="Arial"/>
                <w:snapToGrid w:val="0"/>
                <w:sz w:val="22"/>
                <w:szCs w:val="22"/>
              </w:rPr>
            </w:pPr>
            <w:r w:rsidRPr="00273809">
              <w:rPr>
                <w:rFonts w:ascii="Arial" w:hAnsi="Arial" w:cs="Arial"/>
                <w:snapToGrid w:val="0"/>
                <w:sz w:val="22"/>
                <w:szCs w:val="22"/>
              </w:rPr>
              <w:t>Test pulses: 2a+2b, 3a+3b, 4</w:t>
            </w:r>
          </w:p>
        </w:tc>
      </w:tr>
      <w:tr w:rsidR="00273809" w:rsidRPr="00273809" w:rsidTr="007A385B">
        <w:tc>
          <w:tcPr>
            <w:tcW w:w="2108" w:type="dxa"/>
          </w:tcPr>
          <w:p w:rsidR="00273809" w:rsidRPr="00273809" w:rsidRDefault="00273809" w:rsidP="00273809">
            <w:pPr>
              <w:widowControl w:val="0"/>
              <w:tabs>
                <w:tab w:val="left" w:pos="963"/>
                <w:tab w:val="left" w:pos="3815"/>
                <w:tab w:val="left" w:pos="6565"/>
              </w:tabs>
              <w:rPr>
                <w:rFonts w:ascii="Arial" w:hAnsi="Arial" w:cs="Arial"/>
                <w:snapToGrid w:val="0"/>
                <w:sz w:val="22"/>
                <w:szCs w:val="22"/>
              </w:rPr>
            </w:pPr>
            <w:r w:rsidRPr="00273809">
              <w:rPr>
                <w:rFonts w:ascii="Arial" w:hAnsi="Arial" w:cs="Arial"/>
                <w:snapToGrid w:val="0"/>
                <w:sz w:val="22"/>
                <w:szCs w:val="22"/>
              </w:rPr>
              <w:t>Objective of the test</w:t>
            </w:r>
          </w:p>
        </w:tc>
        <w:tc>
          <w:tcPr>
            <w:tcW w:w="302" w:type="dxa"/>
          </w:tcPr>
          <w:p w:rsidR="00273809" w:rsidRPr="00273809" w:rsidRDefault="00273809" w:rsidP="00273809">
            <w:pPr>
              <w:widowControl w:val="0"/>
              <w:tabs>
                <w:tab w:val="left" w:pos="963"/>
                <w:tab w:val="left" w:pos="3815"/>
                <w:tab w:val="left" w:pos="6565"/>
              </w:tabs>
              <w:rPr>
                <w:rFonts w:ascii="Arial" w:hAnsi="Arial" w:cs="Arial"/>
                <w:snapToGrid w:val="0"/>
                <w:sz w:val="22"/>
                <w:szCs w:val="22"/>
              </w:rPr>
            </w:pPr>
            <w:r w:rsidRPr="00273809">
              <w:rPr>
                <w:rFonts w:ascii="Arial" w:hAnsi="Arial" w:cs="Arial"/>
                <w:snapToGrid w:val="0"/>
                <w:sz w:val="22"/>
                <w:szCs w:val="22"/>
              </w:rPr>
              <w:t>:</w:t>
            </w:r>
          </w:p>
        </w:tc>
        <w:tc>
          <w:tcPr>
            <w:tcW w:w="6662" w:type="dxa"/>
          </w:tcPr>
          <w:p w:rsidR="00273809" w:rsidRPr="00273809" w:rsidRDefault="00273809" w:rsidP="00273809">
            <w:pPr>
              <w:autoSpaceDE w:val="0"/>
              <w:autoSpaceDN w:val="0"/>
              <w:adjustRightInd w:val="0"/>
              <w:rPr>
                <w:rFonts w:ascii="Arial" w:hAnsi="Arial" w:cs="Arial"/>
                <w:sz w:val="22"/>
                <w:szCs w:val="22"/>
              </w:rPr>
            </w:pPr>
            <w:r w:rsidRPr="00273809">
              <w:rPr>
                <w:rFonts w:ascii="Arial" w:hAnsi="Arial" w:cs="Arial"/>
                <w:sz w:val="22"/>
                <w:szCs w:val="22"/>
              </w:rPr>
              <w:t>To verify compliance with the provisions mentioned under "maximum allowable variations" under the following conditions:</w:t>
            </w:r>
          </w:p>
          <w:p w:rsidR="004B74EF" w:rsidRDefault="00273809">
            <w:pPr>
              <w:pStyle w:val="ListParagraph"/>
              <w:numPr>
                <w:ilvl w:val="0"/>
                <w:numId w:val="104"/>
              </w:numPr>
              <w:autoSpaceDE w:val="0"/>
              <w:autoSpaceDN w:val="0"/>
              <w:adjustRightInd w:val="0"/>
              <w:rPr>
                <w:rFonts w:ascii="Arial" w:hAnsi="Arial" w:cs="Arial"/>
                <w:sz w:val="22"/>
                <w:szCs w:val="22"/>
              </w:rPr>
            </w:pPr>
            <w:r w:rsidRPr="007A385B">
              <w:rPr>
                <w:rFonts w:ascii="Arial" w:hAnsi="Arial" w:cs="Arial"/>
                <w:sz w:val="22"/>
                <w:szCs w:val="22"/>
              </w:rPr>
              <w:t>transients due to a sudden interruption of currents in a device connected in parallel with the device under test due to the inductance of the wiring harness (pulse 2a);</w:t>
            </w:r>
          </w:p>
          <w:p w:rsidR="004B74EF" w:rsidRDefault="00273809">
            <w:pPr>
              <w:pStyle w:val="ListParagraph"/>
              <w:numPr>
                <w:ilvl w:val="0"/>
                <w:numId w:val="104"/>
              </w:numPr>
              <w:tabs>
                <w:tab w:val="left" w:pos="214"/>
              </w:tabs>
              <w:autoSpaceDE w:val="0"/>
              <w:autoSpaceDN w:val="0"/>
              <w:adjustRightInd w:val="0"/>
              <w:rPr>
                <w:rFonts w:ascii="Arial" w:hAnsi="Arial" w:cs="Arial"/>
                <w:sz w:val="22"/>
                <w:szCs w:val="22"/>
              </w:rPr>
            </w:pPr>
            <w:r w:rsidRPr="007A385B">
              <w:rPr>
                <w:rFonts w:ascii="Arial" w:hAnsi="Arial" w:cs="Arial"/>
                <w:sz w:val="22"/>
                <w:szCs w:val="22"/>
              </w:rPr>
              <w:t>transients from DC motors acting as generators after the ignition is</w:t>
            </w:r>
          </w:p>
          <w:p w:rsidR="004B74EF" w:rsidRDefault="00273809">
            <w:pPr>
              <w:pStyle w:val="ListParagraph"/>
              <w:numPr>
                <w:ilvl w:val="0"/>
                <w:numId w:val="104"/>
              </w:numPr>
              <w:tabs>
                <w:tab w:val="left" w:pos="238"/>
              </w:tabs>
              <w:autoSpaceDE w:val="0"/>
              <w:autoSpaceDN w:val="0"/>
              <w:adjustRightInd w:val="0"/>
              <w:rPr>
                <w:rFonts w:ascii="Arial" w:hAnsi="Arial" w:cs="Arial"/>
                <w:sz w:val="22"/>
                <w:szCs w:val="22"/>
              </w:rPr>
            </w:pPr>
            <w:r w:rsidRPr="007A385B">
              <w:rPr>
                <w:rFonts w:ascii="Arial" w:hAnsi="Arial" w:cs="Arial"/>
                <w:sz w:val="22"/>
                <w:szCs w:val="22"/>
              </w:rPr>
              <w:t>switched off (pulse 2b);</w:t>
            </w:r>
          </w:p>
          <w:p w:rsidR="004B74EF" w:rsidRDefault="00273809">
            <w:pPr>
              <w:pStyle w:val="ListParagraph"/>
              <w:numPr>
                <w:ilvl w:val="0"/>
                <w:numId w:val="104"/>
              </w:numPr>
              <w:tabs>
                <w:tab w:val="left" w:pos="188"/>
              </w:tabs>
              <w:autoSpaceDE w:val="0"/>
              <w:autoSpaceDN w:val="0"/>
              <w:adjustRightInd w:val="0"/>
              <w:rPr>
                <w:rFonts w:ascii="Arial" w:hAnsi="Arial" w:cs="Arial"/>
                <w:sz w:val="22"/>
                <w:szCs w:val="22"/>
              </w:rPr>
            </w:pPr>
            <w:r w:rsidRPr="007A385B">
              <w:rPr>
                <w:rFonts w:ascii="Arial" w:hAnsi="Arial" w:cs="Arial"/>
                <w:sz w:val="22"/>
                <w:szCs w:val="22"/>
              </w:rPr>
              <w:t xml:space="preserve">transients on the supply lines , which occur as a result of </w:t>
            </w:r>
            <w:r w:rsidRPr="007A385B">
              <w:rPr>
                <w:rFonts w:ascii="Arial" w:hAnsi="Arial" w:cs="Arial"/>
                <w:sz w:val="22"/>
                <w:szCs w:val="22"/>
              </w:rPr>
              <w:lastRenderedPageBreak/>
              <w:t>the switching</w:t>
            </w:r>
            <w:r w:rsidR="007A385B" w:rsidRPr="007A385B">
              <w:rPr>
                <w:rFonts w:ascii="Arial" w:hAnsi="Arial" w:cs="Arial"/>
                <w:sz w:val="22"/>
                <w:szCs w:val="22"/>
              </w:rPr>
              <w:t xml:space="preserve"> </w:t>
            </w:r>
            <w:r w:rsidRPr="007A385B">
              <w:rPr>
                <w:rFonts w:ascii="Arial" w:hAnsi="Arial" w:cs="Arial"/>
                <w:sz w:val="22"/>
                <w:szCs w:val="22"/>
              </w:rPr>
              <w:t>processes (pulses 3a and 3b);</w:t>
            </w:r>
          </w:p>
          <w:p w:rsidR="004B74EF" w:rsidRDefault="00273809">
            <w:pPr>
              <w:pStyle w:val="ListParagraph"/>
              <w:numPr>
                <w:ilvl w:val="0"/>
                <w:numId w:val="104"/>
              </w:numPr>
              <w:autoSpaceDE w:val="0"/>
              <w:autoSpaceDN w:val="0"/>
              <w:adjustRightInd w:val="0"/>
              <w:rPr>
                <w:rFonts w:ascii="Arial" w:hAnsi="Arial" w:cs="Arial"/>
                <w:sz w:val="22"/>
                <w:szCs w:val="22"/>
                <w:lang w:val="de-DE"/>
              </w:rPr>
            </w:pPr>
            <w:proofErr w:type="gramStart"/>
            <w:r w:rsidRPr="007A385B">
              <w:rPr>
                <w:rFonts w:ascii="Arial" w:hAnsi="Arial" w:cs="Arial"/>
                <w:sz w:val="22"/>
                <w:szCs w:val="22"/>
              </w:rPr>
              <w:t>voltage</w:t>
            </w:r>
            <w:proofErr w:type="gramEnd"/>
            <w:r w:rsidRPr="007A385B">
              <w:rPr>
                <w:rFonts w:ascii="Arial" w:hAnsi="Arial" w:cs="Arial"/>
                <w:sz w:val="22"/>
                <w:szCs w:val="22"/>
              </w:rPr>
              <w:t xml:space="preserve"> reductions caused by energizing the starter-motor circuits of</w:t>
            </w:r>
            <w:r w:rsidR="007A385B" w:rsidRPr="007A385B">
              <w:rPr>
                <w:rFonts w:ascii="Arial" w:hAnsi="Arial" w:cs="Arial"/>
                <w:sz w:val="22"/>
                <w:szCs w:val="22"/>
              </w:rPr>
              <w:t xml:space="preserve"> </w:t>
            </w:r>
            <w:r w:rsidRPr="007A385B">
              <w:rPr>
                <w:rFonts w:ascii="Arial" w:hAnsi="Arial" w:cs="Arial"/>
                <w:sz w:val="22"/>
                <w:szCs w:val="22"/>
                <w:lang w:val="de-DE"/>
              </w:rPr>
              <w:t>internal combustion engines (pulse 4).</w:t>
            </w:r>
          </w:p>
          <w:p w:rsidR="00273809" w:rsidRPr="00273809" w:rsidRDefault="00273809" w:rsidP="00273809">
            <w:pPr>
              <w:widowControl w:val="0"/>
              <w:tabs>
                <w:tab w:val="left" w:pos="963"/>
                <w:tab w:val="left" w:pos="3815"/>
                <w:tab w:val="left" w:pos="6565"/>
              </w:tabs>
              <w:jc w:val="center"/>
              <w:rPr>
                <w:rFonts w:ascii="Arial" w:hAnsi="Arial" w:cs="Arial"/>
                <w:snapToGrid w:val="0"/>
                <w:sz w:val="22"/>
                <w:szCs w:val="22"/>
              </w:rPr>
            </w:pPr>
          </w:p>
        </w:tc>
      </w:tr>
    </w:tbl>
    <w:p w:rsidR="00273809" w:rsidRPr="00273809" w:rsidRDefault="00273809" w:rsidP="00273809">
      <w:pPr>
        <w:widowControl w:val="0"/>
        <w:tabs>
          <w:tab w:val="left" w:pos="963"/>
          <w:tab w:val="left" w:pos="2715"/>
        </w:tabs>
        <w:rPr>
          <w:rFonts w:ascii="Arial" w:hAnsi="Arial" w:cs="Arial"/>
          <w:snapToGrid w:val="0"/>
          <w:sz w:val="22"/>
          <w:szCs w:val="22"/>
        </w:rPr>
      </w:pPr>
    </w:p>
    <w:p w:rsidR="00273809" w:rsidRPr="00273809" w:rsidRDefault="00273809" w:rsidP="00273809">
      <w:pPr>
        <w:widowControl w:val="0"/>
        <w:tabs>
          <w:tab w:val="left" w:pos="3119"/>
        </w:tabs>
        <w:rPr>
          <w:rFonts w:ascii="Arial" w:hAnsi="Arial" w:cs="Arial"/>
          <w:snapToGrid w:val="0"/>
          <w:sz w:val="22"/>
          <w:szCs w:val="22"/>
        </w:rPr>
      </w:pPr>
      <w:r w:rsidRPr="00273809">
        <w:rPr>
          <w:rFonts w:ascii="Arial" w:hAnsi="Arial" w:cs="Arial"/>
          <w:snapToGrid w:val="0"/>
          <w:sz w:val="22"/>
          <w:szCs w:val="22"/>
        </w:rPr>
        <w:t>Test severity:</w:t>
      </w:r>
      <w:r w:rsidRPr="00273809">
        <w:rPr>
          <w:rFonts w:ascii="Arial" w:hAnsi="Arial" w:cs="Arial"/>
          <w:snapToGrid w:val="0"/>
          <w:sz w:val="22"/>
          <w:szCs w:val="22"/>
        </w:rPr>
        <w:tab/>
        <w:t xml:space="preserve">Level IV of   7637-2 </w:t>
      </w:r>
      <w:r w:rsidR="008B4EA0">
        <w:rPr>
          <w:rFonts w:ascii="Arial" w:hAnsi="Arial" w:cs="Arial"/>
          <w:snapToGrid w:val="0"/>
          <w:color w:val="FF0000"/>
          <w:sz w:val="22"/>
          <w:szCs w:val="22"/>
        </w:rPr>
        <w:t>[2</w:t>
      </w:r>
      <w:r w:rsidR="009A7B98">
        <w:rPr>
          <w:rFonts w:ascii="Arial" w:hAnsi="Arial" w:cs="Arial"/>
          <w:snapToGrid w:val="0"/>
          <w:color w:val="FF0000"/>
          <w:sz w:val="22"/>
          <w:szCs w:val="22"/>
        </w:rPr>
        <w:t>5</w:t>
      </w:r>
      <w:r w:rsidR="008B4EA0">
        <w:rPr>
          <w:rFonts w:ascii="Arial" w:hAnsi="Arial" w:cs="Arial"/>
          <w:snapToGrid w:val="0"/>
          <w:color w:val="FF0000"/>
          <w:sz w:val="22"/>
          <w:szCs w:val="22"/>
        </w:rPr>
        <w:t>]:</w:t>
      </w:r>
    </w:p>
    <w:p w:rsidR="00273809" w:rsidRPr="00273809" w:rsidRDefault="00273809" w:rsidP="00273809">
      <w:pPr>
        <w:widowControl w:val="0"/>
        <w:tabs>
          <w:tab w:val="left" w:pos="3686"/>
        </w:tabs>
        <w:rPr>
          <w:rFonts w:ascii="Arial" w:hAnsi="Arial" w:cs="Arial"/>
          <w:snapToGrid w:val="0"/>
          <w:sz w:val="22"/>
          <w:szCs w:val="22"/>
        </w:rPr>
      </w:pP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701"/>
        <w:gridCol w:w="1276"/>
        <w:gridCol w:w="2126"/>
      </w:tblGrid>
      <w:tr w:rsidR="00273809" w:rsidRPr="00273809" w:rsidTr="00E80996">
        <w:tc>
          <w:tcPr>
            <w:tcW w:w="1701"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Battery voltage</w:t>
            </w:r>
          </w:p>
        </w:tc>
        <w:tc>
          <w:tcPr>
            <w:tcW w:w="1276"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Test pulse</w:t>
            </w:r>
          </w:p>
        </w:tc>
        <w:tc>
          <w:tcPr>
            <w:tcW w:w="2126"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Conducted voltage</w:t>
            </w:r>
          </w:p>
        </w:tc>
      </w:tr>
      <w:tr w:rsidR="00273809" w:rsidRPr="00273809" w:rsidTr="00E80996">
        <w:trPr>
          <w:cantSplit/>
          <w:trHeight w:val="309"/>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12 V</w:t>
            </w: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2a</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+50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2b</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+10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3a</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-150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3b</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+100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-7 V</w:t>
            </w:r>
          </w:p>
        </w:tc>
      </w:tr>
      <w:tr w:rsidR="00273809" w:rsidRPr="00273809" w:rsidTr="00E80996">
        <w:trPr>
          <w:cantSplit/>
          <w:trHeight w:val="290"/>
        </w:trPr>
        <w:tc>
          <w:tcPr>
            <w:tcW w:w="1701" w:type="dxa"/>
            <w:vMerge w:val="restart"/>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24 V</w:t>
            </w: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2a</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+50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2b</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3a</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-200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3b</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+200 V</w:t>
            </w:r>
          </w:p>
        </w:tc>
      </w:tr>
      <w:tr w:rsidR="00273809" w:rsidRPr="00273809" w:rsidTr="00E80996">
        <w:trPr>
          <w:cantSplit/>
        </w:trPr>
        <w:tc>
          <w:tcPr>
            <w:tcW w:w="1701" w:type="dxa"/>
            <w:vMerge/>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4</w:t>
            </w:r>
          </w:p>
        </w:tc>
        <w:tc>
          <w:tcPr>
            <w:tcW w:w="2126" w:type="dxa"/>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-16 V</w:t>
            </w:r>
          </w:p>
        </w:tc>
      </w:tr>
    </w:tbl>
    <w:p w:rsidR="00273809" w:rsidRPr="00273809" w:rsidRDefault="00273809" w:rsidP="00273809">
      <w:pPr>
        <w:widowControl w:val="0"/>
        <w:tabs>
          <w:tab w:val="left" w:pos="3686"/>
        </w:tabs>
        <w:rPr>
          <w:rFonts w:ascii="Arial" w:hAnsi="Arial" w:cs="Arial"/>
          <w:snapToGrid w:val="0"/>
          <w:sz w:val="22"/>
          <w:szCs w:val="22"/>
        </w:rPr>
      </w:pPr>
    </w:p>
    <w:p w:rsidR="00273809" w:rsidRPr="00273809" w:rsidRDefault="00273809" w:rsidP="007A385B">
      <w:pPr>
        <w:widowControl w:val="0"/>
        <w:tabs>
          <w:tab w:val="left" w:pos="3686"/>
        </w:tabs>
        <w:ind w:left="3600" w:hanging="3600"/>
        <w:jc w:val="both"/>
        <w:rPr>
          <w:rFonts w:ascii="Arial" w:hAnsi="Arial" w:cs="Arial"/>
          <w:snapToGrid w:val="0"/>
          <w:sz w:val="22"/>
          <w:szCs w:val="22"/>
        </w:rPr>
      </w:pPr>
      <w:r w:rsidRPr="00273809">
        <w:rPr>
          <w:rFonts w:ascii="Arial" w:hAnsi="Arial" w:cs="Arial"/>
          <w:snapToGrid w:val="0"/>
          <w:sz w:val="22"/>
          <w:szCs w:val="22"/>
        </w:rPr>
        <w:t>Maximum allowable variations:</w:t>
      </w:r>
      <w:r w:rsidRPr="00273809">
        <w:rPr>
          <w:rFonts w:ascii="Arial" w:hAnsi="Arial" w:cs="Arial"/>
          <w:snapToGrid w:val="0"/>
          <w:sz w:val="22"/>
          <w:szCs w:val="22"/>
        </w:rPr>
        <w:tab/>
        <w:t>The difference between the weight indication due to the disturbance and the indication without the disturbance either shall not exceed e or the instrument shall detect and react to a significant fault.</w:t>
      </w:r>
    </w:p>
    <w:p w:rsidR="00273809" w:rsidRPr="00273809" w:rsidRDefault="00273809" w:rsidP="00273809">
      <w:pPr>
        <w:widowControl w:val="0"/>
        <w:tabs>
          <w:tab w:val="left" w:pos="3686"/>
        </w:tabs>
        <w:jc w:val="both"/>
        <w:rPr>
          <w:rFonts w:ascii="Arial" w:hAnsi="Arial" w:cs="Arial"/>
          <w:snapToGrid w:val="0"/>
          <w:sz w:val="22"/>
          <w:szCs w:val="22"/>
        </w:rPr>
      </w:pPr>
    </w:p>
    <w:p w:rsidR="00273809" w:rsidRPr="00273809" w:rsidRDefault="00273809" w:rsidP="00273809">
      <w:pPr>
        <w:widowControl w:val="0"/>
        <w:tabs>
          <w:tab w:val="left" w:pos="3686"/>
        </w:tabs>
        <w:jc w:val="both"/>
        <w:rPr>
          <w:rFonts w:ascii="Arial" w:hAnsi="Arial" w:cs="Arial"/>
          <w:snapToGrid w:val="0"/>
          <w:sz w:val="22"/>
          <w:szCs w:val="22"/>
        </w:rPr>
      </w:pPr>
      <w:r w:rsidRPr="00273809">
        <w:rPr>
          <w:rFonts w:ascii="Arial" w:hAnsi="Arial" w:cs="Arial"/>
          <w:snapToGrid w:val="0"/>
          <w:sz w:val="22"/>
          <w:szCs w:val="22"/>
        </w:rPr>
        <w:t xml:space="preserve">Reference:  </w:t>
      </w:r>
      <w:r w:rsidR="008B4EA0">
        <w:rPr>
          <w:rFonts w:ascii="Arial" w:hAnsi="Arial" w:cs="Arial"/>
          <w:snapToGrid w:val="0"/>
          <w:color w:val="FF0000"/>
          <w:sz w:val="22"/>
          <w:szCs w:val="22"/>
        </w:rPr>
        <w:t>[28]</w:t>
      </w:r>
    </w:p>
    <w:p w:rsidR="00273809" w:rsidRPr="00273809" w:rsidRDefault="00273809" w:rsidP="00273809">
      <w:pPr>
        <w:widowControl w:val="0"/>
        <w:tabs>
          <w:tab w:val="left" w:pos="1276"/>
        </w:tabs>
        <w:rPr>
          <w:rFonts w:ascii="Arial" w:hAnsi="Arial" w:cs="Arial"/>
          <w:snapToGrid w:val="0"/>
          <w:sz w:val="22"/>
          <w:szCs w:val="22"/>
        </w:rPr>
      </w:pPr>
    </w:p>
    <w:p w:rsidR="00273809" w:rsidRPr="00273809" w:rsidRDefault="00273809" w:rsidP="007A385B">
      <w:pPr>
        <w:widowControl w:val="0"/>
        <w:tabs>
          <w:tab w:val="left" w:pos="1276"/>
        </w:tabs>
        <w:ind w:left="1275" w:hanging="1275"/>
        <w:rPr>
          <w:rFonts w:ascii="Arial" w:hAnsi="Arial" w:cs="Arial"/>
          <w:snapToGrid w:val="0"/>
          <w:sz w:val="22"/>
          <w:szCs w:val="22"/>
        </w:rPr>
      </w:pPr>
      <w:r>
        <w:rPr>
          <w:rFonts w:ascii="Arial" w:hAnsi="Arial" w:cs="Arial"/>
          <w:snapToGrid w:val="0"/>
          <w:sz w:val="22"/>
          <w:szCs w:val="22"/>
        </w:rPr>
        <w:t>A.6.3.6</w:t>
      </w:r>
      <w:r w:rsidRPr="00273809">
        <w:rPr>
          <w:rFonts w:ascii="Arial" w:hAnsi="Arial" w:cs="Arial"/>
          <w:snapToGrid w:val="0"/>
          <w:sz w:val="22"/>
          <w:szCs w:val="22"/>
        </w:rPr>
        <w:t>.2</w:t>
      </w:r>
      <w:r w:rsidRPr="00273809">
        <w:rPr>
          <w:rFonts w:ascii="Arial" w:hAnsi="Arial" w:cs="Arial"/>
          <w:snapToGrid w:val="0"/>
          <w:sz w:val="22"/>
          <w:szCs w:val="22"/>
        </w:rPr>
        <w:tab/>
        <w:t>Electrical transient transmission by capacitive and inductive coupling via lines other than supply lines</w:t>
      </w:r>
    </w:p>
    <w:p w:rsidR="00273809" w:rsidRPr="00273809" w:rsidRDefault="00273809" w:rsidP="00273809">
      <w:pPr>
        <w:widowControl w:val="0"/>
        <w:tabs>
          <w:tab w:val="left" w:pos="3140"/>
        </w:tabs>
        <w:jc w:val="both"/>
        <w:rPr>
          <w:rFonts w:ascii="Arial" w:hAnsi="Arial" w:cs="Arial"/>
          <w:snapToGrid w:val="0"/>
          <w:sz w:val="22"/>
          <w:szCs w:val="22"/>
        </w:rPr>
      </w:pPr>
    </w:p>
    <w:p w:rsidR="00273809" w:rsidRPr="008C47BE" w:rsidRDefault="00273809" w:rsidP="00273809">
      <w:pPr>
        <w:widowControl w:val="0"/>
        <w:tabs>
          <w:tab w:val="left" w:pos="204"/>
        </w:tabs>
        <w:rPr>
          <w:rFonts w:ascii="Arial" w:hAnsi="Arial" w:cs="Arial"/>
          <w:snapToGrid w:val="0"/>
          <w:sz w:val="22"/>
          <w:szCs w:val="22"/>
        </w:rPr>
      </w:pPr>
      <w:r w:rsidRPr="008C47BE">
        <w:rPr>
          <w:rFonts w:ascii="Arial" w:hAnsi="Arial" w:cs="Arial"/>
          <w:snapToGrid w:val="0"/>
          <w:sz w:val="22"/>
          <w:szCs w:val="22"/>
        </w:rPr>
        <w:t>The test consists in exposing the EUT</w:t>
      </w:r>
      <w:r w:rsidR="004A1D76">
        <w:rPr>
          <w:rFonts w:ascii="Arial" w:hAnsi="Arial" w:cs="Arial"/>
          <w:snapToGrid w:val="0"/>
          <w:sz w:val="22"/>
          <w:szCs w:val="22"/>
        </w:rPr>
        <w:t xml:space="preserve"> to conducted disturbances along lines other than supply lines.</w:t>
      </w:r>
    </w:p>
    <w:p w:rsidR="00273809" w:rsidRPr="008C47BE" w:rsidRDefault="00273809" w:rsidP="00273809">
      <w:pPr>
        <w:widowControl w:val="0"/>
        <w:tabs>
          <w:tab w:val="left" w:pos="204"/>
        </w:tabs>
        <w:rPr>
          <w:rFonts w:ascii="Arial" w:hAnsi="Arial" w:cs="Arial"/>
          <w:snapToGrid w:val="0"/>
          <w:sz w:val="22"/>
          <w:szCs w:val="22"/>
        </w:rPr>
      </w:pP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equipment:</w:t>
      </w:r>
      <w:r>
        <w:rPr>
          <w:rFonts w:ascii="Arial" w:hAnsi="Arial" w:cs="Arial"/>
          <w:snapToGrid w:val="0"/>
          <w:sz w:val="22"/>
          <w:szCs w:val="22"/>
        </w:rPr>
        <w:tab/>
        <w:t xml:space="preserve">See ISO 7637-3 </w:t>
      </w:r>
      <w:r w:rsidR="004A51F0" w:rsidRPr="004A51F0">
        <w:rPr>
          <w:rFonts w:ascii="Arial" w:hAnsi="Arial" w:cs="Arial"/>
          <w:snapToGrid w:val="0"/>
          <w:sz w:val="22"/>
          <w:szCs w:val="22"/>
        </w:rPr>
        <w:t>[26]</w:t>
      </w: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set-up:</w:t>
      </w:r>
      <w:r>
        <w:rPr>
          <w:rFonts w:ascii="Arial" w:hAnsi="Arial" w:cs="Arial"/>
          <w:snapToGrid w:val="0"/>
          <w:sz w:val="22"/>
          <w:szCs w:val="22"/>
        </w:rPr>
        <w:tab/>
        <w:t xml:space="preserve">See ISO 7637-3 </w:t>
      </w:r>
      <w:r w:rsidR="004A51F0" w:rsidRPr="004A51F0">
        <w:rPr>
          <w:rFonts w:ascii="Arial" w:hAnsi="Arial" w:cs="Arial"/>
          <w:snapToGrid w:val="0"/>
          <w:sz w:val="22"/>
          <w:szCs w:val="22"/>
        </w:rPr>
        <w:t>[26]</w:t>
      </w: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procedure:</w:t>
      </w:r>
      <w:r>
        <w:rPr>
          <w:rFonts w:ascii="Arial" w:hAnsi="Arial" w:cs="Arial"/>
          <w:snapToGrid w:val="0"/>
          <w:sz w:val="22"/>
          <w:szCs w:val="22"/>
        </w:rPr>
        <w:tab/>
        <w:t xml:space="preserve">See ISO 7637-3 </w:t>
      </w:r>
      <w:r w:rsidR="004A51F0" w:rsidRPr="004A51F0">
        <w:rPr>
          <w:rFonts w:ascii="Arial" w:hAnsi="Arial" w:cs="Arial"/>
          <w:snapToGrid w:val="0"/>
          <w:sz w:val="22"/>
          <w:szCs w:val="22"/>
        </w:rPr>
        <w:t>[26]</w:t>
      </w:r>
    </w:p>
    <w:p w:rsidR="00273809" w:rsidRPr="008C47BE" w:rsidRDefault="00273809" w:rsidP="00273809">
      <w:pPr>
        <w:widowControl w:val="0"/>
        <w:tabs>
          <w:tab w:val="left" w:pos="3140"/>
        </w:tabs>
        <w:rPr>
          <w:rFonts w:ascii="Arial" w:hAnsi="Arial" w:cs="Arial"/>
          <w:snapToGrid w:val="0"/>
          <w:sz w:val="22"/>
          <w:szCs w:val="22"/>
        </w:rPr>
      </w:pPr>
    </w:p>
    <w:p w:rsidR="00273809" w:rsidRPr="008C47BE" w:rsidRDefault="004A1D76" w:rsidP="008B4EA0">
      <w:pPr>
        <w:widowControl w:val="0"/>
        <w:tabs>
          <w:tab w:val="left" w:pos="3686"/>
        </w:tabs>
        <w:rPr>
          <w:rFonts w:ascii="Arial" w:hAnsi="Arial" w:cs="Arial"/>
          <w:snapToGrid w:val="0"/>
          <w:sz w:val="22"/>
          <w:szCs w:val="22"/>
        </w:rPr>
      </w:pPr>
      <w:r>
        <w:rPr>
          <w:rFonts w:ascii="Arial" w:hAnsi="Arial" w:cs="Arial"/>
          <w:snapToGrid w:val="0"/>
          <w:sz w:val="22"/>
          <w:szCs w:val="22"/>
        </w:rPr>
        <w:t>Applicable standard:</w:t>
      </w:r>
      <w:r>
        <w:rPr>
          <w:rFonts w:ascii="Arial" w:hAnsi="Arial" w:cs="Arial"/>
          <w:snapToGrid w:val="0"/>
          <w:sz w:val="22"/>
          <w:szCs w:val="22"/>
        </w:rPr>
        <w:tab/>
        <w:t xml:space="preserve">ISO 7637-3 </w:t>
      </w:r>
      <w:r w:rsidR="004A51F0" w:rsidRPr="004A51F0">
        <w:rPr>
          <w:rFonts w:ascii="Arial" w:hAnsi="Arial" w:cs="Arial"/>
          <w:snapToGrid w:val="0"/>
          <w:sz w:val="22"/>
          <w:szCs w:val="22"/>
        </w:rPr>
        <w:t>[26]</w:t>
      </w:r>
    </w:p>
    <w:p w:rsidR="008B4EA0" w:rsidRPr="008C47BE" w:rsidRDefault="008B4EA0" w:rsidP="00273809">
      <w:pPr>
        <w:widowControl w:val="0"/>
        <w:tabs>
          <w:tab w:val="left" w:pos="204"/>
        </w:tabs>
        <w:rPr>
          <w:rFonts w:ascii="Arial" w:hAnsi="Arial" w:cs="Arial"/>
          <w:snapToGrid w:val="0"/>
          <w:sz w:val="22"/>
          <w:szCs w:val="22"/>
        </w:rPr>
      </w:pPr>
    </w:p>
    <w:p w:rsidR="00273809" w:rsidRPr="008C47BE" w:rsidRDefault="004A1D76" w:rsidP="00273809">
      <w:pPr>
        <w:widowControl w:val="0"/>
        <w:tabs>
          <w:tab w:val="left" w:pos="204"/>
        </w:tabs>
        <w:rPr>
          <w:rFonts w:ascii="Arial" w:hAnsi="Arial" w:cs="Arial"/>
          <w:snapToGrid w:val="0"/>
          <w:sz w:val="22"/>
          <w:szCs w:val="22"/>
        </w:rPr>
      </w:pPr>
      <w:r>
        <w:rPr>
          <w:rFonts w:ascii="Arial" w:hAnsi="Arial" w:cs="Arial"/>
          <w:snapToGrid w:val="0"/>
          <w:sz w:val="22"/>
          <w:szCs w:val="22"/>
        </w:rPr>
        <w:t>Before any test, stabilize the EUT under constant environmental conditions.</w:t>
      </w:r>
    </w:p>
    <w:p w:rsidR="00273809" w:rsidRPr="008C47BE" w:rsidRDefault="00273809" w:rsidP="00273809">
      <w:pPr>
        <w:widowControl w:val="0"/>
        <w:tabs>
          <w:tab w:val="left" w:pos="204"/>
        </w:tabs>
        <w:rPr>
          <w:rFonts w:ascii="Arial" w:hAnsi="Arial" w:cs="Arial"/>
          <w:snapToGrid w:val="0"/>
          <w:sz w:val="22"/>
          <w:szCs w:val="22"/>
        </w:rPr>
      </w:pPr>
    </w:p>
    <w:p w:rsidR="00273809" w:rsidRPr="008C47BE" w:rsidRDefault="004A1D76" w:rsidP="00273809">
      <w:pPr>
        <w:widowControl w:val="0"/>
        <w:tabs>
          <w:tab w:val="left" w:pos="204"/>
        </w:tabs>
        <w:jc w:val="both"/>
        <w:rPr>
          <w:rFonts w:ascii="Arial" w:hAnsi="Arial" w:cs="Arial"/>
          <w:snapToGrid w:val="0"/>
          <w:sz w:val="22"/>
          <w:szCs w:val="22"/>
        </w:rPr>
      </w:pPr>
      <w:r>
        <w:rPr>
          <w:rFonts w:ascii="Arial" w:hAnsi="Arial" w:cs="Arial"/>
          <w:snapToGrid w:val="0"/>
          <w:sz w:val="22"/>
          <w:szCs w:val="22"/>
        </w:rPr>
        <w:t>The EUT shall be exposed to conducted disturbances of the strength and character as specified by the severity level.</w:t>
      </w:r>
    </w:p>
    <w:p w:rsidR="00273809" w:rsidRPr="008C47BE" w:rsidRDefault="00273809" w:rsidP="00273809">
      <w:pPr>
        <w:widowControl w:val="0"/>
        <w:tabs>
          <w:tab w:val="left" w:pos="204"/>
        </w:tabs>
        <w:rPr>
          <w:rFonts w:ascii="Arial" w:hAnsi="Arial" w:cs="Arial"/>
          <w:snapToGrid w:val="0"/>
          <w:sz w:val="22"/>
          <w:szCs w:val="22"/>
        </w:rPr>
      </w:pPr>
    </w:p>
    <w:p w:rsidR="00273809" w:rsidRPr="008C47BE" w:rsidRDefault="004A1D76" w:rsidP="00273809">
      <w:pPr>
        <w:widowControl w:val="0"/>
        <w:tabs>
          <w:tab w:val="left" w:pos="204"/>
        </w:tabs>
        <w:rPr>
          <w:rFonts w:ascii="Arial" w:hAnsi="Arial" w:cs="Arial"/>
          <w:snapToGrid w:val="0"/>
          <w:sz w:val="22"/>
          <w:szCs w:val="22"/>
        </w:rPr>
      </w:pPr>
      <w:r>
        <w:rPr>
          <w:rFonts w:ascii="Arial" w:hAnsi="Arial" w:cs="Arial"/>
          <w:snapToGrid w:val="0"/>
          <w:sz w:val="22"/>
          <w:szCs w:val="22"/>
        </w:rPr>
        <w:t>The test shall be performed with one small test load only.</w:t>
      </w:r>
    </w:p>
    <w:p w:rsidR="00273809" w:rsidRPr="008C47BE" w:rsidRDefault="00273809" w:rsidP="00273809">
      <w:pPr>
        <w:widowControl w:val="0"/>
        <w:tabs>
          <w:tab w:val="left" w:pos="204"/>
        </w:tabs>
        <w:rPr>
          <w:rFonts w:ascii="Arial" w:hAnsi="Arial" w:cs="Arial"/>
          <w:snapToGrid w:val="0"/>
          <w:sz w:val="22"/>
          <w:szCs w:val="22"/>
        </w:rPr>
      </w:pPr>
    </w:p>
    <w:p w:rsidR="00273809" w:rsidRPr="008C47BE" w:rsidRDefault="004A1D76" w:rsidP="00273809">
      <w:pPr>
        <w:widowControl w:val="0"/>
        <w:tabs>
          <w:tab w:val="left" w:pos="3686"/>
        </w:tabs>
        <w:rPr>
          <w:rFonts w:ascii="Arial" w:hAnsi="Arial" w:cs="Arial"/>
          <w:snapToGrid w:val="0"/>
          <w:sz w:val="22"/>
          <w:szCs w:val="22"/>
        </w:rPr>
      </w:pPr>
      <w:r>
        <w:rPr>
          <w:rFonts w:ascii="Arial" w:hAnsi="Arial" w:cs="Arial"/>
          <w:snapToGrid w:val="0"/>
          <w:sz w:val="22"/>
          <w:szCs w:val="22"/>
        </w:rPr>
        <w:t>Test severity:</w:t>
      </w:r>
      <w:r>
        <w:rPr>
          <w:rFonts w:ascii="Arial" w:hAnsi="Arial" w:cs="Arial"/>
          <w:snapToGrid w:val="0"/>
          <w:sz w:val="22"/>
          <w:szCs w:val="22"/>
        </w:rPr>
        <w:tab/>
        <w:t xml:space="preserve">according to ISO 7637-3 </w:t>
      </w:r>
      <w:r w:rsidR="004A51F0" w:rsidRPr="004A51F0">
        <w:rPr>
          <w:rFonts w:ascii="Arial" w:hAnsi="Arial" w:cs="Arial"/>
          <w:snapToGrid w:val="0"/>
          <w:sz w:val="22"/>
          <w:szCs w:val="22"/>
        </w:rPr>
        <w:t>[26]</w:t>
      </w:r>
    </w:p>
    <w:p w:rsidR="00273809" w:rsidRPr="008C47BE" w:rsidRDefault="00273809" w:rsidP="00273809">
      <w:pPr>
        <w:widowControl w:val="0"/>
        <w:tabs>
          <w:tab w:val="left" w:pos="3140"/>
        </w:tabs>
        <w:jc w:val="both"/>
        <w:rPr>
          <w:rFonts w:ascii="Arial" w:hAnsi="Arial" w:cs="Arial"/>
          <w:snapToGrid w:val="0"/>
          <w:sz w:val="22"/>
          <w:szCs w:val="22"/>
        </w:rPr>
      </w:pPr>
    </w:p>
    <w:tbl>
      <w:tblPr>
        <w:tblW w:w="9072" w:type="dxa"/>
        <w:tblInd w:w="70" w:type="dxa"/>
        <w:tblLayout w:type="fixed"/>
        <w:tblCellMar>
          <w:left w:w="70" w:type="dxa"/>
          <w:right w:w="70" w:type="dxa"/>
        </w:tblCellMar>
        <w:tblLook w:val="0000"/>
      </w:tblPr>
      <w:tblGrid>
        <w:gridCol w:w="2108"/>
        <w:gridCol w:w="160"/>
        <w:gridCol w:w="6804"/>
      </w:tblGrid>
      <w:tr w:rsidR="00273809" w:rsidRPr="008C47BE" w:rsidTr="007A385B">
        <w:tc>
          <w:tcPr>
            <w:tcW w:w="2108" w:type="dxa"/>
          </w:tcPr>
          <w:p w:rsidR="00273809" w:rsidRPr="008C47BE" w:rsidRDefault="004A1D76" w:rsidP="00273809">
            <w:pPr>
              <w:widowControl w:val="0"/>
              <w:tabs>
                <w:tab w:val="left" w:pos="963"/>
                <w:tab w:val="left" w:pos="3815"/>
                <w:tab w:val="left" w:pos="6565"/>
              </w:tabs>
              <w:rPr>
                <w:rFonts w:ascii="Arial" w:hAnsi="Arial" w:cs="Arial"/>
                <w:snapToGrid w:val="0"/>
                <w:sz w:val="22"/>
                <w:szCs w:val="22"/>
              </w:rPr>
            </w:pPr>
            <w:r>
              <w:rPr>
                <w:rFonts w:ascii="Arial" w:hAnsi="Arial" w:cs="Arial"/>
                <w:snapToGrid w:val="0"/>
                <w:sz w:val="22"/>
                <w:szCs w:val="22"/>
              </w:rPr>
              <w:t>Test pulses</w:t>
            </w:r>
          </w:p>
        </w:tc>
        <w:tc>
          <w:tcPr>
            <w:tcW w:w="160" w:type="dxa"/>
          </w:tcPr>
          <w:p w:rsidR="00273809" w:rsidRPr="008C47BE" w:rsidRDefault="004A1D76" w:rsidP="00273809">
            <w:pPr>
              <w:widowControl w:val="0"/>
              <w:tabs>
                <w:tab w:val="left" w:pos="963"/>
                <w:tab w:val="left" w:pos="3815"/>
                <w:tab w:val="left" w:pos="6565"/>
              </w:tabs>
              <w:rPr>
                <w:rFonts w:ascii="Arial" w:hAnsi="Arial" w:cs="Arial"/>
                <w:snapToGrid w:val="0"/>
                <w:sz w:val="22"/>
                <w:szCs w:val="22"/>
              </w:rPr>
            </w:pPr>
            <w:r>
              <w:rPr>
                <w:rFonts w:ascii="Arial" w:hAnsi="Arial" w:cs="Arial"/>
                <w:snapToGrid w:val="0"/>
                <w:sz w:val="22"/>
                <w:szCs w:val="22"/>
              </w:rPr>
              <w:t>:</w:t>
            </w:r>
          </w:p>
        </w:tc>
        <w:tc>
          <w:tcPr>
            <w:tcW w:w="6804" w:type="dxa"/>
          </w:tcPr>
          <w:p w:rsidR="00273809" w:rsidRPr="008C47BE" w:rsidRDefault="004A1D76" w:rsidP="00273809">
            <w:pPr>
              <w:widowControl w:val="0"/>
              <w:tabs>
                <w:tab w:val="left" w:pos="963"/>
                <w:tab w:val="left" w:pos="3815"/>
                <w:tab w:val="left" w:pos="6565"/>
              </w:tabs>
              <w:rPr>
                <w:rFonts w:ascii="Arial" w:hAnsi="Arial" w:cs="Arial"/>
                <w:snapToGrid w:val="0"/>
                <w:sz w:val="22"/>
                <w:szCs w:val="22"/>
              </w:rPr>
            </w:pPr>
            <w:r>
              <w:rPr>
                <w:rFonts w:ascii="Arial" w:hAnsi="Arial" w:cs="Arial"/>
                <w:sz w:val="22"/>
                <w:szCs w:val="22"/>
              </w:rPr>
              <w:t>Test pulses</w:t>
            </w:r>
            <w:r>
              <w:rPr>
                <w:rFonts w:ascii="Arial" w:hAnsi="Arial" w:cs="Arial"/>
                <w:snapToGrid w:val="0"/>
                <w:sz w:val="22"/>
                <w:szCs w:val="22"/>
              </w:rPr>
              <w:t xml:space="preserve">: </w:t>
            </w:r>
            <w:r>
              <w:rPr>
                <w:rFonts w:ascii="Arial" w:hAnsi="Arial" w:cs="Arial"/>
                <w:sz w:val="22"/>
                <w:szCs w:val="22"/>
              </w:rPr>
              <w:t>a and b</w:t>
            </w:r>
          </w:p>
        </w:tc>
      </w:tr>
      <w:tr w:rsidR="00273809" w:rsidRPr="008C47BE" w:rsidTr="007A385B">
        <w:tc>
          <w:tcPr>
            <w:tcW w:w="2108" w:type="dxa"/>
          </w:tcPr>
          <w:p w:rsidR="00273809" w:rsidRPr="008C47BE" w:rsidRDefault="004A1D76" w:rsidP="00273809">
            <w:pPr>
              <w:widowControl w:val="0"/>
              <w:tabs>
                <w:tab w:val="left" w:pos="963"/>
                <w:tab w:val="left" w:pos="3815"/>
                <w:tab w:val="left" w:pos="6565"/>
              </w:tabs>
              <w:rPr>
                <w:rFonts w:ascii="Arial" w:hAnsi="Arial" w:cs="Arial"/>
                <w:snapToGrid w:val="0"/>
                <w:sz w:val="22"/>
                <w:szCs w:val="22"/>
              </w:rPr>
            </w:pPr>
            <w:r>
              <w:rPr>
                <w:rFonts w:ascii="Arial" w:hAnsi="Arial" w:cs="Arial"/>
                <w:snapToGrid w:val="0"/>
                <w:sz w:val="22"/>
                <w:szCs w:val="22"/>
              </w:rPr>
              <w:t>Objective of the test</w:t>
            </w:r>
          </w:p>
        </w:tc>
        <w:tc>
          <w:tcPr>
            <w:tcW w:w="160" w:type="dxa"/>
          </w:tcPr>
          <w:p w:rsidR="00273809" w:rsidRPr="008C47BE" w:rsidRDefault="004A1D76" w:rsidP="00273809">
            <w:pPr>
              <w:widowControl w:val="0"/>
              <w:tabs>
                <w:tab w:val="left" w:pos="963"/>
                <w:tab w:val="left" w:pos="3815"/>
                <w:tab w:val="left" w:pos="6565"/>
              </w:tabs>
              <w:rPr>
                <w:rFonts w:ascii="Arial" w:hAnsi="Arial" w:cs="Arial"/>
                <w:snapToGrid w:val="0"/>
                <w:sz w:val="22"/>
                <w:szCs w:val="22"/>
              </w:rPr>
            </w:pPr>
            <w:r>
              <w:rPr>
                <w:rFonts w:ascii="Arial" w:hAnsi="Arial" w:cs="Arial"/>
                <w:snapToGrid w:val="0"/>
                <w:sz w:val="22"/>
                <w:szCs w:val="22"/>
              </w:rPr>
              <w:t>:</w:t>
            </w:r>
          </w:p>
        </w:tc>
        <w:tc>
          <w:tcPr>
            <w:tcW w:w="6804" w:type="dxa"/>
          </w:tcPr>
          <w:p w:rsidR="00273809" w:rsidRPr="008C47BE" w:rsidRDefault="004A1D76" w:rsidP="00273809">
            <w:pPr>
              <w:autoSpaceDE w:val="0"/>
              <w:autoSpaceDN w:val="0"/>
              <w:adjustRightInd w:val="0"/>
              <w:rPr>
                <w:rFonts w:ascii="Arial" w:hAnsi="Arial" w:cs="Arial"/>
                <w:snapToGrid w:val="0"/>
                <w:sz w:val="22"/>
                <w:szCs w:val="22"/>
              </w:rPr>
            </w:pPr>
            <w:r>
              <w:rPr>
                <w:rFonts w:ascii="Arial" w:hAnsi="Arial" w:cs="Arial"/>
                <w:sz w:val="22"/>
                <w:szCs w:val="22"/>
              </w:rPr>
              <w:t>To verify compliance with the provisions mentioned under "maximum allowable variations" under conditions of transients which occur on other lines as a result of the switching processes (pulses a and b)</w:t>
            </w:r>
          </w:p>
        </w:tc>
      </w:tr>
    </w:tbl>
    <w:p w:rsidR="00273809" w:rsidRPr="008C47BE" w:rsidRDefault="00273809" w:rsidP="00273809">
      <w:pPr>
        <w:widowControl w:val="0"/>
        <w:tabs>
          <w:tab w:val="left" w:pos="3686"/>
        </w:tabs>
        <w:jc w:val="both"/>
        <w:rPr>
          <w:rFonts w:ascii="Arial" w:hAnsi="Arial" w:cs="Arial"/>
          <w:snapToGrid w:val="0"/>
          <w:sz w:val="22"/>
          <w:szCs w:val="22"/>
        </w:rPr>
      </w:pPr>
    </w:p>
    <w:p w:rsidR="00273809" w:rsidRPr="008C47BE" w:rsidRDefault="004A1D76" w:rsidP="00273809">
      <w:pPr>
        <w:widowControl w:val="0"/>
        <w:tabs>
          <w:tab w:val="left" w:pos="3119"/>
        </w:tabs>
        <w:rPr>
          <w:rFonts w:ascii="Arial" w:hAnsi="Arial" w:cs="Arial"/>
          <w:snapToGrid w:val="0"/>
          <w:sz w:val="22"/>
          <w:szCs w:val="22"/>
        </w:rPr>
      </w:pPr>
      <w:r>
        <w:rPr>
          <w:rFonts w:ascii="Arial" w:hAnsi="Arial" w:cs="Arial"/>
          <w:snapToGrid w:val="0"/>
          <w:sz w:val="22"/>
          <w:szCs w:val="22"/>
        </w:rPr>
        <w:lastRenderedPageBreak/>
        <w:t>Test severity:</w:t>
      </w:r>
      <w:r>
        <w:rPr>
          <w:rFonts w:ascii="Arial" w:hAnsi="Arial" w:cs="Arial"/>
          <w:snapToGrid w:val="0"/>
          <w:sz w:val="22"/>
          <w:szCs w:val="22"/>
        </w:rPr>
        <w:tab/>
        <w:t xml:space="preserve">Level IV of ISO 7637-3 </w:t>
      </w:r>
      <w:r w:rsidR="004A51F0" w:rsidRPr="004A51F0">
        <w:rPr>
          <w:rFonts w:ascii="Arial" w:hAnsi="Arial" w:cs="Arial"/>
          <w:snapToGrid w:val="0"/>
          <w:sz w:val="22"/>
          <w:szCs w:val="22"/>
        </w:rPr>
        <w:t>[26]</w:t>
      </w:r>
    </w:p>
    <w:p w:rsidR="00273809" w:rsidRPr="00273809" w:rsidRDefault="00273809" w:rsidP="00273809">
      <w:pPr>
        <w:widowControl w:val="0"/>
        <w:tabs>
          <w:tab w:val="left" w:pos="3686"/>
        </w:tabs>
        <w:jc w:val="both"/>
        <w:rPr>
          <w:rFonts w:ascii="Arial" w:hAnsi="Arial" w:cs="Arial"/>
          <w:snapToGrid w:val="0"/>
          <w:sz w:val="22"/>
          <w:szCs w:val="22"/>
        </w:rPr>
      </w:pPr>
    </w:p>
    <w:tbl>
      <w:tblPr>
        <w:tblW w:w="0" w:type="auto"/>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843"/>
        <w:gridCol w:w="1417"/>
        <w:gridCol w:w="2268"/>
      </w:tblGrid>
      <w:tr w:rsidR="00273809" w:rsidRPr="00273809" w:rsidTr="00E80996">
        <w:tc>
          <w:tcPr>
            <w:tcW w:w="1843"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 xml:space="preserve">Battery voltage </w:t>
            </w:r>
          </w:p>
        </w:tc>
        <w:tc>
          <w:tcPr>
            <w:tcW w:w="1417"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Test pulse</w:t>
            </w:r>
          </w:p>
        </w:tc>
        <w:tc>
          <w:tcPr>
            <w:tcW w:w="2268"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Conducted voltage</w:t>
            </w:r>
          </w:p>
        </w:tc>
      </w:tr>
      <w:tr w:rsidR="00273809" w:rsidRPr="00273809" w:rsidTr="00E80996">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12 V</w:t>
            </w:r>
          </w:p>
        </w:tc>
        <w:tc>
          <w:tcPr>
            <w:tcW w:w="1417"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a</w:t>
            </w:r>
          </w:p>
        </w:tc>
        <w:tc>
          <w:tcPr>
            <w:tcW w:w="2268"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-60 V</w:t>
            </w:r>
          </w:p>
        </w:tc>
      </w:tr>
      <w:tr w:rsidR="00273809" w:rsidRPr="00273809" w:rsidTr="00E80996">
        <w:trPr>
          <w:cantSplit/>
        </w:trPr>
        <w:tc>
          <w:tcPr>
            <w:tcW w:w="1843" w:type="dxa"/>
            <w:vMerge/>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p>
        </w:tc>
        <w:tc>
          <w:tcPr>
            <w:tcW w:w="1417"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b</w:t>
            </w:r>
          </w:p>
        </w:tc>
        <w:tc>
          <w:tcPr>
            <w:tcW w:w="2268"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+40 V</w:t>
            </w:r>
          </w:p>
        </w:tc>
      </w:tr>
      <w:tr w:rsidR="00273809" w:rsidRPr="00273809" w:rsidTr="00E80996">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24 V</w:t>
            </w:r>
          </w:p>
        </w:tc>
        <w:tc>
          <w:tcPr>
            <w:tcW w:w="1417"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a</w:t>
            </w:r>
          </w:p>
        </w:tc>
        <w:tc>
          <w:tcPr>
            <w:tcW w:w="2268"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-80 V</w:t>
            </w:r>
          </w:p>
        </w:tc>
      </w:tr>
      <w:tr w:rsidR="00273809" w:rsidRPr="00273809" w:rsidTr="00E80996">
        <w:trPr>
          <w:cantSplit/>
        </w:trPr>
        <w:tc>
          <w:tcPr>
            <w:tcW w:w="1843" w:type="dxa"/>
            <w:vMerge/>
            <w:tcBorders>
              <w:top w:val="single" w:sz="4" w:space="0" w:color="auto"/>
              <w:left w:val="single" w:sz="4" w:space="0" w:color="auto"/>
              <w:bottom w:val="single" w:sz="4" w:space="0" w:color="auto"/>
              <w:right w:val="single" w:sz="4" w:space="0" w:color="auto"/>
            </w:tcBorders>
            <w:vAlign w:val="center"/>
          </w:tcPr>
          <w:p w:rsidR="00273809" w:rsidRPr="00273809" w:rsidRDefault="00273809" w:rsidP="00273809">
            <w:pPr>
              <w:widowControl w:val="0"/>
              <w:tabs>
                <w:tab w:val="left" w:pos="3686"/>
              </w:tabs>
              <w:jc w:val="center"/>
              <w:rPr>
                <w:rFonts w:ascii="Arial" w:hAnsi="Arial" w:cs="Arial"/>
                <w:snapToGrid w:val="0"/>
                <w:sz w:val="22"/>
                <w:szCs w:val="22"/>
              </w:rPr>
            </w:pPr>
          </w:p>
        </w:tc>
        <w:tc>
          <w:tcPr>
            <w:tcW w:w="1417"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b</w:t>
            </w:r>
          </w:p>
        </w:tc>
        <w:tc>
          <w:tcPr>
            <w:tcW w:w="2268" w:type="dxa"/>
            <w:tcBorders>
              <w:top w:val="single" w:sz="4" w:space="0" w:color="auto"/>
              <w:left w:val="single" w:sz="4" w:space="0" w:color="auto"/>
              <w:bottom w:val="single" w:sz="4" w:space="0" w:color="auto"/>
              <w:right w:val="single" w:sz="4" w:space="0" w:color="auto"/>
            </w:tcBorders>
          </w:tcPr>
          <w:p w:rsidR="00273809" w:rsidRPr="00273809" w:rsidRDefault="00273809" w:rsidP="00273809">
            <w:pPr>
              <w:widowControl w:val="0"/>
              <w:tabs>
                <w:tab w:val="left" w:pos="3686"/>
              </w:tabs>
              <w:jc w:val="center"/>
              <w:rPr>
                <w:rFonts w:ascii="Arial" w:hAnsi="Arial" w:cs="Arial"/>
                <w:snapToGrid w:val="0"/>
                <w:sz w:val="22"/>
                <w:szCs w:val="22"/>
              </w:rPr>
            </w:pPr>
            <w:r w:rsidRPr="00273809">
              <w:rPr>
                <w:rFonts w:ascii="Arial" w:hAnsi="Arial" w:cs="Arial"/>
                <w:snapToGrid w:val="0"/>
                <w:sz w:val="22"/>
                <w:szCs w:val="22"/>
              </w:rPr>
              <w:t>+80 V</w:t>
            </w:r>
          </w:p>
        </w:tc>
      </w:tr>
    </w:tbl>
    <w:p w:rsidR="00273809" w:rsidRPr="00273809" w:rsidRDefault="00273809" w:rsidP="00273809">
      <w:pPr>
        <w:widowControl w:val="0"/>
        <w:tabs>
          <w:tab w:val="left" w:pos="3686"/>
        </w:tabs>
        <w:jc w:val="both"/>
        <w:rPr>
          <w:rFonts w:ascii="Arial" w:hAnsi="Arial" w:cs="Arial"/>
          <w:snapToGrid w:val="0"/>
          <w:sz w:val="22"/>
          <w:szCs w:val="22"/>
        </w:rPr>
      </w:pPr>
    </w:p>
    <w:p w:rsidR="00273809" w:rsidRPr="00273809" w:rsidRDefault="00273809" w:rsidP="007A385B">
      <w:pPr>
        <w:widowControl w:val="0"/>
        <w:tabs>
          <w:tab w:val="left" w:pos="3686"/>
        </w:tabs>
        <w:ind w:left="3600" w:hanging="3600"/>
        <w:jc w:val="both"/>
        <w:rPr>
          <w:rFonts w:ascii="Arial" w:hAnsi="Arial" w:cs="Arial"/>
          <w:snapToGrid w:val="0"/>
          <w:sz w:val="22"/>
          <w:szCs w:val="22"/>
        </w:rPr>
      </w:pPr>
      <w:r w:rsidRPr="00273809">
        <w:rPr>
          <w:rFonts w:ascii="Arial" w:hAnsi="Arial" w:cs="Arial"/>
          <w:snapToGrid w:val="0"/>
          <w:sz w:val="22"/>
          <w:szCs w:val="22"/>
        </w:rPr>
        <w:t>Maximum allowable variations:</w:t>
      </w:r>
      <w:r w:rsidRPr="00273809">
        <w:rPr>
          <w:rFonts w:ascii="Arial" w:hAnsi="Arial" w:cs="Arial"/>
          <w:snapToGrid w:val="0"/>
          <w:sz w:val="22"/>
          <w:szCs w:val="22"/>
        </w:rPr>
        <w:tab/>
        <w:t>The difference between the weight indication due to the disturbance and the indication without the disturbance either shall not exceed e or the instrument shall detect and react to a significant fault.</w:t>
      </w:r>
    </w:p>
    <w:p w:rsidR="00273809" w:rsidRDefault="0027380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3809" w:rsidRDefault="0027380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3809" w:rsidRDefault="0027380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273809" w:rsidRPr="00966C41" w:rsidRDefault="00273809"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A.7</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Span stability test (</w:t>
      </w:r>
      <w:r w:rsidR="0026323D">
        <w:rPr>
          <w:rFonts w:ascii="Arial" w:hAnsi="Arial"/>
          <w:spacing w:val="-3"/>
          <w:sz w:val="22"/>
        </w:rPr>
        <w:t>7.10.3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0" w:type="auto"/>
        <w:tblInd w:w="56" w:type="dxa"/>
        <w:tblLayout w:type="fixed"/>
        <w:tblCellMar>
          <w:left w:w="56" w:type="dxa"/>
          <w:right w:w="56" w:type="dxa"/>
        </w:tblCellMar>
        <w:tblLook w:val="0000"/>
      </w:tblPr>
      <w:tblGrid>
        <w:gridCol w:w="3312"/>
        <w:gridCol w:w="5619"/>
      </w:tblGrid>
      <w:tr w:rsidR="004B40A8" w:rsidTr="003A2F45">
        <w:tc>
          <w:tcPr>
            <w:tcW w:w="3312" w:type="dxa"/>
          </w:tcPr>
          <w:p w:rsidR="004B40A8" w:rsidRDefault="00514A76"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fldChar w:fldCharType="begin"/>
            </w:r>
            <w:r w:rsidR="004B40A8">
              <w:rPr>
                <w:rFonts w:ascii="Arial" w:hAnsi="Arial"/>
                <w:spacing w:val="-3"/>
                <w:sz w:val="22"/>
                <w:lang w:val="fr-FR"/>
              </w:rPr>
              <w:instrText xml:space="preserve">PRIVATE </w:instrText>
            </w:r>
            <w:r>
              <w:rPr>
                <w:rFonts w:ascii="Arial" w:hAnsi="Arial"/>
                <w:spacing w:val="-3"/>
                <w:sz w:val="22"/>
                <w:lang w:val="fr-FR"/>
              </w:rPr>
              <w:fldChar w:fldCharType="end"/>
            </w:r>
            <w:r w:rsidR="004B40A8">
              <w:rPr>
                <w:rFonts w:ascii="Arial" w:hAnsi="Arial"/>
                <w:spacing w:val="-3"/>
                <w:sz w:val="22"/>
                <w:lang w:val="fr-FR"/>
              </w:rPr>
              <w:t>Test method:</w:t>
            </w:r>
          </w:p>
        </w:tc>
        <w:tc>
          <w:tcPr>
            <w:tcW w:w="5619"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Span stability.</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Object of the test:</w:t>
            </w:r>
          </w:p>
        </w:tc>
        <w:tc>
          <w:tcPr>
            <w:tcW w:w="5619" w:type="dxa"/>
          </w:tcPr>
          <w:p w:rsidR="004B40A8" w:rsidRPr="00966C41" w:rsidRDefault="004B40A8" w:rsidP="0026323D">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To verify compliance with the provisions given in </w:t>
            </w:r>
            <w:r w:rsidR="0026323D">
              <w:rPr>
                <w:rFonts w:ascii="Arial" w:hAnsi="Arial"/>
                <w:spacing w:val="-3"/>
                <w:sz w:val="22"/>
              </w:rPr>
              <w:t>7.10.3</w:t>
            </w:r>
            <w:r w:rsidRPr="00966C41">
              <w:rPr>
                <w:rFonts w:ascii="Arial" w:hAnsi="Arial"/>
                <w:spacing w:val="-3"/>
                <w:sz w:val="22"/>
              </w:rPr>
              <w:t xml:space="preserve"> after the EUT has been subjected to the performance tests.</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Reference to standard:</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No </w:t>
            </w:r>
            <w:proofErr w:type="gramStart"/>
            <w:r w:rsidRPr="00966C41">
              <w:rPr>
                <w:rFonts w:ascii="Arial" w:hAnsi="Arial"/>
                <w:spacing w:val="-3"/>
                <w:sz w:val="22"/>
              </w:rPr>
              <w:t>reference to international standards are</w:t>
            </w:r>
            <w:proofErr w:type="gramEnd"/>
            <w:r w:rsidRPr="00966C41">
              <w:rPr>
                <w:rFonts w:ascii="Arial" w:hAnsi="Arial"/>
                <w:spacing w:val="-3"/>
                <w:sz w:val="22"/>
              </w:rPr>
              <w:t xml:space="preserve"> given.</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procedure in brief:</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The test consists of observing the variations of error of the EUT under sufficiently constant ambient conditions (reasonably constant conditions in a normal laboratory environment) at various intervals, before, during and after the EUT has been subjected to performance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performance tests shall include the temperature test and, if applicable, the damp heat test. Other performance tests listed in this Annex may be performed.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3A5FAE">
            <w:pPr>
              <w:tabs>
                <w:tab w:val="left" w:pos="0"/>
                <w:tab w:val="left" w:pos="177"/>
                <w:tab w:val="left" w:pos="355"/>
                <w:tab w:val="left" w:pos="532"/>
                <w:tab w:val="left" w:pos="888"/>
                <w:tab w:val="left" w:pos="1400"/>
                <w:tab w:val="left" w:pos="1440"/>
                <w:tab w:val="left" w:pos="1500"/>
              </w:tabs>
              <w:suppressAutoHyphens/>
              <w:spacing w:after="111"/>
              <w:jc w:val="both"/>
              <w:rPr>
                <w:rFonts w:ascii="Arial" w:hAnsi="Arial"/>
                <w:spacing w:val="-3"/>
                <w:sz w:val="22"/>
              </w:rPr>
            </w:pPr>
            <w:r w:rsidRPr="00966C41">
              <w:rPr>
                <w:rFonts w:ascii="Arial" w:hAnsi="Arial"/>
                <w:spacing w:val="-3"/>
                <w:sz w:val="22"/>
              </w:rPr>
              <w:t xml:space="preserve">The EUT shall be disconnected from the power supply two times for at least 8 hours during the period of the test. The number of disconnections may be increased if the manufacturer of the </w:t>
            </w:r>
            <w:r w:rsidR="00785941">
              <w:rPr>
                <w:rFonts w:ascii="Arial" w:hAnsi="Arial"/>
                <w:spacing w:val="-3"/>
                <w:sz w:val="22"/>
              </w:rPr>
              <w:t>AGFI</w:t>
            </w:r>
            <w:r w:rsidRPr="00966C41">
              <w:rPr>
                <w:rFonts w:ascii="Arial" w:hAnsi="Arial"/>
                <w:spacing w:val="-3"/>
                <w:sz w:val="22"/>
              </w:rPr>
              <w:t xml:space="preserve"> specifies so or at the discretion of the approved authority in the absence of any such specification.</w:t>
            </w:r>
          </w:p>
        </w:tc>
      </w:tr>
      <w:tr w:rsidR="004B40A8" w:rsidRPr="00966C41" w:rsidTr="003A2F45">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In the conduct of this test, the operating instructions for the instrument as supplied by the manufacturer shall be considered.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EUT shall be stabilized at sufficiently constant ambient conditions after switch-on for at least 5 hours, and at least 16 hours after the temperature and damp heat tests have been performed.</w:t>
            </w:r>
          </w:p>
        </w:tc>
      </w:tr>
      <w:tr w:rsidR="004B40A8" w:rsidRPr="00966C41" w:rsidTr="003A2F45">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severities:</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Test duration: 28 days or over the period necessary for the conduct of the performance tests, whichever is </w:t>
            </w:r>
            <w:proofErr w:type="gramStart"/>
            <w:r w:rsidRPr="00966C41">
              <w:rPr>
                <w:rFonts w:ascii="Arial" w:hAnsi="Arial"/>
                <w:spacing w:val="-3"/>
                <w:sz w:val="22"/>
              </w:rPr>
              <w:t>less.</w:t>
            </w:r>
            <w:proofErr w:type="gramEnd"/>
          </w:p>
        </w:tc>
      </w:tr>
      <w:tr w:rsidR="004B40A8" w:rsidTr="003A2F45">
        <w:tc>
          <w:tcPr>
            <w:tcW w:w="3312"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lastRenderedPageBreak/>
              <w:t>Time t (days) between tests:</w:t>
            </w:r>
          </w:p>
        </w:tc>
        <w:tc>
          <w:tcPr>
            <w:tcW w:w="5619"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 xml:space="preserve">0.5 </w:t>
            </w:r>
            <w:r>
              <w:rPr>
                <w:rFonts w:ascii="Arial" w:hAnsi="Arial"/>
                <w:spacing w:val="-3"/>
                <w:sz w:val="22"/>
                <w:lang w:val="fr-FR"/>
              </w:rPr>
              <w:sym w:font="Symbol" w:char="F0A3"/>
            </w:r>
            <w:r>
              <w:rPr>
                <w:rFonts w:ascii="Arial" w:hAnsi="Arial"/>
                <w:spacing w:val="-3"/>
                <w:sz w:val="22"/>
                <w:lang w:val="fr-FR"/>
              </w:rPr>
              <w:t xml:space="preserve"> t </w:t>
            </w:r>
            <w:r>
              <w:rPr>
                <w:rFonts w:ascii="Arial" w:hAnsi="Arial"/>
                <w:spacing w:val="-3"/>
                <w:sz w:val="22"/>
                <w:lang w:val="fr-FR"/>
              </w:rPr>
              <w:sym w:font="Symbol" w:char="F0A3"/>
            </w:r>
            <w:r>
              <w:rPr>
                <w:rFonts w:ascii="Arial" w:hAnsi="Arial"/>
                <w:spacing w:val="-3"/>
                <w:sz w:val="22"/>
                <w:lang w:val="fr-FR"/>
              </w:rPr>
              <w:t xml:space="preserve"> 10</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load:</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A static test load near Max; the same test weights shall be used throughout the test.</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Maximum allowable variations:</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 xml:space="preserve">The variation in the indication of the test load shall not exceed half of the absolute value of the </w:t>
            </w:r>
            <w:r w:rsidR="002A6595">
              <w:rPr>
                <w:rFonts w:ascii="Arial" w:hAnsi="Arial"/>
                <w:spacing w:val="-3"/>
                <w:sz w:val="22"/>
              </w:rPr>
              <w:t>mpe</w:t>
            </w:r>
            <w:r w:rsidRPr="00966C41">
              <w:rPr>
                <w:rFonts w:ascii="Arial" w:hAnsi="Arial"/>
                <w:spacing w:val="-3"/>
                <w:sz w:val="22"/>
              </w:rPr>
              <w:t xml:space="preserve"> for influence factor tests (</w:t>
            </w:r>
            <w:r w:rsidR="00935367">
              <w:rPr>
                <w:rFonts w:ascii="Arial" w:hAnsi="Arial"/>
                <w:spacing w:val="-3"/>
                <w:sz w:val="22"/>
              </w:rPr>
              <w:t>4.3</w:t>
            </w:r>
            <w:r w:rsidR="003F0F71">
              <w:rPr>
                <w:rFonts w:ascii="Arial" w:hAnsi="Arial"/>
                <w:spacing w:val="-3"/>
                <w:sz w:val="22"/>
              </w:rPr>
              <w:t>.2</w:t>
            </w:r>
            <w:r w:rsidRPr="00966C41">
              <w:rPr>
                <w:rFonts w:ascii="Arial" w:hAnsi="Arial"/>
                <w:spacing w:val="-3"/>
                <w:sz w:val="22"/>
              </w:rPr>
              <w:t>) for the test load applied on any of the (n) tests conducted.</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Number of tests (n):</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roofErr w:type="gramStart"/>
            <w:r w:rsidRPr="00966C41">
              <w:rPr>
                <w:rFonts w:ascii="Arial" w:hAnsi="Arial"/>
                <w:spacing w:val="-3"/>
                <w:sz w:val="22"/>
              </w:rPr>
              <w:t>n</w:t>
            </w:r>
            <w:proofErr w:type="gramEnd"/>
            <w:r w:rsidRPr="00966C41">
              <w:rPr>
                <w:rFonts w:ascii="Arial" w:hAnsi="Arial"/>
                <w:spacing w:val="-3"/>
                <w:sz w:val="22"/>
              </w:rPr>
              <w:t xml:space="preserve"> </w:t>
            </w:r>
            <w:r>
              <w:rPr>
                <w:rFonts w:ascii="Arial" w:hAnsi="Arial"/>
                <w:spacing w:val="-3"/>
                <w:sz w:val="22"/>
                <w:lang w:val="fr-FR"/>
              </w:rPr>
              <w:sym w:font="Symbol" w:char="F0B3"/>
            </w:r>
            <w:r w:rsidRPr="00966C41">
              <w:rPr>
                <w:rFonts w:ascii="Arial" w:hAnsi="Arial"/>
                <w:spacing w:val="-3"/>
                <w:sz w:val="22"/>
              </w:rPr>
              <w:t xml:space="preserve"> 8. If the test results indicate a trend more than half the permissible variation specified above, conduct additional tests until the trend comes to rest or reverses itself, or until the error exceeds the maximum permissible variation.</w:t>
            </w:r>
          </w:p>
        </w:tc>
      </w:tr>
      <w:tr w:rsidR="004B40A8"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Precondition:</w:t>
            </w:r>
          </w:p>
        </w:tc>
        <w:tc>
          <w:tcPr>
            <w:tcW w:w="5619"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None required.</w:t>
            </w:r>
          </w:p>
        </w:tc>
      </w:tr>
      <w:tr w:rsidR="004B40A8"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equipment:</w:t>
            </w:r>
          </w:p>
        </w:tc>
        <w:tc>
          <w:tcPr>
            <w:tcW w:w="5619"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Verified mass standards.</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Condition of the EUT:</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r w:rsidRPr="00966C41">
              <w:rPr>
                <w:rFonts w:ascii="Arial" w:hAnsi="Arial"/>
                <w:spacing w:val="-3"/>
                <w:sz w:val="22"/>
              </w:rPr>
              <w:t>Adjust the EUT as close to zero indication as practicable before each test.</w:t>
            </w:r>
          </w:p>
        </w:tc>
      </w:tr>
      <w:tr w:rsidR="004B40A8" w:rsidRPr="00966C41" w:rsidTr="003A2F45">
        <w:tc>
          <w:tcPr>
            <w:tcW w:w="3312" w:type="dxa"/>
          </w:tcPr>
          <w:p w:rsidR="004B40A8" w:rsidRDefault="004B40A8"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lang w:val="fr-FR"/>
              </w:rPr>
            </w:pPr>
            <w:r>
              <w:rPr>
                <w:rFonts w:ascii="Arial" w:hAnsi="Arial"/>
                <w:spacing w:val="-3"/>
                <w:sz w:val="22"/>
                <w:lang w:val="fr-FR"/>
              </w:rPr>
              <w:t>Test sequence:</w:t>
            </w:r>
          </w:p>
        </w:tc>
        <w:tc>
          <w:tcPr>
            <w:tcW w:w="5619" w:type="dxa"/>
          </w:tcPr>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Stabilize all factors at nominal reference conditions. If the instrument is provided with automatic zero-setting it shall not be in operation.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Apply the test load (or simulated load) and record the following data:</w:t>
            </w:r>
          </w:p>
          <w:p w:rsidR="004B40A8" w:rsidRPr="00966C41" w:rsidRDefault="004B40A8" w:rsidP="00F33CE5">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D</w:t>
            </w:r>
            <w:r w:rsidR="004B40A8" w:rsidRPr="00966C41">
              <w:rPr>
                <w:rFonts w:ascii="Arial" w:hAnsi="Arial"/>
                <w:spacing w:val="-3"/>
                <w:sz w:val="22"/>
              </w:rPr>
              <w:t>ate and time</w:t>
            </w: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T</w:t>
            </w:r>
            <w:r w:rsidR="004B40A8" w:rsidRPr="00966C41">
              <w:rPr>
                <w:rFonts w:ascii="Arial" w:hAnsi="Arial"/>
                <w:spacing w:val="-3"/>
                <w:sz w:val="22"/>
              </w:rPr>
              <w:t>emperature</w:t>
            </w: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B</w:t>
            </w:r>
            <w:r w:rsidR="004B40A8" w:rsidRPr="00966C41">
              <w:rPr>
                <w:rFonts w:ascii="Arial" w:hAnsi="Arial"/>
                <w:spacing w:val="-3"/>
                <w:sz w:val="22"/>
              </w:rPr>
              <w:t>arometric pressure</w:t>
            </w: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R</w:t>
            </w:r>
            <w:r w:rsidR="004B40A8" w:rsidRPr="00966C41">
              <w:rPr>
                <w:rFonts w:ascii="Arial" w:hAnsi="Arial"/>
                <w:spacing w:val="-3"/>
                <w:sz w:val="22"/>
              </w:rPr>
              <w:t>elative humidity</w:t>
            </w: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T</w:t>
            </w:r>
            <w:r w:rsidR="004B40A8" w:rsidRPr="00966C41">
              <w:rPr>
                <w:rFonts w:ascii="Arial" w:hAnsi="Arial"/>
                <w:spacing w:val="-3"/>
                <w:sz w:val="22"/>
              </w:rPr>
              <w:t>est load</w:t>
            </w:r>
          </w:p>
          <w:p w:rsidR="004B74EF" w:rsidRDefault="00AA0A29">
            <w:pPr>
              <w:numPr>
                <w:ilvl w:val="0"/>
                <w:numId w:val="59"/>
              </w:numPr>
              <w:tabs>
                <w:tab w:val="left" w:pos="0"/>
                <w:tab w:val="left" w:pos="177"/>
                <w:tab w:val="left" w:pos="355"/>
                <w:tab w:val="left" w:pos="532"/>
                <w:tab w:val="left" w:pos="731"/>
                <w:tab w:val="left" w:pos="1400"/>
                <w:tab w:val="left" w:pos="1452"/>
                <w:tab w:val="left" w:pos="1500"/>
              </w:tabs>
              <w:suppressAutoHyphens/>
              <w:jc w:val="both"/>
              <w:rPr>
                <w:rFonts w:ascii="Arial" w:hAnsi="Arial"/>
                <w:spacing w:val="-3"/>
                <w:sz w:val="22"/>
              </w:rPr>
            </w:pPr>
            <w:r>
              <w:rPr>
                <w:rFonts w:ascii="Arial" w:hAnsi="Arial"/>
                <w:spacing w:val="-3"/>
                <w:sz w:val="22"/>
              </w:rPr>
              <w:t>I</w:t>
            </w:r>
            <w:r w:rsidR="004B40A8" w:rsidRPr="00966C41">
              <w:rPr>
                <w:rFonts w:ascii="Arial" w:hAnsi="Arial"/>
                <w:spacing w:val="-3"/>
                <w:sz w:val="22"/>
              </w:rPr>
              <w:t>ndication</w:t>
            </w: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E</w:t>
            </w:r>
            <w:r w:rsidR="004B40A8" w:rsidRPr="00966C41">
              <w:rPr>
                <w:rFonts w:ascii="Arial" w:hAnsi="Arial"/>
                <w:spacing w:val="-3"/>
                <w:sz w:val="22"/>
              </w:rPr>
              <w:t>rrors</w:t>
            </w:r>
          </w:p>
          <w:p w:rsidR="004B74EF" w:rsidRDefault="00AA0A29">
            <w:pPr>
              <w:numPr>
                <w:ilvl w:val="0"/>
                <w:numId w:val="59"/>
              </w:num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C</w:t>
            </w:r>
            <w:r w:rsidR="004B40A8" w:rsidRPr="00966C41">
              <w:rPr>
                <w:rFonts w:ascii="Arial" w:hAnsi="Arial"/>
                <w:spacing w:val="-3"/>
                <w:sz w:val="22"/>
              </w:rPr>
              <w:t>hanges in test location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A133AF"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A</w:t>
            </w:r>
            <w:r w:rsidRPr="00966C41">
              <w:rPr>
                <w:rFonts w:ascii="Arial" w:hAnsi="Arial"/>
                <w:spacing w:val="-3"/>
                <w:sz w:val="22"/>
              </w:rPr>
              <w:t xml:space="preserve">nd </w:t>
            </w:r>
            <w:r w:rsidR="004B40A8" w:rsidRPr="00966C41">
              <w:rPr>
                <w:rFonts w:ascii="Arial" w:hAnsi="Arial"/>
                <w:spacing w:val="-3"/>
                <w:sz w:val="22"/>
              </w:rPr>
              <w:t>apply all necessary corrections resulting from variations of temperature, pressure, etc. between the various measurements.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At the first measurement immediately repeat zeroing and loading four times to determine the average value of error. For the next measurements perform only one, unless either the result is outside the specified tolerance or the range of the five readings of the initial measurement was more than 1/10 of the maximum permissible variation.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Repeat this test at periodic intervals during and after the conduct of the various performance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after="111"/>
              <w:jc w:val="both"/>
              <w:rPr>
                <w:rFonts w:ascii="Arial" w:hAnsi="Arial"/>
                <w:spacing w:val="-3"/>
                <w:sz w:val="22"/>
              </w:rPr>
            </w:pPr>
            <w:r w:rsidRPr="00966C41">
              <w:rPr>
                <w:rFonts w:ascii="Arial" w:hAnsi="Arial"/>
                <w:spacing w:val="-3"/>
                <w:sz w:val="22"/>
              </w:rPr>
              <w:t>Allow full recovery of the EUT before any other tests are performed.</w:t>
            </w:r>
          </w:p>
        </w:tc>
      </w:tr>
      <w:tr w:rsidR="00F33CE5" w:rsidRPr="00966C41" w:rsidTr="003A2F45">
        <w:tc>
          <w:tcPr>
            <w:tcW w:w="3312" w:type="dxa"/>
          </w:tcPr>
          <w:p w:rsidR="00F33CE5" w:rsidRPr="00633E40" w:rsidRDefault="00F33CE5" w:rsidP="008F1028">
            <w:pPr>
              <w:tabs>
                <w:tab w:val="left" w:pos="0"/>
                <w:tab w:val="left" w:pos="177"/>
                <w:tab w:val="left" w:pos="355"/>
                <w:tab w:val="left" w:pos="532"/>
                <w:tab w:val="left" w:pos="888"/>
                <w:tab w:val="left" w:pos="1400"/>
                <w:tab w:val="left" w:pos="1440"/>
                <w:tab w:val="left" w:pos="1500"/>
              </w:tabs>
              <w:suppressAutoHyphens/>
              <w:spacing w:before="2" w:after="111"/>
              <w:jc w:val="both"/>
              <w:rPr>
                <w:rFonts w:ascii="Arial" w:hAnsi="Arial"/>
                <w:spacing w:val="-3"/>
                <w:sz w:val="22"/>
              </w:rPr>
            </w:pPr>
          </w:p>
        </w:tc>
        <w:tc>
          <w:tcPr>
            <w:tcW w:w="5619" w:type="dxa"/>
          </w:tcPr>
          <w:p w:rsidR="00F33CE5" w:rsidRPr="00966C41" w:rsidRDefault="00F33CE5" w:rsidP="008F1028">
            <w:pPr>
              <w:tabs>
                <w:tab w:val="left" w:pos="0"/>
                <w:tab w:val="left" w:pos="177"/>
                <w:tab w:val="left" w:pos="355"/>
                <w:tab w:val="left" w:pos="532"/>
                <w:tab w:val="left" w:pos="888"/>
                <w:tab w:val="left" w:pos="1400"/>
                <w:tab w:val="left" w:pos="1440"/>
                <w:tab w:val="left" w:pos="1500"/>
              </w:tabs>
              <w:suppressAutoHyphens/>
              <w:spacing w:before="2"/>
              <w:jc w:val="both"/>
              <w:rPr>
                <w:rFonts w:ascii="Arial" w:hAnsi="Arial"/>
                <w:spacing w:val="-3"/>
                <w:sz w:val="22"/>
              </w:rPr>
            </w:pPr>
          </w:p>
        </w:tc>
      </w:tr>
    </w:tbl>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b/>
          <w:spacing w:val="-3"/>
          <w:sz w:val="22"/>
        </w:rPr>
        <w:t>Procedure for material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lastRenderedPageBreak/>
        <w:t>A.8.1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Material tests at </w:t>
      </w:r>
      <w:r w:rsidR="001179FD">
        <w:rPr>
          <w:rFonts w:ascii="Arial" w:hAnsi="Arial"/>
          <w:spacing w:val="-3"/>
          <w:sz w:val="22"/>
        </w:rPr>
        <w:t>type</w:t>
      </w:r>
      <w:r w:rsidRPr="00966C41">
        <w:rPr>
          <w:rFonts w:ascii="Arial" w:hAnsi="Arial"/>
          <w:spacing w:val="-3"/>
          <w:sz w:val="22"/>
        </w:rPr>
        <w:t xml:space="preserve"> evaluation (</w:t>
      </w:r>
      <w:r w:rsidR="00C97001">
        <w:rPr>
          <w:rFonts w:ascii="Arial" w:hAnsi="Arial"/>
          <w:spacing w:val="-3"/>
          <w:sz w:val="22"/>
        </w:rPr>
        <w:t>8.2</w:t>
      </w:r>
      <w:r w:rsidRPr="00966C41">
        <w:rPr>
          <w:rFonts w:ascii="Arial" w:hAnsi="Arial"/>
          <w:spacing w:val="-3"/>
          <w:sz w:val="22"/>
        </w:rPr>
        <w:t>.3.1)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Operational tests with material shall be done on a complete </w:t>
      </w:r>
      <w:r w:rsidR="00785941">
        <w:rPr>
          <w:rFonts w:ascii="Arial" w:hAnsi="Arial"/>
          <w:spacing w:val="-3"/>
          <w:sz w:val="22"/>
        </w:rPr>
        <w:t>AGFI</w:t>
      </w:r>
      <w:r w:rsidRPr="00966C41">
        <w:rPr>
          <w:rFonts w:ascii="Arial" w:hAnsi="Arial"/>
          <w:spacing w:val="-3"/>
          <w:sz w:val="22"/>
        </w:rPr>
        <w:t xml:space="preserve"> to assess compliance with the requirements of </w:t>
      </w:r>
      <w:r w:rsidR="00886D68">
        <w:rPr>
          <w:rFonts w:ascii="Arial" w:hAnsi="Arial"/>
          <w:spacing w:val="-3"/>
          <w:sz w:val="22"/>
        </w:rPr>
        <w:t xml:space="preserve">clause </w:t>
      </w:r>
      <w:r w:rsidR="00CE6DCF">
        <w:rPr>
          <w:rFonts w:ascii="Arial" w:hAnsi="Arial"/>
          <w:spacing w:val="-3"/>
          <w:sz w:val="22"/>
        </w:rPr>
        <w:t>6</w:t>
      </w:r>
      <w:r w:rsidRPr="00966C41">
        <w:rPr>
          <w:rFonts w:ascii="Arial" w:hAnsi="Arial"/>
          <w:spacing w:val="-3"/>
          <w:sz w:val="22"/>
        </w:rPr>
        <w:t xml:space="preserve"> with material for the test load as specified in </w:t>
      </w:r>
      <w:r w:rsidR="00C97001">
        <w:rPr>
          <w:rFonts w:ascii="Arial" w:hAnsi="Arial"/>
          <w:spacing w:val="-3"/>
          <w:sz w:val="22"/>
        </w:rPr>
        <w:t>8.2</w:t>
      </w:r>
      <w:r w:rsidRPr="00966C41">
        <w:rPr>
          <w:rFonts w:ascii="Arial" w:hAnsi="Arial"/>
          <w:spacing w:val="-3"/>
          <w:sz w:val="22"/>
        </w:rPr>
        <w:t>.3.1.</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33C00" w:rsidP="008F1028">
      <w:pPr>
        <w:tabs>
          <w:tab w:val="left" w:pos="0"/>
          <w:tab w:val="left" w:pos="177"/>
          <w:tab w:val="left" w:pos="355"/>
          <w:tab w:val="left" w:pos="532"/>
          <w:tab w:val="left" w:pos="888"/>
          <w:tab w:val="left" w:pos="1400"/>
          <w:tab w:val="left" w:pos="1440"/>
          <w:tab w:val="left" w:pos="1500"/>
        </w:tabs>
        <w:suppressAutoHyphens/>
        <w:ind w:left="-266"/>
        <w:jc w:val="both"/>
        <w:rPr>
          <w:rFonts w:ascii="Arial" w:hAnsi="Arial"/>
          <w:spacing w:val="-3"/>
          <w:sz w:val="22"/>
        </w:rPr>
      </w:pPr>
      <w:r>
        <w:rPr>
          <w:rFonts w:ascii="Arial" w:hAnsi="Arial"/>
          <w:b/>
          <w:spacing w:val="-3"/>
          <w:sz w:val="22"/>
        </w:rPr>
        <w:tab/>
      </w:r>
      <w:r w:rsidR="004B40A8" w:rsidRPr="00966C41">
        <w:rPr>
          <w:rFonts w:ascii="Arial" w:hAnsi="Arial"/>
          <w:b/>
          <w:spacing w:val="-3"/>
          <w:sz w:val="22"/>
        </w:rPr>
        <w:t>A.8.1.1</w:t>
      </w:r>
      <w:r w:rsidR="004B40A8" w:rsidRPr="00966C41">
        <w:rPr>
          <w:rFonts w:ascii="Arial" w:hAnsi="Arial"/>
          <w:spacing w:val="-3"/>
          <w:sz w:val="22"/>
        </w:rPr>
        <w:t>  </w:t>
      </w:r>
      <w:r w:rsidR="004B40A8" w:rsidRPr="00966C41">
        <w:rPr>
          <w:rFonts w:ascii="Arial" w:hAnsi="Arial"/>
          <w:spacing w:val="-3"/>
          <w:sz w:val="22"/>
        </w:rPr>
        <w:tab/>
      </w:r>
      <w:r w:rsidR="004B40A8" w:rsidRPr="00966C41">
        <w:rPr>
          <w:rFonts w:ascii="Arial" w:hAnsi="Arial"/>
          <w:spacing w:val="-3"/>
          <w:sz w:val="22"/>
        </w:rPr>
        <w:tab/>
      </w:r>
      <w:r w:rsidR="004B40A8" w:rsidRPr="00966C41">
        <w:rPr>
          <w:rFonts w:ascii="Arial" w:hAnsi="Arial"/>
          <w:spacing w:val="-3"/>
          <w:sz w:val="22"/>
        </w:rPr>
        <w:tab/>
        <w:t xml:space="preserve">Feeding device (details as given in </w:t>
      </w:r>
      <w:r w:rsidR="00D301E1">
        <w:rPr>
          <w:rFonts w:ascii="Arial" w:hAnsi="Arial"/>
          <w:spacing w:val="-3"/>
          <w:sz w:val="22"/>
        </w:rPr>
        <w:t>5.6</w:t>
      </w:r>
      <w:r w:rsidR="004B40A8"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Check that the feeding device provides sufficient and regular flow rate.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Check that any adjustable feed device has an indication of the direction of movement corresponding to the sense of the adjustment of the feed (where applicable).</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w:t>
      </w:r>
      <w:r w:rsidR="00785941">
        <w:rPr>
          <w:rFonts w:ascii="Arial" w:hAnsi="Arial"/>
          <w:spacing w:val="-3"/>
          <w:sz w:val="22"/>
        </w:rPr>
        <w:t>AGFI</w:t>
      </w:r>
      <w:r w:rsidRPr="00966C41">
        <w:rPr>
          <w:rFonts w:ascii="Arial" w:hAnsi="Arial"/>
          <w:spacing w:val="-3"/>
          <w:sz w:val="22"/>
        </w:rPr>
        <w:t xml:space="preserve">s using the subtractive weighing principle check that residual material retained at the feeding device after each load is delivered, is negligible relative to </w:t>
      </w:r>
      <w:r w:rsidR="00EF7A1C">
        <w:rPr>
          <w:rFonts w:ascii="Arial" w:hAnsi="Arial"/>
          <w:spacing w:val="-3"/>
          <w:sz w:val="22"/>
        </w:rPr>
        <w:t>error limitation</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A.8.1.2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Load receptor (details as given in </w:t>
      </w:r>
      <w:r w:rsidR="00D301E1">
        <w:rPr>
          <w:rFonts w:ascii="Arial" w:hAnsi="Arial"/>
          <w:spacing w:val="-3"/>
          <w:sz w:val="22"/>
        </w:rPr>
        <w:t>5.7</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w:t>
      </w:r>
      <w:r w:rsidR="00785941">
        <w:rPr>
          <w:rFonts w:ascii="Arial" w:hAnsi="Arial"/>
          <w:spacing w:val="-3"/>
          <w:sz w:val="22"/>
        </w:rPr>
        <w:t>AGFI</w:t>
      </w:r>
      <w:r w:rsidRPr="00966C41">
        <w:rPr>
          <w:rFonts w:ascii="Arial" w:hAnsi="Arial"/>
          <w:spacing w:val="-3"/>
          <w:sz w:val="22"/>
        </w:rPr>
        <w:t xml:space="preserve">s that weigh material in a separate load receptor prior to discharge to a container,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Check that the residual material retained at the load receptor after each discharge is negligible relative to </w:t>
      </w:r>
      <w:r w:rsidR="00EF7A1C">
        <w:rPr>
          <w:rFonts w:ascii="Arial" w:hAnsi="Arial"/>
          <w:spacing w:val="-3"/>
          <w:sz w:val="22"/>
        </w:rPr>
        <w:t>error limitation</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Check that manual discharge of the load receptor is not possible during automatic operation.</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Material tests at initial verification (</w:t>
      </w:r>
      <w:r w:rsidR="00C97001">
        <w:rPr>
          <w:rFonts w:ascii="Arial" w:hAnsi="Arial"/>
          <w:spacing w:val="-3"/>
          <w:sz w:val="22"/>
        </w:rPr>
        <w:t>8.3</w:t>
      </w:r>
      <w:r w:rsidRPr="00966C41">
        <w:rPr>
          <w:rFonts w:ascii="Arial" w:hAnsi="Arial"/>
          <w:spacing w:val="-3"/>
          <w:sz w:val="22"/>
        </w:rPr>
        <w:t>.2)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Metrological tests with material shall be done on a complete </w:t>
      </w:r>
      <w:r w:rsidR="00785941">
        <w:rPr>
          <w:rFonts w:ascii="Arial" w:hAnsi="Arial"/>
          <w:spacing w:val="-3"/>
          <w:sz w:val="22"/>
        </w:rPr>
        <w:t>AGFI</w:t>
      </w:r>
      <w:r w:rsidRPr="00966C41">
        <w:rPr>
          <w:rFonts w:ascii="Arial" w:hAnsi="Arial"/>
          <w:spacing w:val="-3"/>
          <w:sz w:val="22"/>
        </w:rPr>
        <w:t xml:space="preserve">, fully assembled and fixed in the position in which it is intended to be used and as specified in </w:t>
      </w:r>
      <w:r w:rsidR="00C97001">
        <w:rPr>
          <w:rFonts w:ascii="Arial" w:hAnsi="Arial"/>
          <w:spacing w:val="-3"/>
          <w:sz w:val="22"/>
        </w:rPr>
        <w:t>8.3</w:t>
      </w:r>
      <w:r w:rsidRPr="00966C41">
        <w:rPr>
          <w:rFonts w:ascii="Arial" w:hAnsi="Arial"/>
          <w:spacing w:val="-3"/>
          <w:sz w:val="22"/>
        </w:rPr>
        <w:t>.2.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The accuracy class X(x) (or classes) shall be determined from the results.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A.8.2.1</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t> </w:t>
      </w:r>
      <w:r w:rsidRPr="00966C41">
        <w:rPr>
          <w:rFonts w:ascii="Arial" w:hAnsi="Arial"/>
          <w:spacing w:val="-3"/>
          <w:sz w:val="22"/>
        </w:rPr>
        <w:tab/>
        <w:t>Requirements for metrological material tests</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tbl>
      <w:tblPr>
        <w:tblW w:w="0" w:type="auto"/>
        <w:tblInd w:w="56" w:type="dxa"/>
        <w:tblLayout w:type="fixed"/>
        <w:tblCellMar>
          <w:left w:w="56" w:type="dxa"/>
          <w:right w:w="56" w:type="dxa"/>
        </w:tblCellMar>
        <w:tblLook w:val="0000"/>
      </w:tblPr>
      <w:tblGrid>
        <w:gridCol w:w="9193"/>
      </w:tblGrid>
      <w:tr w:rsidR="004B40A8" w:rsidRPr="00966C41">
        <w:trPr>
          <w:cantSplit/>
          <w:trHeight w:val="1549"/>
        </w:trPr>
        <w:tc>
          <w:tcPr>
            <w:tcW w:w="9193" w:type="dxa"/>
          </w:tcPr>
          <w:p w:rsidR="0007271F" w:rsidRDefault="004B40A8">
            <w:pPr>
              <w:numPr>
                <w:ilvl w:val="0"/>
                <w:numId w:val="41"/>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 xml:space="preserve">     </w:t>
            </w:r>
            <w:r w:rsidR="00514A76">
              <w:rPr>
                <w:rFonts w:ascii="Arial" w:hAnsi="Arial"/>
                <w:spacing w:val="-3"/>
                <w:sz w:val="22"/>
                <w:lang w:val="fr-FR"/>
              </w:rPr>
              <w:fldChar w:fldCharType="begin"/>
            </w:r>
            <w:r w:rsidRPr="00966C41">
              <w:rPr>
                <w:rFonts w:ascii="Arial" w:hAnsi="Arial"/>
                <w:spacing w:val="-3"/>
                <w:sz w:val="22"/>
              </w:rPr>
              <w:instrText xml:space="preserve">PRIVATE </w:instrText>
            </w:r>
            <w:r w:rsidR="00514A76">
              <w:rPr>
                <w:rFonts w:ascii="Arial" w:hAnsi="Arial"/>
                <w:spacing w:val="-3"/>
                <w:sz w:val="22"/>
                <w:lang w:val="fr-FR"/>
              </w:rPr>
              <w:fldChar w:fldCharType="end"/>
            </w:r>
            <w:r w:rsidRPr="00966C41">
              <w:rPr>
                <w:rFonts w:ascii="Arial" w:hAnsi="Arial"/>
                <w:spacing w:val="-3"/>
                <w:sz w:val="22"/>
              </w:rPr>
              <w:t xml:space="preserve">Types of loads shall be as specified in </w:t>
            </w:r>
            <w:r w:rsidR="00C97001">
              <w:rPr>
                <w:rFonts w:ascii="Arial" w:hAnsi="Arial"/>
                <w:spacing w:val="-3"/>
                <w:sz w:val="22"/>
              </w:rPr>
              <w:t>9.2</w:t>
            </w:r>
            <w:r w:rsidR="002C0773">
              <w:rPr>
                <w:rFonts w:ascii="Arial" w:hAnsi="Arial"/>
                <w:spacing w:val="-3"/>
                <w:sz w:val="22"/>
              </w:rPr>
              <w:t>.2</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line="120" w:lineRule="auto"/>
              <w:jc w:val="both"/>
              <w:rPr>
                <w:rFonts w:ascii="Arial" w:hAnsi="Arial"/>
                <w:spacing w:val="-3"/>
                <w:sz w:val="22"/>
              </w:rPr>
            </w:pPr>
          </w:p>
          <w:p w:rsidR="0007271F" w:rsidRDefault="004B40A8">
            <w:pPr>
              <w:numPr>
                <w:ilvl w:val="0"/>
                <w:numId w:val="41"/>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 xml:space="preserve">     Mass of test loads and fills shall be as specified in </w:t>
            </w:r>
            <w:r w:rsidR="00C97001">
              <w:rPr>
                <w:rFonts w:ascii="Arial" w:hAnsi="Arial"/>
                <w:spacing w:val="-3"/>
                <w:sz w:val="22"/>
              </w:rPr>
              <w:t>9.2</w:t>
            </w:r>
            <w:r w:rsidR="002C0773">
              <w:rPr>
                <w:rFonts w:ascii="Arial" w:hAnsi="Arial"/>
                <w:spacing w:val="-3"/>
                <w:sz w:val="22"/>
              </w:rPr>
              <w:t>.1</w:t>
            </w:r>
            <w:r w:rsidRPr="00966C41">
              <w:rPr>
                <w:rFonts w:ascii="Arial" w:hAnsi="Arial"/>
                <w:spacing w:val="-3"/>
                <w:sz w:val="22"/>
              </w:rPr>
              <w:t xml:space="preserve"> a</w:t>
            </w:r>
            <w:r w:rsidR="00851606">
              <w:rPr>
                <w:rFonts w:ascii="Arial" w:hAnsi="Arial"/>
                <w:spacing w:val="-3"/>
                <w:sz w:val="22"/>
              </w:rPr>
              <w:t>)</w:t>
            </w:r>
            <w:r w:rsidRPr="00966C41">
              <w:rPr>
                <w:rFonts w:ascii="Arial" w:hAnsi="Arial"/>
                <w:spacing w:val="-3"/>
                <w:sz w:val="22"/>
              </w:rPr>
              <w:t>, b</w:t>
            </w:r>
            <w:r w:rsidR="00851606">
              <w:rPr>
                <w:rFonts w:ascii="Arial" w:hAnsi="Arial"/>
                <w:spacing w:val="-3"/>
                <w:sz w:val="22"/>
              </w:rPr>
              <w:t>)</w:t>
            </w:r>
            <w:r w:rsidRPr="00966C41">
              <w:rPr>
                <w:rFonts w:ascii="Arial" w:hAnsi="Arial"/>
                <w:spacing w:val="-3"/>
                <w:sz w:val="22"/>
              </w:rPr>
              <w:t xml:space="preserve"> and c</w:t>
            </w:r>
            <w:r w:rsidR="00851606">
              <w:rPr>
                <w:rFonts w:ascii="Arial" w:hAnsi="Arial"/>
                <w:spacing w:val="-3"/>
                <w:sz w:val="22"/>
              </w:rPr>
              <w:t>)</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line="120" w:lineRule="auto"/>
              <w:jc w:val="both"/>
              <w:rPr>
                <w:rFonts w:ascii="Arial" w:hAnsi="Arial"/>
                <w:spacing w:val="-3"/>
                <w:sz w:val="22"/>
              </w:rPr>
            </w:pPr>
          </w:p>
          <w:p w:rsidR="0007271F" w:rsidRDefault="004B40A8">
            <w:pPr>
              <w:numPr>
                <w:ilvl w:val="0"/>
                <w:numId w:val="41"/>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 xml:space="preserve">     Condition of material tests shall be as specified in </w:t>
            </w:r>
            <w:r w:rsidR="00C97001">
              <w:rPr>
                <w:rFonts w:ascii="Arial" w:hAnsi="Arial"/>
                <w:spacing w:val="-3"/>
                <w:sz w:val="22"/>
              </w:rPr>
              <w:t>9.2</w:t>
            </w:r>
            <w:r w:rsidR="00067A85">
              <w:rPr>
                <w:rFonts w:ascii="Arial" w:hAnsi="Arial"/>
                <w:spacing w:val="-3"/>
                <w:sz w:val="22"/>
              </w:rPr>
              <w:t>.3</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before="2" w:line="120" w:lineRule="auto"/>
              <w:jc w:val="both"/>
              <w:rPr>
                <w:rFonts w:ascii="Arial" w:hAnsi="Arial"/>
                <w:spacing w:val="-3"/>
                <w:sz w:val="22"/>
              </w:rPr>
            </w:pPr>
          </w:p>
          <w:p w:rsidR="0007271F" w:rsidRDefault="004B40A8">
            <w:pPr>
              <w:numPr>
                <w:ilvl w:val="0"/>
                <w:numId w:val="41"/>
              </w:numPr>
              <w:tabs>
                <w:tab w:val="left" w:pos="0"/>
                <w:tab w:val="left" w:pos="177"/>
                <w:tab w:val="left" w:pos="532"/>
                <w:tab w:val="left" w:pos="888"/>
                <w:tab w:val="left" w:pos="1400"/>
                <w:tab w:val="left" w:pos="1440"/>
                <w:tab w:val="left" w:pos="1500"/>
              </w:tabs>
              <w:suppressAutoHyphens/>
              <w:spacing w:before="2"/>
              <w:jc w:val="both"/>
              <w:rPr>
                <w:rFonts w:ascii="Arial" w:hAnsi="Arial"/>
                <w:spacing w:val="-3"/>
                <w:sz w:val="22"/>
              </w:rPr>
            </w:pPr>
            <w:r w:rsidRPr="00966C41">
              <w:rPr>
                <w:rFonts w:ascii="Arial" w:hAnsi="Arial"/>
                <w:spacing w:val="-3"/>
                <w:sz w:val="22"/>
              </w:rPr>
              <w:t xml:space="preserve">     Number of fills shall be as specified in </w:t>
            </w:r>
            <w:r w:rsidR="00C97001">
              <w:rPr>
                <w:rFonts w:ascii="Arial" w:hAnsi="Arial"/>
                <w:spacing w:val="-3"/>
                <w:sz w:val="22"/>
              </w:rPr>
              <w:t>9.3</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line="120" w:lineRule="auto"/>
              <w:jc w:val="both"/>
              <w:rPr>
                <w:rFonts w:ascii="Arial" w:hAnsi="Arial"/>
                <w:spacing w:val="-3"/>
                <w:sz w:val="22"/>
              </w:rPr>
            </w:pPr>
          </w:p>
        </w:tc>
      </w:tr>
    </w:tbl>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A.8.2.2</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Methods for metrological material tests (as given in </w:t>
      </w:r>
      <w:r w:rsidR="00C97001">
        <w:rPr>
          <w:rFonts w:ascii="Arial" w:hAnsi="Arial"/>
          <w:spacing w:val="-3"/>
          <w:sz w:val="22"/>
        </w:rPr>
        <w:t>9.5</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One of the following verifications methods shall be used:</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p>
    <w:p w:rsidR="0007271F" w:rsidRDefault="004B40A8">
      <w:pPr>
        <w:numPr>
          <w:ilvl w:val="0"/>
          <w:numId w:val="42"/>
        </w:numPr>
        <w:tabs>
          <w:tab w:val="left" w:pos="0"/>
          <w:tab w:val="left" w:pos="177"/>
          <w:tab w:val="left" w:pos="851"/>
          <w:tab w:val="left" w:pos="1400"/>
          <w:tab w:val="left" w:pos="1440"/>
          <w:tab w:val="left" w:pos="1500"/>
        </w:tabs>
        <w:suppressAutoHyphens/>
        <w:ind w:left="851" w:hanging="851"/>
        <w:jc w:val="both"/>
        <w:rPr>
          <w:rFonts w:ascii="Arial" w:hAnsi="Arial"/>
          <w:spacing w:val="-3"/>
          <w:sz w:val="22"/>
        </w:rPr>
      </w:pPr>
      <w:r w:rsidRPr="00966C41">
        <w:rPr>
          <w:rFonts w:ascii="Arial" w:hAnsi="Arial"/>
          <w:spacing w:val="-3"/>
          <w:sz w:val="22"/>
        </w:rPr>
        <w:t xml:space="preserve">Separate verification method: the separate verification method is as defined in </w:t>
      </w:r>
      <w:r w:rsidR="00C97001">
        <w:rPr>
          <w:rFonts w:ascii="Arial" w:hAnsi="Arial"/>
          <w:spacing w:val="-3"/>
          <w:sz w:val="22"/>
        </w:rPr>
        <w:t>9.5</w:t>
      </w:r>
      <w:r w:rsidRPr="00966C41">
        <w:rPr>
          <w:rFonts w:ascii="Arial" w:hAnsi="Arial"/>
          <w:spacing w:val="-3"/>
          <w:sz w:val="22"/>
        </w:rPr>
        <w:t>.1.</w:t>
      </w:r>
    </w:p>
    <w:p w:rsidR="004B40A8" w:rsidRPr="00966C41" w:rsidRDefault="004B40A8" w:rsidP="000E11DA">
      <w:pPr>
        <w:tabs>
          <w:tab w:val="left" w:pos="0"/>
          <w:tab w:val="left" w:pos="177"/>
          <w:tab w:val="left" w:pos="355"/>
          <w:tab w:val="left" w:pos="532"/>
          <w:tab w:val="left" w:pos="851"/>
          <w:tab w:val="left" w:pos="1400"/>
          <w:tab w:val="left" w:pos="1440"/>
          <w:tab w:val="left" w:pos="1500"/>
        </w:tabs>
        <w:suppressAutoHyphens/>
        <w:spacing w:line="120" w:lineRule="auto"/>
        <w:ind w:hanging="851"/>
        <w:jc w:val="both"/>
        <w:rPr>
          <w:rFonts w:ascii="Arial" w:hAnsi="Arial"/>
          <w:spacing w:val="-3"/>
          <w:sz w:val="22"/>
        </w:rPr>
      </w:pPr>
    </w:p>
    <w:p w:rsidR="0007271F" w:rsidRDefault="004B40A8">
      <w:pPr>
        <w:numPr>
          <w:ilvl w:val="0"/>
          <w:numId w:val="42"/>
        </w:numPr>
        <w:tabs>
          <w:tab w:val="left" w:pos="0"/>
          <w:tab w:val="left" w:pos="851"/>
          <w:tab w:val="left" w:pos="1400"/>
          <w:tab w:val="left" w:pos="1440"/>
          <w:tab w:val="left" w:pos="1500"/>
        </w:tabs>
        <w:suppressAutoHyphens/>
        <w:ind w:left="851" w:hanging="851"/>
        <w:jc w:val="both"/>
        <w:rPr>
          <w:rFonts w:ascii="Arial" w:hAnsi="Arial"/>
          <w:spacing w:val="-3"/>
          <w:sz w:val="22"/>
        </w:rPr>
      </w:pPr>
      <w:r w:rsidRPr="00966C41">
        <w:rPr>
          <w:rFonts w:ascii="Arial" w:hAnsi="Arial"/>
          <w:spacing w:val="-3"/>
          <w:sz w:val="22"/>
        </w:rPr>
        <w:t xml:space="preserve">Integral verification method: the integral verification method is as defined in </w:t>
      </w:r>
      <w:r w:rsidR="00C97001">
        <w:rPr>
          <w:rFonts w:ascii="Arial" w:hAnsi="Arial"/>
          <w:spacing w:val="-3"/>
          <w:sz w:val="22"/>
        </w:rPr>
        <w:t>9.5</w:t>
      </w:r>
      <w:r w:rsidRPr="00966C41">
        <w:rPr>
          <w:rFonts w:ascii="Arial" w:hAnsi="Arial"/>
          <w:spacing w:val="-3"/>
          <w:sz w:val="22"/>
        </w:rPr>
        <w:t>.2.</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A.8.2.3</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Procedure for metrological material tests</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7271F" w:rsidRDefault="004B40A8">
      <w:pPr>
        <w:numPr>
          <w:ilvl w:val="0"/>
          <w:numId w:val="43"/>
        </w:numPr>
        <w:tabs>
          <w:tab w:val="left" w:pos="0"/>
          <w:tab w:val="left" w:pos="177"/>
          <w:tab w:val="left" w:pos="532"/>
          <w:tab w:val="left" w:pos="888"/>
          <w:tab w:val="left" w:pos="1400"/>
          <w:tab w:val="left" w:pos="1440"/>
          <w:tab w:val="left" w:pos="1500"/>
        </w:tabs>
        <w:suppressAutoHyphens/>
        <w:ind w:left="900" w:hanging="900"/>
        <w:jc w:val="both"/>
        <w:rPr>
          <w:rFonts w:ascii="Arial" w:hAnsi="Arial"/>
          <w:spacing w:val="-3"/>
          <w:sz w:val="22"/>
        </w:rPr>
      </w:pPr>
      <w:r w:rsidRPr="00966C41">
        <w:rPr>
          <w:rFonts w:ascii="Arial" w:hAnsi="Arial"/>
          <w:spacing w:val="-3"/>
          <w:sz w:val="22"/>
        </w:rPr>
        <w:t xml:space="preserve">Set up the </w:t>
      </w:r>
      <w:r w:rsidR="00785941">
        <w:rPr>
          <w:rFonts w:ascii="Arial" w:hAnsi="Arial"/>
          <w:spacing w:val="-3"/>
          <w:sz w:val="22"/>
        </w:rPr>
        <w:t>AGFI</w:t>
      </w:r>
      <w:r w:rsidRPr="00966C41">
        <w:rPr>
          <w:rFonts w:ascii="Arial" w:hAnsi="Arial"/>
          <w:spacing w:val="-3"/>
          <w:sz w:val="22"/>
        </w:rPr>
        <w:t xml:space="preserve"> in accordance with the conditions of test given in </w:t>
      </w:r>
      <w:r w:rsidR="00C97001">
        <w:rPr>
          <w:rFonts w:ascii="Arial" w:hAnsi="Arial"/>
          <w:spacing w:val="-3"/>
          <w:sz w:val="22"/>
        </w:rPr>
        <w:t>9.2</w:t>
      </w:r>
      <w:r w:rsidR="00067A85">
        <w:rPr>
          <w:rFonts w:ascii="Arial" w:hAnsi="Arial"/>
          <w:spacing w:val="-3"/>
          <w:sz w:val="22"/>
        </w:rPr>
        <w:t>.3</w:t>
      </w:r>
      <w:r w:rsidRPr="00966C41">
        <w:rPr>
          <w:rFonts w:ascii="Arial" w:hAnsi="Arial"/>
          <w:spacing w:val="-3"/>
          <w:sz w:val="22"/>
        </w:rPr>
        <w:t>.</w:t>
      </w:r>
    </w:p>
    <w:p w:rsidR="004B40A8" w:rsidRPr="00966C41" w:rsidRDefault="004B40A8" w:rsidP="00F33CE5">
      <w:pPr>
        <w:tabs>
          <w:tab w:val="left" w:pos="0"/>
          <w:tab w:val="left" w:pos="177"/>
          <w:tab w:val="left" w:pos="355"/>
          <w:tab w:val="left" w:pos="532"/>
          <w:tab w:val="left" w:pos="888"/>
          <w:tab w:val="left" w:pos="1400"/>
          <w:tab w:val="left" w:pos="1440"/>
          <w:tab w:val="left" w:pos="1500"/>
        </w:tabs>
        <w:suppressAutoHyphens/>
        <w:ind w:left="900" w:hanging="900"/>
        <w:jc w:val="both"/>
        <w:rPr>
          <w:rFonts w:ascii="Arial" w:hAnsi="Arial"/>
          <w:spacing w:val="-3"/>
          <w:sz w:val="22"/>
        </w:rPr>
      </w:pPr>
    </w:p>
    <w:p w:rsidR="0007271F" w:rsidRDefault="004B40A8">
      <w:pPr>
        <w:numPr>
          <w:ilvl w:val="0"/>
          <w:numId w:val="43"/>
        </w:numPr>
        <w:tabs>
          <w:tab w:val="left" w:pos="0"/>
          <w:tab w:val="left" w:pos="177"/>
          <w:tab w:val="left" w:pos="532"/>
          <w:tab w:val="left" w:pos="567"/>
          <w:tab w:val="left" w:pos="1400"/>
          <w:tab w:val="left" w:pos="1440"/>
          <w:tab w:val="left" w:pos="1500"/>
        </w:tabs>
        <w:suppressAutoHyphens/>
        <w:ind w:left="567" w:hanging="567"/>
        <w:jc w:val="both"/>
        <w:rPr>
          <w:rFonts w:ascii="Arial" w:hAnsi="Arial"/>
          <w:spacing w:val="-3"/>
          <w:sz w:val="22"/>
        </w:rPr>
      </w:pPr>
      <w:r w:rsidRPr="00966C41">
        <w:rPr>
          <w:rFonts w:ascii="Arial" w:hAnsi="Arial"/>
          <w:spacing w:val="-3"/>
          <w:sz w:val="22"/>
        </w:rPr>
        <w:t xml:space="preserve">Select a preset value for the fill and set the load value if different from the fill, in         accordance with values of the mass of the fills as specified in </w:t>
      </w:r>
      <w:r w:rsidR="00C97001">
        <w:rPr>
          <w:rFonts w:ascii="Arial" w:hAnsi="Arial"/>
          <w:spacing w:val="-3"/>
          <w:sz w:val="22"/>
        </w:rPr>
        <w:t>9.2</w:t>
      </w:r>
      <w:r w:rsidR="002C0773">
        <w:rPr>
          <w:rFonts w:ascii="Arial" w:hAnsi="Arial"/>
          <w:spacing w:val="-3"/>
          <w:sz w:val="22"/>
        </w:rPr>
        <w:t>.1</w:t>
      </w:r>
      <w:r w:rsidRPr="00966C41">
        <w:rPr>
          <w:rFonts w:ascii="Arial" w:hAnsi="Arial"/>
          <w:spacing w:val="-3"/>
          <w:sz w:val="22"/>
        </w:rPr>
        <w:t xml:space="preserve">. </w:t>
      </w:r>
      <w:r w:rsidRPr="002C0773">
        <w:rPr>
          <w:rFonts w:ascii="Arial" w:hAnsi="Arial"/>
          <w:spacing w:val="-3"/>
          <w:sz w:val="22"/>
        </w:rPr>
        <w:t>Record the indicated preset value.</w:t>
      </w:r>
    </w:p>
    <w:p w:rsidR="004B40A8" w:rsidRPr="002C0773" w:rsidRDefault="004B40A8" w:rsidP="00F33CE5">
      <w:pPr>
        <w:tabs>
          <w:tab w:val="left" w:pos="0"/>
          <w:tab w:val="left" w:pos="177"/>
          <w:tab w:val="left" w:pos="532"/>
          <w:tab w:val="left" w:pos="888"/>
          <w:tab w:val="left" w:pos="1400"/>
          <w:tab w:val="left" w:pos="1440"/>
          <w:tab w:val="left" w:pos="1500"/>
        </w:tabs>
        <w:suppressAutoHyphens/>
        <w:ind w:left="900" w:hanging="900"/>
        <w:jc w:val="both"/>
        <w:rPr>
          <w:rFonts w:ascii="Arial" w:hAnsi="Arial"/>
          <w:spacing w:val="-3"/>
          <w:sz w:val="22"/>
        </w:rPr>
      </w:pPr>
    </w:p>
    <w:p w:rsidR="0007271F" w:rsidRDefault="004B40A8">
      <w:pPr>
        <w:numPr>
          <w:ilvl w:val="0"/>
          <w:numId w:val="43"/>
        </w:numPr>
        <w:tabs>
          <w:tab w:val="left" w:pos="0"/>
          <w:tab w:val="left" w:pos="177"/>
          <w:tab w:val="left" w:pos="532"/>
          <w:tab w:val="left" w:pos="567"/>
          <w:tab w:val="left" w:pos="1400"/>
          <w:tab w:val="left" w:pos="1440"/>
          <w:tab w:val="left" w:pos="1500"/>
        </w:tabs>
        <w:suppressAutoHyphens/>
        <w:ind w:left="567" w:hanging="567"/>
        <w:jc w:val="both"/>
        <w:rPr>
          <w:rFonts w:ascii="Arial" w:hAnsi="Arial"/>
          <w:spacing w:val="-3"/>
          <w:sz w:val="22"/>
        </w:rPr>
      </w:pPr>
      <w:r w:rsidRPr="00966C41">
        <w:rPr>
          <w:rFonts w:ascii="Arial" w:hAnsi="Arial"/>
          <w:spacing w:val="-3"/>
          <w:sz w:val="22"/>
        </w:rPr>
        <w:t xml:space="preserve">Run the </w:t>
      </w:r>
      <w:r w:rsidR="00785941">
        <w:rPr>
          <w:rFonts w:ascii="Arial" w:hAnsi="Arial"/>
          <w:spacing w:val="-3"/>
          <w:sz w:val="22"/>
        </w:rPr>
        <w:t>AGFI</w:t>
      </w:r>
      <w:r w:rsidRPr="00966C41">
        <w:rPr>
          <w:rFonts w:ascii="Arial" w:hAnsi="Arial"/>
          <w:spacing w:val="-3"/>
          <w:sz w:val="22"/>
        </w:rPr>
        <w:t xml:space="preserve"> to produce a number of fills as specified in </w:t>
      </w:r>
      <w:r w:rsidR="00C97001">
        <w:rPr>
          <w:rFonts w:ascii="Arial" w:hAnsi="Arial"/>
          <w:spacing w:val="-3"/>
          <w:sz w:val="22"/>
        </w:rPr>
        <w:t>9.3</w:t>
      </w:r>
      <w:r w:rsidRPr="00966C41">
        <w:rPr>
          <w:rFonts w:ascii="Arial" w:hAnsi="Arial"/>
          <w:spacing w:val="-3"/>
          <w:sz w:val="22"/>
        </w:rPr>
        <w:t xml:space="preserve"> using types of test loads specified in </w:t>
      </w:r>
      <w:r w:rsidR="00C97001">
        <w:rPr>
          <w:rFonts w:ascii="Arial" w:hAnsi="Arial"/>
          <w:spacing w:val="-3"/>
          <w:sz w:val="22"/>
        </w:rPr>
        <w:t>9.2</w:t>
      </w:r>
      <w:r w:rsidR="002C0773">
        <w:rPr>
          <w:rFonts w:ascii="Arial" w:hAnsi="Arial"/>
          <w:spacing w:val="-3"/>
          <w:sz w:val="22"/>
        </w:rPr>
        <w:t>.2</w:t>
      </w:r>
      <w:r w:rsidRPr="00966C41">
        <w:rPr>
          <w:rFonts w:ascii="Arial" w:hAnsi="Arial"/>
          <w:spacing w:val="-3"/>
          <w:sz w:val="22"/>
        </w:rPr>
        <w:t>.</w:t>
      </w:r>
    </w:p>
    <w:p w:rsidR="004B40A8" w:rsidRPr="00966C41" w:rsidRDefault="004B40A8" w:rsidP="00F33CE5">
      <w:pPr>
        <w:tabs>
          <w:tab w:val="left" w:pos="0"/>
          <w:tab w:val="left" w:pos="177"/>
          <w:tab w:val="left" w:pos="532"/>
          <w:tab w:val="left" w:pos="888"/>
          <w:tab w:val="left" w:pos="1400"/>
          <w:tab w:val="left" w:pos="1440"/>
          <w:tab w:val="left" w:pos="1500"/>
        </w:tabs>
        <w:suppressAutoHyphens/>
        <w:ind w:left="900" w:hanging="900"/>
        <w:jc w:val="both"/>
        <w:rPr>
          <w:rFonts w:ascii="Arial" w:hAnsi="Arial"/>
          <w:spacing w:val="-3"/>
          <w:sz w:val="22"/>
        </w:rPr>
      </w:pPr>
    </w:p>
    <w:p w:rsidR="0007271F" w:rsidRDefault="004B40A8">
      <w:pPr>
        <w:numPr>
          <w:ilvl w:val="0"/>
          <w:numId w:val="43"/>
        </w:numPr>
        <w:tabs>
          <w:tab w:val="left" w:pos="0"/>
          <w:tab w:val="left" w:pos="177"/>
          <w:tab w:val="left" w:pos="532"/>
          <w:tab w:val="left" w:pos="888"/>
          <w:tab w:val="left" w:pos="1400"/>
          <w:tab w:val="left" w:pos="1440"/>
          <w:tab w:val="left" w:pos="1500"/>
        </w:tabs>
        <w:suppressAutoHyphens/>
        <w:ind w:left="900" w:hanging="900"/>
        <w:jc w:val="both"/>
        <w:rPr>
          <w:rFonts w:ascii="Arial" w:hAnsi="Arial"/>
          <w:spacing w:val="-3"/>
          <w:sz w:val="22"/>
        </w:rPr>
      </w:pPr>
      <w:r w:rsidRPr="00966C41">
        <w:rPr>
          <w:rFonts w:ascii="Arial" w:hAnsi="Arial"/>
          <w:spacing w:val="-3"/>
          <w:sz w:val="22"/>
        </w:rPr>
        <w:t>Weigh all the fills by either</w:t>
      </w:r>
      <w:r w:rsidR="00D11DBA">
        <w:rPr>
          <w:rFonts w:ascii="Arial" w:hAnsi="Arial"/>
          <w:spacing w:val="-3"/>
          <w:sz w:val="22"/>
        </w:rPr>
        <w:t>:</w:t>
      </w:r>
      <w:r w:rsidRPr="00966C41">
        <w:rPr>
          <w:rFonts w:ascii="Arial" w:hAnsi="Arial"/>
          <w:spacing w:val="-3"/>
          <w:sz w:val="22"/>
        </w:rPr>
        <w:t xml:space="preserve"> </w:t>
      </w:r>
    </w:p>
    <w:p w:rsidR="004B40A8" w:rsidRPr="00966C41" w:rsidRDefault="004B40A8" w:rsidP="00F33CE5">
      <w:pPr>
        <w:tabs>
          <w:tab w:val="left" w:pos="0"/>
          <w:tab w:val="left" w:pos="177"/>
          <w:tab w:val="left" w:pos="355"/>
          <w:tab w:val="left" w:pos="532"/>
          <w:tab w:val="left" w:pos="888"/>
          <w:tab w:val="left" w:pos="1400"/>
          <w:tab w:val="left" w:pos="1440"/>
          <w:tab w:val="left" w:pos="1500"/>
        </w:tabs>
        <w:suppressAutoHyphens/>
        <w:spacing w:line="120" w:lineRule="auto"/>
        <w:ind w:left="533" w:hanging="900"/>
        <w:jc w:val="both"/>
        <w:rPr>
          <w:rFonts w:ascii="Arial" w:hAnsi="Arial"/>
          <w:spacing w:val="-3"/>
          <w:sz w:val="22"/>
        </w:rPr>
      </w:pPr>
    </w:p>
    <w:p w:rsidR="0007271F" w:rsidRDefault="004B40A8">
      <w:pPr>
        <w:numPr>
          <w:ilvl w:val="0"/>
          <w:numId w:val="44"/>
        </w:numPr>
        <w:tabs>
          <w:tab w:val="left" w:pos="0"/>
          <w:tab w:val="left" w:pos="177"/>
          <w:tab w:val="left" w:pos="851"/>
          <w:tab w:val="left" w:pos="888"/>
          <w:tab w:val="left" w:pos="993"/>
        </w:tabs>
        <w:suppressAutoHyphens/>
        <w:ind w:left="851" w:hanging="284"/>
        <w:jc w:val="both"/>
        <w:rPr>
          <w:rFonts w:ascii="Arial" w:hAnsi="Arial"/>
          <w:spacing w:val="-3"/>
          <w:sz w:val="22"/>
        </w:rPr>
      </w:pPr>
      <w:r w:rsidRPr="00966C41">
        <w:rPr>
          <w:rFonts w:ascii="Arial" w:hAnsi="Arial"/>
          <w:spacing w:val="-3"/>
          <w:sz w:val="22"/>
        </w:rPr>
        <w:t xml:space="preserve"> </w:t>
      </w:r>
      <w:r w:rsidRPr="00966C41">
        <w:rPr>
          <w:rFonts w:ascii="Arial" w:hAnsi="Arial"/>
          <w:spacing w:val="-3"/>
          <w:sz w:val="22"/>
        </w:rPr>
        <w:tab/>
      </w:r>
      <w:r w:rsidR="00AA0A29">
        <w:rPr>
          <w:rFonts w:ascii="Arial" w:hAnsi="Arial"/>
          <w:spacing w:val="-3"/>
          <w:sz w:val="22"/>
        </w:rPr>
        <w:t>S</w:t>
      </w:r>
      <w:r w:rsidRPr="00966C41">
        <w:rPr>
          <w:rFonts w:ascii="Arial" w:hAnsi="Arial"/>
          <w:spacing w:val="-3"/>
          <w:sz w:val="22"/>
        </w:rPr>
        <w:t xml:space="preserve">eparate verification method specified in </w:t>
      </w:r>
      <w:r w:rsidR="00C97001">
        <w:rPr>
          <w:rFonts w:ascii="Arial" w:hAnsi="Arial"/>
          <w:spacing w:val="-3"/>
          <w:sz w:val="22"/>
        </w:rPr>
        <w:t>9.5</w:t>
      </w:r>
      <w:r w:rsidRPr="00966C41">
        <w:rPr>
          <w:rFonts w:ascii="Arial" w:hAnsi="Arial"/>
          <w:spacing w:val="-3"/>
          <w:sz w:val="22"/>
        </w:rPr>
        <w:t xml:space="preserve">.1 or  </w:t>
      </w:r>
    </w:p>
    <w:p w:rsidR="004B40A8" w:rsidRPr="00966C41" w:rsidRDefault="004B40A8" w:rsidP="00F33CE5">
      <w:pPr>
        <w:tabs>
          <w:tab w:val="left" w:pos="0"/>
          <w:tab w:val="left" w:pos="177"/>
          <w:tab w:val="left" w:pos="532"/>
          <w:tab w:val="left" w:pos="851"/>
          <w:tab w:val="left" w:pos="888"/>
          <w:tab w:val="left" w:pos="1500"/>
        </w:tabs>
        <w:suppressAutoHyphens/>
        <w:spacing w:line="120" w:lineRule="auto"/>
        <w:ind w:left="851" w:hanging="284"/>
        <w:jc w:val="both"/>
        <w:rPr>
          <w:rFonts w:ascii="Arial" w:hAnsi="Arial"/>
          <w:spacing w:val="-3"/>
          <w:sz w:val="22"/>
        </w:rPr>
      </w:pPr>
    </w:p>
    <w:p w:rsidR="0007271F" w:rsidRDefault="004B40A8">
      <w:pPr>
        <w:numPr>
          <w:ilvl w:val="0"/>
          <w:numId w:val="44"/>
        </w:numPr>
        <w:tabs>
          <w:tab w:val="left" w:pos="0"/>
          <w:tab w:val="left" w:pos="177"/>
          <w:tab w:val="left" w:pos="851"/>
          <w:tab w:val="left" w:pos="888"/>
          <w:tab w:val="left" w:pos="993"/>
        </w:tabs>
        <w:suppressAutoHyphens/>
        <w:ind w:left="851" w:hanging="284"/>
        <w:jc w:val="both"/>
        <w:rPr>
          <w:rFonts w:ascii="Arial" w:hAnsi="Arial"/>
          <w:spacing w:val="-3"/>
          <w:sz w:val="22"/>
        </w:rPr>
      </w:pPr>
      <w:r w:rsidRPr="00966C41">
        <w:rPr>
          <w:rFonts w:ascii="Arial" w:hAnsi="Arial"/>
          <w:spacing w:val="-3"/>
          <w:sz w:val="22"/>
        </w:rPr>
        <w:t xml:space="preserve"> </w:t>
      </w:r>
      <w:r w:rsidRPr="00966C41">
        <w:rPr>
          <w:rFonts w:ascii="Arial" w:hAnsi="Arial"/>
          <w:spacing w:val="-3"/>
          <w:sz w:val="22"/>
        </w:rPr>
        <w:tab/>
      </w:r>
      <w:r w:rsidR="00AA0A29">
        <w:rPr>
          <w:rFonts w:ascii="Arial" w:hAnsi="Arial"/>
          <w:spacing w:val="-3"/>
          <w:sz w:val="22"/>
        </w:rPr>
        <w:t>T</w:t>
      </w:r>
      <w:r w:rsidRPr="00966C41">
        <w:rPr>
          <w:rFonts w:ascii="Arial" w:hAnsi="Arial"/>
          <w:spacing w:val="-3"/>
          <w:sz w:val="22"/>
        </w:rPr>
        <w:t xml:space="preserve">he integral verification method specified in </w:t>
      </w:r>
      <w:r w:rsidR="00C97001">
        <w:rPr>
          <w:rFonts w:ascii="Arial" w:hAnsi="Arial"/>
          <w:spacing w:val="-3"/>
          <w:sz w:val="22"/>
        </w:rPr>
        <w:t>9.5</w:t>
      </w:r>
      <w:r w:rsidRPr="00966C41">
        <w:rPr>
          <w:rFonts w:ascii="Arial" w:hAnsi="Arial"/>
          <w:spacing w:val="-3"/>
          <w:sz w:val="22"/>
        </w:rPr>
        <w:t xml:space="preserve">.2 </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roofErr w:type="gramStart"/>
      <w:r w:rsidRPr="00966C41">
        <w:rPr>
          <w:rFonts w:ascii="Arial" w:hAnsi="Arial"/>
          <w:spacing w:val="-3"/>
          <w:sz w:val="22"/>
        </w:rPr>
        <w:t>to</w:t>
      </w:r>
      <w:proofErr w:type="gramEnd"/>
      <w:r w:rsidRPr="00966C41">
        <w:rPr>
          <w:rFonts w:ascii="Arial" w:hAnsi="Arial"/>
          <w:spacing w:val="-3"/>
          <w:sz w:val="22"/>
        </w:rPr>
        <w:t xml:space="preserve"> determine the mass of fill in accordance with </w:t>
      </w:r>
      <w:r w:rsidR="00C97001">
        <w:rPr>
          <w:rFonts w:ascii="Arial" w:hAnsi="Arial"/>
          <w:spacing w:val="-3"/>
          <w:sz w:val="22"/>
        </w:rPr>
        <w:t>9.7</w:t>
      </w:r>
      <w:r w:rsidRPr="00966C41">
        <w:rPr>
          <w:rFonts w:ascii="Arial" w:hAnsi="Arial"/>
          <w:spacing w:val="-3"/>
          <w:sz w:val="22"/>
        </w:rPr>
        <w:t xml:space="preserve"> so that the result of weighing the test fill on the control </w:t>
      </w:r>
      <w:r w:rsidR="00684BD1">
        <w:rPr>
          <w:rFonts w:ascii="Arial" w:hAnsi="Arial"/>
          <w:spacing w:val="-3"/>
          <w:sz w:val="22"/>
        </w:rPr>
        <w:t>instrument</w:t>
      </w:r>
      <w:r w:rsidR="00684BD1" w:rsidRPr="00966C41">
        <w:rPr>
          <w:rFonts w:ascii="Arial" w:hAnsi="Arial"/>
          <w:spacing w:val="-3"/>
          <w:sz w:val="22"/>
        </w:rPr>
        <w:t xml:space="preserve"> </w:t>
      </w:r>
      <w:r w:rsidRPr="00966C41">
        <w:rPr>
          <w:rFonts w:ascii="Arial" w:hAnsi="Arial"/>
          <w:spacing w:val="-3"/>
          <w:sz w:val="22"/>
        </w:rPr>
        <w:t>shall be considered as the conventional true value of the test fill.</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7271F" w:rsidRDefault="004B40A8">
      <w:pPr>
        <w:numPr>
          <w:ilvl w:val="0"/>
          <w:numId w:val="43"/>
        </w:numPr>
        <w:tabs>
          <w:tab w:val="left" w:pos="-142"/>
          <w:tab w:val="left" w:pos="0"/>
          <w:tab w:val="left" w:pos="177"/>
          <w:tab w:val="left" w:pos="284"/>
        </w:tabs>
        <w:suppressAutoHyphens/>
        <w:ind w:left="142" w:hanging="284"/>
        <w:jc w:val="both"/>
        <w:rPr>
          <w:rFonts w:ascii="Arial" w:hAnsi="Arial"/>
          <w:spacing w:val="-3"/>
          <w:sz w:val="22"/>
        </w:rPr>
      </w:pPr>
      <w:r w:rsidRPr="00966C41">
        <w:rPr>
          <w:rFonts w:ascii="Arial" w:hAnsi="Arial"/>
          <w:spacing w:val="-3"/>
          <w:sz w:val="22"/>
        </w:rPr>
        <w:t xml:space="preserve">In accordance with </w:t>
      </w:r>
      <w:r w:rsidR="00C97001">
        <w:rPr>
          <w:rFonts w:ascii="Arial" w:hAnsi="Arial"/>
          <w:spacing w:val="-3"/>
          <w:sz w:val="22"/>
        </w:rPr>
        <w:t>9.7</w:t>
      </w:r>
      <w:r w:rsidRPr="00966C41">
        <w:rPr>
          <w:rFonts w:ascii="Arial" w:hAnsi="Arial"/>
          <w:spacing w:val="-3"/>
          <w:sz w:val="22"/>
        </w:rPr>
        <w:t xml:space="preserve"> calculate the average value of all the fills in the test as follows</w:t>
      </w:r>
      <w:r w:rsidR="00D11DBA">
        <w:rPr>
          <w:rFonts w:ascii="Arial" w:hAnsi="Arial"/>
          <w:spacing w:val="-3"/>
          <w:sz w:val="22"/>
        </w:rPr>
        <w:t>:</w:t>
      </w:r>
    </w:p>
    <w:p w:rsidR="004B40A8" w:rsidRDefault="004B40A8" w:rsidP="00691D7A">
      <w:pPr>
        <w:tabs>
          <w:tab w:val="left" w:pos="0"/>
          <w:tab w:val="left" w:pos="177"/>
          <w:tab w:val="left" w:pos="532"/>
          <w:tab w:val="left" w:pos="888"/>
          <w:tab w:val="left" w:pos="1400"/>
          <w:tab w:val="left" w:pos="1440"/>
          <w:tab w:val="left" w:pos="1500"/>
        </w:tabs>
        <w:suppressAutoHyphens/>
        <w:jc w:val="both"/>
        <w:rPr>
          <w:rFonts w:ascii="Arial" w:hAnsi="Arial"/>
          <w:spacing w:val="-2"/>
          <w:sz w:val="18"/>
          <w:lang w:val="en-US"/>
        </w:rPr>
      </w:pPr>
    </w:p>
    <w:p w:rsidR="004B40A8" w:rsidRDefault="004B40A8" w:rsidP="00691D7A">
      <w:pPr>
        <w:tabs>
          <w:tab w:val="left" w:pos="0"/>
          <w:tab w:val="left" w:pos="177"/>
          <w:tab w:val="left" w:pos="532"/>
          <w:tab w:val="left" w:pos="888"/>
          <w:tab w:val="left" w:pos="1400"/>
          <w:tab w:val="left" w:pos="1440"/>
          <w:tab w:val="left" w:pos="1500"/>
        </w:tabs>
        <w:suppressAutoHyphens/>
        <w:jc w:val="center"/>
        <w:rPr>
          <w:rFonts w:ascii="Arial" w:hAnsi="Arial"/>
          <w:spacing w:val="-2"/>
          <w:sz w:val="18"/>
          <w:lang w:val="en-US"/>
        </w:rPr>
      </w:pPr>
      <w:r>
        <w:rPr>
          <w:rFonts w:ascii="Arial" w:hAnsi="Arial"/>
          <w:spacing w:val="-2"/>
          <w:sz w:val="18"/>
          <w:lang w:val="en-US"/>
        </w:rPr>
        <w:tab/>
      </w:r>
      <w:r w:rsidR="00B8287A" w:rsidRPr="00871004">
        <w:rPr>
          <w:spacing w:val="-2"/>
          <w:position w:val="-28"/>
          <w:sz w:val="18"/>
          <w:szCs w:val="18"/>
        </w:rPr>
        <w:object w:dxaOrig="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2.55pt;mso-position-horizontal-relative:page;mso-position-vertical-relative:page" o:ole="">
            <v:imagedata r:id="rId13" o:title=""/>
          </v:shape>
          <o:OLEObject Type="Embed" ProgID="Equation.3" ShapeID="_x0000_i1025" DrawAspect="Content" ObjectID="_1473057191" r:id="rId14">
            <o:FieldCodes>\* MERGEFORMAT</o:FieldCodes>
          </o:OLEObject>
        </w:object>
      </w:r>
    </w:p>
    <w:p w:rsidR="004B40A8" w:rsidRDefault="004B40A8" w:rsidP="00691D7A">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2"/>
          <w:sz w:val="18"/>
          <w:lang w:val="en-US"/>
        </w:rPr>
      </w:pPr>
    </w:p>
    <w:p w:rsidR="004B40A8" w:rsidRDefault="004B40A8" w:rsidP="00691D7A">
      <w:pPr>
        <w:tabs>
          <w:tab w:val="left" w:pos="0"/>
          <w:tab w:val="left" w:pos="177"/>
          <w:tab w:val="left" w:pos="532"/>
          <w:tab w:val="left" w:pos="888"/>
          <w:tab w:val="left" w:pos="1400"/>
          <w:tab w:val="left" w:pos="1440"/>
          <w:tab w:val="left" w:pos="1500"/>
        </w:tabs>
        <w:suppressAutoHyphens/>
        <w:jc w:val="both"/>
        <w:rPr>
          <w:rFonts w:ascii="Arial" w:hAnsi="Arial"/>
          <w:spacing w:val="-2"/>
          <w:sz w:val="22"/>
          <w:lang w:val="en-US"/>
        </w:rPr>
      </w:pPr>
      <w:r>
        <w:rPr>
          <w:rFonts w:ascii="Arial" w:hAnsi="Arial"/>
          <w:spacing w:val="-2"/>
          <w:sz w:val="22"/>
          <w:lang w:val="en-US"/>
        </w:rPr>
        <w:tab/>
      </w:r>
      <w:r>
        <w:rPr>
          <w:rFonts w:ascii="Arial" w:hAnsi="Arial"/>
          <w:spacing w:val="-2"/>
          <w:sz w:val="22"/>
          <w:lang w:val="en-US"/>
        </w:rPr>
        <w:tab/>
      </w:r>
      <w:proofErr w:type="gramStart"/>
      <w:r>
        <w:rPr>
          <w:rFonts w:ascii="Arial" w:hAnsi="Arial"/>
          <w:spacing w:val="-2"/>
          <w:sz w:val="22"/>
          <w:lang w:val="en-US"/>
        </w:rPr>
        <w:t>where</w:t>
      </w:r>
      <w:proofErr w:type="gramEnd"/>
      <w:r w:rsidR="00AC34FD">
        <w:rPr>
          <w:rFonts w:ascii="Arial" w:hAnsi="Arial"/>
          <w:spacing w:val="-2"/>
          <w:sz w:val="22"/>
          <w:lang w:val="en-US"/>
        </w:rPr>
        <w:t>:</w:t>
      </w:r>
      <w:r>
        <w:rPr>
          <w:rFonts w:ascii="Arial" w:hAnsi="Arial"/>
          <w:spacing w:val="-2"/>
          <w:sz w:val="22"/>
          <w:lang w:val="en-US"/>
        </w:rPr>
        <w:t xml:space="preserve"> </w:t>
      </w:r>
    </w:p>
    <w:p w:rsidR="004B40A8" w:rsidRDefault="004B40A8" w:rsidP="00691D7A">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2"/>
          <w:sz w:val="22"/>
          <w:lang w:val="en-US"/>
        </w:rPr>
      </w:pPr>
    </w:p>
    <w:p w:rsidR="004B40A8" w:rsidRDefault="004B40A8" w:rsidP="00691D7A">
      <w:pPr>
        <w:tabs>
          <w:tab w:val="left" w:pos="0"/>
          <w:tab w:val="left" w:pos="177"/>
          <w:tab w:val="left" w:pos="532"/>
          <w:tab w:val="left" w:pos="888"/>
          <w:tab w:val="left" w:pos="1400"/>
          <w:tab w:val="left" w:pos="1440"/>
          <w:tab w:val="left" w:pos="1500"/>
        </w:tabs>
        <w:suppressAutoHyphens/>
        <w:spacing w:after="80"/>
        <w:jc w:val="both"/>
        <w:rPr>
          <w:rFonts w:ascii="Arial" w:hAnsi="Arial"/>
          <w:spacing w:val="-2"/>
          <w:sz w:val="22"/>
          <w:lang w:val="en-US"/>
        </w:rPr>
      </w:pPr>
      <w:r>
        <w:rPr>
          <w:rFonts w:ascii="Arial" w:hAnsi="Arial"/>
          <w:spacing w:val="-2"/>
          <w:sz w:val="22"/>
          <w:lang w:val="en-US"/>
        </w:rPr>
        <w:tab/>
      </w:r>
      <w:r>
        <w:rPr>
          <w:rFonts w:ascii="Arial" w:hAnsi="Arial"/>
          <w:spacing w:val="-2"/>
          <w:sz w:val="22"/>
          <w:lang w:val="en-US"/>
        </w:rPr>
        <w:tab/>
        <w:t>F is the mass of the fill (conventional true value), in units of mass</w:t>
      </w:r>
    </w:p>
    <w:p w:rsidR="004B40A8" w:rsidRDefault="004B40A8" w:rsidP="00691D7A">
      <w:pPr>
        <w:tabs>
          <w:tab w:val="left" w:pos="0"/>
          <w:tab w:val="left" w:pos="177"/>
          <w:tab w:val="left" w:pos="532"/>
          <w:tab w:val="left" w:pos="888"/>
          <w:tab w:val="left" w:pos="1400"/>
          <w:tab w:val="left" w:pos="1440"/>
          <w:tab w:val="left" w:pos="1500"/>
        </w:tabs>
        <w:suppressAutoHyphens/>
        <w:spacing w:after="80"/>
        <w:jc w:val="both"/>
        <w:rPr>
          <w:rFonts w:ascii="Arial" w:hAnsi="Arial"/>
          <w:spacing w:val="-2"/>
          <w:sz w:val="22"/>
          <w:lang w:val="en-US"/>
        </w:rPr>
      </w:pPr>
      <w:r>
        <w:rPr>
          <w:rFonts w:ascii="Arial" w:hAnsi="Arial"/>
          <w:spacing w:val="-2"/>
          <w:sz w:val="22"/>
          <w:lang w:val="en-US"/>
        </w:rPr>
        <w:tab/>
      </w:r>
      <w:r>
        <w:rPr>
          <w:rFonts w:ascii="Arial" w:hAnsi="Arial"/>
          <w:spacing w:val="-2"/>
          <w:sz w:val="22"/>
          <w:lang w:val="en-US"/>
        </w:rPr>
        <w:tab/>
      </w:r>
      <w:proofErr w:type="gramStart"/>
      <w:r>
        <w:rPr>
          <w:rFonts w:ascii="Arial" w:hAnsi="Arial"/>
          <w:spacing w:val="-2"/>
          <w:sz w:val="22"/>
          <w:lang w:val="en-US"/>
        </w:rPr>
        <w:t>n</w:t>
      </w:r>
      <w:proofErr w:type="gramEnd"/>
      <w:r>
        <w:rPr>
          <w:rFonts w:ascii="Arial" w:hAnsi="Arial"/>
          <w:spacing w:val="-2"/>
          <w:sz w:val="22"/>
          <w:lang w:val="en-US"/>
        </w:rPr>
        <w:t xml:space="preserve"> is the number of fills in the test</w:t>
      </w:r>
    </w:p>
    <w:p w:rsidR="004B40A8" w:rsidRDefault="004B40A8" w:rsidP="00691D7A">
      <w:pPr>
        <w:tabs>
          <w:tab w:val="left" w:pos="0"/>
          <w:tab w:val="left" w:pos="177"/>
          <w:tab w:val="left" w:pos="532"/>
          <w:tab w:val="left" w:pos="888"/>
          <w:tab w:val="left" w:pos="1400"/>
          <w:tab w:val="left" w:pos="1440"/>
          <w:tab w:val="left" w:pos="1500"/>
        </w:tabs>
        <w:suppressAutoHyphens/>
        <w:jc w:val="both"/>
        <w:rPr>
          <w:rFonts w:ascii="Arial" w:hAnsi="Arial"/>
          <w:spacing w:val="-2"/>
          <w:sz w:val="18"/>
          <w:lang w:val="en-US"/>
        </w:rPr>
      </w:pPr>
    </w:p>
    <w:p w:rsidR="0007271F" w:rsidRDefault="004B40A8">
      <w:pPr>
        <w:numPr>
          <w:ilvl w:val="0"/>
          <w:numId w:val="65"/>
        </w:numPr>
        <w:tabs>
          <w:tab w:val="left" w:pos="0"/>
          <w:tab w:val="left" w:pos="177"/>
          <w:tab w:val="left" w:pos="532"/>
          <w:tab w:val="left" w:pos="888"/>
          <w:tab w:val="left" w:pos="1400"/>
          <w:tab w:val="left" w:pos="1440"/>
          <w:tab w:val="left" w:pos="1500"/>
        </w:tabs>
        <w:suppressAutoHyphens/>
        <w:ind w:left="177"/>
        <w:jc w:val="both"/>
        <w:rPr>
          <w:rFonts w:ascii="Arial" w:hAnsi="Arial"/>
          <w:spacing w:val="-3"/>
          <w:sz w:val="22"/>
        </w:rPr>
      </w:pPr>
      <w:r>
        <w:rPr>
          <w:rFonts w:ascii="Arial" w:hAnsi="Arial"/>
          <w:sz w:val="22"/>
        </w:rPr>
        <w:t xml:space="preserve">In accordance with </w:t>
      </w:r>
      <w:r w:rsidR="00C97001">
        <w:rPr>
          <w:rFonts w:ascii="Arial" w:hAnsi="Arial"/>
          <w:sz w:val="22"/>
        </w:rPr>
        <w:t>9.8</w:t>
      </w:r>
      <w:r>
        <w:rPr>
          <w:rFonts w:ascii="Arial" w:hAnsi="Arial"/>
          <w:sz w:val="22"/>
        </w:rPr>
        <w:t xml:space="preserve"> calculate the deviation of each fill from the average of all the fills in the test</w:t>
      </w:r>
      <w:r w:rsidRPr="00966C41">
        <w:rPr>
          <w:rFonts w:ascii="Arial" w:hAnsi="Arial"/>
          <w:spacing w:val="-3"/>
          <w:sz w:val="22"/>
        </w:rPr>
        <w:t xml:space="preserve"> as follows:</w:t>
      </w:r>
    </w:p>
    <w:p w:rsidR="004B40A8" w:rsidRDefault="00514A76" w:rsidP="00691D7A">
      <w:pPr>
        <w:tabs>
          <w:tab w:val="left" w:pos="0"/>
          <w:tab w:val="left" w:pos="177"/>
          <w:tab w:val="left" w:pos="532"/>
          <w:tab w:val="left" w:pos="888"/>
          <w:tab w:val="left" w:pos="1400"/>
          <w:tab w:val="left" w:pos="1440"/>
          <w:tab w:val="left" w:pos="1500"/>
        </w:tabs>
        <w:suppressAutoHyphens/>
        <w:jc w:val="center"/>
        <w:rPr>
          <w:rFonts w:ascii="Arial" w:hAnsi="Arial"/>
          <w:sz w:val="22"/>
        </w:rPr>
      </w:pPr>
      <w:r w:rsidRPr="00514A76">
        <w:pict>
          <v:shape id="_x0000_s1026" type="#_x0000_t75" style="position:absolute;left:0;text-align:left;margin-left:126.35pt;margin-top:10.05pt;width:9pt;height:17pt;z-index:251657728" o:allowincell="f">
            <v:imagedata r:id="rId15" o:title=""/>
            <w10:wrap type="topAndBottom"/>
          </v:shape>
          <o:OLEObject Type="Embed" ProgID="Equation.3" ShapeID="_x0000_s1026" DrawAspect="Content" ObjectID="_1473057193" r:id="rId16"/>
        </w:pict>
      </w:r>
      <w:r w:rsidR="00B8287A">
        <w:rPr>
          <w:rFonts w:ascii="Arial" w:hAnsi="Arial"/>
          <w:spacing w:val="-2"/>
          <w:sz w:val="18"/>
          <w:lang w:val="en-US"/>
        </w:rPr>
        <w:tab/>
      </w:r>
      <w:r w:rsidR="000F2F8C">
        <w:rPr>
          <w:rFonts w:ascii="Arial" w:hAnsi="Arial"/>
          <w:noProof/>
          <w:spacing w:val="-2"/>
          <w:sz w:val="18"/>
        </w:rPr>
        <w:drawing>
          <wp:inline distT="0" distB="0" distL="0" distR="0">
            <wp:extent cx="1837055" cy="4292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837055" cy="429260"/>
                    </a:xfrm>
                    <a:prstGeom prst="rect">
                      <a:avLst/>
                    </a:prstGeom>
                    <a:noFill/>
                    <a:ln w="9525">
                      <a:noFill/>
                      <a:miter lim="800000"/>
                      <a:headEnd/>
                      <a:tailEnd/>
                    </a:ln>
                  </pic:spPr>
                </pic:pic>
              </a:graphicData>
            </a:graphic>
          </wp:inline>
        </w:drawing>
      </w:r>
    </w:p>
    <w:p w:rsidR="004B40A8" w:rsidRPr="00966C41" w:rsidRDefault="004B40A8" w:rsidP="00691D7A">
      <w:pPr>
        <w:tabs>
          <w:tab w:val="left" w:pos="0"/>
          <w:tab w:val="left" w:pos="177"/>
          <w:tab w:val="left" w:pos="532"/>
          <w:tab w:val="left" w:pos="888"/>
          <w:tab w:val="left" w:pos="1400"/>
          <w:tab w:val="left" w:pos="1440"/>
          <w:tab w:val="left" w:pos="1500"/>
        </w:tabs>
        <w:suppressAutoHyphens/>
        <w:rPr>
          <w:rFonts w:ascii="Arial" w:hAnsi="Arial"/>
          <w:spacing w:val="-3"/>
          <w:sz w:val="22"/>
        </w:rPr>
      </w:pPr>
      <w:r>
        <w:rPr>
          <w:rFonts w:ascii="Arial" w:hAnsi="Arial"/>
          <w:spacing w:val="-3"/>
          <w:sz w:val="22"/>
          <w:lang w:val="fr-FR"/>
        </w:rPr>
        <w:tab/>
      </w:r>
      <w:r>
        <w:rPr>
          <w:rFonts w:ascii="Arial" w:hAnsi="Arial"/>
          <w:spacing w:val="-3"/>
          <w:sz w:val="22"/>
          <w:lang w:val="fr-FR"/>
        </w:rPr>
        <w:tab/>
      </w:r>
      <w:proofErr w:type="gramStart"/>
      <w:r w:rsidRPr="00966C41">
        <w:rPr>
          <w:rFonts w:ascii="Arial" w:hAnsi="Arial"/>
          <w:spacing w:val="-3"/>
          <w:sz w:val="22"/>
        </w:rPr>
        <w:t>where</w:t>
      </w:r>
      <w:proofErr w:type="gramEnd"/>
      <w:r w:rsidR="00AC34FD">
        <w:rPr>
          <w:rFonts w:ascii="Arial" w:hAnsi="Arial"/>
          <w:spacing w:val="-3"/>
          <w:sz w:val="22"/>
        </w:rPr>
        <w:t>:</w:t>
      </w:r>
    </w:p>
    <w:p w:rsidR="004B40A8" w:rsidRPr="00966C41" w:rsidRDefault="004B40A8" w:rsidP="00691D7A">
      <w:pPr>
        <w:tabs>
          <w:tab w:val="left" w:pos="0"/>
          <w:tab w:val="left" w:pos="177"/>
          <w:tab w:val="left" w:pos="532"/>
          <w:tab w:val="left" w:pos="888"/>
          <w:tab w:val="left" w:pos="1400"/>
          <w:tab w:val="left" w:pos="1440"/>
          <w:tab w:val="left" w:pos="1500"/>
        </w:tabs>
        <w:suppressAutoHyphens/>
        <w:spacing w:line="120" w:lineRule="auto"/>
        <w:rPr>
          <w:rFonts w:ascii="Arial" w:hAnsi="Arial"/>
          <w:spacing w:val="-3"/>
          <w:sz w:val="22"/>
        </w:rPr>
      </w:pPr>
    </w:p>
    <w:p w:rsidR="004B40A8" w:rsidRPr="00966C41" w:rsidRDefault="004B40A8" w:rsidP="00691D7A">
      <w:pPr>
        <w:tabs>
          <w:tab w:val="left" w:pos="0"/>
          <w:tab w:val="left" w:pos="177"/>
          <w:tab w:val="left" w:pos="532"/>
          <w:tab w:val="left" w:pos="888"/>
          <w:tab w:val="left" w:pos="1400"/>
          <w:tab w:val="left" w:pos="1440"/>
          <w:tab w:val="left" w:pos="1500"/>
        </w:tabs>
        <w:suppressAutoHyphens/>
        <w:spacing w:after="80"/>
        <w:rPr>
          <w:rFonts w:ascii="Arial" w:hAnsi="Arial"/>
          <w:spacing w:val="-3"/>
          <w:sz w:val="22"/>
        </w:rPr>
      </w:pPr>
      <w:r w:rsidRPr="00966C41">
        <w:rPr>
          <w:rFonts w:ascii="Arial" w:hAnsi="Arial"/>
          <w:spacing w:val="-3"/>
          <w:sz w:val="22"/>
        </w:rPr>
        <w:tab/>
      </w:r>
      <w:r w:rsidRPr="00966C41">
        <w:rPr>
          <w:rFonts w:ascii="Arial" w:hAnsi="Arial"/>
          <w:spacing w:val="-3"/>
          <w:sz w:val="22"/>
        </w:rPr>
        <w:tab/>
      </w:r>
      <w:proofErr w:type="gramStart"/>
      <w:r w:rsidRPr="00966C41">
        <w:rPr>
          <w:rFonts w:ascii="Arial" w:hAnsi="Arial"/>
          <w:spacing w:val="-3"/>
          <w:sz w:val="22"/>
        </w:rPr>
        <w:t>md</w:t>
      </w:r>
      <w:proofErr w:type="gramEnd"/>
      <w:r w:rsidRPr="00966C41">
        <w:rPr>
          <w:rFonts w:ascii="Arial" w:hAnsi="Arial"/>
          <w:spacing w:val="-3"/>
          <w:sz w:val="22"/>
          <w:vertAlign w:val="subscript"/>
        </w:rPr>
        <w:t xml:space="preserve"> </w:t>
      </w:r>
      <w:r w:rsidRPr="00966C41">
        <w:rPr>
          <w:rFonts w:ascii="Arial" w:hAnsi="Arial"/>
          <w:spacing w:val="-3"/>
          <w:sz w:val="22"/>
        </w:rPr>
        <w:t>is the deviation from average, in units of mas</w:t>
      </w:r>
      <w:r w:rsidR="008F0696">
        <w:rPr>
          <w:rFonts w:ascii="Arial" w:hAnsi="Arial"/>
          <w:spacing w:val="-3"/>
          <w:sz w:val="22"/>
        </w:rPr>
        <w:t>s</w:t>
      </w:r>
    </w:p>
    <w:p w:rsidR="004B40A8" w:rsidRPr="00966C41" w:rsidRDefault="004B40A8" w:rsidP="00691D7A">
      <w:pPr>
        <w:tabs>
          <w:tab w:val="left" w:pos="0"/>
          <w:tab w:val="left" w:pos="177"/>
          <w:tab w:val="left" w:pos="532"/>
          <w:tab w:val="left" w:pos="888"/>
          <w:tab w:val="left" w:pos="1400"/>
          <w:tab w:val="left" w:pos="1440"/>
          <w:tab w:val="left" w:pos="1500"/>
        </w:tabs>
        <w:suppressAutoHyphens/>
        <w:rPr>
          <w:rFonts w:ascii="Arial" w:hAnsi="Arial"/>
          <w:spacing w:val="-3"/>
          <w:sz w:val="22"/>
        </w:rPr>
      </w:pPr>
    </w:p>
    <w:p w:rsidR="0007271F" w:rsidRDefault="004B40A8">
      <w:pPr>
        <w:numPr>
          <w:ilvl w:val="0"/>
          <w:numId w:val="66"/>
        </w:num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r w:rsidRPr="00966C41">
        <w:rPr>
          <w:rFonts w:ascii="Arial" w:hAnsi="Arial"/>
          <w:spacing w:val="-3"/>
          <w:sz w:val="22"/>
        </w:rPr>
        <w:t>Repeat stages (</w:t>
      </w:r>
      <w:r w:rsidR="00FA6210">
        <w:rPr>
          <w:rFonts w:ascii="Arial" w:hAnsi="Arial"/>
          <w:spacing w:val="-3"/>
          <w:sz w:val="22"/>
        </w:rPr>
        <w:t>b</w:t>
      </w:r>
      <w:r w:rsidRPr="00966C41">
        <w:rPr>
          <w:rFonts w:ascii="Arial" w:hAnsi="Arial"/>
          <w:spacing w:val="-3"/>
          <w:sz w:val="22"/>
        </w:rPr>
        <w:t>) to (</w:t>
      </w:r>
      <w:r w:rsidR="00FA6210">
        <w:rPr>
          <w:rFonts w:ascii="Arial" w:hAnsi="Arial"/>
          <w:spacing w:val="-3"/>
          <w:sz w:val="22"/>
        </w:rPr>
        <w:t>f</w:t>
      </w:r>
      <w:r w:rsidRPr="00966C41">
        <w:rPr>
          <w:rFonts w:ascii="Arial" w:hAnsi="Arial"/>
          <w:spacing w:val="-3"/>
          <w:sz w:val="22"/>
        </w:rPr>
        <w:t xml:space="preserve">) for other loads as specified for values of the mass of the fills in </w:t>
      </w:r>
      <w:r w:rsidR="00C97001">
        <w:rPr>
          <w:rFonts w:ascii="Arial" w:hAnsi="Arial"/>
          <w:spacing w:val="-3"/>
          <w:sz w:val="22"/>
        </w:rPr>
        <w:t>9.2</w:t>
      </w:r>
      <w:r w:rsidR="00045CE2">
        <w:rPr>
          <w:rFonts w:ascii="Arial" w:hAnsi="Arial"/>
          <w:spacing w:val="-3"/>
          <w:sz w:val="22"/>
        </w:rPr>
        <w:t>.1</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613F5E" w:rsidRDefault="00613F5E"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b/>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b/>
          <w:spacing w:val="-3"/>
          <w:sz w:val="22"/>
        </w:rPr>
        <w:t>A.8.2.4</w:t>
      </w:r>
      <w:r w:rsidRPr="00966C41">
        <w:rPr>
          <w:rFonts w:ascii="Arial" w:hAnsi="Arial"/>
          <w:spacing w:val="-3"/>
          <w:sz w:val="22"/>
        </w:rPr>
        <w:t>  </w:t>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Determination of accuracy class, X(x) (</w:t>
      </w:r>
      <w:r w:rsidR="00C97001">
        <w:rPr>
          <w:rFonts w:ascii="Arial" w:hAnsi="Arial"/>
          <w:spacing w:val="-3"/>
          <w:sz w:val="22"/>
        </w:rPr>
        <w:t>8.2</w:t>
      </w:r>
      <w:r w:rsidRPr="00966C41">
        <w:rPr>
          <w:rFonts w:ascii="Arial" w:hAnsi="Arial"/>
          <w:spacing w:val="-3"/>
          <w:sz w:val="22"/>
        </w:rPr>
        <w:t>.5)</w:t>
      </w:r>
    </w:p>
    <w:p w:rsidR="004B40A8" w:rsidRPr="00966C41" w:rsidRDefault="004B40A8" w:rsidP="008F1028">
      <w:pPr>
        <w:tabs>
          <w:tab w:val="left" w:pos="0"/>
          <w:tab w:val="left" w:pos="177"/>
          <w:tab w:val="left" w:pos="532"/>
          <w:tab w:val="left" w:pos="888"/>
          <w:tab w:val="left" w:pos="1400"/>
          <w:tab w:val="left" w:pos="1440"/>
          <w:tab w:val="left" w:pos="1500"/>
        </w:tabs>
        <w:suppressAutoHyphens/>
        <w:ind w:left="178"/>
        <w:jc w:val="both"/>
        <w:rPr>
          <w:rFonts w:ascii="Arial" w:hAnsi="Arial"/>
          <w:spacing w:val="-3"/>
          <w:sz w:val="22"/>
        </w:rPr>
      </w:pPr>
    </w:p>
    <w:p w:rsidR="0007271F" w:rsidRDefault="004B40A8">
      <w:pPr>
        <w:numPr>
          <w:ilvl w:val="0"/>
          <w:numId w:val="11"/>
        </w:numPr>
        <w:tabs>
          <w:tab w:val="left" w:pos="0"/>
          <w:tab w:val="left" w:pos="177"/>
          <w:tab w:val="left" w:pos="888"/>
          <w:tab w:val="left" w:pos="1400"/>
          <w:tab w:val="left" w:pos="1440"/>
          <w:tab w:val="left" w:pos="1500"/>
        </w:tabs>
        <w:suppressAutoHyphens/>
        <w:ind w:left="0" w:firstLine="0"/>
        <w:jc w:val="both"/>
        <w:rPr>
          <w:rFonts w:ascii="Arial" w:hAnsi="Arial"/>
          <w:spacing w:val="-3"/>
          <w:sz w:val="22"/>
        </w:rPr>
      </w:pPr>
      <w:r w:rsidRPr="00966C41">
        <w:rPr>
          <w:rFonts w:ascii="Arial" w:hAnsi="Arial"/>
          <w:spacing w:val="-3"/>
          <w:sz w:val="22"/>
        </w:rPr>
        <w:t>For each preset value of the test fill  (F</w:t>
      </w:r>
      <w:r w:rsidRPr="00966C41">
        <w:rPr>
          <w:rFonts w:ascii="Arial" w:hAnsi="Arial"/>
          <w:spacing w:val="-3"/>
          <w:sz w:val="22"/>
          <w:vertAlign w:val="subscript"/>
        </w:rPr>
        <w:t>P</w:t>
      </w:r>
      <w:r w:rsidRPr="00966C41">
        <w:rPr>
          <w:rFonts w:ascii="Arial" w:hAnsi="Arial"/>
          <w:spacing w:val="-3"/>
          <w:sz w:val="22"/>
        </w:rPr>
        <w:t xml:space="preserve">): </w:t>
      </w:r>
    </w:p>
    <w:p w:rsidR="004B40A8" w:rsidRPr="00966C41" w:rsidRDefault="004B40A8" w:rsidP="008F1028">
      <w:pPr>
        <w:tabs>
          <w:tab w:val="left" w:pos="0"/>
          <w:tab w:val="left" w:pos="177"/>
          <w:tab w:val="left" w:pos="888"/>
          <w:tab w:val="left" w:pos="1400"/>
          <w:tab w:val="left" w:pos="1440"/>
          <w:tab w:val="left" w:pos="1500"/>
        </w:tabs>
        <w:suppressAutoHyphens/>
        <w:jc w:val="both"/>
        <w:rPr>
          <w:rFonts w:ascii="Arial" w:hAnsi="Arial"/>
          <w:spacing w:val="-3"/>
          <w:sz w:val="22"/>
        </w:rPr>
      </w:pPr>
    </w:p>
    <w:p w:rsidR="0007271F" w:rsidRDefault="00AA0A29">
      <w:pPr>
        <w:numPr>
          <w:ilvl w:val="0"/>
          <w:numId w:val="45"/>
        </w:numPr>
        <w:tabs>
          <w:tab w:val="left" w:pos="0"/>
          <w:tab w:val="left" w:pos="177"/>
          <w:tab w:val="left" w:pos="532"/>
          <w:tab w:val="left" w:pos="888"/>
          <w:tab w:val="left" w:pos="1400"/>
          <w:tab w:val="left" w:pos="1440"/>
          <w:tab w:val="left" w:pos="1500"/>
        </w:tabs>
        <w:suppressAutoHyphens/>
        <w:ind w:left="1400" w:hanging="500"/>
        <w:jc w:val="both"/>
        <w:rPr>
          <w:rFonts w:ascii="Arial" w:hAnsi="Arial"/>
          <w:spacing w:val="-2"/>
          <w:sz w:val="18"/>
          <w:lang w:val="en-US"/>
        </w:rPr>
      </w:pPr>
      <w:r>
        <w:rPr>
          <w:rFonts w:ascii="Arial" w:hAnsi="Arial"/>
          <w:spacing w:val="-3"/>
          <w:sz w:val="22"/>
        </w:rPr>
        <w:t>C</w:t>
      </w:r>
      <w:r w:rsidR="004B40A8" w:rsidRPr="00966C41">
        <w:rPr>
          <w:rFonts w:ascii="Arial" w:hAnsi="Arial"/>
          <w:spacing w:val="-3"/>
          <w:sz w:val="22"/>
        </w:rPr>
        <w:t xml:space="preserve">alculate the preset value error specified in </w:t>
      </w:r>
      <w:r w:rsidR="00935367">
        <w:rPr>
          <w:rFonts w:ascii="Arial" w:hAnsi="Arial"/>
          <w:spacing w:val="-3"/>
          <w:sz w:val="22"/>
        </w:rPr>
        <w:t>4.3</w:t>
      </w:r>
      <w:r w:rsidR="009D1EA5">
        <w:rPr>
          <w:rFonts w:ascii="Arial" w:hAnsi="Arial"/>
          <w:spacing w:val="-3"/>
          <w:sz w:val="22"/>
        </w:rPr>
        <w:t>.3</w:t>
      </w:r>
      <w:r w:rsidR="004B40A8" w:rsidRPr="00966C41">
        <w:rPr>
          <w:rFonts w:ascii="Arial" w:hAnsi="Arial"/>
          <w:spacing w:val="-3"/>
          <w:sz w:val="22"/>
        </w:rPr>
        <w:t xml:space="preserve"> in accordance with </w:t>
      </w:r>
      <w:r w:rsidR="00C97001">
        <w:rPr>
          <w:rFonts w:ascii="Arial" w:hAnsi="Arial"/>
          <w:spacing w:val="-3"/>
          <w:sz w:val="22"/>
        </w:rPr>
        <w:t>9.9</w:t>
      </w:r>
      <w:r w:rsidR="004B40A8" w:rsidRPr="00966C41">
        <w:rPr>
          <w:rFonts w:ascii="Arial" w:hAnsi="Arial"/>
          <w:spacing w:val="-3"/>
          <w:sz w:val="22"/>
        </w:rPr>
        <w:t xml:space="preserve"> as follows</w:t>
      </w:r>
      <w:r w:rsidR="00D11DBA">
        <w:rPr>
          <w:rFonts w:ascii="Arial" w:hAnsi="Arial"/>
          <w:spacing w:val="-3"/>
          <w:sz w:val="22"/>
        </w:rPr>
        <w: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ind w:left="2160"/>
        <w:jc w:val="both"/>
        <w:rPr>
          <w:rFonts w:ascii="Arial" w:hAnsi="Arial"/>
          <w:spacing w:val="-2"/>
          <w:sz w:val="18"/>
          <w:lang w:val="en-US"/>
        </w:rPr>
      </w:pPr>
      <w:r>
        <w:rPr>
          <w:rFonts w:ascii="Arial" w:hAnsi="Arial"/>
          <w:spacing w:val="-2"/>
          <w:sz w:val="18"/>
          <w:lang w:val="en-US"/>
        </w:rPr>
        <w:t xml:space="preserve">                                                                                                     </w:t>
      </w:r>
    </w:p>
    <w:p w:rsidR="004B40A8" w:rsidRDefault="004B40A8" w:rsidP="005A1BFF">
      <w:pPr>
        <w:tabs>
          <w:tab w:val="left" w:pos="0"/>
          <w:tab w:val="left" w:pos="177"/>
          <w:tab w:val="left" w:pos="532"/>
          <w:tab w:val="left" w:pos="888"/>
          <w:tab w:val="left" w:pos="1400"/>
          <w:tab w:val="left" w:pos="1440"/>
          <w:tab w:val="left" w:pos="1500"/>
        </w:tabs>
        <w:suppressAutoHyphens/>
        <w:jc w:val="center"/>
        <w:rPr>
          <w:rFonts w:ascii="Arial" w:hAnsi="Arial"/>
          <w:spacing w:val="-2"/>
          <w:sz w:val="18"/>
          <w:lang w:val="en-US"/>
        </w:rPr>
      </w:pPr>
      <w:r>
        <w:rPr>
          <w:rFonts w:ascii="Arial" w:hAnsi="Arial"/>
          <w:spacing w:val="-2"/>
          <w:sz w:val="18"/>
          <w:lang w:val="en-US"/>
        </w:rPr>
        <w:tab/>
      </w:r>
      <w:r w:rsidR="005A1BFF" w:rsidRPr="00871004">
        <w:rPr>
          <w:position w:val="-30"/>
        </w:rPr>
        <w:object w:dxaOrig="2002" w:dyaOrig="721">
          <v:shape id="_x0000_i1027" type="#_x0000_t75" style="width:130.25pt;height:33.8pt;mso-position-horizontal-relative:page;mso-position-vertical-relative:page" o:ole="">
            <v:imagedata r:id="rId18" o:title=""/>
          </v:shape>
          <o:OLEObject Type="Embed" ProgID="Equation.3" ShapeID="_x0000_i1027" DrawAspect="Content" ObjectID="_1473057192" r:id="rId19">
            <o:FieldCodes>\* MERGEFORMAT</o:FieldCodes>
          </o:OLEObject>
        </w:object>
      </w:r>
    </w:p>
    <w:p w:rsidR="004B40A8" w:rsidRDefault="004B40A8" w:rsidP="008F1028">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2"/>
          <w:sz w:val="22"/>
          <w:lang w:val="en-US"/>
        </w:rPr>
      </w:pPr>
    </w:p>
    <w:p w:rsidR="004B40A8"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pacing w:val="-2"/>
          <w:sz w:val="22"/>
          <w:lang w:val="en-US"/>
        </w:rPr>
      </w:pPr>
      <w:r>
        <w:rPr>
          <w:rFonts w:ascii="Arial" w:hAnsi="Arial"/>
          <w:spacing w:val="-2"/>
          <w:sz w:val="22"/>
          <w:lang w:val="en-US"/>
        </w:rPr>
        <w:tab/>
      </w:r>
      <w:r>
        <w:rPr>
          <w:rFonts w:ascii="Arial" w:hAnsi="Arial"/>
          <w:spacing w:val="-2"/>
          <w:sz w:val="22"/>
          <w:lang w:val="en-US"/>
        </w:rPr>
        <w:tab/>
      </w:r>
      <w:proofErr w:type="gramStart"/>
      <w:r>
        <w:rPr>
          <w:rFonts w:ascii="Arial" w:hAnsi="Arial"/>
          <w:spacing w:val="-2"/>
          <w:sz w:val="22"/>
          <w:lang w:val="en-US"/>
        </w:rPr>
        <w:t>where</w:t>
      </w:r>
      <w:proofErr w:type="gramEnd"/>
      <w:r w:rsidR="00AC34FD">
        <w:rPr>
          <w:rFonts w:ascii="Arial" w:hAnsi="Arial"/>
          <w:spacing w:val="-2"/>
          <w:sz w:val="22"/>
          <w:lang w:val="en-US"/>
        </w:rPr>
        <w:t>:</w:t>
      </w:r>
      <w:r>
        <w:rPr>
          <w:rFonts w:ascii="Arial" w:hAnsi="Arial"/>
          <w:spacing w:val="-2"/>
          <w:sz w:val="22"/>
          <w:lang w:val="en-US"/>
        </w:rPr>
        <w:t xml:space="preserve"> </w:t>
      </w:r>
    </w:p>
    <w:p w:rsidR="004B40A8" w:rsidRDefault="004B40A8" w:rsidP="008F1028">
      <w:pPr>
        <w:tabs>
          <w:tab w:val="left" w:pos="0"/>
          <w:tab w:val="left" w:pos="177"/>
          <w:tab w:val="left" w:pos="532"/>
          <w:tab w:val="left" w:pos="888"/>
          <w:tab w:val="left" w:pos="1400"/>
          <w:tab w:val="left" w:pos="1440"/>
          <w:tab w:val="left" w:pos="1500"/>
        </w:tabs>
        <w:suppressAutoHyphens/>
        <w:spacing w:line="120" w:lineRule="auto"/>
        <w:jc w:val="both"/>
        <w:rPr>
          <w:rFonts w:ascii="Arial" w:hAnsi="Arial"/>
          <w:spacing w:val="-2"/>
          <w:sz w:val="22"/>
          <w:lang w:val="en-US"/>
        </w:rPr>
      </w:pPr>
    </w:p>
    <w:p w:rsidR="004B40A8" w:rsidRDefault="004B40A8" w:rsidP="008F1028">
      <w:pPr>
        <w:tabs>
          <w:tab w:val="left" w:pos="0"/>
          <w:tab w:val="left" w:pos="177"/>
          <w:tab w:val="left" w:pos="532"/>
          <w:tab w:val="left" w:pos="888"/>
          <w:tab w:val="left" w:pos="1400"/>
          <w:tab w:val="left" w:pos="1440"/>
          <w:tab w:val="left" w:pos="1500"/>
        </w:tabs>
        <w:suppressAutoHyphens/>
        <w:spacing w:after="80"/>
        <w:jc w:val="both"/>
        <w:rPr>
          <w:rFonts w:ascii="Arial" w:hAnsi="Arial"/>
          <w:spacing w:val="-2"/>
          <w:sz w:val="22"/>
          <w:lang w:val="en-US"/>
        </w:rPr>
      </w:pPr>
      <w:r>
        <w:rPr>
          <w:rFonts w:ascii="Arial" w:hAnsi="Arial"/>
          <w:spacing w:val="-2"/>
          <w:sz w:val="22"/>
          <w:lang w:val="en-US"/>
        </w:rPr>
        <w:tab/>
      </w:r>
      <w:r>
        <w:rPr>
          <w:rFonts w:ascii="Arial" w:hAnsi="Arial"/>
          <w:spacing w:val="-2"/>
          <w:sz w:val="22"/>
          <w:lang w:val="en-US"/>
        </w:rPr>
        <w:tab/>
      </w:r>
      <w:proofErr w:type="gramStart"/>
      <w:r>
        <w:rPr>
          <w:rFonts w:ascii="Arial" w:hAnsi="Arial"/>
          <w:spacing w:val="-2"/>
          <w:sz w:val="22"/>
          <w:lang w:val="en-US"/>
        </w:rPr>
        <w:t>se</w:t>
      </w:r>
      <w:proofErr w:type="gramEnd"/>
      <w:r>
        <w:rPr>
          <w:rFonts w:ascii="Arial" w:hAnsi="Arial"/>
          <w:spacing w:val="-2"/>
          <w:sz w:val="22"/>
          <w:lang w:val="en-US"/>
        </w:rPr>
        <w:t xml:space="preserve"> is the preset value error.</w:t>
      </w:r>
    </w:p>
    <w:p w:rsidR="004B40A8" w:rsidRPr="00966C41" w:rsidRDefault="004B40A8" w:rsidP="008F1028">
      <w:pPr>
        <w:tabs>
          <w:tab w:val="left" w:pos="0"/>
          <w:tab w:val="left" w:pos="177"/>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2"/>
          <w:sz w:val="22"/>
          <w:lang w:val="en-US"/>
        </w:rPr>
        <w:lastRenderedPageBreak/>
        <w:tab/>
      </w:r>
    </w:p>
    <w:p w:rsidR="0007271F" w:rsidRDefault="00AA0A29">
      <w:pPr>
        <w:numPr>
          <w:ilvl w:val="0"/>
          <w:numId w:val="45"/>
        </w:numPr>
        <w:tabs>
          <w:tab w:val="left" w:pos="0"/>
          <w:tab w:val="left" w:pos="177"/>
          <w:tab w:val="left" w:pos="532"/>
          <w:tab w:val="left" w:pos="888"/>
          <w:tab w:val="left" w:pos="1400"/>
          <w:tab w:val="left" w:pos="1440"/>
          <w:tab w:val="left" w:pos="1500"/>
        </w:tabs>
        <w:suppressAutoHyphens/>
        <w:spacing w:after="132"/>
        <w:ind w:left="1400" w:hanging="500"/>
        <w:jc w:val="both"/>
        <w:rPr>
          <w:rFonts w:ascii="Arial" w:hAnsi="Arial"/>
          <w:spacing w:val="-3"/>
          <w:sz w:val="22"/>
        </w:rPr>
      </w:pPr>
      <w:r>
        <w:rPr>
          <w:rFonts w:ascii="Arial" w:hAnsi="Arial"/>
          <w:spacing w:val="-3"/>
          <w:sz w:val="22"/>
        </w:rPr>
        <w:t>D</w:t>
      </w:r>
      <w:r w:rsidR="004B40A8" w:rsidRPr="00966C41">
        <w:rPr>
          <w:rFonts w:ascii="Arial" w:hAnsi="Arial"/>
          <w:spacing w:val="-3"/>
          <w:sz w:val="22"/>
        </w:rPr>
        <w:t xml:space="preserve">etermine the maximum permissible preset value error for class X(1), </w:t>
      </w:r>
      <w:r w:rsidR="00993D17">
        <w:rPr>
          <w:rFonts w:ascii="Arial" w:hAnsi="Arial"/>
          <w:spacing w:val="-3"/>
          <w:sz w:val="22"/>
        </w:rPr>
        <w:t>mpse</w:t>
      </w:r>
      <w:r w:rsidR="004B40A8" w:rsidRPr="00966C41">
        <w:rPr>
          <w:rFonts w:ascii="Arial" w:hAnsi="Arial"/>
          <w:spacing w:val="-3"/>
          <w:sz w:val="22"/>
          <w:vertAlign w:val="subscript"/>
        </w:rPr>
        <w:t xml:space="preserve">(1) </w:t>
      </w:r>
      <w:r w:rsidR="004B40A8" w:rsidRPr="00966C41">
        <w:rPr>
          <w:rFonts w:ascii="Arial" w:hAnsi="Arial"/>
          <w:spacing w:val="-3"/>
          <w:sz w:val="22"/>
        </w:rPr>
        <w:t>as follows</w:t>
      </w:r>
      <w:r w:rsidR="00D11DBA">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line="120" w:lineRule="auto"/>
        <w:jc w:val="both"/>
        <w:rPr>
          <w:rFonts w:ascii="Arial" w:hAnsi="Arial"/>
          <w:spacing w:val="-3"/>
          <w:sz w:val="22"/>
        </w:rPr>
      </w:pPr>
    </w:p>
    <w:p w:rsidR="004B40A8" w:rsidRPr="00966C41" w:rsidRDefault="00993D17" w:rsidP="008F1028">
      <w:pPr>
        <w:tabs>
          <w:tab w:val="left" w:pos="0"/>
          <w:tab w:val="left" w:pos="177"/>
          <w:tab w:val="left" w:pos="355"/>
          <w:tab w:val="left" w:pos="532"/>
          <w:tab w:val="left" w:pos="888"/>
          <w:tab w:val="left" w:pos="1400"/>
          <w:tab w:val="left" w:pos="1440"/>
          <w:tab w:val="left" w:pos="1500"/>
        </w:tabs>
        <w:suppressAutoHyphens/>
        <w:ind w:left="709"/>
        <w:jc w:val="both"/>
        <w:rPr>
          <w:rFonts w:ascii="Arial" w:hAnsi="Arial"/>
          <w:spacing w:val="-3"/>
          <w:sz w:val="22"/>
          <w:vertAlign w:val="subscript"/>
        </w:rPr>
      </w:pPr>
      <w:proofErr w:type="gramStart"/>
      <w:r>
        <w:rPr>
          <w:rFonts w:ascii="Arial" w:hAnsi="Arial"/>
          <w:spacing w:val="-3"/>
          <w:sz w:val="22"/>
        </w:rPr>
        <w:t>mpse</w:t>
      </w:r>
      <w:r w:rsidR="004B40A8" w:rsidRPr="00966C41">
        <w:rPr>
          <w:rFonts w:ascii="Arial" w:hAnsi="Arial"/>
          <w:spacing w:val="-3"/>
          <w:sz w:val="22"/>
          <w:vertAlign w:val="subscript"/>
        </w:rPr>
        <w:t>(</w:t>
      </w:r>
      <w:proofErr w:type="gramEnd"/>
      <w:r w:rsidR="004B40A8" w:rsidRPr="00966C41">
        <w:rPr>
          <w:rFonts w:ascii="Arial" w:hAnsi="Arial"/>
          <w:spacing w:val="-3"/>
          <w:sz w:val="22"/>
          <w:vertAlign w:val="subscript"/>
        </w:rPr>
        <w:t xml:space="preserve">1) </w:t>
      </w:r>
      <w:r w:rsidR="004B40A8" w:rsidRPr="00966C41">
        <w:rPr>
          <w:rFonts w:ascii="Arial" w:hAnsi="Arial"/>
          <w:spacing w:val="-3"/>
          <w:sz w:val="22"/>
        </w:rPr>
        <w:t xml:space="preserve">=  0.25 </w:t>
      </w:r>
      <w:r>
        <w:rPr>
          <w:rFonts w:ascii="Arial" w:hAnsi="Arial"/>
          <w:spacing w:val="-3"/>
          <w:sz w:val="22"/>
        </w:rPr>
        <w:t>mpd</w:t>
      </w:r>
      <w:r w:rsidR="004B40A8" w:rsidRPr="00966C41">
        <w:rPr>
          <w:rFonts w:ascii="Arial" w:hAnsi="Arial"/>
          <w:spacing w:val="-3"/>
          <w:sz w:val="22"/>
          <w:vertAlign w:val="subscript"/>
        </w:rPr>
        <w:t>(1)</w:t>
      </w:r>
      <w:r w:rsidR="004B40A8" w:rsidRPr="00966C41">
        <w:rPr>
          <w:rFonts w:ascii="Arial" w:hAnsi="Arial"/>
          <w:spacing w:val="-3"/>
          <w:sz w:val="22"/>
        </w:rPr>
        <w:t xml:space="preserve"> in-service , corresponding to the value of a fill equal to F</w:t>
      </w:r>
      <w:r w:rsidR="004B40A8" w:rsidRPr="00966C41">
        <w:rPr>
          <w:rFonts w:ascii="Arial" w:hAnsi="Arial"/>
          <w:spacing w:val="-3"/>
          <w:sz w:val="22"/>
          <w:vertAlign w:val="subscript"/>
        </w:rPr>
        <w:t>P</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spacing w:line="120" w:lineRule="auto"/>
        <w:jc w:val="both"/>
        <w:rPr>
          <w:rFonts w:ascii="Arial" w:hAnsi="Arial"/>
          <w:spacing w:val="-3"/>
          <w:sz w:val="22"/>
        </w:rPr>
      </w:pPr>
    </w:p>
    <w:p w:rsidR="0007271F" w:rsidRDefault="00AA0A29">
      <w:pPr>
        <w:numPr>
          <w:ilvl w:val="0"/>
          <w:numId w:val="45"/>
        </w:numPr>
        <w:tabs>
          <w:tab w:val="left" w:pos="0"/>
          <w:tab w:val="left" w:pos="177"/>
          <w:tab w:val="left" w:pos="888"/>
          <w:tab w:val="left" w:pos="1400"/>
          <w:tab w:val="left" w:pos="1440"/>
          <w:tab w:val="left" w:pos="1500"/>
        </w:tabs>
        <w:suppressAutoHyphens/>
        <w:ind w:hanging="860"/>
        <w:jc w:val="both"/>
        <w:rPr>
          <w:rFonts w:ascii="Arial" w:hAnsi="Arial"/>
          <w:spacing w:val="-3"/>
          <w:sz w:val="22"/>
          <w:lang w:val="fr-FR"/>
        </w:rPr>
      </w:pPr>
      <w:r>
        <w:rPr>
          <w:rFonts w:ascii="Arial" w:hAnsi="Arial"/>
          <w:spacing w:val="-3"/>
          <w:sz w:val="22"/>
          <w:lang w:val="fr-FR"/>
        </w:rPr>
        <w:t>T</w:t>
      </w:r>
      <w:r w:rsidR="004B40A8">
        <w:rPr>
          <w:rFonts w:ascii="Arial" w:hAnsi="Arial"/>
          <w:spacing w:val="-3"/>
          <w:sz w:val="22"/>
          <w:lang w:val="fr-FR"/>
        </w:rPr>
        <w:t>hen calculate</w:t>
      </w:r>
      <w:r w:rsidR="00D11DBA">
        <w:rPr>
          <w:rFonts w:ascii="Arial" w:hAnsi="Arial"/>
          <w:spacing w:val="-3"/>
          <w:sz w:val="22"/>
          <w:lang w:val="fr-FR"/>
        </w:rPr>
        <w:t>:</w:t>
      </w:r>
      <w:r w:rsidR="004B40A8">
        <w:rPr>
          <w:rFonts w:ascii="Arial" w:hAnsi="Arial"/>
          <w:spacing w:val="-3"/>
          <w:sz w:val="22"/>
          <w:lang w:val="fr-FR"/>
        </w:rPr>
        <w:t xml:space="preserve"> [</w:t>
      </w:r>
      <w:r w:rsidR="004B40A8">
        <w:rPr>
          <w:rFonts w:ascii="Arial" w:hAnsi="Arial"/>
          <w:spacing w:val="-3"/>
          <w:sz w:val="22"/>
          <w:lang w:val="fr-FR"/>
        </w:rPr>
        <w:sym w:font="Symbol" w:char="F0BD"/>
      </w:r>
      <w:r w:rsidR="004B40A8">
        <w:rPr>
          <w:rFonts w:ascii="Arial" w:hAnsi="Arial"/>
          <w:spacing w:val="-3"/>
          <w:sz w:val="22"/>
          <w:lang w:val="fr-FR"/>
        </w:rPr>
        <w:t>se</w:t>
      </w:r>
      <w:r w:rsidR="004B40A8">
        <w:rPr>
          <w:rFonts w:ascii="Arial" w:hAnsi="Arial"/>
          <w:spacing w:val="-3"/>
          <w:sz w:val="22"/>
          <w:lang w:val="fr-FR"/>
        </w:rPr>
        <w:sym w:font="Symbol" w:char="F0BD"/>
      </w:r>
      <w:r w:rsidR="004B40A8">
        <w:rPr>
          <w:rFonts w:ascii="Arial" w:hAnsi="Arial"/>
          <w:spacing w:val="-3"/>
          <w:sz w:val="22"/>
          <w:lang w:val="fr-FR"/>
        </w:rPr>
        <w:t xml:space="preserve"> / </w:t>
      </w:r>
      <w:r w:rsidR="00993D17">
        <w:rPr>
          <w:rFonts w:ascii="Arial" w:hAnsi="Arial"/>
          <w:spacing w:val="-3"/>
          <w:sz w:val="22"/>
          <w:lang w:val="fr-FR"/>
        </w:rPr>
        <w:t>mpse</w:t>
      </w:r>
      <w:r w:rsidR="004B40A8">
        <w:rPr>
          <w:rFonts w:ascii="Arial" w:hAnsi="Arial"/>
          <w:spacing w:val="-3"/>
          <w:sz w:val="22"/>
          <w:vertAlign w:val="subscript"/>
          <w:lang w:val="fr-FR"/>
        </w:rPr>
        <w:t>(1)</w:t>
      </w:r>
      <w:r w:rsidR="004B40A8">
        <w:rPr>
          <w:rFonts w:ascii="Arial" w:hAnsi="Arial"/>
          <w:spacing w:val="-3"/>
          <w:sz w:val="22"/>
          <w:lang w:val="fr-FR"/>
        </w:rPr>
        <w:t>].</w:t>
      </w:r>
    </w:p>
    <w:p w:rsidR="004B40A8" w:rsidRDefault="004B40A8" w:rsidP="008F1028">
      <w:pPr>
        <w:tabs>
          <w:tab w:val="left" w:pos="0"/>
          <w:tab w:val="left" w:pos="177"/>
          <w:tab w:val="left" w:pos="355"/>
          <w:tab w:val="left" w:pos="532"/>
          <w:tab w:val="left" w:pos="888"/>
          <w:tab w:val="left" w:pos="1400"/>
          <w:tab w:val="left" w:pos="1440"/>
          <w:tab w:val="left" w:pos="1500"/>
        </w:tabs>
        <w:suppressAutoHyphens/>
        <w:ind w:left="357"/>
        <w:jc w:val="both"/>
        <w:rPr>
          <w:rFonts w:ascii="Arial" w:hAnsi="Arial"/>
          <w:spacing w:val="-3"/>
          <w:sz w:val="22"/>
          <w:lang w:val="fr-FR"/>
        </w:rPr>
      </w:pPr>
    </w:p>
    <w:p w:rsidR="0007271F" w:rsidRDefault="004B40A8">
      <w:pPr>
        <w:numPr>
          <w:ilvl w:val="0"/>
          <w:numId w:val="11"/>
        </w:numPr>
        <w:tabs>
          <w:tab w:val="left" w:pos="0"/>
          <w:tab w:val="left" w:pos="177"/>
          <w:tab w:val="left" w:pos="888"/>
          <w:tab w:val="left" w:pos="1400"/>
          <w:tab w:val="left" w:pos="1440"/>
          <w:tab w:val="left" w:pos="1500"/>
        </w:tabs>
        <w:suppressAutoHyphens/>
        <w:ind w:left="0" w:firstLine="0"/>
        <w:jc w:val="both"/>
        <w:rPr>
          <w:rFonts w:ascii="Arial" w:hAnsi="Arial"/>
          <w:spacing w:val="-3"/>
          <w:sz w:val="22"/>
        </w:rPr>
      </w:pPr>
      <w:r w:rsidRPr="00966C41">
        <w:rPr>
          <w:rFonts w:ascii="Arial" w:hAnsi="Arial"/>
          <w:spacing w:val="-3"/>
          <w:sz w:val="22"/>
        </w:rPr>
        <w:t>For each  preset value  of  the  test  fill  (F</w:t>
      </w:r>
      <w:r w:rsidRPr="00966C41">
        <w:rPr>
          <w:rFonts w:ascii="Arial" w:hAnsi="Arial"/>
          <w:spacing w:val="-3"/>
          <w:sz w:val="22"/>
          <w:vertAlign w:val="subscript"/>
        </w:rPr>
        <w:t>P</w:t>
      </w:r>
      <w:r w:rsidRPr="00966C41">
        <w:rPr>
          <w:rFonts w:ascii="Arial" w:hAnsi="Arial"/>
          <w:spacing w:val="-3"/>
          <w:sz w:val="22"/>
        </w:rPr>
        <w:t>):</w:t>
      </w:r>
    </w:p>
    <w:p w:rsidR="004B40A8" w:rsidRPr="00966C41" w:rsidRDefault="004B40A8" w:rsidP="008F1028">
      <w:pPr>
        <w:tabs>
          <w:tab w:val="left" w:pos="0"/>
          <w:tab w:val="left" w:pos="177"/>
          <w:tab w:val="left" w:pos="888"/>
          <w:tab w:val="left" w:pos="1400"/>
          <w:tab w:val="left" w:pos="1440"/>
          <w:tab w:val="left" w:pos="1500"/>
        </w:tabs>
        <w:suppressAutoHyphens/>
        <w:jc w:val="both"/>
        <w:rPr>
          <w:rFonts w:ascii="Arial" w:hAnsi="Arial"/>
          <w:spacing w:val="-3"/>
          <w:sz w:val="22"/>
        </w:rPr>
      </w:pPr>
    </w:p>
    <w:p w:rsidR="0007271F" w:rsidRDefault="00AA0A29">
      <w:pPr>
        <w:numPr>
          <w:ilvl w:val="0"/>
          <w:numId w:val="46"/>
        </w:numPr>
        <w:tabs>
          <w:tab w:val="left" w:pos="0"/>
          <w:tab w:val="left" w:pos="300"/>
          <w:tab w:val="left" w:pos="500"/>
          <w:tab w:val="left" w:pos="1400"/>
          <w:tab w:val="left" w:pos="1440"/>
          <w:tab w:val="left" w:pos="1500"/>
        </w:tabs>
        <w:suppressAutoHyphens/>
        <w:ind w:left="1400" w:hanging="500"/>
        <w:jc w:val="both"/>
        <w:rPr>
          <w:rFonts w:ascii="Arial" w:hAnsi="Arial"/>
          <w:spacing w:val="-3"/>
          <w:sz w:val="22"/>
        </w:rPr>
      </w:pPr>
      <w:r>
        <w:rPr>
          <w:rFonts w:ascii="Arial" w:hAnsi="Arial"/>
          <w:spacing w:val="-3"/>
          <w:sz w:val="22"/>
        </w:rPr>
        <w:t>D</w:t>
      </w:r>
      <w:r w:rsidR="004B40A8" w:rsidRPr="00966C41">
        <w:rPr>
          <w:rFonts w:ascii="Arial" w:hAnsi="Arial"/>
          <w:spacing w:val="-3"/>
          <w:sz w:val="22"/>
        </w:rPr>
        <w:t>etermine the maximum (largest) of the absolute values of  the actual  deviation from the average i.e.</w:t>
      </w:r>
      <w:r w:rsidR="004B40A8" w:rsidRPr="00966C41">
        <w:rPr>
          <w:rFonts w:ascii="Arial" w:hAnsi="Arial"/>
          <w:spacing w:val="-3"/>
          <w:sz w:val="22"/>
        </w:rPr>
        <w:tab/>
        <w:t>md</w:t>
      </w:r>
      <w:r w:rsidR="004B40A8" w:rsidRPr="00966C41">
        <w:rPr>
          <w:rFonts w:ascii="Arial" w:hAnsi="Arial"/>
          <w:spacing w:val="-3"/>
          <w:sz w:val="22"/>
          <w:vertAlign w:val="subscript"/>
        </w:rPr>
        <w:t>max</w:t>
      </w:r>
      <w:r w:rsidR="004B40A8" w:rsidRPr="00966C41">
        <w:rPr>
          <w:rFonts w:ascii="Arial" w:hAnsi="Arial"/>
          <w:spacing w:val="-3"/>
          <w:sz w:val="22"/>
        </w:rPr>
        <w:t xml:space="preserve"> </w:t>
      </w:r>
    </w:p>
    <w:p w:rsidR="004B40A8" w:rsidRPr="00966C41" w:rsidRDefault="004B40A8" w:rsidP="00154BAB">
      <w:pPr>
        <w:tabs>
          <w:tab w:val="left" w:pos="0"/>
          <w:tab w:val="left" w:pos="300"/>
          <w:tab w:val="left" w:pos="500"/>
          <w:tab w:val="left" w:pos="1400"/>
          <w:tab w:val="left" w:pos="1440"/>
          <w:tab w:val="left" w:pos="1500"/>
        </w:tabs>
        <w:suppressAutoHyphens/>
        <w:spacing w:line="120" w:lineRule="auto"/>
        <w:ind w:left="1400" w:hanging="500"/>
        <w:jc w:val="both"/>
        <w:rPr>
          <w:rFonts w:ascii="Arial" w:hAnsi="Arial"/>
          <w:spacing w:val="-3"/>
          <w:sz w:val="22"/>
        </w:rPr>
      </w:pPr>
    </w:p>
    <w:p w:rsidR="0007271F" w:rsidRDefault="00AA0A29">
      <w:pPr>
        <w:numPr>
          <w:ilvl w:val="0"/>
          <w:numId w:val="46"/>
        </w:numPr>
        <w:tabs>
          <w:tab w:val="left" w:pos="0"/>
          <w:tab w:val="left" w:pos="300"/>
          <w:tab w:val="left" w:pos="500"/>
          <w:tab w:val="left" w:pos="1400"/>
          <w:tab w:val="left" w:pos="1440"/>
          <w:tab w:val="left" w:pos="1500"/>
        </w:tabs>
        <w:suppressAutoHyphens/>
        <w:ind w:left="1400" w:hanging="500"/>
        <w:jc w:val="both"/>
        <w:rPr>
          <w:rFonts w:ascii="Arial" w:hAnsi="Arial"/>
          <w:spacing w:val="-3"/>
          <w:sz w:val="22"/>
        </w:rPr>
      </w:pPr>
      <w:r>
        <w:rPr>
          <w:rFonts w:ascii="Arial" w:hAnsi="Arial"/>
          <w:spacing w:val="-3"/>
          <w:sz w:val="22"/>
        </w:rPr>
        <w:t>D</w:t>
      </w:r>
      <w:r w:rsidR="004B40A8" w:rsidRPr="00966C41">
        <w:rPr>
          <w:rFonts w:ascii="Arial" w:hAnsi="Arial"/>
          <w:spacing w:val="-3"/>
          <w:sz w:val="22"/>
        </w:rPr>
        <w:t xml:space="preserve">etermine the maximum permissible deviation from the average for class </w:t>
      </w:r>
      <w:proofErr w:type="gramStart"/>
      <w:r w:rsidR="004B40A8" w:rsidRPr="00966C41">
        <w:rPr>
          <w:rFonts w:ascii="Arial" w:hAnsi="Arial"/>
          <w:spacing w:val="-3"/>
          <w:sz w:val="22"/>
        </w:rPr>
        <w:t>X(</w:t>
      </w:r>
      <w:proofErr w:type="gramEnd"/>
      <w:r w:rsidR="004B40A8" w:rsidRPr="00966C41">
        <w:rPr>
          <w:rFonts w:ascii="Arial" w:hAnsi="Arial"/>
          <w:spacing w:val="-3"/>
          <w:sz w:val="22"/>
        </w:rPr>
        <w:t xml:space="preserve">1), </w:t>
      </w:r>
      <w:r w:rsidR="00993D17">
        <w:rPr>
          <w:rFonts w:ascii="Arial" w:hAnsi="Arial"/>
          <w:spacing w:val="-3"/>
          <w:sz w:val="22"/>
        </w:rPr>
        <w:t>mpd</w:t>
      </w:r>
      <w:r w:rsidR="004B40A8" w:rsidRPr="00966C41">
        <w:rPr>
          <w:rFonts w:ascii="Arial" w:hAnsi="Arial"/>
          <w:spacing w:val="-3"/>
          <w:sz w:val="22"/>
          <w:vertAlign w:val="subscript"/>
        </w:rPr>
        <w:t xml:space="preserve">(1) </w:t>
      </w:r>
      <w:r w:rsidR="004B40A8" w:rsidRPr="00966C41">
        <w:rPr>
          <w:rFonts w:ascii="Arial" w:hAnsi="Arial"/>
          <w:spacing w:val="-3"/>
          <w:sz w:val="22"/>
        </w:rPr>
        <w:t>.</w:t>
      </w:r>
    </w:p>
    <w:p w:rsidR="004B40A8" w:rsidRPr="00966C41" w:rsidRDefault="004B40A8" w:rsidP="00154BAB">
      <w:pPr>
        <w:tabs>
          <w:tab w:val="left" w:pos="0"/>
          <w:tab w:val="left" w:pos="300"/>
          <w:tab w:val="left" w:pos="500"/>
          <w:tab w:val="left" w:pos="532"/>
          <w:tab w:val="left" w:pos="1400"/>
          <w:tab w:val="left" w:pos="1440"/>
          <w:tab w:val="left" w:pos="1500"/>
        </w:tabs>
        <w:suppressAutoHyphens/>
        <w:spacing w:line="120" w:lineRule="auto"/>
        <w:ind w:left="1400" w:hanging="500"/>
        <w:jc w:val="both"/>
        <w:rPr>
          <w:rFonts w:ascii="Arial" w:hAnsi="Arial"/>
          <w:spacing w:val="-3"/>
          <w:sz w:val="22"/>
        </w:rPr>
      </w:pPr>
    </w:p>
    <w:p w:rsidR="0007271F" w:rsidRDefault="00AA0A29">
      <w:pPr>
        <w:numPr>
          <w:ilvl w:val="0"/>
          <w:numId w:val="46"/>
        </w:numPr>
        <w:tabs>
          <w:tab w:val="left" w:pos="0"/>
          <w:tab w:val="left" w:pos="300"/>
          <w:tab w:val="left" w:pos="500"/>
          <w:tab w:val="left" w:pos="1400"/>
          <w:tab w:val="left" w:pos="1440"/>
          <w:tab w:val="left" w:pos="1500"/>
        </w:tabs>
        <w:suppressAutoHyphens/>
        <w:ind w:left="1400" w:hanging="500"/>
        <w:jc w:val="both"/>
        <w:rPr>
          <w:rFonts w:ascii="Arial" w:hAnsi="Arial"/>
          <w:spacing w:val="-3"/>
          <w:sz w:val="22"/>
          <w:lang w:val="fr-FR"/>
        </w:rPr>
      </w:pPr>
      <w:r>
        <w:rPr>
          <w:rFonts w:ascii="Arial" w:hAnsi="Arial"/>
          <w:spacing w:val="-3"/>
          <w:sz w:val="22"/>
          <w:lang w:val="fr-FR"/>
        </w:rPr>
        <w:t>T</w:t>
      </w:r>
      <w:r w:rsidR="004B40A8">
        <w:rPr>
          <w:rFonts w:ascii="Arial" w:hAnsi="Arial"/>
          <w:spacing w:val="-3"/>
          <w:sz w:val="22"/>
          <w:lang w:val="fr-FR"/>
        </w:rPr>
        <w:t>hen calculate</w:t>
      </w:r>
      <w:r w:rsidR="00D11DBA">
        <w:rPr>
          <w:rFonts w:ascii="Arial" w:hAnsi="Arial"/>
          <w:spacing w:val="-3"/>
          <w:sz w:val="22"/>
          <w:lang w:val="fr-FR"/>
        </w:rPr>
        <w:t>:</w:t>
      </w:r>
      <w:r w:rsidR="004B40A8">
        <w:rPr>
          <w:rFonts w:ascii="Arial" w:hAnsi="Arial"/>
          <w:spacing w:val="-3"/>
          <w:sz w:val="22"/>
          <w:lang w:val="fr-FR"/>
        </w:rPr>
        <w:t xml:space="preserve"> [md</w:t>
      </w:r>
      <w:r w:rsidR="004B40A8">
        <w:rPr>
          <w:rFonts w:ascii="Arial" w:hAnsi="Arial"/>
          <w:spacing w:val="-3"/>
          <w:sz w:val="22"/>
          <w:vertAlign w:val="subscript"/>
          <w:lang w:val="fr-FR"/>
        </w:rPr>
        <w:t>max</w:t>
      </w:r>
      <w:r w:rsidR="004B40A8">
        <w:rPr>
          <w:rFonts w:ascii="Arial" w:hAnsi="Arial"/>
          <w:spacing w:val="-3"/>
          <w:sz w:val="22"/>
          <w:lang w:val="fr-FR"/>
        </w:rPr>
        <w:t xml:space="preserve"> / </w:t>
      </w:r>
      <w:r w:rsidR="00993D17">
        <w:rPr>
          <w:rFonts w:ascii="Arial" w:hAnsi="Arial"/>
          <w:spacing w:val="-3"/>
          <w:sz w:val="22"/>
          <w:lang w:val="fr-FR"/>
        </w:rPr>
        <w:t>mpd</w:t>
      </w:r>
      <w:r w:rsidR="004B40A8">
        <w:rPr>
          <w:rFonts w:ascii="Arial" w:hAnsi="Arial"/>
          <w:spacing w:val="-3"/>
          <w:sz w:val="22"/>
          <w:vertAlign w:val="subscript"/>
          <w:lang w:val="fr-FR"/>
        </w:rPr>
        <w:t>(1)</w:t>
      </w:r>
      <w:proofErr w:type="gramStart"/>
      <w:r w:rsidR="004B40A8">
        <w:rPr>
          <w:rFonts w:ascii="Arial" w:hAnsi="Arial"/>
          <w:spacing w:val="-3"/>
          <w:sz w:val="22"/>
          <w:lang w:val="fr-FR"/>
        </w:rPr>
        <w:t>] .</w:t>
      </w:r>
      <w:proofErr w:type="gramEnd"/>
    </w:p>
    <w:p w:rsidR="004B40A8"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07271F" w:rsidRDefault="004B40A8">
      <w:pPr>
        <w:numPr>
          <w:ilvl w:val="0"/>
          <w:numId w:val="11"/>
        </w:numPr>
        <w:tabs>
          <w:tab w:val="left" w:pos="0"/>
          <w:tab w:val="left" w:pos="177"/>
          <w:tab w:val="left" w:pos="355"/>
          <w:tab w:val="left" w:pos="532"/>
          <w:tab w:val="left" w:pos="888"/>
          <w:tab w:val="left" w:pos="1400"/>
          <w:tab w:val="left" w:pos="1440"/>
          <w:tab w:val="left" w:pos="1500"/>
        </w:tabs>
        <w:suppressAutoHyphens/>
        <w:ind w:left="360"/>
        <w:jc w:val="both"/>
        <w:rPr>
          <w:rFonts w:ascii="Arial" w:hAnsi="Arial"/>
          <w:spacing w:val="-3"/>
          <w:sz w:val="22"/>
        </w:rPr>
      </w:pPr>
      <w:r w:rsidRPr="00966C41">
        <w:rPr>
          <w:rFonts w:ascii="Arial" w:hAnsi="Arial"/>
          <w:spacing w:val="-3"/>
          <w:sz w:val="22"/>
        </w:rPr>
        <w:t>From (</w:t>
      </w:r>
      <w:r w:rsidR="00613F5E">
        <w:rPr>
          <w:rFonts w:ascii="Arial" w:hAnsi="Arial"/>
          <w:spacing w:val="-3"/>
          <w:sz w:val="22"/>
        </w:rPr>
        <w:t>a</w:t>
      </w:r>
      <w:r w:rsidRPr="00966C41">
        <w:rPr>
          <w:rFonts w:ascii="Arial" w:hAnsi="Arial"/>
          <w:spacing w:val="-3"/>
          <w:sz w:val="22"/>
        </w:rPr>
        <w:t>) determine the maximum (largest) value of [</w:t>
      </w:r>
      <w:r>
        <w:rPr>
          <w:rFonts w:ascii="Arial" w:hAnsi="Arial"/>
          <w:spacing w:val="-3"/>
          <w:sz w:val="22"/>
          <w:lang w:val="fr-FR"/>
        </w:rPr>
        <w:sym w:font="Symbol" w:char="F0BD"/>
      </w:r>
      <w:r w:rsidRPr="00966C41">
        <w:rPr>
          <w:rFonts w:ascii="Arial" w:hAnsi="Arial"/>
          <w:spacing w:val="-3"/>
          <w:sz w:val="22"/>
        </w:rPr>
        <w:t>se</w:t>
      </w:r>
      <w:r>
        <w:rPr>
          <w:rFonts w:ascii="Arial" w:hAnsi="Arial"/>
          <w:spacing w:val="-3"/>
          <w:sz w:val="22"/>
          <w:lang w:val="fr-FR"/>
        </w:rPr>
        <w:sym w:font="Symbol" w:char="F0BD"/>
      </w:r>
      <w:r w:rsidRPr="00966C41">
        <w:rPr>
          <w:rFonts w:ascii="Arial" w:hAnsi="Arial"/>
          <w:spacing w:val="-3"/>
          <w:sz w:val="22"/>
        </w:rPr>
        <w:t xml:space="preserve">/ </w:t>
      </w:r>
      <w:r w:rsidR="00993D17">
        <w:rPr>
          <w:rFonts w:ascii="Arial" w:hAnsi="Arial"/>
          <w:spacing w:val="-3"/>
          <w:sz w:val="22"/>
        </w:rPr>
        <w:t>mpse</w:t>
      </w:r>
      <w:r w:rsidRPr="00966C41">
        <w:rPr>
          <w:rFonts w:ascii="Arial" w:hAnsi="Arial"/>
          <w:spacing w:val="-3"/>
          <w:sz w:val="22"/>
          <w:vertAlign w:val="subscript"/>
        </w:rPr>
        <w:t>(1)</w:t>
      </w:r>
      <w:r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154BAB">
      <w:pPr>
        <w:tabs>
          <w:tab w:val="left" w:pos="0"/>
          <w:tab w:val="left" w:pos="888"/>
          <w:tab w:val="left" w:pos="1100"/>
          <w:tab w:val="left" w:pos="1400"/>
          <w:tab w:val="left" w:pos="1500"/>
          <w:tab w:val="center" w:pos="4819"/>
        </w:tabs>
        <w:suppressAutoHyphens/>
        <w:jc w:val="both"/>
        <w:rPr>
          <w:rFonts w:ascii="Arial" w:hAnsi="Arial"/>
          <w:spacing w:val="-3"/>
          <w:sz w:val="22"/>
        </w:rPr>
      </w:pPr>
      <w:r w:rsidRPr="00966C41">
        <w:rPr>
          <w:rFonts w:ascii="Arial" w:hAnsi="Arial"/>
          <w:spacing w:val="-3"/>
          <w:sz w:val="22"/>
        </w:rPr>
        <w:t xml:space="preserve">                   </w:t>
      </w:r>
      <w:r w:rsidR="00154BAB">
        <w:rPr>
          <w:rFonts w:ascii="Arial" w:hAnsi="Arial"/>
          <w:spacing w:val="-3"/>
          <w:sz w:val="22"/>
        </w:rPr>
        <w:tab/>
      </w:r>
      <w:proofErr w:type="gramStart"/>
      <w:r w:rsidRPr="00966C41">
        <w:rPr>
          <w:rFonts w:ascii="Arial" w:hAnsi="Arial"/>
          <w:spacing w:val="-3"/>
          <w:sz w:val="22"/>
        </w:rPr>
        <w:t>i.e.</w:t>
      </w:r>
      <w:proofErr w:type="gramEnd"/>
      <w:r w:rsidRPr="00966C41">
        <w:rPr>
          <w:rFonts w:ascii="Arial" w:hAnsi="Arial"/>
          <w:spacing w:val="-3"/>
          <w:sz w:val="22"/>
        </w:rPr>
        <w:t xml:space="preserve">           [</w:t>
      </w:r>
      <w:r>
        <w:rPr>
          <w:rFonts w:ascii="Arial" w:hAnsi="Arial"/>
          <w:spacing w:val="-3"/>
          <w:sz w:val="22"/>
          <w:lang w:val="fr-FR"/>
        </w:rPr>
        <w:sym w:font="Symbol" w:char="F0BD"/>
      </w:r>
      <w:proofErr w:type="gramStart"/>
      <w:r w:rsidRPr="00966C41">
        <w:rPr>
          <w:rFonts w:ascii="Arial" w:hAnsi="Arial"/>
          <w:spacing w:val="-3"/>
          <w:sz w:val="22"/>
        </w:rPr>
        <w:t>se</w:t>
      </w:r>
      <w:proofErr w:type="gramEnd"/>
      <w:r>
        <w:rPr>
          <w:rFonts w:ascii="Arial" w:hAnsi="Arial"/>
          <w:spacing w:val="-3"/>
          <w:sz w:val="22"/>
          <w:lang w:val="fr-FR"/>
        </w:rPr>
        <w:sym w:font="Symbol" w:char="F0BD"/>
      </w:r>
      <w:r w:rsidRPr="00966C41">
        <w:rPr>
          <w:rFonts w:ascii="Arial" w:hAnsi="Arial"/>
          <w:spacing w:val="-3"/>
          <w:sz w:val="22"/>
        </w:rPr>
        <w:t xml:space="preserve"> / </w:t>
      </w:r>
      <w:r w:rsidR="00993D17">
        <w:rPr>
          <w:rFonts w:ascii="Arial" w:hAnsi="Arial"/>
          <w:spacing w:val="-3"/>
          <w:sz w:val="22"/>
        </w:rPr>
        <w:t>mpse</w:t>
      </w:r>
      <w:r w:rsidRPr="00966C41">
        <w:rPr>
          <w:rFonts w:ascii="Arial" w:hAnsi="Arial"/>
          <w:spacing w:val="-3"/>
          <w:sz w:val="22"/>
          <w:vertAlign w:val="subscript"/>
        </w:rPr>
        <w:t>(1)</w:t>
      </w:r>
      <w:r w:rsidRPr="00966C41">
        <w:rPr>
          <w:rFonts w:ascii="Arial" w:hAnsi="Arial"/>
          <w:spacing w:val="-3"/>
          <w:sz w:val="22"/>
        </w:rPr>
        <w:t>]</w:t>
      </w:r>
      <w:r w:rsidRPr="00966C41">
        <w:rPr>
          <w:rFonts w:ascii="Arial" w:hAnsi="Arial"/>
          <w:spacing w:val="-3"/>
          <w:sz w:val="22"/>
          <w:vertAlign w:val="subscript"/>
        </w:rPr>
        <w:t xml:space="preserve">max    </w:t>
      </w:r>
      <w:r w:rsidRPr="00966C41">
        <w:rPr>
          <w:rFonts w:ascii="Arial" w:hAnsi="Arial"/>
          <w:spacing w:val="-3"/>
          <w:sz w:val="22"/>
        </w:rPr>
        <w:t>from all the preset test fills</w:t>
      </w:r>
    </w:p>
    <w:p w:rsidR="004B40A8" w:rsidRPr="00966C41" w:rsidRDefault="004B40A8" w:rsidP="00154BAB">
      <w:pPr>
        <w:tabs>
          <w:tab w:val="left" w:pos="0"/>
          <w:tab w:val="left" w:pos="177"/>
          <w:tab w:val="left" w:pos="355"/>
          <w:tab w:val="left" w:pos="532"/>
          <w:tab w:val="left" w:pos="888"/>
          <w:tab w:val="left" w:pos="1100"/>
          <w:tab w:val="left" w:pos="1400"/>
          <w:tab w:val="left" w:pos="1440"/>
          <w:tab w:val="left" w:pos="1500"/>
        </w:tabs>
        <w:suppressAutoHyphens/>
        <w:jc w:val="both"/>
        <w:rPr>
          <w:rFonts w:ascii="Arial" w:hAnsi="Arial"/>
          <w:spacing w:val="-3"/>
          <w:sz w:val="22"/>
        </w:rPr>
      </w:pPr>
    </w:p>
    <w:p w:rsidR="0007271F" w:rsidRDefault="004B40A8">
      <w:pPr>
        <w:numPr>
          <w:ilvl w:val="0"/>
          <w:numId w:val="11"/>
        </w:numPr>
        <w:tabs>
          <w:tab w:val="left" w:pos="0"/>
          <w:tab w:val="left" w:pos="177"/>
          <w:tab w:val="left" w:pos="355"/>
          <w:tab w:val="left" w:pos="532"/>
          <w:tab w:val="left" w:pos="888"/>
          <w:tab w:val="left" w:pos="1100"/>
          <w:tab w:val="left" w:pos="1400"/>
          <w:tab w:val="left" w:pos="1440"/>
          <w:tab w:val="left" w:pos="1500"/>
        </w:tabs>
        <w:suppressAutoHyphens/>
        <w:ind w:left="360"/>
        <w:jc w:val="both"/>
        <w:rPr>
          <w:rFonts w:ascii="Arial" w:hAnsi="Arial"/>
          <w:spacing w:val="-3"/>
          <w:sz w:val="22"/>
        </w:rPr>
      </w:pPr>
      <w:r w:rsidRPr="00966C41">
        <w:rPr>
          <w:rFonts w:ascii="Arial" w:hAnsi="Arial"/>
          <w:spacing w:val="-3"/>
          <w:sz w:val="22"/>
        </w:rPr>
        <w:t>From (</w:t>
      </w:r>
      <w:r w:rsidR="00D4084F">
        <w:rPr>
          <w:rFonts w:ascii="Arial" w:hAnsi="Arial"/>
          <w:spacing w:val="-3"/>
          <w:sz w:val="22"/>
        </w:rPr>
        <w:t>b</w:t>
      </w:r>
      <w:r w:rsidRPr="00966C41">
        <w:rPr>
          <w:rFonts w:ascii="Arial" w:hAnsi="Arial"/>
          <w:spacing w:val="-3"/>
          <w:sz w:val="22"/>
        </w:rPr>
        <w:t>) determine the maximum (largest) value of [md</w:t>
      </w:r>
      <w:r w:rsidRPr="00966C41">
        <w:rPr>
          <w:rFonts w:ascii="Arial" w:hAnsi="Arial"/>
          <w:spacing w:val="-3"/>
          <w:sz w:val="22"/>
          <w:vertAlign w:val="subscript"/>
        </w:rPr>
        <w:t>max</w:t>
      </w:r>
      <w:r w:rsidRPr="00966C41">
        <w:rPr>
          <w:rFonts w:ascii="Arial" w:hAnsi="Arial"/>
          <w:spacing w:val="-3"/>
          <w:sz w:val="22"/>
        </w:rPr>
        <w:t xml:space="preserve"> / </w:t>
      </w:r>
      <w:r w:rsidR="00993D17">
        <w:rPr>
          <w:rFonts w:ascii="Arial" w:hAnsi="Arial"/>
          <w:spacing w:val="-3"/>
          <w:sz w:val="22"/>
        </w:rPr>
        <w:t>mpd</w:t>
      </w:r>
      <w:r w:rsidRPr="00966C41">
        <w:rPr>
          <w:rFonts w:ascii="Arial" w:hAnsi="Arial"/>
          <w:spacing w:val="-3"/>
          <w:sz w:val="22"/>
          <w:vertAlign w:val="subscript"/>
        </w:rPr>
        <w:t>(1)</w:t>
      </w:r>
      <w:r w:rsidRPr="00966C41">
        <w:rPr>
          <w:rFonts w:ascii="Arial" w:hAnsi="Arial"/>
          <w:spacing w:val="-3"/>
          <w:sz w:val="22"/>
        </w:rPr>
        <w:t>],</w:t>
      </w:r>
    </w:p>
    <w:p w:rsidR="004B40A8" w:rsidRPr="00966C41" w:rsidRDefault="004B40A8" w:rsidP="00154BAB">
      <w:pPr>
        <w:tabs>
          <w:tab w:val="left" w:pos="0"/>
          <w:tab w:val="left" w:pos="177"/>
          <w:tab w:val="left" w:pos="355"/>
          <w:tab w:val="left" w:pos="532"/>
          <w:tab w:val="left" w:pos="888"/>
          <w:tab w:val="left" w:pos="1100"/>
          <w:tab w:val="left" w:pos="1400"/>
          <w:tab w:val="left" w:pos="1440"/>
          <w:tab w:val="left" w:pos="1500"/>
        </w:tabs>
        <w:suppressAutoHyphens/>
        <w:jc w:val="both"/>
        <w:rPr>
          <w:rFonts w:ascii="Arial" w:hAnsi="Arial"/>
          <w:spacing w:val="-3"/>
          <w:sz w:val="22"/>
        </w:rPr>
      </w:pPr>
    </w:p>
    <w:p w:rsidR="004B40A8" w:rsidRPr="00966C41" w:rsidRDefault="004B40A8" w:rsidP="00154BAB">
      <w:pPr>
        <w:tabs>
          <w:tab w:val="left" w:pos="0"/>
          <w:tab w:val="left" w:pos="888"/>
          <w:tab w:val="left" w:pos="1100"/>
          <w:tab w:val="left" w:pos="1400"/>
          <w:tab w:val="left" w:pos="1500"/>
          <w:tab w:val="center" w:pos="4819"/>
        </w:tabs>
        <w:suppressAutoHyphens/>
        <w:jc w:val="both"/>
        <w:rPr>
          <w:rFonts w:ascii="Arial" w:hAnsi="Arial"/>
          <w:spacing w:val="-3"/>
          <w:sz w:val="22"/>
        </w:rPr>
      </w:pPr>
      <w:r w:rsidRPr="00966C41">
        <w:rPr>
          <w:rFonts w:ascii="Arial" w:hAnsi="Arial"/>
          <w:spacing w:val="-3"/>
          <w:sz w:val="22"/>
        </w:rPr>
        <w:t xml:space="preserve">                     </w:t>
      </w:r>
      <w:proofErr w:type="gramStart"/>
      <w:r w:rsidRPr="00966C41">
        <w:rPr>
          <w:rFonts w:ascii="Arial" w:hAnsi="Arial"/>
          <w:spacing w:val="-3"/>
          <w:sz w:val="22"/>
        </w:rPr>
        <w:t>i.e.</w:t>
      </w:r>
      <w:proofErr w:type="gramEnd"/>
      <w:r w:rsidRPr="00966C41">
        <w:rPr>
          <w:rFonts w:ascii="Arial" w:hAnsi="Arial"/>
          <w:spacing w:val="-3"/>
          <w:sz w:val="22"/>
        </w:rPr>
        <w:t xml:space="preserve">        [</w:t>
      </w:r>
      <w:proofErr w:type="gramStart"/>
      <w:r w:rsidRPr="00966C41">
        <w:rPr>
          <w:rFonts w:ascii="Arial" w:hAnsi="Arial"/>
          <w:spacing w:val="-3"/>
          <w:sz w:val="22"/>
        </w:rPr>
        <w:t>md</w:t>
      </w:r>
      <w:r w:rsidRPr="00966C41">
        <w:rPr>
          <w:rFonts w:ascii="Arial" w:hAnsi="Arial"/>
          <w:spacing w:val="-3"/>
          <w:sz w:val="22"/>
          <w:vertAlign w:val="subscript"/>
        </w:rPr>
        <w:t>max</w:t>
      </w:r>
      <w:proofErr w:type="gramEnd"/>
      <w:r w:rsidRPr="00966C41">
        <w:rPr>
          <w:rFonts w:ascii="Arial" w:hAnsi="Arial"/>
          <w:spacing w:val="-3"/>
          <w:sz w:val="22"/>
        </w:rPr>
        <w:t xml:space="preserve"> / </w:t>
      </w:r>
      <w:r w:rsidR="00993D17">
        <w:rPr>
          <w:rFonts w:ascii="Arial" w:hAnsi="Arial"/>
          <w:spacing w:val="-3"/>
          <w:sz w:val="22"/>
        </w:rPr>
        <w:t>mpd</w:t>
      </w:r>
      <w:r w:rsidRPr="00966C41">
        <w:rPr>
          <w:rFonts w:ascii="Arial" w:hAnsi="Arial"/>
          <w:spacing w:val="-3"/>
          <w:sz w:val="22"/>
          <w:vertAlign w:val="subscript"/>
        </w:rPr>
        <w:t>(1)</w:t>
      </w:r>
      <w:r w:rsidRPr="00966C41">
        <w:rPr>
          <w:rFonts w:ascii="Arial" w:hAnsi="Arial"/>
          <w:spacing w:val="-3"/>
          <w:sz w:val="22"/>
        </w:rPr>
        <w:t>]</w:t>
      </w:r>
      <w:r w:rsidRPr="00966C41">
        <w:rPr>
          <w:rFonts w:ascii="Arial" w:hAnsi="Arial"/>
          <w:spacing w:val="-3"/>
          <w:sz w:val="22"/>
          <w:vertAlign w:val="subscript"/>
        </w:rPr>
        <w:t xml:space="preserve">max    </w:t>
      </w:r>
      <w:r w:rsidRPr="00966C41">
        <w:rPr>
          <w:rFonts w:ascii="Arial" w:hAnsi="Arial"/>
          <w:spacing w:val="-3"/>
          <w:sz w:val="22"/>
        </w:rPr>
        <w:t>from all the preset test fills</w:t>
      </w:r>
    </w:p>
    <w:p w:rsidR="004B40A8" w:rsidRPr="00966C41" w:rsidRDefault="004B40A8" w:rsidP="008F1028">
      <w:pPr>
        <w:tabs>
          <w:tab w:val="left" w:pos="0"/>
          <w:tab w:val="left" w:pos="888"/>
          <w:tab w:val="left" w:pos="1400"/>
          <w:tab w:val="left" w:pos="1500"/>
          <w:tab w:val="center" w:pos="4819"/>
        </w:tabs>
        <w:suppressAutoHyphens/>
        <w:jc w:val="both"/>
        <w:rPr>
          <w:rFonts w:ascii="Arial" w:hAnsi="Arial"/>
          <w:spacing w:val="-3"/>
          <w:sz w:val="22"/>
        </w:rPr>
      </w:pPr>
    </w:p>
    <w:p w:rsidR="0007271F" w:rsidRDefault="004B40A8">
      <w:pPr>
        <w:numPr>
          <w:ilvl w:val="0"/>
          <w:numId w:val="11"/>
        </w:numPr>
        <w:tabs>
          <w:tab w:val="left" w:pos="0"/>
          <w:tab w:val="left" w:pos="177"/>
          <w:tab w:val="left" w:pos="355"/>
          <w:tab w:val="left" w:pos="532"/>
          <w:tab w:val="left" w:pos="888"/>
          <w:tab w:val="left" w:pos="1400"/>
          <w:tab w:val="left" w:pos="1440"/>
          <w:tab w:val="left" w:pos="1500"/>
        </w:tabs>
        <w:suppressAutoHyphens/>
        <w:ind w:left="360"/>
        <w:jc w:val="both"/>
        <w:rPr>
          <w:rFonts w:ascii="Arial" w:hAnsi="Arial"/>
          <w:spacing w:val="-3"/>
          <w:sz w:val="22"/>
        </w:rPr>
      </w:pPr>
      <w:r w:rsidRPr="00966C41">
        <w:rPr>
          <w:rFonts w:ascii="Arial" w:hAnsi="Arial"/>
          <w:spacing w:val="-3"/>
          <w:sz w:val="22"/>
        </w:rPr>
        <w:t xml:space="preserve">Determine the accuracy class </w:t>
      </w:r>
      <w:r w:rsidR="00FA6210">
        <w:rPr>
          <w:rFonts w:ascii="Arial" w:hAnsi="Arial"/>
          <w:spacing w:val="-3"/>
          <w:sz w:val="22"/>
        </w:rPr>
        <w:t>X</w:t>
      </w:r>
      <w:r w:rsidRPr="00966C41">
        <w:rPr>
          <w:rFonts w:ascii="Arial" w:hAnsi="Arial"/>
          <w:spacing w:val="-3"/>
          <w:sz w:val="22"/>
        </w:rPr>
        <w:t>(x) such that</w:t>
      </w:r>
    </w:p>
    <w:p w:rsidR="004B40A8" w:rsidRPr="00966C41" w:rsidRDefault="004B40A8" w:rsidP="00154BAB">
      <w:pPr>
        <w:tabs>
          <w:tab w:val="left" w:pos="0"/>
          <w:tab w:val="left" w:pos="177"/>
          <w:tab w:val="left" w:pos="355"/>
          <w:tab w:val="left" w:pos="1300"/>
          <w:tab w:val="left" w:pos="1400"/>
          <w:tab w:val="left" w:pos="1440"/>
          <w:tab w:val="left" w:pos="1500"/>
        </w:tabs>
        <w:suppressAutoHyphens/>
        <w:jc w:val="both"/>
        <w:rPr>
          <w:rFonts w:ascii="Arial" w:hAnsi="Arial"/>
          <w:spacing w:val="-3"/>
          <w:sz w:val="22"/>
        </w:rPr>
      </w:pPr>
    </w:p>
    <w:p w:rsidR="004B40A8" w:rsidRDefault="004B40A8" w:rsidP="00154BAB">
      <w:pPr>
        <w:tabs>
          <w:tab w:val="left" w:pos="0"/>
          <w:tab w:val="left" w:pos="1300"/>
          <w:tab w:val="left" w:pos="1400"/>
          <w:tab w:val="left" w:pos="1500"/>
          <w:tab w:val="center" w:pos="4819"/>
        </w:tabs>
        <w:suppressAutoHyphens/>
        <w:jc w:val="both"/>
        <w:rPr>
          <w:rFonts w:ascii="Arial" w:hAnsi="Arial"/>
          <w:spacing w:val="-3"/>
          <w:sz w:val="22"/>
          <w:lang w:val="fr-FR"/>
        </w:rPr>
      </w:pPr>
      <w:r w:rsidRPr="00966C41">
        <w:rPr>
          <w:rFonts w:ascii="Arial" w:hAnsi="Arial"/>
          <w:spacing w:val="-3"/>
          <w:sz w:val="22"/>
        </w:rPr>
        <w:tab/>
      </w:r>
      <w:r>
        <w:rPr>
          <w:rFonts w:ascii="Arial" w:hAnsi="Arial"/>
          <w:spacing w:val="-3"/>
          <w:sz w:val="22"/>
          <w:lang w:val="fr-FR"/>
        </w:rPr>
        <w:t xml:space="preserve">(x) </w:t>
      </w:r>
      <w:r>
        <w:rPr>
          <w:rFonts w:ascii="Arial" w:hAnsi="Arial"/>
          <w:spacing w:val="-3"/>
          <w:sz w:val="22"/>
          <w:lang w:val="fr-FR"/>
        </w:rPr>
        <w:sym w:font="Symbol" w:char="F0B3"/>
      </w:r>
      <w:r>
        <w:rPr>
          <w:rFonts w:ascii="Arial" w:hAnsi="Arial"/>
          <w:spacing w:val="-3"/>
          <w:sz w:val="22"/>
          <w:lang w:val="fr-FR"/>
        </w:rPr>
        <w:t xml:space="preserve"> [</w:t>
      </w:r>
      <w:r>
        <w:rPr>
          <w:rFonts w:ascii="Arial" w:hAnsi="Arial"/>
          <w:spacing w:val="-3"/>
          <w:sz w:val="22"/>
          <w:lang w:val="fr-FR"/>
        </w:rPr>
        <w:sym w:font="Symbol" w:char="F0BD"/>
      </w:r>
      <w:r>
        <w:rPr>
          <w:rFonts w:ascii="Arial" w:hAnsi="Arial"/>
          <w:spacing w:val="-3"/>
          <w:sz w:val="22"/>
          <w:lang w:val="fr-FR"/>
        </w:rPr>
        <w:t>se</w:t>
      </w:r>
      <w:r>
        <w:rPr>
          <w:rFonts w:ascii="Arial" w:hAnsi="Arial"/>
          <w:spacing w:val="-3"/>
          <w:sz w:val="22"/>
          <w:lang w:val="fr-FR"/>
        </w:rPr>
        <w:sym w:font="Symbol" w:char="F0BD"/>
      </w:r>
      <w:r>
        <w:rPr>
          <w:rFonts w:ascii="Arial" w:hAnsi="Arial"/>
          <w:spacing w:val="-3"/>
          <w:sz w:val="22"/>
          <w:lang w:val="fr-FR"/>
        </w:rPr>
        <w:t xml:space="preserve"> / </w:t>
      </w:r>
      <w:r w:rsidR="00993D17">
        <w:rPr>
          <w:rFonts w:ascii="Arial" w:hAnsi="Arial"/>
          <w:spacing w:val="-3"/>
          <w:sz w:val="22"/>
          <w:lang w:val="fr-FR"/>
        </w:rPr>
        <w:t>mpse</w:t>
      </w:r>
      <w:r>
        <w:rPr>
          <w:rFonts w:ascii="Arial" w:hAnsi="Arial"/>
          <w:spacing w:val="-3"/>
          <w:sz w:val="22"/>
          <w:vertAlign w:val="subscript"/>
          <w:lang w:val="fr-FR"/>
        </w:rPr>
        <w:t>(1)</w:t>
      </w:r>
      <w:proofErr w:type="gramStart"/>
      <w:r>
        <w:rPr>
          <w:rFonts w:ascii="Arial" w:hAnsi="Arial"/>
          <w:spacing w:val="-3"/>
          <w:sz w:val="22"/>
          <w:lang w:val="fr-FR"/>
        </w:rPr>
        <w:t>]</w:t>
      </w:r>
      <w:r>
        <w:rPr>
          <w:rFonts w:ascii="Arial" w:hAnsi="Arial"/>
          <w:spacing w:val="-3"/>
          <w:sz w:val="22"/>
          <w:vertAlign w:val="subscript"/>
          <w:lang w:val="fr-FR"/>
        </w:rPr>
        <w:t>max</w:t>
      </w:r>
      <w:proofErr w:type="gramEnd"/>
    </w:p>
    <w:p w:rsidR="004B40A8" w:rsidRDefault="004B40A8" w:rsidP="00154BAB">
      <w:pPr>
        <w:tabs>
          <w:tab w:val="left" w:pos="0"/>
          <w:tab w:val="left" w:pos="177"/>
          <w:tab w:val="left" w:pos="355"/>
          <w:tab w:val="left" w:pos="1300"/>
          <w:tab w:val="left" w:pos="1400"/>
          <w:tab w:val="left" w:pos="1440"/>
          <w:tab w:val="left" w:pos="1500"/>
        </w:tabs>
        <w:suppressAutoHyphens/>
        <w:jc w:val="both"/>
        <w:rPr>
          <w:rFonts w:ascii="Arial" w:hAnsi="Arial"/>
          <w:spacing w:val="-3"/>
          <w:sz w:val="22"/>
          <w:lang w:val="fr-FR"/>
        </w:rPr>
      </w:pPr>
    </w:p>
    <w:p w:rsidR="004B40A8" w:rsidRPr="00F978D2" w:rsidRDefault="00956A49" w:rsidP="00154BAB">
      <w:pPr>
        <w:tabs>
          <w:tab w:val="left" w:pos="0"/>
          <w:tab w:val="left" w:pos="1300"/>
          <w:tab w:val="left" w:pos="1400"/>
          <w:tab w:val="left" w:pos="1500"/>
          <w:tab w:val="center" w:pos="4819"/>
        </w:tabs>
        <w:suppressAutoHyphens/>
        <w:jc w:val="both"/>
        <w:rPr>
          <w:rFonts w:ascii="Arial" w:hAnsi="Arial"/>
          <w:spacing w:val="-3"/>
          <w:sz w:val="22"/>
          <w:lang w:val="fr-BE"/>
        </w:rPr>
      </w:pPr>
      <w:r w:rsidRPr="00956A49">
        <w:rPr>
          <w:rFonts w:ascii="Arial" w:hAnsi="Arial"/>
          <w:spacing w:val="-3"/>
          <w:sz w:val="22"/>
          <w:lang w:val="fr-BE"/>
        </w:rPr>
        <w:t xml:space="preserve">              </w:t>
      </w:r>
      <w:r w:rsidRPr="00956A49">
        <w:rPr>
          <w:rFonts w:ascii="Arial" w:hAnsi="Arial"/>
          <w:spacing w:val="-3"/>
          <w:sz w:val="22"/>
          <w:lang w:val="fr-BE"/>
        </w:rPr>
        <w:tab/>
        <w:t xml:space="preserve">and (x) </w:t>
      </w:r>
      <w:r w:rsidR="004B40A8">
        <w:rPr>
          <w:rFonts w:ascii="Arial" w:hAnsi="Arial"/>
          <w:spacing w:val="-3"/>
          <w:sz w:val="22"/>
          <w:lang w:val="fr-FR"/>
        </w:rPr>
        <w:sym w:font="Symbol" w:char="F0B3"/>
      </w:r>
      <w:r w:rsidRPr="00956A49">
        <w:rPr>
          <w:rFonts w:ascii="Arial" w:hAnsi="Arial"/>
          <w:spacing w:val="-3"/>
          <w:sz w:val="22"/>
          <w:lang w:val="fr-BE"/>
        </w:rPr>
        <w:t xml:space="preserve"> [md</w:t>
      </w:r>
      <w:r w:rsidRPr="00956A49">
        <w:rPr>
          <w:rFonts w:ascii="Arial" w:hAnsi="Arial"/>
          <w:spacing w:val="-3"/>
          <w:sz w:val="22"/>
          <w:vertAlign w:val="subscript"/>
          <w:lang w:val="fr-BE"/>
        </w:rPr>
        <w:t>max</w:t>
      </w:r>
      <w:r w:rsidRPr="00956A49">
        <w:rPr>
          <w:rFonts w:ascii="Arial" w:hAnsi="Arial"/>
          <w:spacing w:val="-3"/>
          <w:sz w:val="22"/>
          <w:lang w:val="fr-BE"/>
        </w:rPr>
        <w:t xml:space="preserve">/ </w:t>
      </w:r>
      <w:r w:rsidR="00993D17">
        <w:rPr>
          <w:rFonts w:ascii="Arial" w:hAnsi="Arial"/>
          <w:spacing w:val="-3"/>
          <w:sz w:val="22"/>
          <w:lang w:val="fr-BE"/>
        </w:rPr>
        <w:t>mpd</w:t>
      </w:r>
      <w:r w:rsidRPr="00956A49">
        <w:rPr>
          <w:rFonts w:ascii="Arial" w:hAnsi="Arial"/>
          <w:spacing w:val="-3"/>
          <w:sz w:val="22"/>
          <w:vertAlign w:val="subscript"/>
          <w:lang w:val="fr-BE"/>
        </w:rPr>
        <w:t>(1)</w:t>
      </w:r>
      <w:proofErr w:type="gramStart"/>
      <w:r w:rsidRPr="00956A49">
        <w:rPr>
          <w:rFonts w:ascii="Arial" w:hAnsi="Arial"/>
          <w:spacing w:val="-3"/>
          <w:sz w:val="22"/>
          <w:lang w:val="fr-BE"/>
        </w:rPr>
        <w:t>]</w:t>
      </w:r>
      <w:r w:rsidRPr="00956A49">
        <w:rPr>
          <w:rFonts w:ascii="Arial" w:hAnsi="Arial"/>
          <w:spacing w:val="-3"/>
          <w:sz w:val="22"/>
          <w:vertAlign w:val="subscript"/>
          <w:lang w:val="fr-BE"/>
        </w:rPr>
        <w:t>max</w:t>
      </w:r>
      <w:proofErr w:type="gramEnd"/>
    </w:p>
    <w:p w:rsidR="004B40A8" w:rsidRPr="00F978D2" w:rsidRDefault="004B40A8" w:rsidP="00154BAB">
      <w:pPr>
        <w:tabs>
          <w:tab w:val="left" w:pos="0"/>
          <w:tab w:val="left" w:pos="177"/>
          <w:tab w:val="left" w:pos="355"/>
          <w:tab w:val="left" w:pos="1300"/>
          <w:tab w:val="left" w:pos="1400"/>
          <w:tab w:val="left" w:pos="1440"/>
          <w:tab w:val="left" w:pos="1500"/>
        </w:tabs>
        <w:suppressAutoHyphens/>
        <w:jc w:val="both"/>
        <w:rPr>
          <w:rFonts w:ascii="Arial" w:hAnsi="Arial"/>
          <w:spacing w:val="-3"/>
          <w:sz w:val="22"/>
          <w:lang w:val="fr-BE"/>
        </w:rPr>
      </w:pPr>
    </w:p>
    <w:p w:rsidR="004B40A8" w:rsidRPr="00966C41" w:rsidRDefault="00956A49" w:rsidP="00154BAB">
      <w:pPr>
        <w:tabs>
          <w:tab w:val="left" w:pos="0"/>
          <w:tab w:val="left" w:pos="1300"/>
          <w:tab w:val="left" w:pos="1400"/>
          <w:tab w:val="left" w:pos="1500"/>
          <w:tab w:val="center" w:pos="4819"/>
        </w:tabs>
        <w:suppressAutoHyphens/>
        <w:jc w:val="both"/>
        <w:rPr>
          <w:rFonts w:ascii="Arial" w:hAnsi="Arial"/>
          <w:spacing w:val="-3"/>
          <w:sz w:val="22"/>
        </w:rPr>
      </w:pPr>
      <w:r w:rsidRPr="00956A49">
        <w:rPr>
          <w:rFonts w:ascii="Arial" w:hAnsi="Arial"/>
          <w:spacing w:val="-3"/>
          <w:sz w:val="22"/>
          <w:lang w:val="fr-BE"/>
        </w:rPr>
        <w:tab/>
      </w:r>
      <w:proofErr w:type="gramStart"/>
      <w:r w:rsidR="004B40A8" w:rsidRPr="00966C41">
        <w:rPr>
          <w:rFonts w:ascii="Arial" w:hAnsi="Arial"/>
          <w:spacing w:val="-3"/>
          <w:sz w:val="22"/>
        </w:rPr>
        <w:t>and</w:t>
      </w:r>
      <w:proofErr w:type="gramEnd"/>
      <w:r w:rsidR="004B40A8" w:rsidRPr="00966C41">
        <w:rPr>
          <w:rFonts w:ascii="Arial" w:hAnsi="Arial"/>
          <w:spacing w:val="-3"/>
          <w:sz w:val="22"/>
        </w:rPr>
        <w:t xml:space="preserve"> (x) = 1 </w:t>
      </w:r>
      <w:r w:rsidR="004B40A8">
        <w:rPr>
          <w:rFonts w:ascii="Arial" w:hAnsi="Arial"/>
          <w:spacing w:val="-3"/>
          <w:sz w:val="22"/>
          <w:lang w:val="fr-FR"/>
        </w:rPr>
        <w:sym w:font="Symbol" w:char="F0B4"/>
      </w:r>
      <w:r w:rsidR="004B40A8" w:rsidRPr="00966C41">
        <w:rPr>
          <w:rFonts w:ascii="Arial" w:hAnsi="Arial"/>
          <w:spacing w:val="-3"/>
          <w:sz w:val="22"/>
        </w:rPr>
        <w:t xml:space="preserve"> 10</w:t>
      </w:r>
      <w:r w:rsidR="004B40A8" w:rsidRPr="00966C41">
        <w:rPr>
          <w:rFonts w:ascii="Arial" w:hAnsi="Arial"/>
          <w:spacing w:val="-3"/>
          <w:sz w:val="22"/>
          <w:vertAlign w:val="superscript"/>
        </w:rPr>
        <w:t>k</w:t>
      </w:r>
      <w:r w:rsidR="004B40A8" w:rsidRPr="00966C41">
        <w:rPr>
          <w:rFonts w:ascii="Arial" w:hAnsi="Arial"/>
          <w:spacing w:val="-3"/>
          <w:sz w:val="22"/>
        </w:rPr>
        <w:t xml:space="preserve">, 2 </w:t>
      </w:r>
      <w:r w:rsidR="004B40A8">
        <w:rPr>
          <w:rFonts w:ascii="Arial" w:hAnsi="Arial"/>
          <w:spacing w:val="-3"/>
          <w:sz w:val="22"/>
          <w:lang w:val="fr-FR"/>
        </w:rPr>
        <w:sym w:font="Symbol" w:char="F0B4"/>
      </w:r>
      <w:r w:rsidR="004B40A8" w:rsidRPr="00966C41">
        <w:rPr>
          <w:rFonts w:ascii="Arial" w:hAnsi="Arial"/>
          <w:spacing w:val="-3"/>
          <w:sz w:val="22"/>
        </w:rPr>
        <w:t xml:space="preserve"> 10</w:t>
      </w:r>
      <w:r w:rsidR="004B40A8" w:rsidRPr="00966C41">
        <w:rPr>
          <w:rFonts w:ascii="Arial" w:hAnsi="Arial"/>
          <w:spacing w:val="-3"/>
          <w:sz w:val="22"/>
          <w:vertAlign w:val="superscript"/>
        </w:rPr>
        <w:t>k</w:t>
      </w:r>
      <w:r w:rsidR="004B40A8" w:rsidRPr="00966C41">
        <w:rPr>
          <w:rFonts w:ascii="Arial" w:hAnsi="Arial"/>
          <w:spacing w:val="-3"/>
          <w:sz w:val="22"/>
        </w:rPr>
        <w:t xml:space="preserve">, or 5 </w:t>
      </w:r>
      <w:r w:rsidR="004B40A8">
        <w:rPr>
          <w:rFonts w:ascii="Arial" w:hAnsi="Arial"/>
          <w:spacing w:val="-3"/>
          <w:sz w:val="22"/>
          <w:lang w:val="fr-FR"/>
        </w:rPr>
        <w:sym w:font="Symbol" w:char="F0B4"/>
      </w:r>
      <w:r w:rsidR="004B40A8" w:rsidRPr="00966C41">
        <w:rPr>
          <w:rFonts w:ascii="Arial" w:hAnsi="Arial"/>
          <w:spacing w:val="-3"/>
          <w:sz w:val="22"/>
        </w:rPr>
        <w:t xml:space="preserve"> 10</w:t>
      </w:r>
      <w:r w:rsidR="004B40A8" w:rsidRPr="00966C41">
        <w:rPr>
          <w:rFonts w:ascii="Arial" w:hAnsi="Arial"/>
          <w:spacing w:val="-3"/>
          <w:sz w:val="22"/>
          <w:vertAlign w:val="superscript"/>
        </w:rPr>
        <w:t>k</w:t>
      </w:r>
      <w:r w:rsidR="004B40A8" w:rsidRPr="00966C41">
        <w:rPr>
          <w:rFonts w:ascii="Arial" w:hAnsi="Arial"/>
          <w:spacing w:val="-3"/>
          <w:sz w:val="22"/>
        </w:rPr>
        <w:t>,</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proofErr w:type="gramStart"/>
      <w:r w:rsidRPr="00966C41">
        <w:rPr>
          <w:rFonts w:ascii="Arial" w:hAnsi="Arial"/>
          <w:spacing w:val="-3"/>
          <w:sz w:val="22"/>
        </w:rPr>
        <w:t>the</w:t>
      </w:r>
      <w:proofErr w:type="gramEnd"/>
      <w:r w:rsidRPr="00966C41">
        <w:rPr>
          <w:rFonts w:ascii="Arial" w:hAnsi="Arial"/>
          <w:spacing w:val="-3"/>
          <w:sz w:val="22"/>
        </w:rPr>
        <w:t xml:space="preserve"> index k being a positive or negative whole number or zero.</w:t>
      </w:r>
    </w:p>
    <w:p w:rsidR="004B40A8" w:rsidRPr="00966C41" w:rsidRDefault="004B40A8" w:rsidP="008F1028">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091831" w:rsidRDefault="004B40A8" w:rsidP="00956A49">
      <w:pPr>
        <w:tabs>
          <w:tab w:val="left" w:pos="0"/>
          <w:tab w:val="left" w:pos="888"/>
          <w:tab w:val="left" w:pos="1400"/>
          <w:tab w:val="left" w:pos="1500"/>
          <w:tab w:val="center" w:pos="4819"/>
        </w:tabs>
        <w:suppressAutoHyphens/>
        <w:jc w:val="center"/>
        <w:rPr>
          <w:rFonts w:ascii="Arial" w:hAnsi="Arial"/>
          <w:spacing w:val="-3"/>
          <w:sz w:val="22"/>
        </w:rPr>
      </w:pPr>
      <w:r w:rsidRPr="00966C41">
        <w:rPr>
          <w:rFonts w:ascii="Arial" w:hAnsi="Arial"/>
          <w:spacing w:val="-3"/>
          <w:sz w:val="22"/>
        </w:rPr>
        <w:br w:type="page"/>
      </w:r>
    </w:p>
    <w:p w:rsidR="00C40D27" w:rsidRPr="00270D88" w:rsidRDefault="00C40D27" w:rsidP="00C40D27">
      <w:pPr>
        <w:pStyle w:val="Default"/>
        <w:jc w:val="center"/>
        <w:rPr>
          <w:rFonts w:ascii="Arial" w:hAnsi="Arial" w:cs="Arial"/>
          <w:sz w:val="22"/>
          <w:szCs w:val="22"/>
        </w:rPr>
      </w:pPr>
      <w:r>
        <w:rPr>
          <w:rFonts w:ascii="Arial" w:hAnsi="Arial" w:cs="Arial"/>
          <w:b/>
          <w:bCs/>
          <w:sz w:val="22"/>
          <w:szCs w:val="22"/>
        </w:rPr>
        <w:lastRenderedPageBreak/>
        <w:t>Annex B</w:t>
      </w:r>
      <w:r w:rsidRPr="00270D88">
        <w:rPr>
          <w:rFonts w:ascii="Arial" w:hAnsi="Arial" w:cs="Arial"/>
          <w:b/>
          <w:bCs/>
          <w:sz w:val="22"/>
          <w:szCs w:val="22"/>
        </w:rPr>
        <w:t xml:space="preserve">: Requirements for software controlled </w:t>
      </w:r>
      <w:r>
        <w:rPr>
          <w:rFonts w:ascii="Arial" w:hAnsi="Arial" w:cs="Arial"/>
          <w:b/>
          <w:bCs/>
          <w:sz w:val="22"/>
          <w:szCs w:val="22"/>
        </w:rPr>
        <w:t>AGFIs</w:t>
      </w:r>
    </w:p>
    <w:p w:rsidR="00C40D27" w:rsidRDefault="00C40D27" w:rsidP="00C40D27">
      <w:pPr>
        <w:pStyle w:val="Default"/>
        <w:jc w:val="center"/>
        <w:rPr>
          <w:rFonts w:ascii="Arial" w:hAnsi="Arial" w:cs="Arial"/>
          <w:b/>
          <w:bCs/>
          <w:sz w:val="22"/>
          <w:szCs w:val="22"/>
        </w:rPr>
      </w:pPr>
      <w:r w:rsidRPr="00270D88">
        <w:rPr>
          <w:rFonts w:ascii="Arial" w:hAnsi="Arial" w:cs="Arial"/>
          <w:b/>
          <w:bCs/>
          <w:sz w:val="22"/>
          <w:szCs w:val="22"/>
        </w:rPr>
        <w:t>(Mandatory)</w:t>
      </w:r>
    </w:p>
    <w:p w:rsidR="004D45EF" w:rsidRPr="00270D88" w:rsidRDefault="004D45EF" w:rsidP="00C40D27">
      <w:pPr>
        <w:pStyle w:val="Default"/>
        <w:jc w:val="center"/>
        <w:rPr>
          <w:rFonts w:ascii="Arial" w:hAnsi="Arial" w:cs="Arial"/>
          <w:sz w:val="22"/>
          <w:szCs w:val="22"/>
        </w:rPr>
      </w:pPr>
    </w:p>
    <w:p w:rsidR="00C40D27" w:rsidRPr="00DD66C1" w:rsidRDefault="00C40D27" w:rsidP="00C40D27">
      <w:pPr>
        <w:pStyle w:val="Default"/>
        <w:rPr>
          <w:rFonts w:ascii="Arial" w:hAnsi="Arial" w:cs="Arial"/>
          <w:sz w:val="22"/>
          <w:szCs w:val="22"/>
        </w:rPr>
      </w:pPr>
      <w:r w:rsidRPr="00DD66C1">
        <w:rPr>
          <w:rFonts w:ascii="Arial" w:hAnsi="Arial" w:cs="Arial"/>
          <w:bCs/>
          <w:iCs/>
          <w:sz w:val="22"/>
          <w:szCs w:val="22"/>
        </w:rPr>
        <w:t>The specific software terminology is defined in OIML D 31</w:t>
      </w:r>
      <w:r w:rsidR="006A42C5">
        <w:rPr>
          <w:rFonts w:ascii="Arial" w:hAnsi="Arial" w:cs="Arial"/>
          <w:bCs/>
          <w:iCs/>
          <w:sz w:val="22"/>
          <w:szCs w:val="22"/>
        </w:rPr>
        <w:t xml:space="preserve"> [29</w:t>
      </w:r>
      <w:r w:rsidR="00DD66C1" w:rsidRPr="00DD66C1">
        <w:rPr>
          <w:rFonts w:ascii="Arial" w:hAnsi="Arial" w:cs="Arial"/>
          <w:bCs/>
          <w:iCs/>
          <w:sz w:val="22"/>
          <w:szCs w:val="22"/>
        </w:rPr>
        <w:t>]</w:t>
      </w:r>
      <w:r w:rsidRPr="00DD66C1">
        <w:rPr>
          <w:rFonts w:ascii="Arial" w:hAnsi="Arial" w:cs="Arial"/>
          <w:bCs/>
          <w:iCs/>
          <w:sz w:val="22"/>
          <w:szCs w:val="22"/>
        </w:rPr>
        <w:t xml:space="preserve">.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00EE6951">
        <w:rPr>
          <w:rFonts w:ascii="Arial" w:hAnsi="Arial" w:cs="Arial"/>
          <w:b/>
          <w:bCs/>
          <w:sz w:val="22"/>
          <w:szCs w:val="22"/>
        </w:rPr>
        <w:t>1</w:t>
      </w:r>
      <w:r w:rsidR="00EE6951">
        <w:rPr>
          <w:rFonts w:ascii="Arial" w:hAnsi="Arial" w:cs="Arial"/>
          <w:b/>
          <w:bCs/>
          <w:sz w:val="22"/>
          <w:szCs w:val="22"/>
        </w:rPr>
        <w:tab/>
      </w:r>
      <w:r w:rsidRPr="00270D88">
        <w:rPr>
          <w:rFonts w:ascii="Arial" w:hAnsi="Arial" w:cs="Arial"/>
          <w:b/>
          <w:bCs/>
          <w:sz w:val="22"/>
          <w:szCs w:val="22"/>
        </w:rPr>
        <w:t xml:space="preserve"> </w:t>
      </w:r>
      <w:r w:rsidR="00EE6951">
        <w:rPr>
          <w:rFonts w:ascii="Arial" w:hAnsi="Arial" w:cs="Arial"/>
          <w:b/>
          <w:bCs/>
          <w:sz w:val="22"/>
          <w:szCs w:val="22"/>
        </w:rPr>
        <w:tab/>
      </w:r>
      <w:r w:rsidRPr="00270D88">
        <w:rPr>
          <w:rFonts w:ascii="Arial" w:hAnsi="Arial" w:cs="Arial"/>
          <w:b/>
          <w:bCs/>
          <w:sz w:val="22"/>
          <w:szCs w:val="22"/>
        </w:rPr>
        <w:t xml:space="preserve">General </w:t>
      </w:r>
      <w:proofErr w:type="gramStart"/>
      <w:r w:rsidRPr="00270D88">
        <w:rPr>
          <w:rFonts w:ascii="Arial" w:hAnsi="Arial" w:cs="Arial"/>
          <w:b/>
          <w:bCs/>
          <w:sz w:val="22"/>
          <w:szCs w:val="22"/>
        </w:rPr>
        <w:t>requirements</w:t>
      </w:r>
      <w:proofErr w:type="gramEnd"/>
    </w:p>
    <w:p w:rsidR="00C40D27" w:rsidRPr="00270D88"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00EE6951">
        <w:rPr>
          <w:rFonts w:ascii="Arial" w:hAnsi="Arial" w:cs="Arial"/>
          <w:b/>
          <w:bCs/>
          <w:sz w:val="22"/>
          <w:szCs w:val="22"/>
        </w:rPr>
        <w:t>1.1</w:t>
      </w:r>
      <w:r w:rsidR="00EE6951">
        <w:rPr>
          <w:rFonts w:ascii="Arial" w:hAnsi="Arial" w:cs="Arial"/>
          <w:b/>
          <w:bCs/>
          <w:sz w:val="22"/>
          <w:szCs w:val="22"/>
        </w:rPr>
        <w:tab/>
      </w:r>
      <w:r w:rsidRPr="00270D88">
        <w:rPr>
          <w:rFonts w:ascii="Arial" w:hAnsi="Arial" w:cs="Arial"/>
          <w:b/>
          <w:bCs/>
          <w:sz w:val="22"/>
          <w:szCs w:val="22"/>
        </w:rPr>
        <w:t xml:space="preserve"> </w:t>
      </w:r>
      <w:r w:rsidR="00EE6951">
        <w:rPr>
          <w:rFonts w:ascii="Arial" w:hAnsi="Arial" w:cs="Arial"/>
          <w:b/>
          <w:bCs/>
          <w:sz w:val="22"/>
          <w:szCs w:val="22"/>
        </w:rPr>
        <w:tab/>
      </w:r>
      <w:r w:rsidRPr="00270D88">
        <w:rPr>
          <w:rFonts w:ascii="Arial" w:hAnsi="Arial" w:cs="Arial"/>
          <w:b/>
          <w:bCs/>
          <w:sz w:val="22"/>
          <w:szCs w:val="22"/>
        </w:rPr>
        <w:t xml:space="preserve">Software identification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legally relevant parts of the software of </w:t>
      </w:r>
      <w:proofErr w:type="gramStart"/>
      <w:r w:rsidRPr="00270D88">
        <w:rPr>
          <w:rFonts w:ascii="Arial" w:hAnsi="Arial" w:cs="Arial"/>
          <w:sz w:val="22"/>
          <w:szCs w:val="22"/>
        </w:rPr>
        <w:t>a</w:t>
      </w:r>
      <w:proofErr w:type="gramEnd"/>
      <w:r w:rsidRPr="00270D88">
        <w:rPr>
          <w:rFonts w:ascii="Arial" w:hAnsi="Arial" w:cs="Arial"/>
          <w:sz w:val="22"/>
          <w:szCs w:val="22"/>
        </w:rPr>
        <w:t xml:space="preserve"> </w:t>
      </w:r>
      <w:r w:rsidR="00543CDB">
        <w:rPr>
          <w:rFonts w:ascii="Arial" w:hAnsi="Arial" w:cs="Arial"/>
          <w:sz w:val="22"/>
          <w:szCs w:val="22"/>
        </w:rPr>
        <w:t>AGFI</w:t>
      </w:r>
      <w:r w:rsidRPr="00270D88">
        <w:rPr>
          <w:rFonts w:ascii="Arial" w:hAnsi="Arial" w:cs="Arial"/>
          <w:sz w:val="22"/>
          <w:szCs w:val="22"/>
        </w:rPr>
        <w:t xml:space="preserve"> and/or its </w:t>
      </w:r>
      <w:r w:rsidR="0026362A">
        <w:rPr>
          <w:rFonts w:ascii="Arial" w:hAnsi="Arial" w:cs="Arial"/>
          <w:sz w:val="22"/>
          <w:szCs w:val="22"/>
        </w:rPr>
        <w:t>module</w:t>
      </w:r>
      <w:r w:rsidR="0026362A" w:rsidRPr="00270D88">
        <w:rPr>
          <w:rFonts w:ascii="Arial" w:hAnsi="Arial" w:cs="Arial"/>
          <w:sz w:val="22"/>
          <w:szCs w:val="22"/>
        </w:rPr>
        <w:t xml:space="preserve">s </w:t>
      </w:r>
      <w:r w:rsidRPr="00270D88">
        <w:rPr>
          <w:rFonts w:ascii="Arial" w:hAnsi="Arial" w:cs="Arial"/>
          <w:sz w:val="22"/>
          <w:szCs w:val="22"/>
        </w:rPr>
        <w:t xml:space="preserve">shall be clearly identified with the software version or any other token. The identification may apply to more than one part but at least one part shall be dedicated to the legal purpose. </w:t>
      </w:r>
    </w:p>
    <w:p w:rsidR="00E87D93" w:rsidRDefault="00E87D93"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identification shall be inextricably linked to the software and shall be: </w:t>
      </w:r>
    </w:p>
    <w:p w:rsidR="00C40D27" w:rsidRDefault="00C40D27" w:rsidP="00C40D27">
      <w:pPr>
        <w:pStyle w:val="Default"/>
        <w:spacing w:after="68"/>
        <w:rPr>
          <w:rFonts w:ascii="Arial" w:hAnsi="Arial" w:cs="Arial"/>
          <w:sz w:val="22"/>
          <w:szCs w:val="22"/>
        </w:rPr>
      </w:pPr>
    </w:p>
    <w:p w:rsidR="00BA75AE" w:rsidRDefault="00C40D27">
      <w:pPr>
        <w:pStyle w:val="Default"/>
        <w:numPr>
          <w:ilvl w:val="0"/>
          <w:numId w:val="90"/>
        </w:numPr>
        <w:spacing w:after="68"/>
        <w:rPr>
          <w:rFonts w:ascii="Arial" w:hAnsi="Arial" w:cs="Arial"/>
          <w:sz w:val="22"/>
          <w:szCs w:val="22"/>
        </w:rPr>
      </w:pPr>
      <w:r w:rsidRPr="00270D88">
        <w:rPr>
          <w:rFonts w:ascii="Arial" w:hAnsi="Arial" w:cs="Arial"/>
          <w:sz w:val="22"/>
          <w:szCs w:val="22"/>
        </w:rPr>
        <w:t xml:space="preserve">presented or printed on command, or </w:t>
      </w:r>
    </w:p>
    <w:p w:rsidR="00BA75AE" w:rsidRDefault="00C40D27">
      <w:pPr>
        <w:pStyle w:val="Default"/>
        <w:numPr>
          <w:ilvl w:val="0"/>
          <w:numId w:val="90"/>
        </w:numPr>
        <w:spacing w:after="68"/>
        <w:rPr>
          <w:rFonts w:ascii="Arial" w:hAnsi="Arial" w:cs="Arial"/>
          <w:sz w:val="22"/>
          <w:szCs w:val="22"/>
        </w:rPr>
      </w:pPr>
      <w:r w:rsidRPr="00270D88">
        <w:rPr>
          <w:rFonts w:ascii="Arial" w:hAnsi="Arial" w:cs="Arial"/>
          <w:sz w:val="22"/>
          <w:szCs w:val="22"/>
        </w:rPr>
        <w:t xml:space="preserve">displayed during operation, or </w:t>
      </w:r>
    </w:p>
    <w:p w:rsidR="00BA75AE" w:rsidRDefault="00C40D27">
      <w:pPr>
        <w:pStyle w:val="Default"/>
        <w:numPr>
          <w:ilvl w:val="0"/>
          <w:numId w:val="90"/>
        </w:numPr>
        <w:rPr>
          <w:rFonts w:ascii="Arial" w:hAnsi="Arial" w:cs="Arial"/>
          <w:sz w:val="22"/>
          <w:szCs w:val="22"/>
        </w:rPr>
      </w:pPr>
      <w:proofErr w:type="gramStart"/>
      <w:r w:rsidRPr="00270D88">
        <w:rPr>
          <w:rFonts w:ascii="Arial" w:hAnsi="Arial" w:cs="Arial"/>
          <w:sz w:val="22"/>
          <w:szCs w:val="22"/>
        </w:rPr>
        <w:t>displayed</w:t>
      </w:r>
      <w:proofErr w:type="gramEnd"/>
      <w:r w:rsidRPr="00270D88">
        <w:rPr>
          <w:rFonts w:ascii="Arial" w:hAnsi="Arial" w:cs="Arial"/>
          <w:sz w:val="22"/>
          <w:szCs w:val="22"/>
        </w:rPr>
        <w:t xml:space="preserve"> at switch-on for those </w:t>
      </w:r>
      <w:r w:rsidR="00543CDB">
        <w:rPr>
          <w:rFonts w:ascii="Arial" w:hAnsi="Arial" w:cs="Arial"/>
          <w:sz w:val="22"/>
          <w:szCs w:val="22"/>
        </w:rPr>
        <w:t>AGFI</w:t>
      </w:r>
      <w:r w:rsidRPr="00270D88">
        <w:rPr>
          <w:rFonts w:ascii="Arial" w:hAnsi="Arial" w:cs="Arial"/>
          <w:sz w:val="22"/>
          <w:szCs w:val="22"/>
        </w:rPr>
        <w:t xml:space="preserve">s that can be switched on and off. </w:t>
      </w:r>
    </w:p>
    <w:p w:rsidR="00C40D27" w:rsidRPr="00270D88"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If a </w:t>
      </w:r>
      <w:r w:rsidR="00EA38E2">
        <w:rPr>
          <w:rFonts w:ascii="Arial" w:hAnsi="Arial" w:cs="Arial"/>
          <w:sz w:val="22"/>
          <w:szCs w:val="22"/>
        </w:rPr>
        <w:t>module</w:t>
      </w:r>
      <w:r w:rsidR="00EA38E2" w:rsidRPr="00270D88">
        <w:rPr>
          <w:rFonts w:ascii="Arial" w:hAnsi="Arial" w:cs="Arial"/>
          <w:sz w:val="22"/>
          <w:szCs w:val="22"/>
        </w:rPr>
        <w:t xml:space="preserve"> </w:t>
      </w:r>
      <w:r w:rsidRPr="00270D88">
        <w:rPr>
          <w:rFonts w:ascii="Arial" w:hAnsi="Arial" w:cs="Arial"/>
          <w:sz w:val="22"/>
          <w:szCs w:val="22"/>
        </w:rPr>
        <w:t xml:space="preserve">of the </w:t>
      </w:r>
      <w:r w:rsidR="00543CDB">
        <w:rPr>
          <w:rFonts w:ascii="Arial" w:hAnsi="Arial" w:cs="Arial"/>
          <w:sz w:val="22"/>
          <w:szCs w:val="22"/>
        </w:rPr>
        <w:t>AGFI</w:t>
      </w:r>
      <w:r w:rsidRPr="00270D88">
        <w:rPr>
          <w:rFonts w:ascii="Arial" w:hAnsi="Arial" w:cs="Arial"/>
          <w:sz w:val="22"/>
          <w:szCs w:val="22"/>
        </w:rPr>
        <w:t xml:space="preserve"> has no display, the identification shall be sent to some other device via a communication interface in order to be displayed on this </w:t>
      </w:r>
      <w:r w:rsidR="00937A5C" w:rsidRPr="00937A5C">
        <w:rPr>
          <w:rFonts w:ascii="Arial" w:hAnsi="Arial" w:cs="Arial"/>
          <w:sz w:val="22"/>
          <w:szCs w:val="22"/>
        </w:rPr>
        <w:t xml:space="preserve">display of the AGFI or </w:t>
      </w:r>
      <w:r w:rsidR="0073641A">
        <w:rPr>
          <w:rFonts w:ascii="Arial" w:hAnsi="Arial" w:cs="Arial"/>
          <w:sz w:val="22"/>
          <w:szCs w:val="22"/>
        </w:rPr>
        <w:t>printout</w:t>
      </w:r>
      <w:r w:rsidRPr="00937A5C">
        <w:rPr>
          <w:rFonts w:ascii="Arial" w:hAnsi="Arial" w:cs="Arial"/>
          <w:sz w:val="22"/>
          <w:szCs w:val="22"/>
        </w:rPr>
        <w:t>.</w:t>
      </w:r>
      <w:r w:rsidRPr="00270D88">
        <w:rPr>
          <w:rFonts w:ascii="Arial" w:hAnsi="Arial" w:cs="Arial"/>
          <w:sz w:val="22"/>
          <w:szCs w:val="22"/>
        </w:rPr>
        <w:t xml:space="preserve"> </w:t>
      </w:r>
    </w:p>
    <w:p w:rsidR="002577ED" w:rsidRDefault="002577ED"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As an exception, an imprint of the software identification on the </w:t>
      </w:r>
      <w:r w:rsidR="00543CDB">
        <w:rPr>
          <w:rFonts w:ascii="Arial" w:hAnsi="Arial" w:cs="Arial"/>
          <w:sz w:val="22"/>
          <w:szCs w:val="22"/>
        </w:rPr>
        <w:t>AGFI</w:t>
      </w:r>
      <w:r w:rsidRPr="00270D88">
        <w:rPr>
          <w:rFonts w:ascii="Arial" w:hAnsi="Arial" w:cs="Arial"/>
          <w:sz w:val="22"/>
          <w:szCs w:val="22"/>
        </w:rPr>
        <w:t xml:space="preserve"> shall be an acceptable solution if it satisfies the following three conditions: </w:t>
      </w:r>
    </w:p>
    <w:p w:rsidR="00C40D27" w:rsidRDefault="00C40D27" w:rsidP="00C40D27">
      <w:pPr>
        <w:pStyle w:val="Default"/>
        <w:rPr>
          <w:rFonts w:ascii="Arial" w:hAnsi="Arial" w:cs="Arial"/>
          <w:sz w:val="22"/>
          <w:szCs w:val="22"/>
        </w:rPr>
      </w:pPr>
    </w:p>
    <w:p w:rsidR="00BA75AE" w:rsidRDefault="00C40D27">
      <w:pPr>
        <w:pStyle w:val="Default"/>
        <w:numPr>
          <w:ilvl w:val="0"/>
          <w:numId w:val="91"/>
        </w:numPr>
        <w:rPr>
          <w:rFonts w:ascii="Arial" w:hAnsi="Arial" w:cs="Arial"/>
          <w:sz w:val="22"/>
          <w:szCs w:val="22"/>
        </w:rPr>
      </w:pPr>
      <w:r w:rsidRPr="00270D88">
        <w:rPr>
          <w:rFonts w:ascii="Arial" w:hAnsi="Arial" w:cs="Arial"/>
          <w:sz w:val="22"/>
          <w:szCs w:val="22"/>
        </w:rPr>
        <w:t xml:space="preserve">The user interface does not have any control capability to activate the indication of the software identification on the display, or the display does not technically allow the identification of the software to be shown (analogue indicating device or electromechanical counter). </w:t>
      </w:r>
    </w:p>
    <w:p w:rsidR="00BA75AE" w:rsidRDefault="00C40D27">
      <w:pPr>
        <w:pStyle w:val="Default"/>
        <w:numPr>
          <w:ilvl w:val="0"/>
          <w:numId w:val="91"/>
        </w:numPr>
        <w:rPr>
          <w:rFonts w:ascii="Arial" w:hAnsi="Arial" w:cs="Arial"/>
          <w:sz w:val="22"/>
          <w:szCs w:val="22"/>
        </w:rPr>
      </w:pPr>
      <w:r w:rsidRPr="00270D88">
        <w:rPr>
          <w:rFonts w:ascii="Arial" w:hAnsi="Arial" w:cs="Arial"/>
          <w:sz w:val="22"/>
          <w:szCs w:val="22"/>
        </w:rPr>
        <w:t xml:space="preserve">The </w:t>
      </w:r>
      <w:r w:rsidR="00543CDB">
        <w:rPr>
          <w:rFonts w:ascii="Arial" w:hAnsi="Arial" w:cs="Arial"/>
          <w:sz w:val="22"/>
          <w:szCs w:val="22"/>
        </w:rPr>
        <w:t>AGFI</w:t>
      </w:r>
      <w:r w:rsidRPr="00270D88">
        <w:rPr>
          <w:rFonts w:ascii="Arial" w:hAnsi="Arial" w:cs="Arial"/>
          <w:sz w:val="22"/>
          <w:szCs w:val="22"/>
        </w:rPr>
        <w:t xml:space="preserve"> does not have an interface to communicate the software identification. </w:t>
      </w:r>
    </w:p>
    <w:p w:rsidR="00BA75AE" w:rsidRDefault="00C40D27">
      <w:pPr>
        <w:pStyle w:val="Default"/>
        <w:numPr>
          <w:ilvl w:val="0"/>
          <w:numId w:val="91"/>
        </w:numPr>
        <w:rPr>
          <w:rFonts w:ascii="Arial" w:hAnsi="Arial" w:cs="Arial"/>
          <w:sz w:val="22"/>
          <w:szCs w:val="22"/>
        </w:rPr>
      </w:pPr>
      <w:r w:rsidRPr="00270D88">
        <w:rPr>
          <w:rFonts w:ascii="Arial" w:hAnsi="Arial" w:cs="Arial"/>
          <w:sz w:val="22"/>
          <w:szCs w:val="22"/>
        </w:rPr>
        <w:t xml:space="preserve">After production of the </w:t>
      </w:r>
      <w:r w:rsidR="00543CDB">
        <w:rPr>
          <w:rFonts w:ascii="Arial" w:hAnsi="Arial" w:cs="Arial"/>
          <w:sz w:val="22"/>
          <w:szCs w:val="22"/>
        </w:rPr>
        <w:t>AGFI</w:t>
      </w:r>
      <w:r w:rsidRPr="00270D88">
        <w:rPr>
          <w:rFonts w:ascii="Arial" w:hAnsi="Arial" w:cs="Arial"/>
          <w:sz w:val="22"/>
          <w:szCs w:val="22"/>
        </w:rPr>
        <w:t xml:space="preserve"> a change of the software is not possible, or only possible if the hardware or a hardware component is also changed. </w:t>
      </w:r>
    </w:p>
    <w:p w:rsidR="00BA75AE" w:rsidRDefault="00C40D27">
      <w:pPr>
        <w:pStyle w:val="Default"/>
        <w:numPr>
          <w:ilvl w:val="0"/>
          <w:numId w:val="91"/>
        </w:numPr>
        <w:rPr>
          <w:rFonts w:ascii="Arial" w:hAnsi="Arial" w:cs="Arial"/>
          <w:sz w:val="22"/>
          <w:szCs w:val="22"/>
        </w:rPr>
      </w:pPr>
      <w:r w:rsidRPr="00270D88">
        <w:rPr>
          <w:rFonts w:ascii="Arial" w:hAnsi="Arial" w:cs="Arial"/>
          <w:sz w:val="22"/>
          <w:szCs w:val="22"/>
        </w:rPr>
        <w:t xml:space="preserve">The software identification and the means of identification shall be stated in the type approval certificate.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 xml:space="preserve">1.2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Correctness of algorithms and functions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measuring algorithms and functions of the </w:t>
      </w:r>
      <w:r w:rsidR="00543CDB">
        <w:rPr>
          <w:rFonts w:ascii="Arial" w:hAnsi="Arial" w:cs="Arial"/>
          <w:sz w:val="22"/>
          <w:szCs w:val="22"/>
        </w:rPr>
        <w:t>AGFI</w:t>
      </w:r>
      <w:r w:rsidRPr="00270D88">
        <w:rPr>
          <w:rFonts w:ascii="Arial" w:hAnsi="Arial" w:cs="Arial"/>
          <w:sz w:val="22"/>
          <w:szCs w:val="22"/>
        </w:rPr>
        <w:t xml:space="preserve"> and its </w:t>
      </w:r>
      <w:r w:rsidR="00C56F16">
        <w:rPr>
          <w:rFonts w:ascii="Arial" w:hAnsi="Arial" w:cs="Arial"/>
          <w:sz w:val="22"/>
          <w:szCs w:val="22"/>
        </w:rPr>
        <w:t>modules</w:t>
      </w:r>
      <w:r w:rsidR="00C56F16" w:rsidRPr="00270D88">
        <w:rPr>
          <w:rFonts w:ascii="Arial" w:hAnsi="Arial" w:cs="Arial"/>
          <w:sz w:val="22"/>
          <w:szCs w:val="22"/>
        </w:rPr>
        <w:t xml:space="preserve"> </w:t>
      </w:r>
      <w:r w:rsidRPr="00270D88">
        <w:rPr>
          <w:rFonts w:ascii="Arial" w:hAnsi="Arial" w:cs="Arial"/>
          <w:sz w:val="22"/>
          <w:szCs w:val="22"/>
        </w:rPr>
        <w:t xml:space="preserve">shall be appropriate and functionally correct.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It shall be possible to examine algorithms and functions either by metrological tests, software tests or software examination.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 xml:space="preserve">1.3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Software protection (against fraud)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legally relevant software part shall be secured against unauthorized modification, loading, or changes by swapping the memory device. In addition to mechanical sealing, technical means may be necessary to protect </w:t>
      </w:r>
      <w:r w:rsidR="00543CDB">
        <w:rPr>
          <w:rFonts w:ascii="Arial" w:hAnsi="Arial" w:cs="Arial"/>
          <w:sz w:val="22"/>
          <w:szCs w:val="22"/>
        </w:rPr>
        <w:t>AGFI</w:t>
      </w:r>
      <w:r w:rsidRPr="00270D88">
        <w:rPr>
          <w:rFonts w:ascii="Arial" w:hAnsi="Arial" w:cs="Arial"/>
          <w:sz w:val="22"/>
          <w:szCs w:val="22"/>
        </w:rPr>
        <w:t xml:space="preserve">s equipped with an operating system or an option to load software. </w:t>
      </w:r>
    </w:p>
    <w:p w:rsidR="00C40D27" w:rsidRDefault="00C40D27" w:rsidP="00C40D27">
      <w:pPr>
        <w:pStyle w:val="Default"/>
        <w:rPr>
          <w:rFonts w:ascii="Arial" w:hAnsi="Arial" w:cs="Arial"/>
          <w:sz w:val="22"/>
          <w:szCs w:val="22"/>
        </w:rPr>
      </w:pPr>
    </w:p>
    <w:p w:rsidR="003842B5" w:rsidRDefault="00C40D27" w:rsidP="003842B5">
      <w:pPr>
        <w:pStyle w:val="Default"/>
        <w:rPr>
          <w:rFonts w:ascii="Arial" w:hAnsi="Arial" w:cs="Arial"/>
          <w:sz w:val="22"/>
          <w:szCs w:val="22"/>
        </w:rPr>
      </w:pPr>
      <w:r w:rsidRPr="00270D88">
        <w:rPr>
          <w:rFonts w:ascii="Arial" w:hAnsi="Arial" w:cs="Arial"/>
          <w:sz w:val="22"/>
          <w:szCs w:val="22"/>
        </w:rPr>
        <w:t>Only clearly documented functions are allowed to be activated by the user interface, which shall be realized in such a way that it does not facilitate fraudulent use.</w:t>
      </w:r>
    </w:p>
    <w:p w:rsidR="00C40D27" w:rsidRPr="00270D88" w:rsidRDefault="00C40D27" w:rsidP="003842B5">
      <w:pPr>
        <w:pStyle w:val="Default"/>
        <w:rPr>
          <w:rFonts w:ascii="Arial" w:hAnsi="Arial" w:cs="Arial"/>
          <w:sz w:val="22"/>
          <w:szCs w:val="22"/>
        </w:rPr>
      </w:pPr>
      <w:r w:rsidRPr="00270D88">
        <w:rPr>
          <w:rFonts w:ascii="Arial" w:hAnsi="Arial" w:cs="Arial"/>
          <w:sz w:val="22"/>
          <w:szCs w:val="22"/>
        </w:rPr>
        <w:lastRenderedPageBreak/>
        <w:t xml:space="preserve">Parameters that fix the legally relevant characteristics of the </w:t>
      </w:r>
      <w:r w:rsidR="00543CDB">
        <w:rPr>
          <w:rFonts w:ascii="Arial" w:hAnsi="Arial" w:cs="Arial"/>
          <w:sz w:val="22"/>
          <w:szCs w:val="22"/>
        </w:rPr>
        <w:t>AGFI</w:t>
      </w:r>
      <w:r w:rsidRPr="00270D88">
        <w:rPr>
          <w:rFonts w:ascii="Arial" w:hAnsi="Arial" w:cs="Arial"/>
          <w:sz w:val="22"/>
          <w:szCs w:val="22"/>
        </w:rPr>
        <w:t xml:space="preserve"> shall be secured against unauthorized modification. For the purpose of verification, displaying </w:t>
      </w:r>
      <w:r w:rsidR="00937A5C">
        <w:rPr>
          <w:rFonts w:ascii="Arial" w:hAnsi="Arial" w:cs="Arial"/>
          <w:sz w:val="22"/>
          <w:szCs w:val="22"/>
        </w:rPr>
        <w:t xml:space="preserve">and printing </w:t>
      </w:r>
      <w:r w:rsidRPr="00270D88">
        <w:rPr>
          <w:rFonts w:ascii="Arial" w:hAnsi="Arial" w:cs="Arial"/>
          <w:sz w:val="22"/>
          <w:szCs w:val="22"/>
        </w:rPr>
        <w:t xml:space="preserve">of the current parameter settings shall be possible. </w:t>
      </w:r>
    </w:p>
    <w:p w:rsidR="00C40D27" w:rsidRDefault="00C40D27" w:rsidP="00C40D27">
      <w:pPr>
        <w:pStyle w:val="Default"/>
        <w:rPr>
          <w:rFonts w:ascii="Arial" w:hAnsi="Arial" w:cs="Arial"/>
          <w:i/>
          <w:iCs/>
          <w:sz w:val="22"/>
          <w:szCs w:val="22"/>
        </w:rPr>
      </w:pPr>
    </w:p>
    <w:p w:rsidR="00C40D27" w:rsidRPr="00270D88" w:rsidRDefault="006D097A" w:rsidP="00C40D27">
      <w:pPr>
        <w:pStyle w:val="Default"/>
        <w:ind w:left="709" w:hanging="709"/>
        <w:rPr>
          <w:rFonts w:ascii="Arial" w:hAnsi="Arial" w:cs="Arial"/>
          <w:sz w:val="22"/>
          <w:szCs w:val="22"/>
        </w:rPr>
      </w:pPr>
      <w:r w:rsidRPr="006D097A">
        <w:rPr>
          <w:rFonts w:ascii="Arial" w:hAnsi="Arial" w:cs="Arial"/>
          <w:iCs/>
          <w:sz w:val="22"/>
          <w:szCs w:val="22"/>
        </w:rPr>
        <w:t>NOTE</w:t>
      </w:r>
      <w:r w:rsidR="00C40D27" w:rsidRPr="00270D88">
        <w:rPr>
          <w:rFonts w:ascii="Arial" w:hAnsi="Arial" w:cs="Arial"/>
          <w:i/>
          <w:iCs/>
          <w:sz w:val="22"/>
          <w:szCs w:val="22"/>
        </w:rPr>
        <w:t>:</w:t>
      </w:r>
      <w:r w:rsidR="00C40D27">
        <w:rPr>
          <w:rFonts w:ascii="Arial" w:hAnsi="Arial" w:cs="Arial"/>
          <w:i/>
          <w:iCs/>
          <w:sz w:val="22"/>
          <w:szCs w:val="22"/>
        </w:rPr>
        <w:tab/>
      </w:r>
      <w:r w:rsidR="00C40D27" w:rsidRPr="00270D88">
        <w:rPr>
          <w:rFonts w:ascii="Arial" w:hAnsi="Arial" w:cs="Arial"/>
          <w:i/>
          <w:iCs/>
          <w:sz w:val="22"/>
          <w:szCs w:val="22"/>
        </w:rPr>
        <w:t xml:space="preserve"> </w:t>
      </w:r>
      <w:r w:rsidR="00C40D27" w:rsidRPr="00270D88">
        <w:rPr>
          <w:rFonts w:ascii="Arial" w:hAnsi="Arial" w:cs="Arial"/>
          <w:sz w:val="22"/>
          <w:szCs w:val="22"/>
        </w:rPr>
        <w:t xml:space="preserve">Device-specific parameters may be adjustable or selectable only in a special operational mode of the </w:t>
      </w:r>
      <w:r w:rsidR="00785941">
        <w:rPr>
          <w:rFonts w:ascii="Arial" w:hAnsi="Arial" w:cs="Arial"/>
          <w:sz w:val="22"/>
          <w:szCs w:val="22"/>
        </w:rPr>
        <w:t>AGFI</w:t>
      </w:r>
      <w:r w:rsidR="00C40D27" w:rsidRPr="00270D88">
        <w:rPr>
          <w:rFonts w:ascii="Arial" w:hAnsi="Arial" w:cs="Arial"/>
          <w:sz w:val="22"/>
          <w:szCs w:val="22"/>
        </w:rPr>
        <w:t xml:space="preserve">. They may be classified as those that should be secured (unalterable) and those that may be accessed (alterable parameters) by an authorized person, e.g. the </w:t>
      </w:r>
      <w:r w:rsidR="00785941">
        <w:rPr>
          <w:rFonts w:ascii="Arial" w:hAnsi="Arial" w:cs="Arial"/>
          <w:sz w:val="22"/>
          <w:szCs w:val="22"/>
        </w:rPr>
        <w:t>AGFI</w:t>
      </w:r>
      <w:r w:rsidR="00C40D27" w:rsidRPr="00270D88">
        <w:rPr>
          <w:rFonts w:ascii="Arial" w:hAnsi="Arial" w:cs="Arial"/>
          <w:sz w:val="22"/>
          <w:szCs w:val="22"/>
        </w:rPr>
        <w:t xml:space="preserve"> owner or product vendor. </w:t>
      </w:r>
    </w:p>
    <w:p w:rsidR="00C40D27" w:rsidRPr="00270D88" w:rsidRDefault="00C40D27" w:rsidP="00C40D27">
      <w:pPr>
        <w:pStyle w:val="Default"/>
        <w:tabs>
          <w:tab w:val="left" w:pos="709"/>
        </w:tabs>
        <w:ind w:left="709" w:hanging="709"/>
        <w:rPr>
          <w:rFonts w:ascii="Arial" w:hAnsi="Arial" w:cs="Arial"/>
          <w:sz w:val="22"/>
          <w:szCs w:val="22"/>
        </w:rPr>
      </w:pPr>
      <w:r>
        <w:rPr>
          <w:rFonts w:ascii="Arial" w:hAnsi="Arial" w:cs="Arial"/>
          <w:sz w:val="22"/>
          <w:szCs w:val="22"/>
        </w:rPr>
        <w:tab/>
      </w:r>
      <w:r w:rsidRPr="00270D88">
        <w:rPr>
          <w:rFonts w:ascii="Arial" w:hAnsi="Arial" w:cs="Arial"/>
          <w:sz w:val="22"/>
          <w:szCs w:val="22"/>
        </w:rPr>
        <w:t xml:space="preserv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1.3.1</w:t>
      </w:r>
      <w:r w:rsidR="00EE6951">
        <w:rPr>
          <w:rFonts w:ascii="Arial" w:hAnsi="Arial" w:cs="Arial"/>
          <w:sz w:val="22"/>
          <w:szCs w:val="22"/>
        </w:rPr>
        <w:tab/>
      </w:r>
      <w:r w:rsidRPr="00270D88">
        <w:rPr>
          <w:rFonts w:ascii="Arial" w:hAnsi="Arial" w:cs="Arial"/>
          <w:sz w:val="22"/>
          <w:szCs w:val="22"/>
        </w:rPr>
        <w:t xml:space="preserve"> Support of fault detection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detection by the checking facilities of significant faults may be achieved by software. In such a case, this detecting software is considered legally relevant.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documentation to be submitted for type evaluation shall contain a list of the anomalies that might result in a significant fault but that will be detected by the software. The documentation shall include information on the expected reaction and in case needed for understanding its operation, a description of the detecting algorithm.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00EE6951">
        <w:rPr>
          <w:rFonts w:ascii="Arial" w:hAnsi="Arial" w:cs="Arial"/>
          <w:b/>
          <w:bCs/>
          <w:sz w:val="22"/>
          <w:szCs w:val="22"/>
        </w:rPr>
        <w:t>2</w:t>
      </w:r>
      <w:r w:rsidRPr="00270D88">
        <w:rPr>
          <w:rFonts w:ascii="Arial" w:hAnsi="Arial" w:cs="Arial"/>
          <w:b/>
          <w:bCs/>
          <w:sz w:val="22"/>
          <w:szCs w:val="22"/>
        </w:rPr>
        <w:t xml:space="preserve">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Requirements for specific configurations </w:t>
      </w:r>
    </w:p>
    <w:p w:rsidR="00C40D27" w:rsidRPr="00270D88" w:rsidRDefault="00C40D27" w:rsidP="00C40D27">
      <w:pPr>
        <w:pStyle w:val="Default"/>
        <w:rPr>
          <w:rFonts w:ascii="Arial" w:hAnsi="Arial" w:cs="Arial"/>
          <w:sz w:val="22"/>
          <w:szCs w:val="22"/>
        </w:rPr>
      </w:pPr>
    </w:p>
    <w:p w:rsidR="0096388B" w:rsidRDefault="00C40D27" w:rsidP="0096388B">
      <w:pPr>
        <w:pStyle w:val="Default"/>
        <w:ind w:left="1440" w:hanging="1440"/>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 xml:space="preserve">2.1 </w:t>
      </w:r>
      <w:r w:rsidR="00EE6951">
        <w:rPr>
          <w:rFonts w:ascii="Arial" w:hAnsi="Arial" w:cs="Arial"/>
          <w:b/>
          <w:bCs/>
          <w:sz w:val="22"/>
          <w:szCs w:val="22"/>
        </w:rPr>
        <w:tab/>
      </w:r>
      <w:r w:rsidRPr="00270D88">
        <w:rPr>
          <w:rFonts w:ascii="Arial" w:hAnsi="Arial" w:cs="Arial"/>
          <w:b/>
          <w:bCs/>
          <w:sz w:val="22"/>
          <w:szCs w:val="22"/>
        </w:rPr>
        <w:t xml:space="preserve">Specifying and separating relevant parts and specifying interfaces of parts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Metrologically relevant parts of </w:t>
      </w:r>
      <w:proofErr w:type="gramStart"/>
      <w:r w:rsidRPr="00270D88">
        <w:rPr>
          <w:rFonts w:ascii="Arial" w:hAnsi="Arial" w:cs="Arial"/>
          <w:sz w:val="22"/>
          <w:szCs w:val="22"/>
        </w:rPr>
        <w:t>a</w:t>
      </w:r>
      <w:proofErr w:type="gramEnd"/>
      <w:r w:rsidRPr="00270D88">
        <w:rPr>
          <w:rFonts w:ascii="Arial" w:hAnsi="Arial" w:cs="Arial"/>
          <w:sz w:val="22"/>
          <w:szCs w:val="22"/>
        </w:rPr>
        <w:t xml:space="preserve"> </w:t>
      </w:r>
      <w:r w:rsidR="00543CDB">
        <w:rPr>
          <w:rFonts w:ascii="Arial" w:hAnsi="Arial" w:cs="Arial"/>
          <w:sz w:val="22"/>
          <w:szCs w:val="22"/>
        </w:rPr>
        <w:t>AGFI</w:t>
      </w:r>
      <w:r w:rsidRPr="00270D88">
        <w:rPr>
          <w:rFonts w:ascii="Arial" w:hAnsi="Arial" w:cs="Arial"/>
          <w:sz w:val="22"/>
          <w:szCs w:val="22"/>
        </w:rPr>
        <w:t xml:space="preserve"> – whether software or hardware parts – shall not be inadmissibly influenced by other parts of the </w:t>
      </w:r>
      <w:r w:rsidR="00543CDB">
        <w:rPr>
          <w:rFonts w:ascii="Arial" w:hAnsi="Arial" w:cs="Arial"/>
          <w:sz w:val="22"/>
          <w:szCs w:val="22"/>
        </w:rPr>
        <w:t>AGFI</w:t>
      </w:r>
      <w:r w:rsidRPr="00270D88">
        <w:rPr>
          <w:rFonts w:ascii="Arial" w:hAnsi="Arial" w:cs="Arial"/>
          <w:sz w:val="22"/>
          <w:szCs w:val="22"/>
        </w:rPr>
        <w:t xml:space="preserv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This requirement applies if the </w:t>
      </w:r>
      <w:r w:rsidR="00543CDB">
        <w:rPr>
          <w:rFonts w:ascii="Arial" w:hAnsi="Arial" w:cs="Arial"/>
          <w:sz w:val="22"/>
          <w:szCs w:val="22"/>
        </w:rPr>
        <w:t>AGFI</w:t>
      </w:r>
      <w:r w:rsidRPr="00270D88">
        <w:rPr>
          <w:rFonts w:ascii="Arial" w:hAnsi="Arial" w:cs="Arial"/>
          <w:sz w:val="22"/>
          <w:szCs w:val="22"/>
        </w:rPr>
        <w:t xml:space="preserve"> and its </w:t>
      </w:r>
      <w:r w:rsidR="00435B93">
        <w:rPr>
          <w:rFonts w:ascii="Arial" w:hAnsi="Arial" w:cs="Arial"/>
          <w:sz w:val="22"/>
          <w:szCs w:val="22"/>
        </w:rPr>
        <w:t>modules</w:t>
      </w:r>
      <w:r w:rsidRPr="00270D88">
        <w:rPr>
          <w:rFonts w:ascii="Arial" w:hAnsi="Arial" w:cs="Arial"/>
          <w:sz w:val="22"/>
          <w:szCs w:val="22"/>
        </w:rPr>
        <w:t xml:space="preserve"> have interfaces for communicating with other electronic devices, with the user, or with other software parts next to the metrological critical parts.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2.1.1 </w:t>
      </w:r>
      <w:r w:rsidR="00EE6951">
        <w:rPr>
          <w:rFonts w:ascii="Arial" w:hAnsi="Arial" w:cs="Arial"/>
          <w:sz w:val="22"/>
          <w:szCs w:val="22"/>
        </w:rPr>
        <w:tab/>
      </w:r>
      <w:r w:rsidRPr="00270D88">
        <w:rPr>
          <w:rFonts w:ascii="Arial" w:hAnsi="Arial" w:cs="Arial"/>
          <w:sz w:val="22"/>
          <w:szCs w:val="22"/>
        </w:rPr>
        <w:t xml:space="preserve">Separation of </w:t>
      </w:r>
      <w:r w:rsidR="00435B93">
        <w:rPr>
          <w:rFonts w:ascii="Arial" w:hAnsi="Arial" w:cs="Arial"/>
          <w:sz w:val="22"/>
          <w:szCs w:val="22"/>
        </w:rPr>
        <w:t>modules</w:t>
      </w:r>
      <w:r w:rsidRPr="00270D88">
        <w:rPr>
          <w:rFonts w:ascii="Arial" w:hAnsi="Arial" w:cs="Arial"/>
          <w:sz w:val="22"/>
          <w:szCs w:val="22"/>
        </w:rPr>
        <w:t xml:space="preserve"> of a</w:t>
      </w:r>
      <w:r w:rsidR="00DD0C68">
        <w:rPr>
          <w:rFonts w:ascii="Arial" w:hAnsi="Arial" w:cs="Arial"/>
          <w:sz w:val="22"/>
          <w:szCs w:val="22"/>
        </w:rPr>
        <w:t>n</w:t>
      </w:r>
      <w:r w:rsidRPr="00270D88">
        <w:rPr>
          <w:rFonts w:ascii="Arial" w:hAnsi="Arial" w:cs="Arial"/>
          <w:sz w:val="22"/>
          <w:szCs w:val="22"/>
        </w:rPr>
        <w:t xml:space="preserve"> </w:t>
      </w:r>
      <w:r w:rsidR="00543CDB">
        <w:rPr>
          <w:rFonts w:ascii="Arial" w:hAnsi="Arial" w:cs="Arial"/>
          <w:sz w:val="22"/>
          <w:szCs w:val="22"/>
        </w:rPr>
        <w:t>AGFI</w:t>
      </w:r>
      <w:r w:rsidRPr="00270D88">
        <w:rPr>
          <w:rFonts w:ascii="Arial" w:hAnsi="Arial" w:cs="Arial"/>
          <w:sz w:val="22"/>
          <w:szCs w:val="22"/>
        </w:rPr>
        <w:t xml:space="preserve">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2.1.1.a </w:t>
      </w:r>
      <w:r w:rsidR="00EE6951">
        <w:rPr>
          <w:rFonts w:ascii="Arial" w:hAnsi="Arial" w:cs="Arial"/>
          <w:sz w:val="22"/>
          <w:szCs w:val="22"/>
        </w:rPr>
        <w:tab/>
      </w:r>
      <w:r w:rsidR="00435B93">
        <w:rPr>
          <w:rFonts w:ascii="Arial" w:hAnsi="Arial" w:cs="Arial"/>
          <w:sz w:val="22"/>
          <w:szCs w:val="22"/>
        </w:rPr>
        <w:t>Modules</w:t>
      </w:r>
      <w:r w:rsidRPr="00270D88">
        <w:rPr>
          <w:rFonts w:ascii="Arial" w:hAnsi="Arial" w:cs="Arial"/>
          <w:sz w:val="22"/>
          <w:szCs w:val="22"/>
        </w:rPr>
        <w:t xml:space="preserve"> of </w:t>
      </w:r>
      <w:proofErr w:type="gramStart"/>
      <w:r w:rsidRPr="00270D88">
        <w:rPr>
          <w:rFonts w:ascii="Arial" w:hAnsi="Arial" w:cs="Arial"/>
          <w:sz w:val="22"/>
          <w:szCs w:val="22"/>
        </w:rPr>
        <w:t>a</w:t>
      </w:r>
      <w:proofErr w:type="gramEnd"/>
      <w:r w:rsidRPr="00270D88">
        <w:rPr>
          <w:rFonts w:ascii="Arial" w:hAnsi="Arial" w:cs="Arial"/>
          <w:sz w:val="22"/>
          <w:szCs w:val="22"/>
        </w:rPr>
        <w:t xml:space="preserve"> </w:t>
      </w:r>
      <w:r w:rsidR="00543CDB">
        <w:rPr>
          <w:rFonts w:ascii="Arial" w:hAnsi="Arial" w:cs="Arial"/>
          <w:sz w:val="22"/>
          <w:szCs w:val="22"/>
        </w:rPr>
        <w:t>AGFI</w:t>
      </w:r>
      <w:r w:rsidRPr="00270D88">
        <w:rPr>
          <w:rFonts w:ascii="Arial" w:hAnsi="Arial" w:cs="Arial"/>
          <w:sz w:val="22"/>
          <w:szCs w:val="22"/>
        </w:rPr>
        <w:t xml:space="preserve"> that perform functions which are relevant to legal metrology shall be identified, clearly defined, and documented. These </w:t>
      </w:r>
      <w:r w:rsidR="00435B93">
        <w:rPr>
          <w:rFonts w:ascii="Arial" w:hAnsi="Arial" w:cs="Arial"/>
          <w:sz w:val="22"/>
          <w:szCs w:val="22"/>
        </w:rPr>
        <w:t xml:space="preserve">modules </w:t>
      </w:r>
      <w:r w:rsidRPr="00270D88">
        <w:rPr>
          <w:rFonts w:ascii="Arial" w:hAnsi="Arial" w:cs="Arial"/>
          <w:sz w:val="22"/>
          <w:szCs w:val="22"/>
        </w:rPr>
        <w:t xml:space="preserve">form the legally relevant part of the </w:t>
      </w:r>
      <w:r w:rsidR="00543CDB">
        <w:rPr>
          <w:rFonts w:ascii="Arial" w:hAnsi="Arial" w:cs="Arial"/>
          <w:sz w:val="22"/>
          <w:szCs w:val="22"/>
        </w:rPr>
        <w:t>AGFI</w:t>
      </w:r>
      <w:r w:rsidRPr="00270D88">
        <w:rPr>
          <w:rFonts w:ascii="Arial" w:hAnsi="Arial" w:cs="Arial"/>
          <w:sz w:val="22"/>
          <w:szCs w:val="22"/>
        </w:rPr>
        <w:t xml:space="preserv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2.1.1.b </w:t>
      </w:r>
      <w:r w:rsidR="00EE6951">
        <w:rPr>
          <w:rFonts w:ascii="Arial" w:hAnsi="Arial" w:cs="Arial"/>
          <w:sz w:val="22"/>
          <w:szCs w:val="22"/>
        </w:rPr>
        <w:tab/>
      </w:r>
      <w:r w:rsidRPr="00270D88">
        <w:rPr>
          <w:rFonts w:ascii="Arial" w:hAnsi="Arial" w:cs="Arial"/>
          <w:sz w:val="22"/>
          <w:szCs w:val="22"/>
        </w:rPr>
        <w:t xml:space="preserve">It shall be demonstrated that those relevant functions and data of </w:t>
      </w:r>
      <w:r w:rsidR="00435B93">
        <w:rPr>
          <w:rFonts w:ascii="Arial" w:hAnsi="Arial" w:cs="Arial"/>
          <w:sz w:val="22"/>
          <w:szCs w:val="22"/>
        </w:rPr>
        <w:t>modules</w:t>
      </w:r>
      <w:r w:rsidRPr="00270D88">
        <w:rPr>
          <w:rFonts w:ascii="Arial" w:hAnsi="Arial" w:cs="Arial"/>
          <w:sz w:val="22"/>
          <w:szCs w:val="22"/>
        </w:rPr>
        <w:t xml:space="preserve"> cannot be inadmissibly influenced by commands received via an interface. </w:t>
      </w:r>
    </w:p>
    <w:p w:rsidR="00A7278D" w:rsidRDefault="00A7278D"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This implies that there is an unambiguous assignment of each command to all initiated functions or data changes in the constituent.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2.1.2 </w:t>
      </w:r>
      <w:r w:rsidR="00EE6951">
        <w:rPr>
          <w:rFonts w:ascii="Arial" w:hAnsi="Arial" w:cs="Arial"/>
          <w:sz w:val="22"/>
          <w:szCs w:val="22"/>
        </w:rPr>
        <w:tab/>
      </w:r>
      <w:r w:rsidRPr="00270D88">
        <w:rPr>
          <w:rFonts w:ascii="Arial" w:hAnsi="Arial" w:cs="Arial"/>
          <w:sz w:val="22"/>
          <w:szCs w:val="22"/>
        </w:rPr>
        <w:t xml:space="preserve">Separation of software parts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2.1.2.a </w:t>
      </w:r>
      <w:r w:rsidR="00EE6951">
        <w:rPr>
          <w:rFonts w:ascii="Arial" w:hAnsi="Arial" w:cs="Arial"/>
          <w:sz w:val="22"/>
          <w:szCs w:val="22"/>
        </w:rPr>
        <w:tab/>
      </w:r>
      <w:r w:rsidRPr="00270D88">
        <w:rPr>
          <w:rFonts w:ascii="Arial" w:hAnsi="Arial" w:cs="Arial"/>
          <w:sz w:val="22"/>
          <w:szCs w:val="22"/>
        </w:rPr>
        <w:t>All software modules (programs, subroutines, objects, etc.) that perform functions which are relevant to legal metrology or that contain legal metrology relevant data domains are considered to be legal metrology relevant software part of a</w:t>
      </w:r>
      <w:r w:rsidR="00DD0C68">
        <w:rPr>
          <w:rFonts w:ascii="Arial" w:hAnsi="Arial" w:cs="Arial"/>
          <w:sz w:val="22"/>
          <w:szCs w:val="22"/>
        </w:rPr>
        <w:t>n</w:t>
      </w:r>
      <w:r w:rsidRPr="00270D88">
        <w:rPr>
          <w:rFonts w:ascii="Arial" w:hAnsi="Arial" w:cs="Arial"/>
          <w:sz w:val="22"/>
          <w:szCs w:val="22"/>
        </w:rPr>
        <w:t xml:space="preserve"> </w:t>
      </w:r>
      <w:r w:rsidR="00543CDB">
        <w:rPr>
          <w:rFonts w:ascii="Arial" w:hAnsi="Arial" w:cs="Arial"/>
          <w:sz w:val="22"/>
          <w:szCs w:val="22"/>
        </w:rPr>
        <w:t>AGFI</w:t>
      </w:r>
      <w:r w:rsidRPr="00270D88">
        <w:rPr>
          <w:rFonts w:ascii="Arial" w:hAnsi="Arial" w:cs="Arial"/>
          <w:sz w:val="22"/>
          <w:szCs w:val="22"/>
        </w:rPr>
        <w:t xml:space="preserve">. This part shall be made identifiable as described in </w:t>
      </w:r>
      <w:r>
        <w:rPr>
          <w:rFonts w:ascii="Arial" w:hAnsi="Arial" w:cs="Arial"/>
          <w:sz w:val="22"/>
          <w:szCs w:val="22"/>
        </w:rPr>
        <w:t>B.</w:t>
      </w:r>
      <w:r w:rsidRPr="00270D88">
        <w:rPr>
          <w:rFonts w:ascii="Arial" w:hAnsi="Arial" w:cs="Arial"/>
          <w:sz w:val="22"/>
          <w:szCs w:val="22"/>
        </w:rPr>
        <w:t xml:space="preserve">1.1. </w:t>
      </w: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If the separation of the software is not possible, all software is considered legally relevant. </w:t>
      </w:r>
    </w:p>
    <w:p w:rsidR="00C40D27" w:rsidRDefault="00C40D27" w:rsidP="00C40D27">
      <w:pPr>
        <w:pStyle w:val="Default"/>
        <w:rPr>
          <w:rFonts w:ascii="Arial" w:hAnsi="Arial" w:cs="Arial"/>
          <w:sz w:val="22"/>
          <w:szCs w:val="22"/>
        </w:rPr>
      </w:pPr>
    </w:p>
    <w:p w:rsidR="00442186" w:rsidRDefault="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2.1.2.b </w:t>
      </w:r>
      <w:r w:rsidR="00EE6951">
        <w:rPr>
          <w:rFonts w:ascii="Arial" w:hAnsi="Arial" w:cs="Arial"/>
          <w:sz w:val="22"/>
          <w:szCs w:val="22"/>
        </w:rPr>
        <w:tab/>
      </w:r>
      <w:r w:rsidRPr="00270D88">
        <w:rPr>
          <w:rFonts w:ascii="Arial" w:hAnsi="Arial" w:cs="Arial"/>
          <w:sz w:val="22"/>
          <w:szCs w:val="22"/>
        </w:rPr>
        <w:t xml:space="preserve">If the legal metrology relevant software part communicates with other software parts, a software interface shall be defined. All communication shall be </w:t>
      </w:r>
      <w:r w:rsidRPr="00270D88">
        <w:rPr>
          <w:rFonts w:ascii="Arial" w:hAnsi="Arial" w:cs="Arial"/>
          <w:sz w:val="22"/>
          <w:szCs w:val="22"/>
        </w:rPr>
        <w:lastRenderedPageBreak/>
        <w:t xml:space="preserve">performed exclusively via this interface. The legal metrology relevant software part and the interface shall be clearly documented. All legally relevant functions and data domains of the software shall be described to enable a type evaluation authority to decide whether this software is sufficiently separated.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interface comprises program code and dedicated data domains. Defined coded commands or data are to be exchanged between the software parts through storing to the dedicated data domain by one software part and reading from it by the other. Writing and reading program code is considered part of the software interface.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data domain forming the software interface shall be clearly defined and documented and include the code that exports from the legally relevant part to the interface and the code that imports from the interface to this legally relevant part. The declared software interface shall not be circumvented.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manufacturer is responsible for respecting these constraints. Technical means (such as sealing) of preventing a program from circumventing the interface or programming hidden commands shall not be possible. The programmer of the legal metrology relevant software part as well as the programmer of the legally non-relevant part shall be provided with instructions concerning these requirements by the manufacturer.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2.1.2.c </w:t>
      </w:r>
      <w:r w:rsidR="00EE6951">
        <w:rPr>
          <w:rFonts w:ascii="Arial" w:hAnsi="Arial" w:cs="Arial"/>
          <w:sz w:val="22"/>
          <w:szCs w:val="22"/>
        </w:rPr>
        <w:tab/>
      </w:r>
      <w:r w:rsidRPr="00270D88">
        <w:rPr>
          <w:rFonts w:ascii="Arial" w:hAnsi="Arial" w:cs="Arial"/>
          <w:sz w:val="22"/>
          <w:szCs w:val="22"/>
        </w:rPr>
        <w:t xml:space="preserve">There shall be an unambiguous assignment of each command to all initiated functions or data changes in the legally relevant part of the software. Commands that communicate through the software interface shall be declared and documented. Only documented commands are allowed to be activated through the software interface. The manufacturer shall state the completeness of the documentation of commands.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2.1.2.d </w:t>
      </w:r>
      <w:r w:rsidR="00EE6951">
        <w:rPr>
          <w:rFonts w:ascii="Arial" w:hAnsi="Arial" w:cs="Arial"/>
          <w:sz w:val="22"/>
          <w:szCs w:val="22"/>
        </w:rPr>
        <w:tab/>
      </w:r>
      <w:r w:rsidRPr="00270D88">
        <w:rPr>
          <w:rFonts w:ascii="Arial" w:hAnsi="Arial" w:cs="Arial"/>
          <w:sz w:val="22"/>
          <w:szCs w:val="22"/>
        </w:rPr>
        <w:t xml:space="preserve">Where legal metrology relevant software has been separated from non-relevant software, the legal metrology relevant software shall have priority using the resources over non-relevant software. The measurement task (realized by the legal metrology relevant software part) must not be delayed or blocked by other tasks.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manufacturer is responsible for respecting these constraints. Technical means for preventing a legally non-relevant program from disturbing legally relevant functions shall be provided. The programmer of the legally relevant software part as well as the programmer of the legal metrology non-relevant part shall be provided with instructions concerning these requirements by the manufacturer.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2.2</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 Shared indications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A display may be employed for presenting both information from the legal metrology relevant part of software and other information.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Software that realizes the indication of measurement </w:t>
      </w:r>
      <w:r w:rsidR="00905F61">
        <w:rPr>
          <w:rFonts w:ascii="Arial" w:hAnsi="Arial" w:cs="Arial"/>
          <w:sz w:val="22"/>
          <w:szCs w:val="22"/>
        </w:rPr>
        <w:t>result</w:t>
      </w:r>
      <w:r w:rsidR="00905F61" w:rsidRPr="00270D88">
        <w:rPr>
          <w:rFonts w:ascii="Arial" w:hAnsi="Arial" w:cs="Arial"/>
          <w:sz w:val="22"/>
          <w:szCs w:val="22"/>
        </w:rPr>
        <w:t xml:space="preserve">s </w:t>
      </w:r>
      <w:r w:rsidRPr="00270D88">
        <w:rPr>
          <w:rFonts w:ascii="Arial" w:hAnsi="Arial" w:cs="Arial"/>
          <w:sz w:val="22"/>
          <w:szCs w:val="22"/>
        </w:rPr>
        <w:t xml:space="preserve">and other legally relevant information belongs to the legally relevant part.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 xml:space="preserve">2.3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Storage of data, transmission via communication systems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If measurement </w:t>
      </w:r>
      <w:r w:rsidR="00905F61">
        <w:rPr>
          <w:rFonts w:ascii="Arial" w:hAnsi="Arial" w:cs="Arial"/>
          <w:sz w:val="22"/>
          <w:szCs w:val="22"/>
        </w:rPr>
        <w:t>result</w:t>
      </w:r>
      <w:r w:rsidR="00905F61" w:rsidRPr="00270D88">
        <w:rPr>
          <w:rFonts w:ascii="Arial" w:hAnsi="Arial" w:cs="Arial"/>
          <w:sz w:val="22"/>
          <w:szCs w:val="22"/>
        </w:rPr>
        <w:t xml:space="preserve">s </w:t>
      </w:r>
      <w:r w:rsidRPr="00270D88">
        <w:rPr>
          <w:rFonts w:ascii="Arial" w:hAnsi="Arial" w:cs="Arial"/>
          <w:sz w:val="22"/>
          <w:szCs w:val="22"/>
        </w:rPr>
        <w:t xml:space="preserve">will be used at a location different from the place of measurement or at a stage later than the time of measurement, they may need to be retrieved from the </w:t>
      </w:r>
      <w:r w:rsidR="00543CDB">
        <w:rPr>
          <w:rFonts w:ascii="Arial" w:hAnsi="Arial" w:cs="Arial"/>
          <w:sz w:val="22"/>
          <w:szCs w:val="22"/>
        </w:rPr>
        <w:t>AGFI</w:t>
      </w:r>
      <w:r w:rsidRPr="00270D88">
        <w:rPr>
          <w:rFonts w:ascii="Arial" w:hAnsi="Arial" w:cs="Arial"/>
          <w:sz w:val="22"/>
          <w:szCs w:val="22"/>
        </w:rPr>
        <w:t xml:space="preserve"> and be stored before they are used for legal purposes. In that case the following requirements apply: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lastRenderedPageBreak/>
        <w:t>B.</w:t>
      </w:r>
      <w:r w:rsidRPr="00270D88">
        <w:rPr>
          <w:rFonts w:ascii="Arial" w:hAnsi="Arial" w:cs="Arial"/>
          <w:sz w:val="22"/>
          <w:szCs w:val="22"/>
        </w:rPr>
        <w:t xml:space="preserve">2.3.1 </w:t>
      </w:r>
      <w:r w:rsidR="00EE6951">
        <w:rPr>
          <w:rFonts w:ascii="Arial" w:hAnsi="Arial" w:cs="Arial"/>
          <w:sz w:val="22"/>
          <w:szCs w:val="22"/>
        </w:rPr>
        <w:tab/>
      </w:r>
      <w:r w:rsidRPr="00270D88">
        <w:rPr>
          <w:rFonts w:ascii="Arial" w:hAnsi="Arial" w:cs="Arial"/>
          <w:sz w:val="22"/>
          <w:szCs w:val="22"/>
        </w:rPr>
        <w:t xml:space="preserve">The measurement </w:t>
      </w:r>
      <w:r w:rsidR="00905F61">
        <w:rPr>
          <w:rFonts w:ascii="Arial" w:hAnsi="Arial" w:cs="Arial"/>
          <w:sz w:val="22"/>
          <w:szCs w:val="22"/>
        </w:rPr>
        <w:t>result</w:t>
      </w:r>
      <w:r w:rsidR="00905F61" w:rsidRPr="00270D88">
        <w:rPr>
          <w:rFonts w:ascii="Arial" w:hAnsi="Arial" w:cs="Arial"/>
          <w:sz w:val="22"/>
          <w:szCs w:val="22"/>
        </w:rPr>
        <w:t xml:space="preserve"> </w:t>
      </w:r>
      <w:r w:rsidRPr="00270D88">
        <w:rPr>
          <w:rFonts w:ascii="Arial" w:hAnsi="Arial" w:cs="Arial"/>
          <w:sz w:val="22"/>
          <w:szCs w:val="22"/>
        </w:rPr>
        <w:t xml:space="preserve">stored shall be accompanied by all relevant information necessary for the future legally relevant use.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2.3.2 </w:t>
      </w:r>
      <w:r w:rsidR="00EE6951">
        <w:rPr>
          <w:rFonts w:ascii="Arial" w:hAnsi="Arial" w:cs="Arial"/>
          <w:sz w:val="22"/>
          <w:szCs w:val="22"/>
        </w:rPr>
        <w:tab/>
      </w:r>
      <w:r w:rsidRPr="00270D88">
        <w:rPr>
          <w:rFonts w:ascii="Arial" w:hAnsi="Arial" w:cs="Arial"/>
          <w:sz w:val="22"/>
          <w:szCs w:val="22"/>
        </w:rPr>
        <w:t xml:space="preserve">The data shall be protected by software means to guarantee the authenticity, integrity and, if necessary, the correctness of the information concerning the time of measurement. The software that displays or further processes the measurement </w:t>
      </w:r>
      <w:r w:rsidR="00905F61">
        <w:rPr>
          <w:rFonts w:ascii="Arial" w:hAnsi="Arial" w:cs="Arial"/>
          <w:sz w:val="22"/>
          <w:szCs w:val="22"/>
        </w:rPr>
        <w:t>result</w:t>
      </w:r>
      <w:r w:rsidR="00905F61" w:rsidRPr="00270D88">
        <w:rPr>
          <w:rFonts w:ascii="Arial" w:hAnsi="Arial" w:cs="Arial"/>
          <w:sz w:val="22"/>
          <w:szCs w:val="22"/>
        </w:rPr>
        <w:t xml:space="preserve">s </w:t>
      </w:r>
      <w:r w:rsidRPr="00270D88">
        <w:rPr>
          <w:rFonts w:ascii="Arial" w:hAnsi="Arial" w:cs="Arial"/>
          <w:sz w:val="22"/>
          <w:szCs w:val="22"/>
        </w:rPr>
        <w:t xml:space="preserve">and the accompanying data shall check the time of measurement, authenticity, and integrity of the data after having read them from the storage.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memory device shall be fitted with a checking facility to ensure that if an irregularity is detected, the data shall be discarded or marked unusable.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Software modules that prepare data for storing, or that check data after reading or receiving are considered part of the legally relevant software.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2.3.3 </w:t>
      </w:r>
      <w:r w:rsidR="00EE6951">
        <w:rPr>
          <w:rFonts w:ascii="Arial" w:hAnsi="Arial" w:cs="Arial"/>
          <w:sz w:val="22"/>
          <w:szCs w:val="22"/>
        </w:rPr>
        <w:tab/>
      </w:r>
      <w:r w:rsidRPr="00270D88">
        <w:rPr>
          <w:rFonts w:ascii="Arial" w:hAnsi="Arial" w:cs="Arial"/>
          <w:sz w:val="22"/>
          <w:szCs w:val="22"/>
        </w:rPr>
        <w:t xml:space="preserve">When transferring measurement </w:t>
      </w:r>
      <w:r w:rsidR="00905F61">
        <w:rPr>
          <w:rFonts w:ascii="Arial" w:hAnsi="Arial" w:cs="Arial"/>
          <w:sz w:val="22"/>
          <w:szCs w:val="22"/>
        </w:rPr>
        <w:t>result</w:t>
      </w:r>
      <w:r w:rsidR="00905F61" w:rsidRPr="00270D88">
        <w:rPr>
          <w:rFonts w:ascii="Arial" w:hAnsi="Arial" w:cs="Arial"/>
          <w:sz w:val="22"/>
          <w:szCs w:val="22"/>
        </w:rPr>
        <w:t xml:space="preserve">s </w:t>
      </w:r>
      <w:r w:rsidRPr="00270D88">
        <w:rPr>
          <w:rFonts w:ascii="Arial" w:hAnsi="Arial" w:cs="Arial"/>
          <w:sz w:val="22"/>
          <w:szCs w:val="22"/>
        </w:rPr>
        <w:t xml:space="preserve">through an open network, it is necessary to apply cryptographic methods. Confidentiality key-codes employed for this purpose shall be kept secret and secured in the measuring </w:t>
      </w:r>
      <w:r w:rsidR="00785941">
        <w:rPr>
          <w:rFonts w:ascii="Arial" w:hAnsi="Arial" w:cs="Arial"/>
          <w:sz w:val="22"/>
          <w:szCs w:val="22"/>
        </w:rPr>
        <w:t>AGFI</w:t>
      </w:r>
      <w:r w:rsidRPr="00270D88">
        <w:rPr>
          <w:rFonts w:ascii="Arial" w:hAnsi="Arial" w:cs="Arial"/>
          <w:sz w:val="22"/>
          <w:szCs w:val="22"/>
        </w:rPr>
        <w:t xml:space="preserve">s, electronic devices, or sub-assemblies involved. Security means shall be provided whereby these keys can only be input or read if a seal is broken.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2.3.4 </w:t>
      </w:r>
      <w:r w:rsidR="00EE6951">
        <w:rPr>
          <w:rFonts w:ascii="Arial" w:hAnsi="Arial" w:cs="Arial"/>
          <w:sz w:val="22"/>
          <w:szCs w:val="22"/>
        </w:rPr>
        <w:tab/>
      </w:r>
      <w:r w:rsidRPr="00270D88">
        <w:rPr>
          <w:rFonts w:ascii="Arial" w:hAnsi="Arial" w:cs="Arial"/>
          <w:sz w:val="22"/>
          <w:szCs w:val="22"/>
        </w:rPr>
        <w:t xml:space="preserve">Transmission delay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measurement shall not be inadmissibly influenced by a transmission delay.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Pr>
          <w:rFonts w:ascii="Arial" w:hAnsi="Arial" w:cs="Arial"/>
          <w:sz w:val="22"/>
          <w:szCs w:val="22"/>
        </w:rPr>
        <w:t>B.</w:t>
      </w:r>
      <w:r w:rsidRPr="00270D88">
        <w:rPr>
          <w:rFonts w:ascii="Arial" w:hAnsi="Arial" w:cs="Arial"/>
          <w:sz w:val="22"/>
          <w:szCs w:val="22"/>
        </w:rPr>
        <w:t xml:space="preserve">2.3.5 </w:t>
      </w:r>
      <w:r w:rsidR="00EE6951">
        <w:rPr>
          <w:rFonts w:ascii="Arial" w:hAnsi="Arial" w:cs="Arial"/>
          <w:sz w:val="22"/>
          <w:szCs w:val="22"/>
        </w:rPr>
        <w:tab/>
      </w:r>
      <w:r w:rsidRPr="00270D88">
        <w:rPr>
          <w:rFonts w:ascii="Arial" w:hAnsi="Arial" w:cs="Arial"/>
          <w:sz w:val="22"/>
          <w:szCs w:val="22"/>
        </w:rPr>
        <w:t xml:space="preserve">Transmission interruption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If communication network services become unavailable, no measurement data shall be lost. The loss of measurement data shall be prevented.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 xml:space="preserve">2.4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Automatic storage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When, considering the application, data storage is required, measurement data must be stored automatically, </w:t>
      </w:r>
      <w:proofErr w:type="gramStart"/>
      <w:r>
        <w:rPr>
          <w:rFonts w:ascii="Arial" w:hAnsi="Arial" w:cs="Arial"/>
          <w:sz w:val="22"/>
          <w:szCs w:val="22"/>
        </w:rPr>
        <w:t>B.</w:t>
      </w:r>
      <w:r w:rsidRPr="00270D88">
        <w:rPr>
          <w:rFonts w:ascii="Arial" w:hAnsi="Arial" w:cs="Arial"/>
          <w:sz w:val="22"/>
          <w:szCs w:val="22"/>
        </w:rPr>
        <w:t>e</w:t>
      </w:r>
      <w:proofErr w:type="gramEnd"/>
      <w:r w:rsidRPr="00270D88">
        <w:rPr>
          <w:rFonts w:ascii="Arial" w:hAnsi="Arial" w:cs="Arial"/>
          <w:sz w:val="22"/>
          <w:szCs w:val="22"/>
        </w:rPr>
        <w:t xml:space="preserve">. when the final value used for the legal purpose has been generated.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The storage device must have sufficient permanency to ensure that the data are not corrupted under normal storage conditions. There shall be sufficient memory storage for any particular application. </w:t>
      </w:r>
    </w:p>
    <w:p w:rsidR="00C40D27"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When the final value used for the legal purpose results from a calculation, all data that are necessary for the calculation must be automatically stored with the final value. </w:t>
      </w:r>
    </w:p>
    <w:p w:rsidR="00C40D27" w:rsidRDefault="00C40D27" w:rsidP="00C40D27">
      <w:pPr>
        <w:pStyle w:val="Default"/>
        <w:rPr>
          <w:rFonts w:ascii="Arial" w:hAnsi="Arial" w:cs="Arial"/>
          <w:b/>
          <w:bCs/>
          <w:sz w:val="22"/>
          <w:szCs w:val="22"/>
        </w:rPr>
      </w:pPr>
    </w:p>
    <w:p w:rsidR="00C40D27" w:rsidRPr="00270D88" w:rsidRDefault="00C40D27" w:rsidP="00C40D27">
      <w:pPr>
        <w:pStyle w:val="Default"/>
        <w:rPr>
          <w:rFonts w:ascii="Arial" w:hAnsi="Arial" w:cs="Arial"/>
          <w:sz w:val="22"/>
          <w:szCs w:val="22"/>
        </w:rPr>
      </w:pPr>
      <w:r>
        <w:rPr>
          <w:rFonts w:ascii="Arial" w:hAnsi="Arial" w:cs="Arial"/>
          <w:b/>
          <w:bCs/>
          <w:sz w:val="22"/>
          <w:szCs w:val="22"/>
        </w:rPr>
        <w:t>B.</w:t>
      </w:r>
      <w:r w:rsidRPr="00270D88">
        <w:rPr>
          <w:rFonts w:ascii="Arial" w:hAnsi="Arial" w:cs="Arial"/>
          <w:b/>
          <w:bCs/>
          <w:sz w:val="22"/>
          <w:szCs w:val="22"/>
        </w:rPr>
        <w:t xml:space="preserve">2.5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Deleting of data </w:t>
      </w:r>
    </w:p>
    <w:p w:rsidR="00EE6951" w:rsidRDefault="00EE6951"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Stored data may be deleted when the transaction is settled. </w:t>
      </w:r>
    </w:p>
    <w:p w:rsidR="00C40D27" w:rsidRPr="00270D88" w:rsidRDefault="00C40D27" w:rsidP="00C40D27">
      <w:pPr>
        <w:pStyle w:val="Default"/>
        <w:rPr>
          <w:rFonts w:ascii="Arial" w:hAnsi="Arial" w:cs="Arial"/>
          <w:sz w:val="22"/>
          <w:szCs w:val="22"/>
        </w:rPr>
      </w:pPr>
      <w:r w:rsidRPr="00270D88">
        <w:rPr>
          <w:rFonts w:ascii="Arial" w:hAnsi="Arial" w:cs="Arial"/>
          <w:sz w:val="22"/>
          <w:szCs w:val="22"/>
        </w:rPr>
        <w:t xml:space="preserve">Only after this condition is met and insufficient memory capacity is available for storage of successive data, it is permitted to delete memorized data when both the following conditions are met: </w:t>
      </w:r>
    </w:p>
    <w:p w:rsidR="00B5582E" w:rsidRDefault="00C40D27" w:rsidP="009F2E7A">
      <w:pPr>
        <w:pStyle w:val="Default"/>
        <w:numPr>
          <w:ilvl w:val="0"/>
          <w:numId w:val="153"/>
        </w:numPr>
        <w:spacing w:after="6"/>
        <w:rPr>
          <w:rFonts w:ascii="Arial" w:hAnsi="Arial" w:cs="Arial"/>
          <w:sz w:val="22"/>
          <w:szCs w:val="22"/>
        </w:rPr>
      </w:pPr>
      <w:r w:rsidRPr="00270D88">
        <w:rPr>
          <w:rFonts w:ascii="Arial" w:hAnsi="Arial" w:cs="Arial"/>
          <w:sz w:val="22"/>
          <w:szCs w:val="22"/>
        </w:rPr>
        <w:t xml:space="preserve">the sequence of deletion of data will be in the same order as the recording order (fifo) while the rules established for the particular application are respected; </w:t>
      </w:r>
    </w:p>
    <w:p w:rsidR="00B5582E" w:rsidRDefault="00CF7DB1" w:rsidP="009F2E7A">
      <w:pPr>
        <w:pStyle w:val="Default"/>
        <w:numPr>
          <w:ilvl w:val="0"/>
          <w:numId w:val="153"/>
        </w:numPr>
        <w:rPr>
          <w:rFonts w:ascii="Arial" w:hAnsi="Arial" w:cs="Arial"/>
          <w:sz w:val="22"/>
          <w:szCs w:val="22"/>
        </w:rPr>
      </w:pPr>
      <w:proofErr w:type="gramStart"/>
      <w:r w:rsidRPr="00CF7DB1">
        <w:rPr>
          <w:rFonts w:ascii="Arial" w:hAnsi="Arial" w:cs="Arial"/>
          <w:sz w:val="22"/>
          <w:szCs w:val="22"/>
        </w:rPr>
        <w:t>with</w:t>
      </w:r>
      <w:proofErr w:type="gramEnd"/>
      <w:r w:rsidRPr="00CF7DB1">
        <w:rPr>
          <w:rFonts w:ascii="Arial" w:hAnsi="Arial" w:cs="Arial"/>
          <w:sz w:val="22"/>
          <w:szCs w:val="22"/>
        </w:rPr>
        <w:t xml:space="preserve"> the </w:t>
      </w:r>
      <w:r w:rsidRPr="00CF7DB1">
        <w:rPr>
          <w:rFonts w:ascii="Arial" w:hAnsi="Arial" w:cs="Arial"/>
          <w:sz w:val="22"/>
          <w:szCs w:val="22"/>
          <w:lang w:val="en-US"/>
        </w:rPr>
        <w:t>consent of the user</w:t>
      </w:r>
      <w:r w:rsidRPr="00270D88">
        <w:rPr>
          <w:rFonts w:ascii="Arial" w:hAnsi="Arial" w:cs="Arial"/>
          <w:sz w:val="22"/>
          <w:szCs w:val="22"/>
        </w:rPr>
        <w:t xml:space="preserve"> </w:t>
      </w:r>
      <w:r w:rsidR="00C40D27" w:rsidRPr="00270D88">
        <w:rPr>
          <w:rFonts w:ascii="Arial" w:hAnsi="Arial" w:cs="Arial"/>
          <w:sz w:val="22"/>
          <w:szCs w:val="22"/>
        </w:rPr>
        <w:t xml:space="preserve">the required deletion will start either automatically or after a specific manual operation. </w:t>
      </w:r>
    </w:p>
    <w:p w:rsidR="00C40D27" w:rsidRPr="00270D88" w:rsidRDefault="00C40D27" w:rsidP="00C40D27">
      <w:pPr>
        <w:pStyle w:val="Default"/>
        <w:rPr>
          <w:rFonts w:ascii="Arial" w:hAnsi="Arial" w:cs="Arial"/>
          <w:sz w:val="22"/>
          <w:szCs w:val="22"/>
        </w:rPr>
      </w:pPr>
    </w:p>
    <w:p w:rsidR="00C40D27" w:rsidRDefault="00C40D27" w:rsidP="00C40D27">
      <w:pPr>
        <w:pStyle w:val="Default"/>
        <w:rPr>
          <w:rFonts w:ascii="Arial" w:hAnsi="Arial" w:cs="Arial"/>
          <w:b/>
          <w:bCs/>
          <w:sz w:val="22"/>
          <w:szCs w:val="22"/>
        </w:rPr>
      </w:pPr>
      <w:r>
        <w:rPr>
          <w:rFonts w:ascii="Arial" w:hAnsi="Arial" w:cs="Arial"/>
          <w:b/>
          <w:bCs/>
          <w:sz w:val="22"/>
          <w:szCs w:val="22"/>
        </w:rPr>
        <w:t>B.</w:t>
      </w:r>
      <w:r w:rsidRPr="00270D88">
        <w:rPr>
          <w:rFonts w:ascii="Arial" w:hAnsi="Arial" w:cs="Arial"/>
          <w:b/>
          <w:bCs/>
          <w:sz w:val="22"/>
          <w:szCs w:val="22"/>
        </w:rPr>
        <w:t xml:space="preserve">3 </w:t>
      </w:r>
      <w:r w:rsidR="00EE6951">
        <w:rPr>
          <w:rFonts w:ascii="Arial" w:hAnsi="Arial" w:cs="Arial"/>
          <w:b/>
          <w:bCs/>
          <w:sz w:val="22"/>
          <w:szCs w:val="22"/>
        </w:rPr>
        <w:tab/>
      </w:r>
      <w:r w:rsidR="00EE6951">
        <w:rPr>
          <w:rFonts w:ascii="Arial" w:hAnsi="Arial" w:cs="Arial"/>
          <w:b/>
          <w:bCs/>
          <w:sz w:val="22"/>
          <w:szCs w:val="22"/>
        </w:rPr>
        <w:tab/>
      </w:r>
      <w:r w:rsidRPr="00270D88">
        <w:rPr>
          <w:rFonts w:ascii="Arial" w:hAnsi="Arial" w:cs="Arial"/>
          <w:b/>
          <w:bCs/>
          <w:sz w:val="22"/>
          <w:szCs w:val="22"/>
        </w:rPr>
        <w:t xml:space="preserve">Maintenance and re-configuration </w:t>
      </w:r>
    </w:p>
    <w:p w:rsidR="00EE6951" w:rsidRPr="00270D88" w:rsidRDefault="00EE6951" w:rsidP="00C40D27">
      <w:pPr>
        <w:pStyle w:val="Default"/>
        <w:rPr>
          <w:rFonts w:ascii="Arial" w:hAnsi="Arial" w:cs="Arial"/>
          <w:sz w:val="22"/>
          <w:szCs w:val="22"/>
        </w:rPr>
      </w:pPr>
    </w:p>
    <w:p w:rsidR="00F6571D" w:rsidRDefault="00C40D27" w:rsidP="00F6571D">
      <w:pPr>
        <w:pStyle w:val="Default"/>
        <w:rPr>
          <w:rFonts w:ascii="Arial" w:hAnsi="Arial" w:cs="Arial"/>
          <w:sz w:val="22"/>
          <w:szCs w:val="22"/>
        </w:rPr>
      </w:pPr>
      <w:r w:rsidRPr="00270D88">
        <w:rPr>
          <w:rFonts w:ascii="Arial" w:hAnsi="Arial" w:cs="Arial"/>
          <w:sz w:val="22"/>
          <w:szCs w:val="22"/>
        </w:rPr>
        <w:t>Updating</w:t>
      </w:r>
      <w:r w:rsidR="00F6571D">
        <w:rPr>
          <w:rFonts w:ascii="Arial" w:hAnsi="Arial" w:cs="Arial"/>
          <w:sz w:val="22"/>
          <w:szCs w:val="22"/>
        </w:rPr>
        <w:t>:</w:t>
      </w:r>
      <w:r w:rsidRPr="00270D88">
        <w:rPr>
          <w:rFonts w:ascii="Arial" w:hAnsi="Arial" w:cs="Arial"/>
          <w:sz w:val="22"/>
          <w:szCs w:val="22"/>
        </w:rPr>
        <w:t xml:space="preserve"> </w:t>
      </w:r>
    </w:p>
    <w:p w:rsidR="00BA75AE" w:rsidRDefault="00C40D27" w:rsidP="00DF1579">
      <w:pPr>
        <w:pStyle w:val="Default"/>
        <w:numPr>
          <w:ilvl w:val="0"/>
          <w:numId w:val="143"/>
        </w:numPr>
        <w:tabs>
          <w:tab w:val="num" w:pos="360"/>
        </w:tabs>
        <w:rPr>
          <w:rFonts w:ascii="Arial" w:hAnsi="Arial" w:cs="Arial"/>
          <w:sz w:val="22"/>
          <w:szCs w:val="22"/>
        </w:rPr>
      </w:pPr>
      <w:r w:rsidRPr="00270D88">
        <w:rPr>
          <w:rFonts w:ascii="Arial" w:hAnsi="Arial" w:cs="Arial"/>
          <w:sz w:val="22"/>
          <w:szCs w:val="22"/>
        </w:rPr>
        <w:t>the legally relevant software of a</w:t>
      </w:r>
      <w:r w:rsidR="00CC5640">
        <w:rPr>
          <w:rFonts w:ascii="Arial" w:hAnsi="Arial" w:cs="Arial"/>
          <w:sz w:val="22"/>
          <w:szCs w:val="22"/>
        </w:rPr>
        <w:t>n</w:t>
      </w:r>
      <w:r w:rsidRPr="00270D88">
        <w:rPr>
          <w:rFonts w:ascii="Arial" w:hAnsi="Arial" w:cs="Arial"/>
          <w:sz w:val="22"/>
          <w:szCs w:val="22"/>
        </w:rPr>
        <w:t xml:space="preserve"> </w:t>
      </w:r>
      <w:r w:rsidR="00DD0C68">
        <w:rPr>
          <w:rFonts w:ascii="Arial" w:hAnsi="Arial" w:cs="Arial"/>
          <w:sz w:val="22"/>
          <w:szCs w:val="22"/>
        </w:rPr>
        <w:t>instrument</w:t>
      </w:r>
      <w:r w:rsidRPr="00270D88">
        <w:rPr>
          <w:rFonts w:ascii="Arial" w:hAnsi="Arial" w:cs="Arial"/>
          <w:sz w:val="22"/>
          <w:szCs w:val="22"/>
        </w:rPr>
        <w:t xml:space="preserve"> in service shall be considered as: </w:t>
      </w:r>
    </w:p>
    <w:p w:rsidR="00BA75AE" w:rsidRDefault="00C40D27" w:rsidP="00DF1579">
      <w:pPr>
        <w:pStyle w:val="Default"/>
        <w:numPr>
          <w:ilvl w:val="0"/>
          <w:numId w:val="143"/>
        </w:numPr>
        <w:tabs>
          <w:tab w:val="clear" w:pos="720"/>
          <w:tab w:val="num" w:pos="360"/>
          <w:tab w:val="num" w:pos="426"/>
        </w:tabs>
        <w:spacing w:after="8"/>
        <w:ind w:left="426" w:hanging="426"/>
        <w:rPr>
          <w:rFonts w:ascii="Arial" w:hAnsi="Arial" w:cs="Arial"/>
          <w:sz w:val="22"/>
          <w:szCs w:val="22"/>
        </w:rPr>
      </w:pPr>
      <w:r w:rsidRPr="00270D88">
        <w:rPr>
          <w:rFonts w:ascii="Arial" w:hAnsi="Arial" w:cs="Arial"/>
          <w:sz w:val="22"/>
          <w:szCs w:val="22"/>
        </w:rPr>
        <w:t xml:space="preserve">a modification of the </w:t>
      </w:r>
      <w:r w:rsidR="00DD0C68">
        <w:rPr>
          <w:rFonts w:ascii="Arial" w:hAnsi="Arial" w:cs="Arial"/>
          <w:sz w:val="22"/>
          <w:szCs w:val="22"/>
        </w:rPr>
        <w:t>instrument</w:t>
      </w:r>
      <w:r w:rsidRPr="00270D88">
        <w:rPr>
          <w:rFonts w:ascii="Arial" w:hAnsi="Arial" w:cs="Arial"/>
          <w:sz w:val="22"/>
          <w:szCs w:val="22"/>
        </w:rPr>
        <w:t xml:space="preserve">, when exchanging the software with another approved version; </w:t>
      </w:r>
    </w:p>
    <w:p w:rsidR="00BA75AE" w:rsidRDefault="00C40D27" w:rsidP="00DF1579">
      <w:pPr>
        <w:pStyle w:val="Default"/>
        <w:numPr>
          <w:ilvl w:val="0"/>
          <w:numId w:val="143"/>
        </w:numPr>
        <w:tabs>
          <w:tab w:val="num" w:pos="360"/>
        </w:tabs>
        <w:rPr>
          <w:rFonts w:ascii="Arial" w:hAnsi="Arial" w:cs="Arial"/>
          <w:sz w:val="22"/>
          <w:szCs w:val="22"/>
        </w:rPr>
      </w:pPr>
      <w:proofErr w:type="gramStart"/>
      <w:r w:rsidRPr="00270D88">
        <w:rPr>
          <w:rFonts w:ascii="Arial" w:hAnsi="Arial" w:cs="Arial"/>
          <w:sz w:val="22"/>
          <w:szCs w:val="22"/>
        </w:rPr>
        <w:t>a</w:t>
      </w:r>
      <w:proofErr w:type="gramEnd"/>
      <w:r w:rsidRPr="00270D88">
        <w:rPr>
          <w:rFonts w:ascii="Arial" w:hAnsi="Arial" w:cs="Arial"/>
          <w:sz w:val="22"/>
          <w:szCs w:val="22"/>
        </w:rPr>
        <w:t xml:space="preserve"> repair of the </w:t>
      </w:r>
      <w:r w:rsidR="00DD0C68">
        <w:rPr>
          <w:rFonts w:ascii="Arial" w:hAnsi="Arial" w:cs="Arial"/>
          <w:sz w:val="22"/>
          <w:szCs w:val="22"/>
        </w:rPr>
        <w:t>instrument</w:t>
      </w:r>
      <w:r w:rsidRPr="00270D88">
        <w:rPr>
          <w:rFonts w:ascii="Arial" w:hAnsi="Arial" w:cs="Arial"/>
          <w:sz w:val="22"/>
          <w:szCs w:val="22"/>
        </w:rPr>
        <w:t xml:space="preserve">, when re-installing the same version. </w:t>
      </w:r>
    </w:p>
    <w:p w:rsidR="00C40D27" w:rsidRPr="00270D88" w:rsidRDefault="00C40D27" w:rsidP="00C40D27">
      <w:pPr>
        <w:pStyle w:val="Default"/>
        <w:rPr>
          <w:rFonts w:ascii="Arial" w:hAnsi="Arial" w:cs="Arial"/>
          <w:sz w:val="22"/>
          <w:szCs w:val="22"/>
        </w:rPr>
      </w:pPr>
    </w:p>
    <w:p w:rsidR="00C40D27" w:rsidRPr="00270D88" w:rsidRDefault="00C40D27" w:rsidP="00C40D27">
      <w:pPr>
        <w:pStyle w:val="Default"/>
        <w:rPr>
          <w:rFonts w:ascii="Arial" w:hAnsi="Arial" w:cs="Arial"/>
          <w:sz w:val="22"/>
          <w:szCs w:val="22"/>
        </w:rPr>
      </w:pPr>
      <w:r w:rsidRPr="00270D88">
        <w:rPr>
          <w:rFonts w:ascii="Arial" w:hAnsi="Arial" w:cs="Arial"/>
          <w:sz w:val="22"/>
          <w:szCs w:val="22"/>
        </w:rPr>
        <w:t>A</w:t>
      </w:r>
      <w:r w:rsidR="002577ED">
        <w:rPr>
          <w:rFonts w:ascii="Arial" w:hAnsi="Arial" w:cs="Arial"/>
          <w:sz w:val="22"/>
          <w:szCs w:val="22"/>
        </w:rPr>
        <w:t>n</w:t>
      </w:r>
      <w:r w:rsidRPr="00270D88">
        <w:rPr>
          <w:rFonts w:ascii="Arial" w:hAnsi="Arial" w:cs="Arial"/>
          <w:sz w:val="22"/>
          <w:szCs w:val="22"/>
        </w:rPr>
        <w:t xml:space="preserve"> </w:t>
      </w:r>
      <w:r w:rsidR="00DD0C68">
        <w:rPr>
          <w:rFonts w:ascii="Arial" w:hAnsi="Arial" w:cs="Arial"/>
          <w:sz w:val="22"/>
          <w:szCs w:val="22"/>
        </w:rPr>
        <w:t>instrument</w:t>
      </w:r>
      <w:r w:rsidR="00DD0C68" w:rsidRPr="00270D88">
        <w:rPr>
          <w:rFonts w:ascii="Arial" w:hAnsi="Arial" w:cs="Arial"/>
          <w:sz w:val="22"/>
          <w:szCs w:val="22"/>
        </w:rPr>
        <w:t xml:space="preserve"> </w:t>
      </w:r>
      <w:r w:rsidRPr="00270D88">
        <w:rPr>
          <w:rFonts w:ascii="Arial" w:hAnsi="Arial" w:cs="Arial"/>
          <w:sz w:val="22"/>
          <w:szCs w:val="22"/>
        </w:rPr>
        <w:t xml:space="preserve">which has been modified or repaired while in service may require initial or subsequent verification, dependant on national regulations. </w:t>
      </w:r>
    </w:p>
    <w:p w:rsidR="00543CDB" w:rsidRDefault="00543CDB" w:rsidP="00C40D27">
      <w:pPr>
        <w:tabs>
          <w:tab w:val="left" w:pos="0"/>
          <w:tab w:val="left" w:pos="177"/>
          <w:tab w:val="left" w:pos="532"/>
          <w:tab w:val="left" w:pos="888"/>
          <w:tab w:val="left" w:pos="1400"/>
          <w:tab w:val="left" w:pos="1440"/>
          <w:tab w:val="left" w:pos="1500"/>
        </w:tabs>
        <w:suppressAutoHyphens/>
        <w:jc w:val="both"/>
        <w:rPr>
          <w:rFonts w:ascii="Arial" w:hAnsi="Arial" w:cs="Arial"/>
          <w:sz w:val="22"/>
          <w:szCs w:val="22"/>
        </w:rPr>
      </w:pPr>
    </w:p>
    <w:p w:rsidR="00C40D27" w:rsidRDefault="00C40D27" w:rsidP="00C40D27">
      <w:pPr>
        <w:tabs>
          <w:tab w:val="left" w:pos="0"/>
          <w:tab w:val="left" w:pos="177"/>
          <w:tab w:val="left" w:pos="532"/>
          <w:tab w:val="left" w:pos="888"/>
          <w:tab w:val="left" w:pos="1400"/>
          <w:tab w:val="left" w:pos="1440"/>
          <w:tab w:val="left" w:pos="1500"/>
        </w:tabs>
        <w:suppressAutoHyphens/>
        <w:jc w:val="both"/>
        <w:rPr>
          <w:rFonts w:ascii="Arial" w:hAnsi="Arial"/>
          <w:spacing w:val="-3"/>
          <w:sz w:val="28"/>
          <w:szCs w:val="28"/>
        </w:rPr>
      </w:pPr>
      <w:r w:rsidRPr="00270D88">
        <w:rPr>
          <w:rFonts w:ascii="Arial" w:hAnsi="Arial" w:cs="Arial"/>
          <w:sz w:val="22"/>
          <w:szCs w:val="22"/>
        </w:rPr>
        <w:t xml:space="preserve">This clause does not concern software which has or will have no influence on metrological relevant functions or functioning of the </w:t>
      </w:r>
      <w:r w:rsidR="00DD0C68">
        <w:rPr>
          <w:rFonts w:ascii="Arial" w:hAnsi="Arial" w:cs="Arial"/>
          <w:sz w:val="22"/>
          <w:szCs w:val="22"/>
        </w:rPr>
        <w:t>instrument</w:t>
      </w:r>
      <w:r w:rsidRPr="00270D88">
        <w:rPr>
          <w:rFonts w:ascii="Arial" w:hAnsi="Arial" w:cs="Arial"/>
          <w:sz w:val="22"/>
          <w:szCs w:val="22"/>
        </w:rPr>
        <w:t>.</w:t>
      </w:r>
    </w:p>
    <w:p w:rsid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782B0A" w:rsidRDefault="00F53C5A" w:rsidP="00F53C5A">
      <w:pPr>
        <w:tabs>
          <w:tab w:val="left" w:pos="0"/>
          <w:tab w:val="left" w:pos="888"/>
          <w:tab w:val="left" w:pos="5272"/>
        </w:tabs>
        <w:suppressAutoHyphens/>
        <w:rPr>
          <w:rFonts w:ascii="Arial" w:hAnsi="Arial" w:cs="Arial"/>
          <w:spacing w:val="-3"/>
          <w:sz w:val="22"/>
          <w:szCs w:val="22"/>
        </w:rPr>
      </w:pPr>
      <w:r>
        <w:rPr>
          <w:rFonts w:ascii="Arial" w:hAnsi="Arial" w:cs="Arial"/>
          <w:spacing w:val="-3"/>
          <w:sz w:val="22"/>
          <w:szCs w:val="22"/>
        </w:rPr>
        <w:tab/>
      </w:r>
      <w:r>
        <w:rPr>
          <w:rFonts w:ascii="Arial" w:hAnsi="Arial" w:cs="Arial"/>
          <w:spacing w:val="-3"/>
          <w:sz w:val="22"/>
          <w:szCs w:val="22"/>
        </w:rPr>
        <w:tab/>
      </w:r>
    </w:p>
    <w:p w:rsid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F53C5A" w:rsidRDefault="00F53C5A" w:rsidP="00F53C5A">
      <w:pPr>
        <w:tabs>
          <w:tab w:val="left" w:pos="0"/>
          <w:tab w:val="left" w:pos="888"/>
          <w:tab w:val="left" w:pos="1400"/>
          <w:tab w:val="left" w:pos="1500"/>
          <w:tab w:val="center" w:pos="4819"/>
        </w:tabs>
        <w:suppressAutoHyphens/>
        <w:jc w:val="center"/>
        <w:rPr>
          <w:rFonts w:ascii="Arial" w:hAnsi="Arial"/>
          <w:b/>
          <w:spacing w:val="-3"/>
          <w:sz w:val="22"/>
        </w:rPr>
      </w:pPr>
      <w:r>
        <w:rPr>
          <w:rFonts w:ascii="Arial" w:hAnsi="Arial"/>
          <w:b/>
          <w:spacing w:val="-3"/>
          <w:sz w:val="22"/>
        </w:rPr>
        <w:t xml:space="preserve">Annex C - </w:t>
      </w:r>
      <w:r w:rsidRPr="002B7506">
        <w:rPr>
          <w:rFonts w:ascii="Arial" w:hAnsi="Arial"/>
          <w:b/>
          <w:spacing w:val="-3"/>
          <w:sz w:val="22"/>
        </w:rPr>
        <w:t>Error calculation for multi-load AGFIs</w:t>
      </w:r>
    </w:p>
    <w:p w:rsidR="00F53C5A" w:rsidRPr="002B7506" w:rsidRDefault="00F53C5A" w:rsidP="00F53C5A">
      <w:pPr>
        <w:tabs>
          <w:tab w:val="left" w:pos="0"/>
          <w:tab w:val="left" w:pos="888"/>
          <w:tab w:val="left" w:pos="1400"/>
          <w:tab w:val="left" w:pos="1500"/>
          <w:tab w:val="center" w:pos="4819"/>
        </w:tabs>
        <w:suppressAutoHyphens/>
        <w:jc w:val="center"/>
        <w:rPr>
          <w:rFonts w:ascii="Arial" w:hAnsi="Arial"/>
          <w:b/>
          <w:spacing w:val="-3"/>
          <w:sz w:val="22"/>
        </w:rPr>
      </w:pPr>
      <w:r>
        <w:rPr>
          <w:rFonts w:ascii="Arial" w:hAnsi="Arial"/>
          <w:b/>
          <w:spacing w:val="-3"/>
          <w:sz w:val="22"/>
        </w:rPr>
        <w:t>(Mandatory)</w:t>
      </w:r>
    </w:p>
    <w:p w:rsidR="00F53C5A" w:rsidRDefault="00F53C5A" w:rsidP="00F53C5A">
      <w:pPr>
        <w:tabs>
          <w:tab w:val="left" w:pos="0"/>
          <w:tab w:val="left" w:pos="888"/>
          <w:tab w:val="left" w:pos="1400"/>
          <w:tab w:val="left" w:pos="1500"/>
          <w:tab w:val="center" w:pos="4819"/>
        </w:tabs>
        <w:suppressAutoHyphens/>
        <w:jc w:val="center"/>
        <w:rPr>
          <w:rFonts w:ascii="Arial" w:hAnsi="Arial"/>
          <w:spacing w:val="-3"/>
          <w:sz w:val="22"/>
        </w:rPr>
      </w:pPr>
    </w:p>
    <w:p w:rsidR="00F53C5A" w:rsidRDefault="00F53C5A" w:rsidP="00F53C5A">
      <w:pPr>
        <w:tabs>
          <w:tab w:val="left" w:pos="0"/>
          <w:tab w:val="left" w:pos="888"/>
          <w:tab w:val="left" w:pos="1400"/>
          <w:tab w:val="left" w:pos="1500"/>
          <w:tab w:val="center" w:pos="4819"/>
        </w:tabs>
        <w:suppressAutoHyphens/>
        <w:jc w:val="center"/>
        <w:rPr>
          <w:rFonts w:ascii="Arial" w:hAnsi="Arial"/>
          <w:spacing w:val="-3"/>
          <w:sz w:val="22"/>
        </w:rPr>
      </w:pPr>
    </w:p>
    <w:p w:rsidR="00F53C5A" w:rsidRPr="002B7506" w:rsidRDefault="00C37156" w:rsidP="00F53C5A">
      <w:pPr>
        <w:tabs>
          <w:tab w:val="left" w:pos="0"/>
          <w:tab w:val="left" w:pos="888"/>
          <w:tab w:val="left" w:pos="1400"/>
          <w:tab w:val="left" w:pos="1500"/>
          <w:tab w:val="center" w:pos="4819"/>
        </w:tabs>
        <w:suppressAutoHyphens/>
        <w:rPr>
          <w:rFonts w:ascii="Arial" w:hAnsi="Arial"/>
          <w:b/>
          <w:spacing w:val="-3"/>
          <w:sz w:val="22"/>
        </w:rPr>
      </w:pPr>
      <w:r>
        <w:rPr>
          <w:rFonts w:ascii="Arial" w:hAnsi="Arial"/>
          <w:b/>
          <w:spacing w:val="-3"/>
          <w:sz w:val="22"/>
        </w:rPr>
        <w:t>C</w:t>
      </w:r>
      <w:r w:rsidR="00F53C5A" w:rsidRPr="002B7506">
        <w:rPr>
          <w:rFonts w:ascii="Arial" w:hAnsi="Arial"/>
          <w:b/>
          <w:spacing w:val="-3"/>
          <w:sz w:val="22"/>
        </w:rPr>
        <w:t>.1</w:t>
      </w:r>
      <w:r w:rsidR="00F53C5A" w:rsidRPr="002B7506">
        <w:rPr>
          <w:rFonts w:ascii="Arial" w:hAnsi="Arial"/>
          <w:b/>
          <w:spacing w:val="-3"/>
          <w:sz w:val="22"/>
        </w:rPr>
        <w:tab/>
      </w:r>
      <w:r w:rsidR="00F53C5A">
        <w:rPr>
          <w:rFonts w:ascii="Arial" w:hAnsi="Arial"/>
          <w:b/>
          <w:spacing w:val="-3"/>
          <w:sz w:val="22"/>
        </w:rPr>
        <w:t>Fault limit</w:t>
      </w:r>
      <w:r w:rsidR="00F53C5A" w:rsidRPr="002B7506">
        <w:rPr>
          <w:rFonts w:ascii="Arial" w:hAnsi="Arial"/>
          <w:b/>
          <w:spacing w:val="-3"/>
          <w:sz w:val="22"/>
        </w:rPr>
        <w:t xml:space="preserve"> for multi-load AGFIs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74EF" w:rsidRDefault="00F53C5A">
      <w:pPr>
        <w:numPr>
          <w:ilvl w:val="0"/>
          <w:numId w:val="38"/>
        </w:numPr>
        <w:tabs>
          <w:tab w:val="left" w:pos="0"/>
          <w:tab w:val="left" w:pos="177"/>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Fault limit</w:t>
      </w:r>
      <w:r w:rsidRPr="00966C41">
        <w:rPr>
          <w:rFonts w:ascii="Arial" w:hAnsi="Arial"/>
          <w:spacing w:val="-3"/>
          <w:sz w:val="22"/>
        </w:rPr>
        <w:t xml:space="preserve"> for selective combination weighers: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ind w:left="177"/>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 fault greater than 0.25 </w:t>
      </w:r>
      <w:r w:rsidR="00993D17">
        <w:rPr>
          <w:rFonts w:ascii="Arial" w:hAnsi="Arial"/>
          <w:spacing w:val="-3"/>
          <w:sz w:val="22"/>
        </w:rPr>
        <w:t>mpd</w:t>
      </w:r>
      <w:r w:rsidRPr="00966C41">
        <w:rPr>
          <w:rFonts w:ascii="Arial" w:hAnsi="Arial"/>
          <w:spacing w:val="-3"/>
          <w:sz w:val="22"/>
        </w:rPr>
        <w:t xml:space="preserve"> </w:t>
      </w:r>
      <w:r w:rsidR="00494F91">
        <w:rPr>
          <w:rFonts w:ascii="Arial" w:hAnsi="Arial"/>
          <w:spacing w:val="-3"/>
          <w:sz w:val="22"/>
        </w:rPr>
        <w:t xml:space="preserve">in-service </w:t>
      </w:r>
      <w:r w:rsidRPr="00966C41">
        <w:rPr>
          <w:rFonts w:ascii="Arial" w:hAnsi="Arial"/>
          <w:spacing w:val="-3"/>
          <w:sz w:val="22"/>
        </w:rPr>
        <w:t>of each fill (Table 1</w:t>
      </w:r>
      <w:r w:rsidR="00494F91">
        <w:rPr>
          <w:rFonts w:ascii="Arial" w:hAnsi="Arial"/>
          <w:spacing w:val="-3"/>
          <w:sz w:val="22"/>
        </w:rPr>
        <w:t>)</w:t>
      </w:r>
      <w:r w:rsidRPr="00966C41">
        <w:rPr>
          <w:rFonts w:ascii="Arial" w:hAnsi="Arial"/>
          <w:spacing w:val="-3"/>
          <w:sz w:val="22"/>
        </w:rPr>
        <w:t xml:space="preserve"> divided by the square root of the average (or optimum) number of loads in a fill, for a fill equal to the Min multiplied by the average (or optimum) number of loads in a fill.</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Example: For a class </w:t>
      </w:r>
      <w:proofErr w:type="gramStart"/>
      <w:r w:rsidRPr="00966C41">
        <w:rPr>
          <w:rFonts w:ascii="Arial" w:hAnsi="Arial"/>
          <w:spacing w:val="-3"/>
          <w:sz w:val="22"/>
        </w:rPr>
        <w:t>X(</w:t>
      </w:r>
      <w:proofErr w:type="gramEnd"/>
      <w:r w:rsidRPr="00966C41">
        <w:rPr>
          <w:rFonts w:ascii="Arial" w:hAnsi="Arial"/>
          <w:spacing w:val="-3"/>
          <w:sz w:val="22"/>
        </w:rPr>
        <w:t xml:space="preserve">1) </w:t>
      </w:r>
      <w:r>
        <w:rPr>
          <w:rFonts w:ascii="Arial" w:hAnsi="Arial"/>
          <w:spacing w:val="-3"/>
          <w:sz w:val="22"/>
        </w:rPr>
        <w:t>AGFI</w:t>
      </w:r>
      <w:r w:rsidRPr="00966C41">
        <w:rPr>
          <w:rFonts w:ascii="Arial" w:hAnsi="Arial"/>
          <w:spacing w:val="-3"/>
          <w:sz w:val="22"/>
        </w:rPr>
        <w:t xml:space="preserve"> with Min = 200 g designed for an average of 8 loads per fill, fill = 1 600 g, the </w:t>
      </w:r>
      <w:r w:rsidR="00993D17">
        <w:rPr>
          <w:rFonts w:ascii="Arial" w:hAnsi="Arial"/>
          <w:spacing w:val="-3"/>
          <w:sz w:val="22"/>
        </w:rPr>
        <w:t>mpd</w:t>
      </w:r>
      <w:r w:rsidRPr="00966C41">
        <w:rPr>
          <w:rFonts w:ascii="Arial" w:hAnsi="Arial"/>
          <w:spacing w:val="-3"/>
          <w:sz w:val="22"/>
        </w:rPr>
        <w:t xml:space="preserve"> </w:t>
      </w:r>
      <w:r w:rsidR="00494F91">
        <w:rPr>
          <w:rFonts w:ascii="Arial" w:hAnsi="Arial"/>
          <w:spacing w:val="-3"/>
          <w:sz w:val="22"/>
        </w:rPr>
        <w:t xml:space="preserve">in-service </w:t>
      </w:r>
      <w:r w:rsidRPr="00966C41">
        <w:rPr>
          <w:rFonts w:ascii="Arial" w:hAnsi="Arial"/>
          <w:spacing w:val="-3"/>
          <w:sz w:val="22"/>
        </w:rPr>
        <w:t xml:space="preserve">of each fill from the average fill (Table 1) is 1.5 % = 24 g. Hence the </w:t>
      </w:r>
      <w:r>
        <w:rPr>
          <w:rFonts w:ascii="Arial" w:hAnsi="Arial"/>
          <w:spacing w:val="-3"/>
          <w:sz w:val="22"/>
        </w:rPr>
        <w:t>fault limit</w:t>
      </w:r>
      <w:r w:rsidRPr="00966C41">
        <w:rPr>
          <w:rFonts w:ascii="Arial" w:hAnsi="Arial"/>
          <w:spacing w:val="-3"/>
          <w:sz w:val="22"/>
        </w:rPr>
        <w:t xml:space="preserve"> is: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Pr>
          <w:rFonts w:ascii="Arial" w:hAnsi="Arial"/>
          <w:spacing w:val="-3"/>
          <w:sz w:val="22"/>
          <w:lang w:val="fr-FR"/>
        </w:rPr>
        <w:t xml:space="preserve">0.25 </w:t>
      </w:r>
      <w:r>
        <w:rPr>
          <w:rFonts w:ascii="Arial" w:hAnsi="Arial"/>
          <w:spacing w:val="-3"/>
          <w:sz w:val="22"/>
          <w:lang w:val="fr-FR"/>
        </w:rPr>
        <w:sym w:font="Symbol" w:char="F0B4"/>
      </w:r>
      <w:r>
        <w:rPr>
          <w:rFonts w:ascii="Arial" w:hAnsi="Arial"/>
          <w:spacing w:val="-3"/>
          <w:sz w:val="22"/>
          <w:lang w:val="fr-FR"/>
        </w:rPr>
        <w:t xml:space="preserve"> (24 / </w:t>
      </w:r>
      <w:r>
        <w:rPr>
          <w:rFonts w:ascii="Arial" w:hAnsi="Arial"/>
          <w:spacing w:val="-3"/>
          <w:sz w:val="22"/>
          <w:lang w:val="fr-FR"/>
        </w:rPr>
        <w:sym w:font="Symbol" w:char="F0D6"/>
      </w:r>
      <w:r>
        <w:rPr>
          <w:rFonts w:ascii="Arial" w:hAnsi="Arial"/>
          <w:spacing w:val="-3"/>
          <w:sz w:val="22"/>
          <w:lang w:val="fr-FR"/>
        </w:rPr>
        <w:t>8) = 2.12 g</w:t>
      </w:r>
    </w:p>
    <w:p w:rsidR="00F53C5A"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74EF" w:rsidRDefault="00F53C5A">
      <w:pPr>
        <w:numPr>
          <w:ilvl w:val="0"/>
          <w:numId w:val="38"/>
        </w:numPr>
        <w:tabs>
          <w:tab w:val="left" w:pos="0"/>
          <w:tab w:val="left" w:pos="177"/>
          <w:tab w:val="left" w:pos="532"/>
          <w:tab w:val="left" w:pos="888"/>
          <w:tab w:val="left" w:pos="1400"/>
          <w:tab w:val="left" w:pos="1440"/>
          <w:tab w:val="left" w:pos="1500"/>
        </w:tabs>
        <w:suppressAutoHyphens/>
        <w:jc w:val="both"/>
        <w:rPr>
          <w:rFonts w:ascii="Arial" w:hAnsi="Arial"/>
          <w:spacing w:val="-3"/>
          <w:sz w:val="22"/>
        </w:rPr>
      </w:pPr>
      <w:r>
        <w:rPr>
          <w:rFonts w:ascii="Arial" w:hAnsi="Arial"/>
          <w:spacing w:val="-3"/>
          <w:sz w:val="22"/>
        </w:rPr>
        <w:t>Fault limit</w:t>
      </w:r>
      <w:r w:rsidRPr="00966C41">
        <w:rPr>
          <w:rFonts w:ascii="Arial" w:hAnsi="Arial"/>
          <w:spacing w:val="-3"/>
          <w:sz w:val="22"/>
        </w:rPr>
        <w:t xml:space="preserve"> for cumulative weighers: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A fault greater than </w:t>
      </w:r>
      <w:r w:rsidR="00494F91" w:rsidRPr="00966C41">
        <w:rPr>
          <w:rFonts w:ascii="Arial" w:hAnsi="Arial"/>
          <w:spacing w:val="-3"/>
          <w:sz w:val="22"/>
        </w:rPr>
        <w:t xml:space="preserve">0.25 </w:t>
      </w:r>
      <w:r w:rsidR="00993D17">
        <w:rPr>
          <w:rFonts w:ascii="Arial" w:hAnsi="Arial"/>
          <w:spacing w:val="-3"/>
          <w:sz w:val="22"/>
        </w:rPr>
        <w:t>mpd</w:t>
      </w:r>
      <w:r w:rsidR="00494F91" w:rsidRPr="00966C41">
        <w:rPr>
          <w:rFonts w:ascii="Arial" w:hAnsi="Arial"/>
          <w:spacing w:val="-3"/>
          <w:sz w:val="22"/>
        </w:rPr>
        <w:t xml:space="preserve"> </w:t>
      </w:r>
      <w:r w:rsidR="00494F91">
        <w:rPr>
          <w:rFonts w:ascii="Arial" w:hAnsi="Arial"/>
          <w:spacing w:val="-3"/>
          <w:sz w:val="22"/>
        </w:rPr>
        <w:t>in-service</w:t>
      </w:r>
      <w:r w:rsidRPr="00966C41">
        <w:rPr>
          <w:rFonts w:ascii="Arial" w:hAnsi="Arial"/>
          <w:spacing w:val="-3"/>
          <w:sz w:val="22"/>
        </w:rPr>
        <w:t xml:space="preserve"> of each fill (Table 1), for a fill equal to the Minfill, divided by the square root of the minimum number of loads per fill.</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Example: For a class </w:t>
      </w:r>
      <w:proofErr w:type="gramStart"/>
      <w:r w:rsidRPr="00966C41">
        <w:rPr>
          <w:rFonts w:ascii="Arial" w:hAnsi="Arial"/>
          <w:spacing w:val="-3"/>
          <w:sz w:val="22"/>
        </w:rPr>
        <w:t>X(</w:t>
      </w:r>
      <w:proofErr w:type="gramEnd"/>
      <w:r w:rsidRPr="00966C41">
        <w:rPr>
          <w:rFonts w:ascii="Arial" w:hAnsi="Arial"/>
          <w:spacing w:val="-3"/>
          <w:sz w:val="22"/>
        </w:rPr>
        <w:t xml:space="preserve">1) </w:t>
      </w:r>
      <w:r>
        <w:rPr>
          <w:rFonts w:ascii="Arial" w:hAnsi="Arial"/>
          <w:spacing w:val="-3"/>
          <w:sz w:val="22"/>
        </w:rPr>
        <w:t>AGFI</w:t>
      </w:r>
      <w:r w:rsidRPr="00966C41">
        <w:rPr>
          <w:rFonts w:ascii="Arial" w:hAnsi="Arial"/>
          <w:spacing w:val="-3"/>
          <w:sz w:val="22"/>
        </w:rPr>
        <w:t xml:space="preserve"> with Max = 1 200 g and Minfill of 8 kg: 8 kg/1.2 kg = 6.67; therefore the minimum number of loads per fi</w:t>
      </w:r>
      <w:r w:rsidR="00442390">
        <w:rPr>
          <w:rFonts w:ascii="Arial" w:hAnsi="Arial"/>
          <w:spacing w:val="-3"/>
          <w:sz w:val="22"/>
        </w:rPr>
        <w:t xml:space="preserve">ll is 7. The </w:t>
      </w:r>
      <w:r w:rsidR="00993D17">
        <w:rPr>
          <w:rFonts w:ascii="Arial" w:hAnsi="Arial"/>
          <w:spacing w:val="-3"/>
          <w:sz w:val="22"/>
        </w:rPr>
        <w:t>mpd</w:t>
      </w:r>
      <w:r w:rsidR="00442390">
        <w:rPr>
          <w:rFonts w:ascii="Arial" w:hAnsi="Arial"/>
          <w:spacing w:val="-3"/>
          <w:sz w:val="22"/>
        </w:rPr>
        <w:t xml:space="preserve"> (in</w:t>
      </w:r>
      <w:r w:rsidRPr="00966C41">
        <w:rPr>
          <w:rFonts w:ascii="Arial" w:hAnsi="Arial"/>
          <w:spacing w:val="-3"/>
          <w:sz w:val="22"/>
        </w:rPr>
        <w:t xml:space="preserve"> Table 1) for the Minfill of 8 kg is 1.5 % or 120 g. Hence the fault </w:t>
      </w:r>
      <w:r>
        <w:rPr>
          <w:rFonts w:ascii="Arial" w:hAnsi="Arial"/>
          <w:spacing w:val="-3"/>
          <w:sz w:val="22"/>
        </w:rPr>
        <w:t xml:space="preserve">limit </w:t>
      </w:r>
      <w:r w:rsidRPr="00966C41">
        <w:rPr>
          <w:rFonts w:ascii="Arial" w:hAnsi="Arial"/>
          <w:spacing w:val="-3"/>
          <w:sz w:val="22"/>
        </w:rPr>
        <w:t>is: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r>
      <w:r w:rsidRPr="00966C41">
        <w:rPr>
          <w:rFonts w:ascii="Arial" w:hAnsi="Arial"/>
          <w:spacing w:val="-3"/>
          <w:sz w:val="22"/>
        </w:rPr>
        <w:tab/>
        <w:t xml:space="preserve">0.25 </w:t>
      </w:r>
      <w:r>
        <w:rPr>
          <w:rFonts w:ascii="Arial" w:hAnsi="Arial"/>
          <w:spacing w:val="-3"/>
          <w:sz w:val="22"/>
          <w:lang w:val="fr-FR"/>
        </w:rPr>
        <w:sym w:font="Symbol" w:char="F0B4"/>
      </w:r>
      <w:r w:rsidRPr="00966C41">
        <w:rPr>
          <w:rFonts w:ascii="Arial" w:hAnsi="Arial"/>
          <w:spacing w:val="-3"/>
          <w:sz w:val="22"/>
        </w:rPr>
        <w:t xml:space="preserve"> (120 / </w:t>
      </w:r>
      <w:r>
        <w:rPr>
          <w:rFonts w:ascii="Arial" w:hAnsi="Arial"/>
          <w:spacing w:val="-3"/>
          <w:sz w:val="22"/>
          <w:lang w:val="fr-FR"/>
        </w:rPr>
        <w:sym w:font="Symbol" w:char="F0D6"/>
      </w:r>
      <w:r w:rsidRPr="00966C41">
        <w:rPr>
          <w:rFonts w:ascii="Arial" w:hAnsi="Arial"/>
          <w:spacing w:val="-3"/>
          <w:sz w:val="22"/>
        </w:rPr>
        <w:t>7) = 11.34 g</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ind w:left="720" w:hanging="720"/>
        <w:jc w:val="both"/>
        <w:rPr>
          <w:rFonts w:ascii="Arial" w:hAnsi="Arial"/>
          <w:spacing w:val="-3"/>
          <w:sz w:val="22"/>
        </w:rPr>
      </w:pPr>
      <w:r>
        <w:rPr>
          <w:rFonts w:ascii="Arial" w:hAnsi="Arial"/>
          <w:spacing w:val="-3"/>
          <w:sz w:val="22"/>
        </w:rPr>
        <w:t>NOTE</w:t>
      </w:r>
      <w:r w:rsidRPr="00966C41">
        <w:rPr>
          <w:rFonts w:ascii="Arial" w:hAnsi="Arial"/>
          <w:spacing w:val="-3"/>
          <w:sz w:val="22"/>
        </w:rPr>
        <w:t>:</w:t>
      </w:r>
      <w:r w:rsidRPr="00966C41">
        <w:rPr>
          <w:rFonts w:ascii="Arial" w:hAnsi="Arial"/>
          <w:spacing w:val="-3"/>
          <w:sz w:val="22"/>
        </w:rPr>
        <w:tab/>
        <w:t>This</w:t>
      </w:r>
      <w:r>
        <w:rPr>
          <w:rFonts w:ascii="Arial" w:hAnsi="Arial"/>
          <w:spacing w:val="-3"/>
          <w:sz w:val="22"/>
        </w:rPr>
        <w:t xml:space="preserve"> calculation of the</w:t>
      </w:r>
      <w:r w:rsidRPr="00966C41">
        <w:rPr>
          <w:rFonts w:ascii="Arial" w:hAnsi="Arial"/>
          <w:spacing w:val="-3"/>
          <w:sz w:val="22"/>
        </w:rPr>
        <w:t xml:space="preserve"> fault </w:t>
      </w:r>
      <w:r>
        <w:rPr>
          <w:rFonts w:ascii="Arial" w:hAnsi="Arial"/>
          <w:spacing w:val="-3"/>
          <w:sz w:val="22"/>
        </w:rPr>
        <w:t xml:space="preserve">limit value </w:t>
      </w:r>
      <w:r w:rsidRPr="00966C41">
        <w:rPr>
          <w:rFonts w:ascii="Arial" w:hAnsi="Arial"/>
          <w:spacing w:val="-3"/>
          <w:sz w:val="22"/>
        </w:rPr>
        <w:t>for cumulative weighers does not include Min. A cumulative weigher would normally be used at or near to Max.</w:t>
      </w:r>
    </w:p>
    <w:p w:rsidR="00F53C5A" w:rsidRDefault="00F53C5A" w:rsidP="00F53C5A">
      <w:pPr>
        <w:tabs>
          <w:tab w:val="left" w:pos="0"/>
          <w:tab w:val="left" w:pos="888"/>
          <w:tab w:val="left" w:pos="1400"/>
          <w:tab w:val="left" w:pos="1500"/>
          <w:tab w:val="center" w:pos="4819"/>
        </w:tabs>
        <w:suppressAutoHyphens/>
        <w:rPr>
          <w:rFonts w:ascii="Arial" w:hAnsi="Arial"/>
          <w:spacing w:val="-3"/>
          <w:sz w:val="22"/>
        </w:rPr>
      </w:pPr>
    </w:p>
    <w:p w:rsidR="00F53C5A" w:rsidRPr="002B7506" w:rsidRDefault="00C37156" w:rsidP="00F53C5A">
      <w:pPr>
        <w:tabs>
          <w:tab w:val="left" w:pos="0"/>
          <w:tab w:val="left" w:pos="888"/>
          <w:tab w:val="left" w:pos="1400"/>
          <w:tab w:val="left" w:pos="1500"/>
          <w:tab w:val="center" w:pos="4819"/>
        </w:tabs>
        <w:suppressAutoHyphens/>
        <w:rPr>
          <w:rFonts w:ascii="Arial" w:hAnsi="Arial"/>
          <w:b/>
          <w:spacing w:val="-3"/>
          <w:sz w:val="22"/>
        </w:rPr>
      </w:pPr>
      <w:r>
        <w:rPr>
          <w:rFonts w:ascii="Arial" w:hAnsi="Arial"/>
          <w:b/>
          <w:spacing w:val="-3"/>
          <w:sz w:val="22"/>
        </w:rPr>
        <w:t>C</w:t>
      </w:r>
      <w:r w:rsidR="00F53C5A" w:rsidRPr="002B7506">
        <w:rPr>
          <w:rFonts w:ascii="Arial" w:hAnsi="Arial"/>
          <w:b/>
          <w:spacing w:val="-3"/>
          <w:sz w:val="22"/>
        </w:rPr>
        <w:t>.2</w:t>
      </w:r>
      <w:r w:rsidR="00F53C5A" w:rsidRPr="002B7506">
        <w:rPr>
          <w:rFonts w:ascii="Arial" w:hAnsi="Arial"/>
          <w:b/>
          <w:spacing w:val="-3"/>
          <w:sz w:val="22"/>
        </w:rPr>
        <w:tab/>
      </w:r>
      <w:r w:rsidR="00F53C5A">
        <w:rPr>
          <w:rFonts w:ascii="Arial" w:hAnsi="Arial"/>
          <w:b/>
          <w:spacing w:val="-3"/>
          <w:sz w:val="22"/>
        </w:rPr>
        <w:t>I</w:t>
      </w:r>
      <w:r w:rsidR="00F53C5A" w:rsidRPr="002B7506">
        <w:rPr>
          <w:rFonts w:ascii="Arial" w:hAnsi="Arial"/>
          <w:b/>
          <w:spacing w:val="-3"/>
          <w:sz w:val="22"/>
        </w:rPr>
        <w:t xml:space="preserve">nfluence factor tests </w:t>
      </w:r>
      <w:r w:rsidR="002A6595">
        <w:rPr>
          <w:rFonts w:ascii="Arial" w:hAnsi="Arial"/>
          <w:b/>
          <w:spacing w:val="-3"/>
          <w:sz w:val="22"/>
        </w:rPr>
        <w:t>mpe</w:t>
      </w:r>
      <w:r w:rsidR="00F53C5A">
        <w:rPr>
          <w:rFonts w:ascii="Arial" w:hAnsi="Arial"/>
          <w:b/>
          <w:spacing w:val="-3"/>
          <w:sz w:val="22"/>
        </w:rPr>
        <w:t xml:space="preserve">s </w:t>
      </w:r>
      <w:r w:rsidR="00F53C5A" w:rsidRPr="002B7506">
        <w:rPr>
          <w:rFonts w:ascii="Arial" w:hAnsi="Arial"/>
          <w:b/>
          <w:spacing w:val="-3"/>
          <w:sz w:val="22"/>
        </w:rPr>
        <w:t>for multi-load AGFIs</w:t>
      </w:r>
    </w:p>
    <w:p w:rsidR="00F53C5A" w:rsidRDefault="00F53C5A" w:rsidP="00F53C5A">
      <w:pPr>
        <w:tabs>
          <w:tab w:val="left" w:pos="0"/>
          <w:tab w:val="left" w:pos="888"/>
          <w:tab w:val="left" w:pos="1400"/>
          <w:tab w:val="left" w:pos="1500"/>
          <w:tab w:val="center" w:pos="4819"/>
        </w:tabs>
        <w:suppressAutoHyphens/>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This method determines the maximum permissible error for influence factor testing for a fill consisting of more than one static test load.</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4B74EF" w:rsidRDefault="00F53C5A">
      <w:pPr>
        <w:numPr>
          <w:ilvl w:val="0"/>
          <w:numId w:val="39"/>
        </w:numPr>
        <w:tabs>
          <w:tab w:val="left" w:pos="0"/>
          <w:tab w:val="left" w:pos="177"/>
          <w:tab w:val="left" w:pos="400"/>
          <w:tab w:val="left" w:pos="1400"/>
          <w:tab w:val="left" w:pos="1440"/>
          <w:tab w:val="left" w:pos="1500"/>
        </w:tabs>
        <w:suppressAutoHyphens/>
        <w:jc w:val="both"/>
        <w:rPr>
          <w:rFonts w:ascii="Arial" w:hAnsi="Arial"/>
          <w:spacing w:val="-3"/>
          <w:sz w:val="22"/>
        </w:rPr>
      </w:pPr>
      <w:r w:rsidRPr="00966C41">
        <w:rPr>
          <w:rFonts w:ascii="Arial" w:hAnsi="Arial"/>
          <w:spacing w:val="-3"/>
          <w:sz w:val="22"/>
        </w:rPr>
        <w:lastRenderedPageBreak/>
        <w:t xml:space="preserve">For selective combination weighers the </w:t>
      </w:r>
      <w:r w:rsidR="002A6595">
        <w:rPr>
          <w:rFonts w:ascii="Arial" w:hAnsi="Arial"/>
          <w:spacing w:val="-3"/>
          <w:sz w:val="22"/>
        </w:rPr>
        <w:t>mpe</w:t>
      </w:r>
      <w:r w:rsidRPr="00966C41">
        <w:rPr>
          <w:rFonts w:ascii="Arial" w:hAnsi="Arial"/>
          <w:spacing w:val="-3"/>
          <w:sz w:val="22"/>
        </w:rPr>
        <w:t xml:space="preserve"> for any static test load during influence factor tests shall be </w:t>
      </w:r>
      <w:r w:rsidR="00494F91" w:rsidRPr="00966C41">
        <w:rPr>
          <w:rFonts w:ascii="Arial" w:hAnsi="Arial"/>
          <w:spacing w:val="-3"/>
          <w:sz w:val="22"/>
        </w:rPr>
        <w:t xml:space="preserve">0.25 </w:t>
      </w:r>
      <w:r w:rsidR="00993D17">
        <w:rPr>
          <w:rFonts w:ascii="Arial" w:hAnsi="Arial"/>
          <w:spacing w:val="-3"/>
          <w:sz w:val="22"/>
        </w:rPr>
        <w:t>mpd</w:t>
      </w:r>
      <w:r w:rsidR="00494F91" w:rsidRPr="00966C41">
        <w:rPr>
          <w:rFonts w:ascii="Arial" w:hAnsi="Arial"/>
          <w:spacing w:val="-3"/>
          <w:sz w:val="22"/>
        </w:rPr>
        <w:t xml:space="preserve"> </w:t>
      </w:r>
      <w:r w:rsidR="00494F91">
        <w:rPr>
          <w:rFonts w:ascii="Arial" w:hAnsi="Arial"/>
          <w:spacing w:val="-3"/>
          <w:sz w:val="22"/>
        </w:rPr>
        <w:t xml:space="preserve">in-service </w:t>
      </w:r>
      <w:r w:rsidRPr="00966C41">
        <w:rPr>
          <w:rFonts w:ascii="Arial" w:hAnsi="Arial"/>
          <w:spacing w:val="-3"/>
          <w:sz w:val="22"/>
        </w:rPr>
        <w:t>for the appropriate mass of the fill divided by the square root of the average (or optimum) number of loads per fill.</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Example: Class </w:t>
      </w:r>
      <w:proofErr w:type="gramStart"/>
      <w:r w:rsidRPr="00966C41">
        <w:rPr>
          <w:rFonts w:ascii="Arial" w:hAnsi="Arial"/>
          <w:spacing w:val="-3"/>
          <w:sz w:val="22"/>
        </w:rPr>
        <w:t>X(</w:t>
      </w:r>
      <w:proofErr w:type="gramEnd"/>
      <w:r w:rsidRPr="00966C41">
        <w:rPr>
          <w:rFonts w:ascii="Arial" w:hAnsi="Arial"/>
          <w:spacing w:val="-3"/>
          <w:sz w:val="22"/>
        </w:rPr>
        <w:t xml:space="preserve">1) selective combination weigher, where the average number of loads per fill is equal to 4. For a static test load = 100 g the appropriate mass of the fill </w:t>
      </w:r>
      <w:r w:rsidR="00494F91">
        <w:rPr>
          <w:rFonts w:ascii="Arial" w:hAnsi="Arial"/>
          <w:spacing w:val="-3"/>
          <w:sz w:val="22"/>
        </w:rPr>
        <w:t xml:space="preserve">will be 400 g for which the </w:t>
      </w:r>
      <w:r w:rsidR="00993D17">
        <w:rPr>
          <w:rFonts w:ascii="Arial" w:hAnsi="Arial"/>
          <w:spacing w:val="-3"/>
          <w:sz w:val="22"/>
        </w:rPr>
        <w:t>mpd</w:t>
      </w:r>
      <w:r w:rsidR="00494F91">
        <w:rPr>
          <w:rFonts w:ascii="Arial" w:hAnsi="Arial"/>
          <w:spacing w:val="-3"/>
          <w:sz w:val="22"/>
        </w:rPr>
        <w:t xml:space="preserve"> </w:t>
      </w:r>
      <w:r w:rsidRPr="00966C41">
        <w:rPr>
          <w:rFonts w:ascii="Arial" w:hAnsi="Arial"/>
          <w:spacing w:val="-3"/>
          <w:sz w:val="22"/>
        </w:rPr>
        <w:t xml:space="preserve">in-service is 3 %, i.e. 12 g. Hence the </w:t>
      </w:r>
      <w:r w:rsidR="002A6595">
        <w:rPr>
          <w:rFonts w:ascii="Arial" w:hAnsi="Arial"/>
          <w:spacing w:val="-3"/>
          <w:sz w:val="22"/>
        </w:rPr>
        <w:t>mpe</w:t>
      </w:r>
      <w:r w:rsidRPr="00966C41">
        <w:rPr>
          <w:rFonts w:ascii="Arial" w:hAnsi="Arial"/>
          <w:spacing w:val="-3"/>
          <w:sz w:val="22"/>
        </w:rPr>
        <w:t xml:space="preserve"> for influence factor tests is: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Default="00F53C5A" w:rsidP="00F53C5A">
      <w:pPr>
        <w:tabs>
          <w:tab w:val="left" w:pos="0"/>
          <w:tab w:val="left" w:pos="888"/>
          <w:tab w:val="left" w:pos="1400"/>
          <w:tab w:val="left" w:pos="1500"/>
          <w:tab w:val="center" w:pos="4819"/>
        </w:tabs>
        <w:suppressAutoHyphens/>
        <w:jc w:val="both"/>
        <w:rPr>
          <w:rFonts w:ascii="Arial" w:hAnsi="Arial"/>
          <w:spacing w:val="-3"/>
          <w:sz w:val="22"/>
          <w:lang w:val="fr-FR"/>
        </w:rPr>
      </w:pPr>
      <w:r w:rsidRPr="00966C41">
        <w:rPr>
          <w:rFonts w:ascii="Arial" w:hAnsi="Arial"/>
          <w:spacing w:val="-3"/>
          <w:sz w:val="22"/>
        </w:rPr>
        <w:t xml:space="preserve">                             </w:t>
      </w:r>
      <w:r>
        <w:rPr>
          <w:rFonts w:ascii="Arial" w:hAnsi="Arial"/>
          <w:spacing w:val="-3"/>
          <w:sz w:val="22"/>
          <w:lang w:val="fr-FR"/>
        </w:rPr>
        <w:t xml:space="preserve">0.25 </w:t>
      </w:r>
      <w:r>
        <w:rPr>
          <w:rFonts w:ascii="Arial" w:hAnsi="Arial"/>
          <w:spacing w:val="-3"/>
          <w:sz w:val="22"/>
          <w:lang w:val="fr-FR"/>
        </w:rPr>
        <w:sym w:font="Symbol" w:char="F0B4"/>
      </w:r>
      <w:r>
        <w:rPr>
          <w:rFonts w:ascii="Arial" w:hAnsi="Arial"/>
          <w:spacing w:val="-3"/>
          <w:sz w:val="22"/>
          <w:lang w:val="fr-FR"/>
        </w:rPr>
        <w:t xml:space="preserve"> (12 g / </w:t>
      </w:r>
      <w:r>
        <w:rPr>
          <w:rFonts w:ascii="Arial" w:hAnsi="Arial"/>
          <w:spacing w:val="-3"/>
          <w:sz w:val="22"/>
          <w:lang w:val="fr-FR"/>
        </w:rPr>
        <w:sym w:font="Symbol" w:char="F0D6"/>
      </w:r>
      <w:r>
        <w:rPr>
          <w:rFonts w:ascii="Arial" w:hAnsi="Arial"/>
          <w:spacing w:val="-3"/>
          <w:sz w:val="22"/>
          <w:lang w:val="fr-FR"/>
        </w:rPr>
        <w:t>4) = 1.5 g</w:t>
      </w:r>
    </w:p>
    <w:p w:rsidR="00F53C5A"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lang w:val="fr-FR"/>
        </w:rPr>
      </w:pPr>
    </w:p>
    <w:p w:rsidR="004B74EF" w:rsidRDefault="00F53C5A">
      <w:pPr>
        <w:numPr>
          <w:ilvl w:val="0"/>
          <w:numId w:val="39"/>
        </w:numPr>
        <w:tabs>
          <w:tab w:val="left" w:pos="0"/>
          <w:tab w:val="left" w:pos="177"/>
          <w:tab w:val="left" w:pos="400"/>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For cumulative weighers the </w:t>
      </w:r>
      <w:r w:rsidR="002A6595">
        <w:rPr>
          <w:rFonts w:ascii="Arial" w:hAnsi="Arial"/>
          <w:spacing w:val="-3"/>
          <w:sz w:val="22"/>
        </w:rPr>
        <w:t>mpe</w:t>
      </w:r>
      <w:r w:rsidRPr="00966C41">
        <w:rPr>
          <w:rFonts w:ascii="Arial" w:hAnsi="Arial"/>
          <w:spacing w:val="-3"/>
          <w:sz w:val="22"/>
        </w:rPr>
        <w:t xml:space="preserve"> for any static test load during influence factor tests shall be </w:t>
      </w:r>
      <w:r w:rsidR="00494F91" w:rsidRPr="00966C41">
        <w:rPr>
          <w:rFonts w:ascii="Arial" w:hAnsi="Arial"/>
          <w:spacing w:val="-3"/>
          <w:sz w:val="22"/>
        </w:rPr>
        <w:t xml:space="preserve">0.25 </w:t>
      </w:r>
      <w:r w:rsidR="00993D17">
        <w:rPr>
          <w:rFonts w:ascii="Arial" w:hAnsi="Arial"/>
          <w:spacing w:val="-3"/>
          <w:sz w:val="22"/>
        </w:rPr>
        <w:t>mpd</w:t>
      </w:r>
      <w:r w:rsidR="00494F91" w:rsidRPr="00966C41">
        <w:rPr>
          <w:rFonts w:ascii="Arial" w:hAnsi="Arial"/>
          <w:spacing w:val="-3"/>
          <w:sz w:val="22"/>
        </w:rPr>
        <w:t xml:space="preserve"> </w:t>
      </w:r>
      <w:r w:rsidR="00494F91">
        <w:rPr>
          <w:rFonts w:ascii="Arial" w:hAnsi="Arial"/>
          <w:spacing w:val="-3"/>
          <w:sz w:val="22"/>
        </w:rPr>
        <w:t xml:space="preserve">in-service </w:t>
      </w:r>
      <w:r w:rsidRPr="00966C41">
        <w:rPr>
          <w:rFonts w:ascii="Arial" w:hAnsi="Arial"/>
          <w:spacing w:val="-3"/>
          <w:sz w:val="22"/>
        </w:rPr>
        <w:t>for the Minfill divided by the square root of the minimum number of loads per fill.</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r w:rsidRPr="00966C41">
        <w:rPr>
          <w:rFonts w:ascii="Arial" w:hAnsi="Arial"/>
          <w:spacing w:val="-3"/>
          <w:sz w:val="22"/>
        </w:rPr>
        <w:t xml:space="preserve">Example: For a class </w:t>
      </w:r>
      <w:proofErr w:type="gramStart"/>
      <w:r w:rsidRPr="00966C41">
        <w:rPr>
          <w:rFonts w:ascii="Arial" w:hAnsi="Arial"/>
          <w:spacing w:val="-3"/>
          <w:sz w:val="22"/>
        </w:rPr>
        <w:t>X(</w:t>
      </w:r>
      <w:proofErr w:type="gramEnd"/>
      <w:r w:rsidRPr="00966C41">
        <w:rPr>
          <w:rFonts w:ascii="Arial" w:hAnsi="Arial"/>
          <w:spacing w:val="-3"/>
          <w:sz w:val="22"/>
        </w:rPr>
        <w:t xml:space="preserve">1) </w:t>
      </w:r>
      <w:r>
        <w:rPr>
          <w:rFonts w:ascii="Arial" w:hAnsi="Arial"/>
          <w:spacing w:val="-3"/>
          <w:sz w:val="22"/>
        </w:rPr>
        <w:t>AGFI</w:t>
      </w:r>
      <w:r w:rsidRPr="00966C41">
        <w:rPr>
          <w:rFonts w:ascii="Arial" w:hAnsi="Arial"/>
          <w:spacing w:val="-3"/>
          <w:sz w:val="22"/>
        </w:rPr>
        <w:t xml:space="preserve"> with Max = 1 200 g and Minfill of 8 kg: 8 kg/1.2 kg = 6.67; therefore the minimum number of loads per fill = 7. The </w:t>
      </w:r>
      <w:r w:rsidR="00993D17">
        <w:rPr>
          <w:rFonts w:ascii="Arial" w:hAnsi="Arial"/>
          <w:spacing w:val="-3"/>
          <w:sz w:val="22"/>
        </w:rPr>
        <w:t>mpd</w:t>
      </w:r>
      <w:r w:rsidRPr="00966C41">
        <w:rPr>
          <w:rFonts w:ascii="Arial" w:hAnsi="Arial"/>
          <w:spacing w:val="-3"/>
          <w:sz w:val="22"/>
        </w:rPr>
        <w:t xml:space="preserve"> (as specified in Table 1) for the Minfill of 8 kg is 1.5 %, i.e. 120 g. Hence the </w:t>
      </w:r>
      <w:r w:rsidR="002A6595">
        <w:rPr>
          <w:rFonts w:ascii="Arial" w:hAnsi="Arial"/>
          <w:spacing w:val="-3"/>
          <w:sz w:val="22"/>
        </w:rPr>
        <w:t>mpe</w:t>
      </w:r>
      <w:r w:rsidRPr="00966C41">
        <w:rPr>
          <w:rFonts w:ascii="Arial" w:hAnsi="Arial"/>
          <w:spacing w:val="-3"/>
          <w:sz w:val="22"/>
        </w:rPr>
        <w:t xml:space="preserve"> for influence factor tests is:</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0"/>
          <w:tab w:val="left" w:pos="888"/>
          <w:tab w:val="left" w:pos="1400"/>
          <w:tab w:val="left" w:pos="1500"/>
          <w:tab w:val="center" w:pos="4819"/>
        </w:tabs>
        <w:suppressAutoHyphens/>
        <w:jc w:val="both"/>
        <w:rPr>
          <w:rFonts w:ascii="Arial" w:hAnsi="Arial"/>
          <w:spacing w:val="-3"/>
          <w:sz w:val="22"/>
        </w:rPr>
      </w:pPr>
      <w:r w:rsidRPr="00966C41">
        <w:rPr>
          <w:rFonts w:ascii="Arial" w:hAnsi="Arial"/>
          <w:spacing w:val="-3"/>
          <w:sz w:val="22"/>
        </w:rPr>
        <w:t xml:space="preserve">                               0.25 </w:t>
      </w:r>
      <w:r>
        <w:rPr>
          <w:rFonts w:ascii="Arial" w:hAnsi="Arial"/>
          <w:spacing w:val="-3"/>
          <w:sz w:val="22"/>
          <w:lang w:val="fr-FR"/>
        </w:rPr>
        <w:sym w:font="Symbol" w:char="F0B4"/>
      </w:r>
      <w:r w:rsidRPr="00966C41">
        <w:rPr>
          <w:rFonts w:ascii="Arial" w:hAnsi="Arial"/>
          <w:spacing w:val="-3"/>
          <w:sz w:val="22"/>
        </w:rPr>
        <w:t xml:space="preserve"> (120 / </w:t>
      </w:r>
      <w:r>
        <w:rPr>
          <w:rFonts w:ascii="Arial" w:hAnsi="Arial"/>
          <w:spacing w:val="-3"/>
          <w:sz w:val="22"/>
          <w:lang w:val="fr-FR"/>
        </w:rPr>
        <w:sym w:font="Symbol" w:char="F0D6"/>
      </w:r>
      <w:r w:rsidRPr="00966C41">
        <w:rPr>
          <w:rFonts w:ascii="Arial" w:hAnsi="Arial"/>
          <w:spacing w:val="-3"/>
          <w:sz w:val="22"/>
        </w:rPr>
        <w:t>7) = 11.34 g</w:t>
      </w:r>
    </w:p>
    <w:p w:rsidR="00F53C5A" w:rsidRPr="00966C41" w:rsidRDefault="00F53C5A" w:rsidP="00F53C5A">
      <w:pPr>
        <w:tabs>
          <w:tab w:val="left" w:pos="0"/>
          <w:tab w:val="left" w:pos="177"/>
          <w:tab w:val="left" w:pos="355"/>
          <w:tab w:val="left" w:pos="532"/>
          <w:tab w:val="left" w:pos="888"/>
          <w:tab w:val="left" w:pos="1400"/>
          <w:tab w:val="left" w:pos="1440"/>
          <w:tab w:val="left" w:pos="1500"/>
        </w:tabs>
        <w:suppressAutoHyphens/>
        <w:jc w:val="both"/>
        <w:rPr>
          <w:rFonts w:ascii="Arial" w:hAnsi="Arial"/>
          <w:spacing w:val="-3"/>
          <w:sz w:val="22"/>
        </w:rPr>
      </w:pPr>
    </w:p>
    <w:p w:rsidR="00F53C5A" w:rsidRPr="00966C41" w:rsidRDefault="00F53C5A" w:rsidP="00F53C5A">
      <w:pPr>
        <w:tabs>
          <w:tab w:val="left" w:pos="177"/>
          <w:tab w:val="left" w:pos="355"/>
          <w:tab w:val="left" w:pos="532"/>
          <w:tab w:val="left" w:pos="888"/>
          <w:tab w:val="left" w:pos="1400"/>
          <w:tab w:val="left" w:pos="1440"/>
          <w:tab w:val="left" w:pos="1500"/>
        </w:tabs>
        <w:suppressAutoHyphens/>
        <w:ind w:left="851" w:hanging="851"/>
        <w:jc w:val="both"/>
        <w:rPr>
          <w:rFonts w:ascii="Arial" w:hAnsi="Arial"/>
          <w:spacing w:val="-3"/>
          <w:sz w:val="22"/>
        </w:rPr>
      </w:pPr>
      <w:r>
        <w:rPr>
          <w:rFonts w:ascii="Arial" w:hAnsi="Arial"/>
          <w:spacing w:val="-3"/>
          <w:sz w:val="22"/>
        </w:rPr>
        <w:t>NOTE</w:t>
      </w:r>
      <w:r w:rsidRPr="00966C41">
        <w:rPr>
          <w:rFonts w:ascii="Arial" w:hAnsi="Arial"/>
          <w:spacing w:val="-3"/>
          <w:sz w:val="22"/>
        </w:rPr>
        <w:t>:</w:t>
      </w:r>
      <w:r w:rsidRPr="00966C41">
        <w:rPr>
          <w:rFonts w:ascii="Arial" w:hAnsi="Arial"/>
          <w:spacing w:val="-3"/>
          <w:sz w:val="22"/>
        </w:rPr>
        <w:tab/>
      </w:r>
      <w:r w:rsidRPr="00966C41">
        <w:rPr>
          <w:rFonts w:ascii="Arial" w:hAnsi="Arial"/>
          <w:spacing w:val="-3"/>
          <w:sz w:val="22"/>
        </w:rPr>
        <w:tab/>
        <w:t xml:space="preserve">For cumulative weighers the average number of loads per fill is not known. Therefore it is not possible to define the </w:t>
      </w:r>
      <w:r>
        <w:rPr>
          <w:rFonts w:ascii="Arial" w:hAnsi="Arial"/>
          <w:spacing w:val="-3"/>
          <w:sz w:val="22"/>
        </w:rPr>
        <w:t>maximum permissible error</w:t>
      </w:r>
      <w:r w:rsidRPr="00966C41">
        <w:rPr>
          <w:rFonts w:ascii="Arial" w:hAnsi="Arial"/>
          <w:spacing w:val="-3"/>
          <w:sz w:val="22"/>
        </w:rPr>
        <w:t xml:space="preserve"> for influence factors in terms of average loads per fill and appropriate mass of the fill. The above definition is based on Max load and Minfill.</w:t>
      </w:r>
    </w:p>
    <w:p w:rsidR="00F53C5A" w:rsidRDefault="00F53C5A" w:rsidP="00F53C5A">
      <w:pPr>
        <w:tabs>
          <w:tab w:val="left" w:pos="0"/>
          <w:tab w:val="left" w:pos="888"/>
          <w:tab w:val="left" w:pos="1400"/>
          <w:tab w:val="left" w:pos="1500"/>
          <w:tab w:val="center" w:pos="4819"/>
        </w:tabs>
        <w:suppressAutoHyphens/>
        <w:rPr>
          <w:rFonts w:ascii="Arial" w:hAnsi="Arial"/>
          <w:spacing w:val="-3"/>
          <w:sz w:val="22"/>
        </w:rPr>
      </w:pPr>
    </w:p>
    <w:p w:rsidR="00F53C5A" w:rsidRDefault="00F53C5A" w:rsidP="00F53C5A">
      <w:pPr>
        <w:tabs>
          <w:tab w:val="left" w:pos="0"/>
          <w:tab w:val="left" w:pos="888"/>
          <w:tab w:val="left" w:pos="1400"/>
          <w:tab w:val="left" w:pos="1500"/>
          <w:tab w:val="center" w:pos="4819"/>
        </w:tabs>
        <w:suppressAutoHyphens/>
        <w:jc w:val="center"/>
        <w:rPr>
          <w:rFonts w:ascii="Arial" w:hAnsi="Arial"/>
          <w:spacing w:val="-3"/>
          <w:sz w:val="22"/>
        </w:rPr>
      </w:pPr>
    </w:p>
    <w:p w:rsid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782B0A" w:rsidRPr="00782B0A" w:rsidRDefault="00782B0A"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9919D1" w:rsidRDefault="00C37156" w:rsidP="009919D1">
      <w:pPr>
        <w:jc w:val="center"/>
        <w:rPr>
          <w:rFonts w:ascii="Arial" w:hAnsi="Arial" w:cs="Arial"/>
          <w:b/>
          <w:sz w:val="22"/>
          <w:szCs w:val="22"/>
        </w:rPr>
      </w:pPr>
      <w:r>
        <w:rPr>
          <w:rFonts w:ascii="Arial" w:hAnsi="Arial" w:cs="Arial"/>
          <w:b/>
          <w:sz w:val="22"/>
          <w:szCs w:val="22"/>
        </w:rPr>
        <w:t>Annex D</w:t>
      </w:r>
      <w:r w:rsidR="009919D1" w:rsidRPr="00782B0A">
        <w:rPr>
          <w:rFonts w:ascii="Arial" w:hAnsi="Arial" w:cs="Arial"/>
          <w:b/>
          <w:sz w:val="22"/>
          <w:szCs w:val="22"/>
        </w:rPr>
        <w:t xml:space="preserve"> (Informative)</w:t>
      </w:r>
    </w:p>
    <w:p w:rsidR="00687D74" w:rsidRPr="00782B0A" w:rsidRDefault="00687D74" w:rsidP="009919D1">
      <w:pPr>
        <w:jc w:val="center"/>
        <w:rPr>
          <w:rFonts w:ascii="Arial" w:hAnsi="Arial" w:cs="Arial"/>
          <w:b/>
          <w:sz w:val="22"/>
          <w:szCs w:val="22"/>
        </w:rPr>
      </w:pPr>
    </w:p>
    <w:p w:rsidR="009919D1" w:rsidRPr="00782B0A" w:rsidRDefault="00FE0157" w:rsidP="009919D1">
      <w:pPr>
        <w:jc w:val="center"/>
        <w:rPr>
          <w:rFonts w:ascii="Arial" w:hAnsi="Arial" w:cs="Arial"/>
          <w:b/>
          <w:sz w:val="22"/>
          <w:szCs w:val="22"/>
        </w:rPr>
      </w:pPr>
      <w:r>
        <w:rPr>
          <w:rFonts w:ascii="Arial" w:hAnsi="Arial" w:cs="Arial"/>
          <w:b/>
          <w:sz w:val="22"/>
          <w:szCs w:val="22"/>
        </w:rPr>
        <w:t xml:space="preserve">Equipment </w:t>
      </w:r>
      <w:proofErr w:type="gramStart"/>
      <w:r>
        <w:rPr>
          <w:rFonts w:ascii="Arial" w:hAnsi="Arial" w:cs="Arial"/>
          <w:b/>
          <w:sz w:val="22"/>
          <w:szCs w:val="22"/>
        </w:rPr>
        <w:t>Under</w:t>
      </w:r>
      <w:proofErr w:type="gramEnd"/>
      <w:r>
        <w:rPr>
          <w:rFonts w:ascii="Arial" w:hAnsi="Arial" w:cs="Arial"/>
          <w:b/>
          <w:sz w:val="22"/>
          <w:szCs w:val="22"/>
        </w:rPr>
        <w:t xml:space="preserve"> Test </w:t>
      </w:r>
    </w:p>
    <w:p w:rsidR="009919D1" w:rsidRPr="00782B0A" w:rsidRDefault="009919D1" w:rsidP="009919D1">
      <w:pPr>
        <w:rPr>
          <w:rFonts w:ascii="Arial" w:hAnsi="Arial" w:cs="Arial"/>
          <w:b/>
          <w:sz w:val="22"/>
          <w:szCs w:val="22"/>
        </w:rPr>
      </w:pPr>
    </w:p>
    <w:p w:rsidR="009919D1" w:rsidRPr="00782B0A" w:rsidRDefault="00C37156" w:rsidP="009919D1">
      <w:pPr>
        <w:pStyle w:val="Default"/>
        <w:rPr>
          <w:rFonts w:ascii="Arial" w:hAnsi="Arial" w:cs="Arial"/>
          <w:b/>
          <w:bCs/>
          <w:color w:val="auto"/>
          <w:sz w:val="22"/>
          <w:szCs w:val="22"/>
        </w:rPr>
      </w:pPr>
      <w:r>
        <w:rPr>
          <w:rFonts w:ascii="Arial" w:hAnsi="Arial" w:cs="Arial"/>
          <w:b/>
          <w:bCs/>
          <w:color w:val="auto"/>
          <w:sz w:val="22"/>
          <w:szCs w:val="22"/>
        </w:rPr>
        <w:t>D.1</w:t>
      </w:r>
      <w:r w:rsidR="009919D1" w:rsidRPr="00782B0A">
        <w:rPr>
          <w:rFonts w:ascii="Arial" w:hAnsi="Arial" w:cs="Arial"/>
          <w:b/>
          <w:bCs/>
          <w:color w:val="auto"/>
          <w:sz w:val="22"/>
          <w:szCs w:val="22"/>
        </w:rPr>
        <w:tab/>
      </w:r>
      <w:r w:rsidR="009919D1" w:rsidRPr="00782B0A">
        <w:rPr>
          <w:rFonts w:ascii="Arial" w:hAnsi="Arial" w:cs="Arial"/>
          <w:b/>
          <w:bCs/>
          <w:color w:val="auto"/>
          <w:sz w:val="22"/>
          <w:szCs w:val="22"/>
        </w:rPr>
        <w:tab/>
        <w:t>Selection of EUTs</w:t>
      </w:r>
    </w:p>
    <w:p w:rsidR="009919D1" w:rsidRPr="00782B0A" w:rsidRDefault="009919D1" w:rsidP="009919D1">
      <w:pPr>
        <w:pStyle w:val="Default"/>
        <w:rPr>
          <w:rFonts w:ascii="Arial" w:hAnsi="Arial" w:cs="Arial"/>
          <w:color w:val="auto"/>
          <w:sz w:val="22"/>
          <w:szCs w:val="22"/>
        </w:rPr>
      </w:pPr>
    </w:p>
    <w:p w:rsidR="009919D1" w:rsidRPr="00782B0A" w:rsidRDefault="00785941" w:rsidP="009919D1">
      <w:pPr>
        <w:autoSpaceDE w:val="0"/>
        <w:autoSpaceDN w:val="0"/>
        <w:adjustRightInd w:val="0"/>
        <w:rPr>
          <w:rFonts w:ascii="Arial" w:hAnsi="Arial" w:cs="Arial"/>
          <w:color w:val="000000"/>
          <w:sz w:val="22"/>
          <w:szCs w:val="22"/>
        </w:rPr>
      </w:pPr>
      <w:r>
        <w:rPr>
          <w:rFonts w:ascii="Arial" w:hAnsi="Arial" w:cs="Arial"/>
          <w:color w:val="000000"/>
          <w:sz w:val="22"/>
          <w:szCs w:val="22"/>
        </w:rPr>
        <w:t>AGFI</w:t>
      </w:r>
      <w:r w:rsidR="00355006">
        <w:rPr>
          <w:rFonts w:ascii="Arial" w:hAnsi="Arial" w:cs="Arial"/>
          <w:color w:val="000000"/>
          <w:sz w:val="22"/>
          <w:szCs w:val="22"/>
        </w:rPr>
        <w:t>s</w:t>
      </w:r>
      <w:r w:rsidR="00355006" w:rsidRPr="00782B0A">
        <w:rPr>
          <w:rFonts w:ascii="Arial" w:hAnsi="Arial" w:cs="Arial"/>
          <w:color w:val="000000"/>
          <w:sz w:val="22"/>
          <w:szCs w:val="22"/>
        </w:rPr>
        <w:t xml:space="preserve"> </w:t>
      </w:r>
      <w:r w:rsidR="009919D1" w:rsidRPr="00782B0A">
        <w:rPr>
          <w:rFonts w:ascii="Arial" w:hAnsi="Arial" w:cs="Arial"/>
          <w:color w:val="000000"/>
          <w:sz w:val="22"/>
          <w:szCs w:val="22"/>
        </w:rPr>
        <w:t xml:space="preserve">shall be categorized primarily by the fundamental engineering design they are constructed upon. The categories of design may include but are not limited to the following basic operating principles: </w:t>
      </w:r>
    </w:p>
    <w:p w:rsidR="009919D1" w:rsidRPr="00782B0A" w:rsidRDefault="009919D1" w:rsidP="009919D1">
      <w:pPr>
        <w:autoSpaceDE w:val="0"/>
        <w:autoSpaceDN w:val="0"/>
        <w:adjustRightInd w:val="0"/>
        <w:rPr>
          <w:rFonts w:ascii="Arial" w:hAnsi="Arial" w:cs="Arial"/>
          <w:color w:val="000000"/>
          <w:sz w:val="22"/>
          <w:szCs w:val="22"/>
        </w:rPr>
      </w:pPr>
    </w:p>
    <w:p w:rsidR="00BA75AE" w:rsidRDefault="009919D1" w:rsidP="00DF1579">
      <w:pPr>
        <w:numPr>
          <w:ilvl w:val="0"/>
          <w:numId w:val="144"/>
        </w:numPr>
        <w:tabs>
          <w:tab w:val="num" w:pos="360"/>
        </w:tabs>
        <w:autoSpaceDE w:val="0"/>
        <w:autoSpaceDN w:val="0"/>
        <w:adjustRightInd w:val="0"/>
        <w:spacing w:after="18"/>
        <w:rPr>
          <w:rFonts w:ascii="Arial" w:hAnsi="Arial" w:cs="Arial"/>
          <w:color w:val="000000"/>
          <w:sz w:val="22"/>
          <w:szCs w:val="22"/>
        </w:rPr>
      </w:pPr>
      <w:r w:rsidRPr="00782B0A">
        <w:rPr>
          <w:rFonts w:ascii="Arial" w:hAnsi="Arial" w:cs="Arial"/>
          <w:color w:val="000000"/>
          <w:sz w:val="22"/>
          <w:szCs w:val="22"/>
        </w:rPr>
        <w:t xml:space="preserve">Mechanical – no electronics; </w:t>
      </w:r>
    </w:p>
    <w:p w:rsidR="00BA75AE" w:rsidRDefault="009919D1" w:rsidP="00DF1579">
      <w:pPr>
        <w:numPr>
          <w:ilvl w:val="0"/>
          <w:numId w:val="144"/>
        </w:numPr>
        <w:tabs>
          <w:tab w:val="num" w:pos="360"/>
        </w:tabs>
        <w:autoSpaceDE w:val="0"/>
        <w:autoSpaceDN w:val="0"/>
        <w:adjustRightInd w:val="0"/>
        <w:spacing w:after="18"/>
        <w:rPr>
          <w:rFonts w:ascii="Arial" w:hAnsi="Arial" w:cs="Arial"/>
          <w:color w:val="000000"/>
          <w:sz w:val="22"/>
          <w:szCs w:val="22"/>
        </w:rPr>
      </w:pPr>
      <w:r w:rsidRPr="00782B0A">
        <w:rPr>
          <w:rFonts w:ascii="Arial" w:hAnsi="Arial" w:cs="Arial"/>
          <w:color w:val="000000"/>
          <w:sz w:val="22"/>
          <w:szCs w:val="22"/>
        </w:rPr>
        <w:t xml:space="preserve">Analogue, strain gauge type load cells; </w:t>
      </w:r>
    </w:p>
    <w:p w:rsidR="00BA75AE" w:rsidRDefault="009919D1" w:rsidP="00DF1579">
      <w:pPr>
        <w:numPr>
          <w:ilvl w:val="0"/>
          <w:numId w:val="144"/>
        </w:numPr>
        <w:tabs>
          <w:tab w:val="num" w:pos="360"/>
        </w:tabs>
        <w:autoSpaceDE w:val="0"/>
        <w:autoSpaceDN w:val="0"/>
        <w:adjustRightInd w:val="0"/>
        <w:rPr>
          <w:rFonts w:ascii="Arial" w:hAnsi="Arial" w:cs="Arial"/>
          <w:color w:val="000000"/>
          <w:sz w:val="22"/>
          <w:szCs w:val="22"/>
        </w:rPr>
      </w:pPr>
      <w:r w:rsidRPr="00782B0A">
        <w:rPr>
          <w:rFonts w:ascii="Arial" w:hAnsi="Arial" w:cs="Arial"/>
          <w:color w:val="000000"/>
          <w:sz w:val="22"/>
          <w:szCs w:val="22"/>
        </w:rPr>
        <w:t xml:space="preserve">Digital load cells. </w:t>
      </w:r>
    </w:p>
    <w:p w:rsidR="009919D1" w:rsidRPr="00782B0A" w:rsidRDefault="009919D1" w:rsidP="009919D1">
      <w:pPr>
        <w:autoSpaceDE w:val="0"/>
        <w:autoSpaceDN w:val="0"/>
        <w:adjustRightInd w:val="0"/>
        <w:rPr>
          <w:rFonts w:ascii="Arial" w:hAnsi="Arial" w:cs="Arial"/>
          <w:color w:val="000000"/>
          <w:sz w:val="22"/>
          <w:szCs w:val="22"/>
        </w:rPr>
      </w:pPr>
    </w:p>
    <w:p w:rsidR="009919D1" w:rsidRPr="00782B0A" w:rsidRDefault="009919D1" w:rsidP="009919D1">
      <w:pPr>
        <w:autoSpaceDE w:val="0"/>
        <w:autoSpaceDN w:val="0"/>
        <w:adjustRightInd w:val="0"/>
        <w:rPr>
          <w:rFonts w:ascii="Arial" w:hAnsi="Arial" w:cs="Arial"/>
          <w:color w:val="000000"/>
          <w:sz w:val="22"/>
          <w:szCs w:val="22"/>
        </w:rPr>
      </w:pPr>
      <w:r w:rsidRPr="00782B0A">
        <w:rPr>
          <w:rFonts w:ascii="Arial" w:hAnsi="Arial" w:cs="Arial"/>
          <w:color w:val="000000"/>
          <w:sz w:val="22"/>
          <w:szCs w:val="22"/>
        </w:rPr>
        <w:t xml:space="preserve">Those </w:t>
      </w:r>
      <w:r w:rsidR="00785941">
        <w:rPr>
          <w:rFonts w:ascii="Arial" w:hAnsi="Arial" w:cs="Arial"/>
          <w:color w:val="000000"/>
          <w:sz w:val="22"/>
          <w:szCs w:val="22"/>
        </w:rPr>
        <w:t>AGFI</w:t>
      </w:r>
      <w:r w:rsidR="007D69A7">
        <w:rPr>
          <w:rFonts w:ascii="Arial" w:hAnsi="Arial" w:cs="Arial"/>
          <w:color w:val="000000"/>
          <w:sz w:val="22"/>
          <w:szCs w:val="22"/>
        </w:rPr>
        <w:t>s</w:t>
      </w:r>
      <w:r w:rsidRPr="00782B0A">
        <w:rPr>
          <w:rFonts w:ascii="Arial" w:hAnsi="Arial" w:cs="Arial"/>
          <w:color w:val="000000"/>
          <w:sz w:val="22"/>
          <w:szCs w:val="22"/>
        </w:rPr>
        <w:t xml:space="preserve"> using load cell technology may further be categorized by using the method that the load cells are mounted / connected to the weight receiving element and supporting structures. Examples may include but are not limited to: </w:t>
      </w:r>
    </w:p>
    <w:p w:rsidR="009919D1" w:rsidRPr="00782B0A" w:rsidRDefault="009919D1" w:rsidP="009919D1">
      <w:pPr>
        <w:autoSpaceDE w:val="0"/>
        <w:autoSpaceDN w:val="0"/>
        <w:adjustRightInd w:val="0"/>
        <w:rPr>
          <w:rFonts w:ascii="Arial" w:hAnsi="Arial" w:cs="Arial"/>
          <w:color w:val="000000"/>
          <w:sz w:val="22"/>
          <w:szCs w:val="22"/>
        </w:rPr>
      </w:pPr>
    </w:p>
    <w:p w:rsidR="00BA75AE" w:rsidRDefault="009919D1" w:rsidP="00DF1579">
      <w:pPr>
        <w:numPr>
          <w:ilvl w:val="0"/>
          <w:numId w:val="145"/>
        </w:numPr>
        <w:tabs>
          <w:tab w:val="num" w:pos="360"/>
        </w:tabs>
        <w:autoSpaceDE w:val="0"/>
        <w:autoSpaceDN w:val="0"/>
        <w:adjustRightInd w:val="0"/>
        <w:spacing w:after="17"/>
        <w:ind w:hanging="654"/>
        <w:rPr>
          <w:rFonts w:ascii="Arial" w:hAnsi="Arial" w:cs="Arial"/>
          <w:color w:val="000000"/>
          <w:sz w:val="22"/>
          <w:szCs w:val="22"/>
        </w:rPr>
      </w:pPr>
      <w:r w:rsidRPr="00782B0A">
        <w:rPr>
          <w:rFonts w:ascii="Arial" w:hAnsi="Arial" w:cs="Arial"/>
          <w:color w:val="000000"/>
          <w:sz w:val="22"/>
          <w:szCs w:val="22"/>
        </w:rPr>
        <w:t xml:space="preserve">Direct mounting of load cells without check rods; </w:t>
      </w:r>
    </w:p>
    <w:p w:rsidR="00BA75AE" w:rsidRDefault="009919D1" w:rsidP="00DF1579">
      <w:pPr>
        <w:numPr>
          <w:ilvl w:val="0"/>
          <w:numId w:val="145"/>
        </w:numPr>
        <w:tabs>
          <w:tab w:val="num" w:pos="360"/>
        </w:tabs>
        <w:autoSpaceDE w:val="0"/>
        <w:autoSpaceDN w:val="0"/>
        <w:adjustRightInd w:val="0"/>
        <w:spacing w:after="17"/>
        <w:ind w:hanging="654"/>
        <w:rPr>
          <w:rFonts w:ascii="Arial" w:hAnsi="Arial" w:cs="Arial"/>
          <w:color w:val="000000"/>
          <w:sz w:val="22"/>
          <w:szCs w:val="22"/>
        </w:rPr>
      </w:pPr>
      <w:r w:rsidRPr="00782B0A">
        <w:rPr>
          <w:rFonts w:ascii="Arial" w:hAnsi="Arial" w:cs="Arial"/>
          <w:color w:val="000000"/>
          <w:sz w:val="22"/>
          <w:szCs w:val="22"/>
        </w:rPr>
        <w:t xml:space="preserve">Connection of the weighing elements to load cell via lever system; </w:t>
      </w:r>
    </w:p>
    <w:p w:rsidR="00BA75AE" w:rsidRDefault="009919D1" w:rsidP="00DF1579">
      <w:pPr>
        <w:numPr>
          <w:ilvl w:val="0"/>
          <w:numId w:val="145"/>
        </w:numPr>
        <w:tabs>
          <w:tab w:val="num" w:pos="360"/>
        </w:tabs>
        <w:autoSpaceDE w:val="0"/>
        <w:autoSpaceDN w:val="0"/>
        <w:adjustRightInd w:val="0"/>
        <w:ind w:hanging="654"/>
        <w:rPr>
          <w:rFonts w:ascii="Arial" w:hAnsi="Arial" w:cs="Arial"/>
          <w:color w:val="000000"/>
          <w:sz w:val="22"/>
          <w:szCs w:val="22"/>
        </w:rPr>
      </w:pPr>
      <w:r w:rsidRPr="00782B0A">
        <w:rPr>
          <w:rFonts w:ascii="Arial" w:hAnsi="Arial" w:cs="Arial"/>
          <w:color w:val="000000"/>
          <w:sz w:val="22"/>
          <w:szCs w:val="22"/>
        </w:rPr>
        <w:t xml:space="preserve">Isolated from load cell and with check rods or flexures. </w:t>
      </w:r>
    </w:p>
    <w:p w:rsidR="009919D1" w:rsidRPr="00782B0A" w:rsidRDefault="009919D1" w:rsidP="009919D1">
      <w:pPr>
        <w:autoSpaceDE w:val="0"/>
        <w:autoSpaceDN w:val="0"/>
        <w:adjustRightInd w:val="0"/>
        <w:rPr>
          <w:rFonts w:ascii="Arial" w:hAnsi="Arial" w:cs="Arial"/>
          <w:color w:val="000000"/>
          <w:sz w:val="22"/>
          <w:szCs w:val="22"/>
        </w:rPr>
      </w:pPr>
    </w:p>
    <w:p w:rsidR="009919D1" w:rsidRPr="00782B0A" w:rsidRDefault="008A08EB" w:rsidP="009919D1">
      <w:pPr>
        <w:autoSpaceDE w:val="0"/>
        <w:autoSpaceDN w:val="0"/>
        <w:adjustRightInd w:val="0"/>
        <w:rPr>
          <w:rFonts w:ascii="Arial" w:hAnsi="Arial" w:cs="Arial"/>
          <w:color w:val="000000"/>
          <w:sz w:val="22"/>
          <w:szCs w:val="22"/>
        </w:rPr>
      </w:pPr>
      <w:r w:rsidRPr="008E4A7E">
        <w:rPr>
          <w:rFonts w:ascii="Arial" w:hAnsi="Arial" w:cs="Arial"/>
          <w:sz w:val="22"/>
          <w:szCs w:val="22"/>
        </w:rPr>
        <w:lastRenderedPageBreak/>
        <w:t>The selection of EUTs to be tested shall be such that</w:t>
      </w:r>
      <w:r w:rsidR="009919D1" w:rsidRPr="00782B0A">
        <w:rPr>
          <w:rFonts w:ascii="Arial" w:hAnsi="Arial" w:cs="Arial"/>
          <w:color w:val="000000"/>
          <w:sz w:val="22"/>
          <w:szCs w:val="22"/>
        </w:rPr>
        <w:t xml:space="preserve"> at least the EUT that represents the “worst case” sample from that family</w:t>
      </w:r>
      <w:r>
        <w:rPr>
          <w:rFonts w:ascii="Arial" w:hAnsi="Arial" w:cs="Arial"/>
          <w:color w:val="000000"/>
          <w:sz w:val="22"/>
          <w:szCs w:val="22"/>
        </w:rPr>
        <w:t xml:space="preserve"> is</w:t>
      </w:r>
      <w:r w:rsidR="009919D1" w:rsidRPr="00782B0A">
        <w:rPr>
          <w:rFonts w:ascii="Arial" w:hAnsi="Arial" w:cs="Arial"/>
          <w:color w:val="000000"/>
          <w:sz w:val="22"/>
          <w:szCs w:val="22"/>
        </w:rPr>
        <w:t xml:space="preserve"> selected </w:t>
      </w:r>
      <w:r>
        <w:rPr>
          <w:rFonts w:ascii="Arial" w:hAnsi="Arial" w:cs="Arial"/>
          <w:color w:val="000000"/>
          <w:sz w:val="22"/>
          <w:szCs w:val="22"/>
        </w:rPr>
        <w:t>along with a EUT</w:t>
      </w:r>
      <w:r w:rsidR="009919D1" w:rsidRPr="00782B0A">
        <w:rPr>
          <w:rFonts w:ascii="Arial" w:hAnsi="Arial" w:cs="Arial"/>
          <w:color w:val="000000"/>
          <w:sz w:val="22"/>
          <w:szCs w:val="22"/>
        </w:rPr>
        <w:t xml:space="preserve"> representing a best (or better) case</w:t>
      </w:r>
      <w:r w:rsidR="006613FC">
        <w:rPr>
          <w:rFonts w:ascii="Arial" w:hAnsi="Arial" w:cs="Arial"/>
          <w:color w:val="000000"/>
          <w:sz w:val="22"/>
          <w:szCs w:val="22"/>
        </w:rPr>
        <w:t xml:space="preserve">from </w:t>
      </w:r>
      <w:r w:rsidR="009919D1" w:rsidRPr="00782B0A">
        <w:rPr>
          <w:rFonts w:ascii="Arial" w:hAnsi="Arial" w:cs="Arial"/>
          <w:color w:val="000000"/>
          <w:sz w:val="22"/>
          <w:szCs w:val="22"/>
        </w:rPr>
        <w:t xml:space="preserve">the family. </w:t>
      </w:r>
      <w:r w:rsidR="006613FC">
        <w:rPr>
          <w:rFonts w:ascii="Arial" w:hAnsi="Arial" w:cs="Arial"/>
          <w:color w:val="000000"/>
          <w:sz w:val="22"/>
          <w:szCs w:val="22"/>
        </w:rPr>
        <w:t>I</w:t>
      </w:r>
      <w:r w:rsidR="009919D1" w:rsidRPr="00782B0A">
        <w:rPr>
          <w:rFonts w:ascii="Arial" w:hAnsi="Arial" w:cs="Arial"/>
          <w:color w:val="000000"/>
          <w:sz w:val="22"/>
          <w:szCs w:val="22"/>
        </w:rPr>
        <w:t xml:space="preserve">t is recommended that the worst case </w:t>
      </w:r>
      <w:r w:rsidR="006613FC">
        <w:rPr>
          <w:rFonts w:ascii="Arial" w:hAnsi="Arial" w:cs="Arial"/>
          <w:color w:val="000000"/>
          <w:sz w:val="22"/>
          <w:szCs w:val="22"/>
        </w:rPr>
        <w:t>EUT</w:t>
      </w:r>
      <w:r w:rsidR="009919D1" w:rsidRPr="00782B0A">
        <w:rPr>
          <w:rFonts w:ascii="Arial" w:hAnsi="Arial" w:cs="Arial"/>
          <w:color w:val="000000"/>
          <w:sz w:val="22"/>
          <w:szCs w:val="22"/>
        </w:rPr>
        <w:t xml:space="preserve"> be selected based on the following: </w:t>
      </w:r>
    </w:p>
    <w:p w:rsidR="009919D1" w:rsidRPr="00782B0A" w:rsidRDefault="009919D1" w:rsidP="009919D1">
      <w:pPr>
        <w:pStyle w:val="Default"/>
        <w:rPr>
          <w:rFonts w:ascii="Arial" w:hAnsi="Arial" w:cs="Arial"/>
          <w:sz w:val="22"/>
          <w:szCs w:val="22"/>
        </w:rPr>
      </w:pPr>
    </w:p>
    <w:p w:rsidR="009919D1" w:rsidRDefault="009919D1" w:rsidP="00886D68">
      <w:pPr>
        <w:pStyle w:val="Default"/>
        <w:rPr>
          <w:rFonts w:ascii="Arial" w:hAnsi="Arial" w:cs="Arial"/>
          <w:sz w:val="22"/>
          <w:szCs w:val="22"/>
        </w:rPr>
      </w:pPr>
      <w:r w:rsidRPr="00782B0A">
        <w:rPr>
          <w:rFonts w:ascii="Arial" w:hAnsi="Arial" w:cs="Arial"/>
          <w:sz w:val="22"/>
          <w:szCs w:val="22"/>
        </w:rPr>
        <w:t xml:space="preserve">For testing performed in a laboratory setting: </w:t>
      </w:r>
    </w:p>
    <w:p w:rsidR="001B3800" w:rsidRPr="00782B0A" w:rsidRDefault="001B3800" w:rsidP="00886D68">
      <w:pPr>
        <w:pStyle w:val="Default"/>
        <w:rPr>
          <w:rFonts w:ascii="Arial" w:hAnsi="Arial" w:cs="Arial"/>
          <w:sz w:val="22"/>
          <w:szCs w:val="22"/>
        </w:rPr>
      </w:pPr>
    </w:p>
    <w:p w:rsidR="00BA75AE" w:rsidRDefault="009919D1" w:rsidP="00DF1579">
      <w:pPr>
        <w:pStyle w:val="Default"/>
        <w:numPr>
          <w:ilvl w:val="1"/>
          <w:numId w:val="146"/>
        </w:numPr>
        <w:tabs>
          <w:tab w:val="num" w:pos="360"/>
        </w:tabs>
        <w:ind w:hanging="1014"/>
        <w:rPr>
          <w:rFonts w:ascii="Arial" w:hAnsi="Arial" w:cs="Arial"/>
          <w:sz w:val="22"/>
          <w:szCs w:val="22"/>
        </w:rPr>
      </w:pPr>
      <w:r w:rsidRPr="00782B0A">
        <w:rPr>
          <w:rFonts w:ascii="Arial" w:hAnsi="Arial" w:cs="Arial"/>
          <w:sz w:val="22"/>
          <w:szCs w:val="22"/>
        </w:rPr>
        <w:t>Lowest input signal from the f</w:t>
      </w:r>
      <w:r w:rsidR="007D69A7">
        <w:rPr>
          <w:rFonts w:ascii="Arial" w:hAnsi="Arial" w:cs="Arial"/>
          <w:sz w:val="22"/>
          <w:szCs w:val="22"/>
        </w:rPr>
        <w:t>orce transducer(s)</w:t>
      </w:r>
      <w:r w:rsidRPr="00782B0A">
        <w:rPr>
          <w:rFonts w:ascii="Arial" w:hAnsi="Arial" w:cs="Arial"/>
          <w:sz w:val="22"/>
          <w:szCs w:val="22"/>
        </w:rPr>
        <w:t xml:space="preserve">; </w:t>
      </w:r>
    </w:p>
    <w:p w:rsidR="00BA75AE" w:rsidRDefault="009919D1" w:rsidP="00DF1579">
      <w:pPr>
        <w:pStyle w:val="Default"/>
        <w:numPr>
          <w:ilvl w:val="1"/>
          <w:numId w:val="146"/>
        </w:numPr>
        <w:tabs>
          <w:tab w:val="num" w:pos="360"/>
        </w:tabs>
        <w:ind w:hanging="1014"/>
        <w:rPr>
          <w:rFonts w:ascii="Arial" w:hAnsi="Arial" w:cs="Arial"/>
          <w:sz w:val="22"/>
          <w:szCs w:val="22"/>
        </w:rPr>
      </w:pPr>
      <w:r w:rsidRPr="00782B0A">
        <w:rPr>
          <w:rFonts w:ascii="Arial" w:hAnsi="Arial" w:cs="Arial"/>
          <w:sz w:val="22"/>
          <w:szCs w:val="22"/>
        </w:rPr>
        <w:t xml:space="preserve">Unit with all the interfaces (i.e. peripheral equipment, hardware components); </w:t>
      </w:r>
    </w:p>
    <w:p w:rsidR="00BA75AE" w:rsidRDefault="009919D1" w:rsidP="00DF1579">
      <w:pPr>
        <w:pStyle w:val="Default"/>
        <w:numPr>
          <w:ilvl w:val="1"/>
          <w:numId w:val="146"/>
        </w:numPr>
        <w:tabs>
          <w:tab w:val="num" w:pos="360"/>
        </w:tabs>
        <w:ind w:hanging="1014"/>
        <w:rPr>
          <w:rFonts w:ascii="Arial" w:hAnsi="Arial" w:cs="Arial"/>
          <w:sz w:val="22"/>
          <w:szCs w:val="22"/>
        </w:rPr>
      </w:pPr>
      <w:r w:rsidRPr="00782B0A">
        <w:rPr>
          <w:rFonts w:ascii="Arial" w:hAnsi="Arial" w:cs="Arial"/>
          <w:sz w:val="22"/>
          <w:szCs w:val="22"/>
        </w:rPr>
        <w:t>Unit with all the necessary load cells</w:t>
      </w:r>
      <w:r w:rsidR="005E002B">
        <w:rPr>
          <w:rFonts w:ascii="Arial" w:hAnsi="Arial" w:cs="Arial"/>
          <w:sz w:val="22"/>
          <w:szCs w:val="22"/>
        </w:rPr>
        <w:t>.</w:t>
      </w:r>
      <w:r w:rsidR="005E002B" w:rsidRPr="00782B0A">
        <w:rPr>
          <w:rFonts w:ascii="Arial" w:hAnsi="Arial" w:cs="Arial"/>
          <w:sz w:val="22"/>
          <w:szCs w:val="22"/>
        </w:rPr>
        <w:t xml:space="preserve"> </w:t>
      </w:r>
    </w:p>
    <w:p w:rsidR="009919D1" w:rsidRPr="00782B0A" w:rsidRDefault="009919D1" w:rsidP="007D69A7">
      <w:pPr>
        <w:pStyle w:val="Default"/>
        <w:ind w:left="1440"/>
        <w:rPr>
          <w:rFonts w:ascii="Arial" w:hAnsi="Arial" w:cs="Arial"/>
          <w:sz w:val="22"/>
          <w:szCs w:val="22"/>
        </w:rPr>
      </w:pPr>
      <w:r w:rsidRPr="00782B0A">
        <w:rPr>
          <w:rFonts w:ascii="Arial" w:hAnsi="Arial" w:cs="Arial"/>
          <w:sz w:val="22"/>
          <w:szCs w:val="22"/>
        </w:rPr>
        <w:t xml:space="preserve"> </w:t>
      </w:r>
    </w:p>
    <w:p w:rsidR="009919D1" w:rsidRPr="00782B0A" w:rsidRDefault="009919D1" w:rsidP="009919D1">
      <w:pPr>
        <w:rPr>
          <w:rFonts w:ascii="Arial" w:hAnsi="Arial" w:cs="Arial"/>
          <w:sz w:val="22"/>
          <w:szCs w:val="22"/>
        </w:rPr>
      </w:pPr>
    </w:p>
    <w:p w:rsidR="009919D1" w:rsidRPr="00782B0A" w:rsidRDefault="00C37156" w:rsidP="009919D1">
      <w:pPr>
        <w:rPr>
          <w:rFonts w:ascii="Arial" w:hAnsi="Arial" w:cs="Arial"/>
          <w:b/>
          <w:sz w:val="22"/>
          <w:szCs w:val="22"/>
        </w:rPr>
      </w:pPr>
      <w:r>
        <w:rPr>
          <w:rFonts w:ascii="Arial" w:hAnsi="Arial" w:cs="Arial"/>
          <w:b/>
          <w:sz w:val="22"/>
          <w:szCs w:val="22"/>
        </w:rPr>
        <w:t>D.2</w:t>
      </w:r>
      <w:r w:rsidR="009919D1" w:rsidRPr="00782B0A">
        <w:rPr>
          <w:rFonts w:ascii="Arial" w:hAnsi="Arial" w:cs="Arial"/>
          <w:b/>
          <w:sz w:val="22"/>
          <w:szCs w:val="22"/>
        </w:rPr>
        <w:tab/>
      </w:r>
      <w:r w:rsidR="009919D1" w:rsidRPr="00782B0A">
        <w:rPr>
          <w:rFonts w:ascii="Arial" w:hAnsi="Arial" w:cs="Arial"/>
          <w:b/>
          <w:sz w:val="22"/>
          <w:szCs w:val="22"/>
        </w:rPr>
        <w:tab/>
      </w:r>
      <w:proofErr w:type="gramStart"/>
      <w:r w:rsidR="009919D1" w:rsidRPr="00782B0A">
        <w:rPr>
          <w:rFonts w:ascii="Arial" w:hAnsi="Arial" w:cs="Arial"/>
          <w:b/>
          <w:sz w:val="22"/>
          <w:szCs w:val="22"/>
        </w:rPr>
        <w:t>Other</w:t>
      </w:r>
      <w:proofErr w:type="gramEnd"/>
      <w:r w:rsidR="009919D1" w:rsidRPr="00782B0A">
        <w:rPr>
          <w:rFonts w:ascii="Arial" w:hAnsi="Arial" w:cs="Arial"/>
          <w:b/>
          <w:sz w:val="22"/>
          <w:szCs w:val="22"/>
        </w:rPr>
        <w:t xml:space="preserve"> </w:t>
      </w:r>
      <w:r w:rsidR="009919D1" w:rsidRPr="00782B0A">
        <w:rPr>
          <w:rFonts w:ascii="Arial" w:hAnsi="Arial" w:cs="Arial"/>
          <w:b/>
          <w:bCs/>
          <w:sz w:val="22"/>
          <w:szCs w:val="22"/>
        </w:rPr>
        <w:t>metrological</w:t>
      </w:r>
      <w:r w:rsidR="009919D1" w:rsidRPr="00782B0A">
        <w:rPr>
          <w:rFonts w:ascii="Arial" w:hAnsi="Arial" w:cs="Arial"/>
          <w:b/>
          <w:sz w:val="22"/>
          <w:szCs w:val="22"/>
        </w:rPr>
        <w:t xml:space="preserve"> features to be considered</w:t>
      </w:r>
    </w:p>
    <w:p w:rsidR="009919D1" w:rsidRPr="00782B0A" w:rsidRDefault="009919D1" w:rsidP="009919D1">
      <w:pPr>
        <w:rPr>
          <w:rFonts w:ascii="Arial" w:hAnsi="Arial" w:cs="Arial"/>
          <w:sz w:val="22"/>
          <w:szCs w:val="22"/>
        </w:rPr>
      </w:pPr>
    </w:p>
    <w:p w:rsidR="009919D1" w:rsidRPr="00782B0A" w:rsidRDefault="009919D1" w:rsidP="009919D1">
      <w:pPr>
        <w:pStyle w:val="Default"/>
        <w:rPr>
          <w:rFonts w:ascii="Arial" w:hAnsi="Arial" w:cs="Arial"/>
          <w:color w:val="auto"/>
          <w:sz w:val="22"/>
          <w:szCs w:val="22"/>
        </w:rPr>
      </w:pPr>
      <w:r w:rsidRPr="00782B0A">
        <w:rPr>
          <w:rFonts w:ascii="Arial" w:hAnsi="Arial" w:cs="Arial"/>
          <w:color w:val="auto"/>
          <w:sz w:val="22"/>
          <w:szCs w:val="22"/>
        </w:rPr>
        <w:t xml:space="preserve">Variations in metrologically relevant features and functions such as different: </w:t>
      </w:r>
    </w:p>
    <w:p w:rsidR="009919D1" w:rsidRPr="00782B0A" w:rsidRDefault="009919D1" w:rsidP="009919D1">
      <w:pPr>
        <w:pStyle w:val="Default"/>
        <w:rPr>
          <w:rFonts w:ascii="Arial" w:hAnsi="Arial" w:cs="Arial"/>
          <w:color w:val="auto"/>
          <w:sz w:val="22"/>
          <w:szCs w:val="22"/>
        </w:rPr>
      </w:pPr>
    </w:p>
    <w:p w:rsidR="00BA75AE" w:rsidRDefault="009919D1">
      <w:pPr>
        <w:pStyle w:val="Default"/>
        <w:numPr>
          <w:ilvl w:val="0"/>
          <w:numId w:val="80"/>
        </w:numPr>
        <w:tabs>
          <w:tab w:val="clear" w:pos="1080"/>
          <w:tab w:val="num" w:pos="709"/>
          <w:tab w:val="left" w:pos="1134"/>
        </w:tabs>
        <w:ind w:hanging="654"/>
        <w:rPr>
          <w:rFonts w:ascii="Arial" w:hAnsi="Arial" w:cs="Arial"/>
          <w:color w:val="auto"/>
          <w:sz w:val="22"/>
          <w:szCs w:val="22"/>
        </w:rPr>
      </w:pPr>
      <w:r w:rsidRPr="00782B0A">
        <w:rPr>
          <w:rFonts w:ascii="Arial" w:hAnsi="Arial" w:cs="Arial"/>
          <w:color w:val="auto"/>
          <w:sz w:val="22"/>
          <w:szCs w:val="22"/>
        </w:rPr>
        <w:t xml:space="preserve">housings; </w:t>
      </w:r>
    </w:p>
    <w:p w:rsidR="00BA75AE" w:rsidRDefault="009919D1">
      <w:pPr>
        <w:pStyle w:val="Default"/>
        <w:numPr>
          <w:ilvl w:val="0"/>
          <w:numId w:val="80"/>
        </w:numPr>
        <w:tabs>
          <w:tab w:val="clear" w:pos="1080"/>
          <w:tab w:val="num" w:pos="709"/>
          <w:tab w:val="left" w:pos="1134"/>
        </w:tabs>
        <w:ind w:hanging="654"/>
        <w:rPr>
          <w:rFonts w:ascii="Arial" w:hAnsi="Arial" w:cs="Arial"/>
          <w:color w:val="auto"/>
          <w:sz w:val="22"/>
          <w:szCs w:val="22"/>
        </w:rPr>
      </w:pPr>
      <w:r w:rsidRPr="00782B0A">
        <w:rPr>
          <w:rFonts w:ascii="Arial" w:hAnsi="Arial" w:cs="Arial"/>
          <w:color w:val="auto"/>
          <w:sz w:val="22"/>
          <w:szCs w:val="22"/>
        </w:rPr>
        <w:t xml:space="preserve">load receptors; </w:t>
      </w:r>
    </w:p>
    <w:p w:rsidR="00BA75AE" w:rsidRDefault="009919D1">
      <w:pPr>
        <w:pStyle w:val="Default"/>
        <w:numPr>
          <w:ilvl w:val="0"/>
          <w:numId w:val="80"/>
        </w:numPr>
        <w:tabs>
          <w:tab w:val="clear" w:pos="1080"/>
          <w:tab w:val="num" w:pos="709"/>
          <w:tab w:val="left" w:pos="1134"/>
        </w:tabs>
        <w:ind w:hanging="654"/>
        <w:rPr>
          <w:rFonts w:ascii="Arial" w:hAnsi="Arial" w:cs="Arial"/>
          <w:color w:val="auto"/>
          <w:sz w:val="22"/>
          <w:szCs w:val="22"/>
        </w:rPr>
      </w:pPr>
      <w:r w:rsidRPr="00782B0A">
        <w:rPr>
          <w:rFonts w:ascii="Arial" w:hAnsi="Arial" w:cs="Arial"/>
          <w:color w:val="auto"/>
          <w:sz w:val="22"/>
          <w:szCs w:val="22"/>
        </w:rPr>
        <w:t xml:space="preserve">temperature and humidity ranges; </w:t>
      </w:r>
    </w:p>
    <w:p w:rsidR="00BA75AE" w:rsidRDefault="00785941">
      <w:pPr>
        <w:pStyle w:val="Default"/>
        <w:numPr>
          <w:ilvl w:val="0"/>
          <w:numId w:val="80"/>
        </w:numPr>
        <w:tabs>
          <w:tab w:val="clear" w:pos="1080"/>
          <w:tab w:val="num" w:pos="709"/>
          <w:tab w:val="left" w:pos="1134"/>
        </w:tabs>
        <w:ind w:hanging="654"/>
        <w:rPr>
          <w:rFonts w:ascii="Arial" w:hAnsi="Arial" w:cs="Arial"/>
          <w:color w:val="auto"/>
          <w:sz w:val="22"/>
          <w:szCs w:val="22"/>
        </w:rPr>
      </w:pPr>
      <w:r>
        <w:rPr>
          <w:rFonts w:ascii="Arial" w:hAnsi="Arial" w:cs="Arial"/>
          <w:color w:val="auto"/>
          <w:sz w:val="22"/>
          <w:szCs w:val="22"/>
        </w:rPr>
        <w:t>AGFI</w:t>
      </w:r>
      <w:r w:rsidR="009919D1" w:rsidRPr="00782B0A">
        <w:rPr>
          <w:rFonts w:ascii="Arial" w:hAnsi="Arial" w:cs="Arial"/>
          <w:color w:val="auto"/>
          <w:sz w:val="22"/>
          <w:szCs w:val="22"/>
        </w:rPr>
        <w:t xml:space="preserve"> functions; </w:t>
      </w:r>
    </w:p>
    <w:p w:rsidR="00BA75AE" w:rsidRDefault="009919D1">
      <w:pPr>
        <w:pStyle w:val="Default"/>
        <w:numPr>
          <w:ilvl w:val="0"/>
          <w:numId w:val="80"/>
        </w:numPr>
        <w:tabs>
          <w:tab w:val="clear" w:pos="1080"/>
          <w:tab w:val="num" w:pos="709"/>
          <w:tab w:val="left" w:pos="1134"/>
        </w:tabs>
        <w:ind w:hanging="654"/>
        <w:rPr>
          <w:rFonts w:ascii="Arial" w:hAnsi="Arial" w:cs="Arial"/>
          <w:color w:val="auto"/>
          <w:sz w:val="22"/>
          <w:szCs w:val="22"/>
        </w:rPr>
      </w:pPr>
      <w:r w:rsidRPr="00782B0A">
        <w:rPr>
          <w:rFonts w:ascii="Arial" w:hAnsi="Arial" w:cs="Arial"/>
          <w:sz w:val="22"/>
          <w:szCs w:val="22"/>
        </w:rPr>
        <w:t>displacement transducer;</w:t>
      </w:r>
    </w:p>
    <w:p w:rsidR="00BA75AE" w:rsidRDefault="009919D1">
      <w:pPr>
        <w:pStyle w:val="Default"/>
        <w:numPr>
          <w:ilvl w:val="0"/>
          <w:numId w:val="80"/>
        </w:numPr>
        <w:tabs>
          <w:tab w:val="clear" w:pos="1080"/>
          <w:tab w:val="num" w:pos="709"/>
          <w:tab w:val="left" w:pos="1134"/>
        </w:tabs>
        <w:ind w:hanging="654"/>
        <w:rPr>
          <w:rFonts w:ascii="Arial" w:hAnsi="Arial" w:cs="Arial"/>
          <w:color w:val="auto"/>
          <w:sz w:val="22"/>
          <w:szCs w:val="22"/>
        </w:rPr>
      </w:pPr>
      <w:r w:rsidRPr="00782B0A">
        <w:rPr>
          <w:rFonts w:ascii="Arial" w:hAnsi="Arial" w:cs="Arial"/>
          <w:color w:val="auto"/>
          <w:sz w:val="22"/>
          <w:szCs w:val="22"/>
        </w:rPr>
        <w:t>indications; etc.</w:t>
      </w:r>
      <w:r w:rsidR="005E002B">
        <w:rPr>
          <w:rFonts w:ascii="Arial" w:hAnsi="Arial" w:cs="Arial"/>
          <w:color w:val="auto"/>
          <w:sz w:val="22"/>
          <w:szCs w:val="22"/>
        </w:rPr>
        <w:t>;</w:t>
      </w:r>
      <w:r w:rsidRPr="00782B0A">
        <w:rPr>
          <w:rFonts w:ascii="Arial" w:hAnsi="Arial" w:cs="Arial"/>
          <w:color w:val="auto"/>
          <w:sz w:val="22"/>
          <w:szCs w:val="22"/>
        </w:rPr>
        <w:t xml:space="preserve"> </w:t>
      </w:r>
    </w:p>
    <w:p w:rsidR="009919D1" w:rsidRPr="00782B0A" w:rsidRDefault="009919D1" w:rsidP="009919D1">
      <w:pPr>
        <w:pStyle w:val="Default"/>
        <w:rPr>
          <w:rFonts w:ascii="Arial" w:hAnsi="Arial" w:cs="Arial"/>
          <w:color w:val="auto"/>
          <w:sz w:val="22"/>
          <w:szCs w:val="22"/>
        </w:rPr>
      </w:pPr>
    </w:p>
    <w:p w:rsidR="009919D1" w:rsidRPr="00782B0A" w:rsidRDefault="009919D1" w:rsidP="009919D1">
      <w:pPr>
        <w:pStyle w:val="Default"/>
        <w:rPr>
          <w:rFonts w:ascii="Arial" w:hAnsi="Arial" w:cs="Arial"/>
          <w:color w:val="auto"/>
          <w:sz w:val="22"/>
          <w:szCs w:val="22"/>
        </w:rPr>
      </w:pPr>
      <w:proofErr w:type="gramStart"/>
      <w:r w:rsidRPr="00782B0A">
        <w:rPr>
          <w:rFonts w:ascii="Arial" w:hAnsi="Arial" w:cs="Arial"/>
          <w:color w:val="auto"/>
          <w:sz w:val="22"/>
          <w:szCs w:val="22"/>
        </w:rPr>
        <w:t>may</w:t>
      </w:r>
      <w:proofErr w:type="gramEnd"/>
      <w:r w:rsidRPr="00782B0A">
        <w:rPr>
          <w:rFonts w:ascii="Arial" w:hAnsi="Arial" w:cs="Arial"/>
          <w:color w:val="auto"/>
          <w:sz w:val="22"/>
          <w:szCs w:val="22"/>
        </w:rPr>
        <w:t xml:space="preserve"> require additional partial testing of those factors which are influenced by that feature. These additional tests should preferably be carried out on the same EUT, but if this is not possible, tests on one or more additional EUTs may be performed under the responsibility of the testing authority. </w:t>
      </w:r>
    </w:p>
    <w:p w:rsidR="009919D1" w:rsidRPr="00782B0A" w:rsidRDefault="009919D1" w:rsidP="009919D1">
      <w:pPr>
        <w:pStyle w:val="Default"/>
        <w:rPr>
          <w:rFonts w:ascii="Arial" w:hAnsi="Arial" w:cs="Arial"/>
          <w:sz w:val="22"/>
          <w:szCs w:val="22"/>
        </w:rPr>
      </w:pPr>
    </w:p>
    <w:p w:rsidR="009919D1" w:rsidRPr="00782B0A" w:rsidRDefault="009919D1" w:rsidP="009919D1">
      <w:pPr>
        <w:rPr>
          <w:rFonts w:ascii="Arial" w:hAnsi="Arial" w:cs="Arial"/>
          <w:sz w:val="22"/>
          <w:szCs w:val="22"/>
        </w:rPr>
      </w:pPr>
      <w:r w:rsidRPr="00782B0A">
        <w:rPr>
          <w:rFonts w:ascii="Arial" w:hAnsi="Arial" w:cs="Arial"/>
          <w:sz w:val="22"/>
          <w:szCs w:val="22"/>
        </w:rPr>
        <w:t xml:space="preserve">The ability of the </w:t>
      </w:r>
      <w:r w:rsidR="00785941">
        <w:rPr>
          <w:rFonts w:ascii="Arial" w:hAnsi="Arial" w:cs="Arial"/>
          <w:sz w:val="22"/>
          <w:szCs w:val="22"/>
        </w:rPr>
        <w:t>AGFI</w:t>
      </w:r>
      <w:r w:rsidRPr="00782B0A">
        <w:rPr>
          <w:rFonts w:ascii="Arial" w:hAnsi="Arial" w:cs="Arial"/>
          <w:sz w:val="22"/>
          <w:szCs w:val="22"/>
        </w:rPr>
        <w:t xml:space="preserve"> to withstand all required performance tests during the evaluation may be a good indication of the durability.</w:t>
      </w:r>
    </w:p>
    <w:p w:rsidR="00091831" w:rsidRPr="00782B0A" w:rsidRDefault="00091831"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091831" w:rsidRPr="00782B0A" w:rsidRDefault="00091831"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091831" w:rsidRPr="00782B0A" w:rsidRDefault="00091831"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782B0A" w:rsidRDefault="00782B0A" w:rsidP="00782B0A">
      <w:pPr>
        <w:jc w:val="center"/>
        <w:rPr>
          <w:rFonts w:ascii="Arial" w:hAnsi="Arial" w:cs="Arial"/>
          <w:b/>
          <w:sz w:val="22"/>
          <w:szCs w:val="22"/>
        </w:rPr>
      </w:pPr>
    </w:p>
    <w:p w:rsidR="00782B0A" w:rsidRPr="00782B0A" w:rsidRDefault="00C37156" w:rsidP="00782B0A">
      <w:pPr>
        <w:jc w:val="center"/>
        <w:rPr>
          <w:rFonts w:ascii="Arial" w:hAnsi="Arial" w:cs="Arial"/>
          <w:b/>
          <w:sz w:val="22"/>
          <w:szCs w:val="22"/>
        </w:rPr>
      </w:pPr>
      <w:r>
        <w:rPr>
          <w:rFonts w:ascii="Arial" w:hAnsi="Arial" w:cs="Arial"/>
          <w:b/>
          <w:sz w:val="22"/>
          <w:szCs w:val="22"/>
        </w:rPr>
        <w:t>Annex E</w:t>
      </w:r>
      <w:r w:rsidR="00782B0A" w:rsidRPr="00782B0A">
        <w:rPr>
          <w:rFonts w:ascii="Arial" w:hAnsi="Arial" w:cs="Arial"/>
          <w:b/>
          <w:sz w:val="22"/>
          <w:szCs w:val="22"/>
        </w:rPr>
        <w:t xml:space="preserve"> (Informative)</w:t>
      </w:r>
    </w:p>
    <w:p w:rsidR="00782B0A" w:rsidRPr="00782B0A" w:rsidRDefault="001D707D" w:rsidP="00782B0A">
      <w:pPr>
        <w:jc w:val="center"/>
        <w:rPr>
          <w:rFonts w:ascii="Arial" w:hAnsi="Arial" w:cs="Arial"/>
          <w:b/>
          <w:sz w:val="22"/>
          <w:szCs w:val="22"/>
        </w:rPr>
      </w:pPr>
      <w:r w:rsidRPr="001D707D">
        <w:rPr>
          <w:rFonts w:ascii="Arial" w:hAnsi="Arial" w:cs="Arial"/>
          <w:b/>
          <w:sz w:val="22"/>
          <w:szCs w:val="22"/>
          <w:lang w:val="en-US"/>
        </w:rPr>
        <w:t>Considerations concerning durability</w:t>
      </w:r>
      <w:r w:rsidR="00782B0A" w:rsidRPr="00782B0A">
        <w:rPr>
          <w:rFonts w:ascii="Arial" w:hAnsi="Arial" w:cs="Arial"/>
          <w:b/>
          <w:sz w:val="22"/>
          <w:szCs w:val="22"/>
        </w:rPr>
        <w:t xml:space="preserve"> </w:t>
      </w:r>
    </w:p>
    <w:p w:rsidR="00782B0A" w:rsidRPr="00782B0A" w:rsidRDefault="00782B0A" w:rsidP="00782B0A">
      <w:pPr>
        <w:rPr>
          <w:rFonts w:ascii="Arial" w:hAnsi="Arial" w:cs="Arial"/>
          <w:sz w:val="22"/>
          <w:szCs w:val="22"/>
        </w:rPr>
      </w:pPr>
    </w:p>
    <w:p w:rsidR="00782B0A" w:rsidRPr="00782B0A" w:rsidRDefault="00C37156" w:rsidP="00782B0A">
      <w:pPr>
        <w:rPr>
          <w:rFonts w:ascii="Arial" w:hAnsi="Arial" w:cs="Arial"/>
          <w:sz w:val="22"/>
          <w:szCs w:val="22"/>
        </w:rPr>
      </w:pPr>
      <w:r>
        <w:rPr>
          <w:rFonts w:ascii="Arial" w:hAnsi="Arial" w:cs="Arial"/>
          <w:b/>
          <w:sz w:val="22"/>
          <w:szCs w:val="22"/>
        </w:rPr>
        <w:t>E.1</w:t>
      </w:r>
      <w:r w:rsidR="00782B0A" w:rsidRPr="00782B0A">
        <w:rPr>
          <w:rFonts w:ascii="Arial" w:hAnsi="Arial" w:cs="Arial"/>
          <w:b/>
          <w:sz w:val="22"/>
          <w:szCs w:val="22"/>
        </w:rPr>
        <w:tab/>
      </w:r>
      <w:r w:rsidR="00782B0A" w:rsidRPr="00782B0A">
        <w:rPr>
          <w:rFonts w:ascii="Arial" w:hAnsi="Arial" w:cs="Arial"/>
          <w:b/>
          <w:sz w:val="22"/>
          <w:szCs w:val="22"/>
        </w:rPr>
        <w:tab/>
        <w:t xml:space="preserve">Type </w:t>
      </w:r>
      <w:r w:rsidR="00841F6C">
        <w:rPr>
          <w:rFonts w:ascii="Arial" w:hAnsi="Arial" w:cs="Arial"/>
          <w:b/>
          <w:sz w:val="22"/>
          <w:szCs w:val="22"/>
        </w:rPr>
        <w:t>Evaluation</w:t>
      </w:r>
      <w:r w:rsidR="00841F6C" w:rsidRPr="00782B0A">
        <w:rPr>
          <w:rFonts w:ascii="Arial" w:hAnsi="Arial" w:cs="Arial"/>
          <w:b/>
          <w:sz w:val="22"/>
          <w:szCs w:val="22"/>
        </w:rPr>
        <w:t xml:space="preserve"> </w:t>
      </w:r>
    </w:p>
    <w:p w:rsidR="007D69A7" w:rsidRDefault="007D69A7" w:rsidP="00782B0A">
      <w:pPr>
        <w:rPr>
          <w:rFonts w:ascii="Arial" w:hAnsi="Arial" w:cs="Arial"/>
          <w:sz w:val="22"/>
          <w:szCs w:val="22"/>
        </w:rPr>
      </w:pPr>
    </w:p>
    <w:p w:rsidR="00782B0A" w:rsidRPr="00782B0A" w:rsidRDefault="00782B0A" w:rsidP="00782B0A">
      <w:pPr>
        <w:rPr>
          <w:rFonts w:ascii="Arial" w:hAnsi="Arial" w:cs="Arial"/>
          <w:sz w:val="22"/>
          <w:szCs w:val="22"/>
        </w:rPr>
      </w:pPr>
      <w:r w:rsidRPr="00782B0A">
        <w:rPr>
          <w:rFonts w:ascii="Arial" w:hAnsi="Arial" w:cs="Arial"/>
          <w:sz w:val="22"/>
          <w:szCs w:val="22"/>
        </w:rPr>
        <w:t xml:space="preserve">A durability assessment performed under type evaluation should take into account that (lack of) durability may be a characteristic of a particular installation. Hence a decision not to type approve an </w:t>
      </w:r>
      <w:r w:rsidR="00785941">
        <w:rPr>
          <w:rFonts w:ascii="Arial" w:hAnsi="Arial" w:cs="Arial"/>
          <w:sz w:val="22"/>
          <w:szCs w:val="22"/>
        </w:rPr>
        <w:t>AGFI</w:t>
      </w:r>
      <w:r w:rsidRPr="00782B0A">
        <w:rPr>
          <w:rFonts w:ascii="Arial" w:hAnsi="Arial" w:cs="Arial"/>
          <w:sz w:val="22"/>
          <w:szCs w:val="22"/>
        </w:rPr>
        <w:t xml:space="preserve"> may only be </w:t>
      </w:r>
      <w:r w:rsidR="00D467A8">
        <w:rPr>
          <w:rFonts w:ascii="Arial" w:hAnsi="Arial" w:cs="Arial"/>
          <w:sz w:val="22"/>
          <w:szCs w:val="22"/>
        </w:rPr>
        <w:t>justified</w:t>
      </w:r>
      <w:r w:rsidR="00D467A8" w:rsidRPr="00782B0A">
        <w:rPr>
          <w:rFonts w:ascii="Arial" w:hAnsi="Arial" w:cs="Arial"/>
          <w:sz w:val="22"/>
          <w:szCs w:val="22"/>
        </w:rPr>
        <w:t xml:space="preserve"> </w:t>
      </w:r>
      <w:r w:rsidRPr="00782B0A">
        <w:rPr>
          <w:rFonts w:ascii="Arial" w:hAnsi="Arial" w:cs="Arial"/>
          <w:sz w:val="22"/>
          <w:szCs w:val="22"/>
        </w:rPr>
        <w:t xml:space="preserve">where the unacceptable </w:t>
      </w:r>
      <w:r w:rsidR="00B673AC">
        <w:rPr>
          <w:rFonts w:ascii="Arial" w:hAnsi="Arial" w:cs="Arial"/>
          <w:sz w:val="22"/>
          <w:szCs w:val="22"/>
        </w:rPr>
        <w:t xml:space="preserve">level of </w:t>
      </w:r>
      <w:r w:rsidRPr="00782B0A">
        <w:rPr>
          <w:rFonts w:ascii="Arial" w:hAnsi="Arial" w:cs="Arial"/>
          <w:sz w:val="22"/>
          <w:szCs w:val="22"/>
        </w:rPr>
        <w:t xml:space="preserve">durability is clearly a characteristic of the type. </w:t>
      </w:r>
    </w:p>
    <w:p w:rsidR="00782B0A" w:rsidRPr="00782B0A" w:rsidRDefault="00782B0A" w:rsidP="00782B0A">
      <w:pPr>
        <w:rPr>
          <w:rFonts w:ascii="Arial" w:hAnsi="Arial" w:cs="Arial"/>
          <w:color w:val="1F497D"/>
          <w:sz w:val="22"/>
          <w:szCs w:val="22"/>
          <w:lang w:eastAsia="en-AU"/>
        </w:rPr>
      </w:pPr>
    </w:p>
    <w:p w:rsidR="00782B0A" w:rsidRPr="00782B0A" w:rsidRDefault="00782B0A" w:rsidP="00782B0A">
      <w:pPr>
        <w:autoSpaceDE w:val="0"/>
        <w:rPr>
          <w:rFonts w:ascii="Arial" w:hAnsi="Arial" w:cs="Arial"/>
          <w:sz w:val="22"/>
          <w:szCs w:val="22"/>
        </w:rPr>
      </w:pPr>
      <w:r w:rsidRPr="00782B0A">
        <w:rPr>
          <w:rFonts w:ascii="Arial" w:hAnsi="Arial" w:cs="Arial"/>
          <w:sz w:val="22"/>
          <w:szCs w:val="22"/>
        </w:rPr>
        <w:t xml:space="preserve">Where measures to ensure durability are taken, this shall be recorded in </w:t>
      </w:r>
      <w:r w:rsidR="007251F3">
        <w:rPr>
          <w:rFonts w:ascii="Arial" w:hAnsi="Arial" w:cs="Arial"/>
          <w:sz w:val="22"/>
          <w:szCs w:val="22"/>
        </w:rPr>
        <w:t>R 61-3</w:t>
      </w:r>
      <w:r w:rsidRPr="00782B0A">
        <w:rPr>
          <w:rFonts w:ascii="Arial" w:hAnsi="Arial" w:cs="Arial"/>
          <w:sz w:val="22"/>
          <w:szCs w:val="22"/>
        </w:rPr>
        <w:t xml:space="preserve"> Test Report format.</w:t>
      </w:r>
    </w:p>
    <w:p w:rsidR="00782B0A" w:rsidRPr="00782B0A" w:rsidRDefault="00782B0A" w:rsidP="00782B0A">
      <w:pPr>
        <w:rPr>
          <w:rFonts w:ascii="Arial" w:hAnsi="Arial" w:cs="Arial"/>
          <w:sz w:val="22"/>
          <w:szCs w:val="22"/>
        </w:rPr>
      </w:pPr>
    </w:p>
    <w:p w:rsidR="00782B0A" w:rsidRPr="00782B0A" w:rsidRDefault="00782B0A" w:rsidP="00782B0A">
      <w:pPr>
        <w:rPr>
          <w:rFonts w:ascii="Arial" w:hAnsi="Arial" w:cs="Arial"/>
          <w:sz w:val="22"/>
          <w:szCs w:val="22"/>
        </w:rPr>
      </w:pPr>
    </w:p>
    <w:p w:rsidR="00782B0A" w:rsidRPr="00782B0A" w:rsidRDefault="00C37156" w:rsidP="00782B0A">
      <w:pPr>
        <w:rPr>
          <w:rFonts w:ascii="Arial" w:hAnsi="Arial" w:cs="Arial"/>
          <w:b/>
          <w:sz w:val="22"/>
          <w:szCs w:val="22"/>
        </w:rPr>
      </w:pPr>
      <w:r>
        <w:rPr>
          <w:rFonts w:ascii="Arial" w:hAnsi="Arial" w:cs="Arial"/>
          <w:b/>
          <w:sz w:val="22"/>
          <w:szCs w:val="22"/>
        </w:rPr>
        <w:t>E</w:t>
      </w:r>
      <w:r w:rsidR="00782B0A" w:rsidRPr="00782B0A">
        <w:rPr>
          <w:rFonts w:ascii="Arial" w:hAnsi="Arial" w:cs="Arial"/>
          <w:b/>
          <w:sz w:val="22"/>
          <w:szCs w:val="22"/>
        </w:rPr>
        <w:t>.2</w:t>
      </w:r>
      <w:r w:rsidR="00782B0A" w:rsidRPr="00782B0A">
        <w:rPr>
          <w:rFonts w:ascii="Arial" w:hAnsi="Arial" w:cs="Arial"/>
          <w:b/>
          <w:sz w:val="22"/>
          <w:szCs w:val="22"/>
        </w:rPr>
        <w:tab/>
      </w:r>
      <w:r w:rsidR="00782B0A" w:rsidRPr="00782B0A">
        <w:rPr>
          <w:rFonts w:ascii="Arial" w:hAnsi="Arial" w:cs="Arial"/>
          <w:b/>
          <w:sz w:val="22"/>
          <w:szCs w:val="22"/>
        </w:rPr>
        <w:tab/>
        <w:t>Subsequent metrological control</w:t>
      </w:r>
    </w:p>
    <w:p w:rsidR="00782B0A" w:rsidRPr="00782B0A" w:rsidRDefault="00782B0A" w:rsidP="00782B0A">
      <w:pPr>
        <w:rPr>
          <w:rFonts w:ascii="Arial" w:hAnsi="Arial" w:cs="Arial"/>
          <w:sz w:val="22"/>
          <w:szCs w:val="22"/>
        </w:rPr>
      </w:pPr>
    </w:p>
    <w:p w:rsidR="00782B0A" w:rsidRPr="00782B0A" w:rsidRDefault="00782B0A" w:rsidP="00782B0A">
      <w:pPr>
        <w:autoSpaceDE w:val="0"/>
        <w:rPr>
          <w:rFonts w:ascii="Arial" w:hAnsi="Arial" w:cs="Arial"/>
          <w:sz w:val="22"/>
          <w:szCs w:val="22"/>
        </w:rPr>
      </w:pPr>
      <w:r w:rsidRPr="00782B0A">
        <w:rPr>
          <w:rFonts w:ascii="Arial" w:hAnsi="Arial" w:cs="Arial"/>
          <w:sz w:val="22"/>
          <w:szCs w:val="22"/>
        </w:rPr>
        <w:t xml:space="preserve">To reduce the risks of non-durable </w:t>
      </w:r>
      <w:r w:rsidR="00785941">
        <w:rPr>
          <w:rFonts w:ascii="Arial" w:hAnsi="Arial" w:cs="Arial"/>
          <w:sz w:val="22"/>
          <w:szCs w:val="22"/>
        </w:rPr>
        <w:t>AGFI</w:t>
      </w:r>
      <w:r w:rsidRPr="00782B0A">
        <w:rPr>
          <w:rFonts w:ascii="Arial" w:hAnsi="Arial" w:cs="Arial"/>
          <w:sz w:val="22"/>
          <w:szCs w:val="22"/>
        </w:rPr>
        <w:t xml:space="preserve">s the arrangements for subsequent metrological control shall incorporate means for reviewing intervals for subsequent verification and in-service inspection, based on performance of an </w:t>
      </w:r>
      <w:r w:rsidR="00785941">
        <w:rPr>
          <w:rFonts w:ascii="Arial" w:hAnsi="Arial" w:cs="Arial"/>
          <w:sz w:val="22"/>
          <w:szCs w:val="22"/>
        </w:rPr>
        <w:t>AGFI</w:t>
      </w:r>
      <w:r w:rsidRPr="00782B0A">
        <w:rPr>
          <w:rFonts w:ascii="Arial" w:hAnsi="Arial" w:cs="Arial"/>
          <w:sz w:val="22"/>
          <w:szCs w:val="22"/>
        </w:rPr>
        <w:t xml:space="preserve"> over time.  </w:t>
      </w:r>
      <w:r w:rsidRPr="00782B0A">
        <w:rPr>
          <w:rFonts w:ascii="Arial" w:hAnsi="Arial" w:cs="Arial"/>
          <w:sz w:val="22"/>
          <w:szCs w:val="22"/>
        </w:rPr>
        <w:lastRenderedPageBreak/>
        <w:t>ILAC-G24/OIML D 10 [</w:t>
      </w:r>
      <w:r w:rsidR="00BA3D56">
        <w:rPr>
          <w:rFonts w:ascii="Arial" w:hAnsi="Arial" w:cs="Arial"/>
          <w:sz w:val="22"/>
          <w:szCs w:val="22"/>
        </w:rPr>
        <w:t>30</w:t>
      </w:r>
      <w:r w:rsidRPr="00782B0A">
        <w:rPr>
          <w:rFonts w:ascii="Arial" w:hAnsi="Arial" w:cs="Arial"/>
          <w:sz w:val="22"/>
          <w:szCs w:val="22"/>
        </w:rPr>
        <w:t xml:space="preserve">] indicates methods (see clause </w:t>
      </w:r>
      <w:r w:rsidR="00CE49ED">
        <w:rPr>
          <w:rFonts w:ascii="Arial" w:hAnsi="Arial" w:cs="Arial"/>
          <w:sz w:val="22"/>
          <w:szCs w:val="22"/>
        </w:rPr>
        <w:t>4</w:t>
      </w:r>
      <w:r w:rsidRPr="00782B0A">
        <w:rPr>
          <w:rFonts w:ascii="Arial" w:hAnsi="Arial" w:cs="Arial"/>
          <w:sz w:val="22"/>
          <w:szCs w:val="22"/>
        </w:rPr>
        <w:t>) which are useful for this purpose.”</w:t>
      </w:r>
    </w:p>
    <w:p w:rsidR="00782B0A" w:rsidRPr="00782B0A" w:rsidRDefault="00782B0A" w:rsidP="00782B0A">
      <w:pPr>
        <w:autoSpaceDE w:val="0"/>
        <w:rPr>
          <w:rFonts w:ascii="Arial" w:hAnsi="Arial" w:cs="Arial"/>
          <w:sz w:val="22"/>
          <w:szCs w:val="22"/>
        </w:rPr>
      </w:pPr>
    </w:p>
    <w:p w:rsidR="00782B0A" w:rsidRPr="00782B0A" w:rsidRDefault="00782B0A" w:rsidP="00782B0A">
      <w:pPr>
        <w:autoSpaceDE w:val="0"/>
        <w:rPr>
          <w:rFonts w:ascii="Arial" w:hAnsi="Arial" w:cs="Arial"/>
          <w:sz w:val="22"/>
          <w:szCs w:val="22"/>
        </w:rPr>
      </w:pPr>
      <w:r w:rsidRPr="00782B0A">
        <w:rPr>
          <w:rFonts w:ascii="Arial" w:hAnsi="Arial" w:cs="Arial"/>
          <w:sz w:val="22"/>
          <w:szCs w:val="22"/>
        </w:rPr>
        <w:t xml:space="preserve">Should an </w:t>
      </w:r>
      <w:r w:rsidR="00785941">
        <w:rPr>
          <w:rFonts w:ascii="Arial" w:hAnsi="Arial" w:cs="Arial"/>
          <w:sz w:val="22"/>
          <w:szCs w:val="22"/>
        </w:rPr>
        <w:t>AGFI</w:t>
      </w:r>
      <w:r w:rsidRPr="00782B0A">
        <w:rPr>
          <w:rFonts w:ascii="Arial" w:hAnsi="Arial" w:cs="Arial"/>
          <w:sz w:val="22"/>
          <w:szCs w:val="22"/>
        </w:rPr>
        <w:t xml:space="preserve"> (installed in a particular location) be found to be of unacceptable durability, that </w:t>
      </w:r>
      <w:r w:rsidR="00785941">
        <w:rPr>
          <w:rFonts w:ascii="Arial" w:hAnsi="Arial" w:cs="Arial"/>
          <w:sz w:val="22"/>
          <w:szCs w:val="22"/>
        </w:rPr>
        <w:t>AGFI</w:t>
      </w:r>
      <w:r w:rsidRPr="00782B0A">
        <w:rPr>
          <w:rFonts w:ascii="Arial" w:hAnsi="Arial" w:cs="Arial"/>
          <w:sz w:val="22"/>
          <w:szCs w:val="22"/>
        </w:rPr>
        <w:t xml:space="preserve"> shall be withdrawn from </w:t>
      </w:r>
      <w:proofErr w:type="gramStart"/>
      <w:r w:rsidRPr="00782B0A">
        <w:rPr>
          <w:rFonts w:ascii="Arial" w:hAnsi="Arial" w:cs="Arial"/>
          <w:sz w:val="22"/>
          <w:szCs w:val="22"/>
        </w:rPr>
        <w:t>use.</w:t>
      </w:r>
      <w:proofErr w:type="gramEnd"/>
      <w:r w:rsidRPr="00782B0A">
        <w:rPr>
          <w:rFonts w:ascii="Arial" w:hAnsi="Arial" w:cs="Arial"/>
          <w:sz w:val="22"/>
          <w:szCs w:val="22"/>
        </w:rPr>
        <w:t xml:space="preserve"> If unacceptable durability was found to be a characteristic of the type (unacceptable durability regardless of the installation), withdrawal of the type approval shall be considered.</w:t>
      </w:r>
    </w:p>
    <w:p w:rsidR="00782B0A" w:rsidRDefault="00782B0A" w:rsidP="00782B0A">
      <w:pPr>
        <w:rPr>
          <w:rFonts w:ascii="Arial" w:hAnsi="Arial" w:cs="Arial"/>
        </w:rPr>
      </w:pPr>
    </w:p>
    <w:p w:rsidR="00091831" w:rsidRDefault="00091831" w:rsidP="00956A49">
      <w:pPr>
        <w:tabs>
          <w:tab w:val="left" w:pos="0"/>
          <w:tab w:val="left" w:pos="888"/>
          <w:tab w:val="left" w:pos="1400"/>
          <w:tab w:val="left" w:pos="1500"/>
          <w:tab w:val="center" w:pos="4819"/>
        </w:tabs>
        <w:suppressAutoHyphens/>
        <w:jc w:val="center"/>
        <w:rPr>
          <w:rFonts w:ascii="Arial" w:hAnsi="Arial"/>
          <w:spacing w:val="-3"/>
          <w:sz w:val="22"/>
        </w:rPr>
      </w:pPr>
    </w:p>
    <w:p w:rsidR="00161CD5" w:rsidRPr="00161CD5" w:rsidRDefault="00A95630" w:rsidP="00161CD5">
      <w:pPr>
        <w:pStyle w:val="NormalTitle"/>
        <w:rPr>
          <w:rFonts w:cs="Arial"/>
          <w:sz w:val="22"/>
          <w:szCs w:val="22"/>
        </w:rPr>
      </w:pPr>
      <w:r>
        <w:rPr>
          <w:rFonts w:cs="Arial"/>
          <w:sz w:val="22"/>
          <w:szCs w:val="22"/>
        </w:rPr>
        <w:t>E.3</w:t>
      </w:r>
      <w:r w:rsidR="00161CD5" w:rsidRPr="00161CD5">
        <w:rPr>
          <w:rFonts w:cs="Arial"/>
          <w:sz w:val="22"/>
          <w:szCs w:val="22"/>
        </w:rPr>
        <w:tab/>
        <w:t>Tests of importance for conversion</w:t>
      </w:r>
    </w:p>
    <w:p w:rsidR="00161CD5" w:rsidRPr="00161CD5" w:rsidRDefault="00161CD5" w:rsidP="004B74EF">
      <w:pPr>
        <w:rPr>
          <w:rFonts w:ascii="Arial" w:hAnsi="Arial" w:cs="Arial"/>
          <w:sz w:val="22"/>
          <w:szCs w:val="22"/>
        </w:rPr>
      </w:pPr>
      <w:r w:rsidRPr="00161CD5">
        <w:rPr>
          <w:rFonts w:ascii="Arial" w:hAnsi="Arial" w:cs="Arial"/>
          <w:sz w:val="22"/>
          <w:szCs w:val="22"/>
        </w:rPr>
        <w:t>Basic conditions:</w:t>
      </w:r>
    </w:p>
    <w:p w:rsidR="00161CD5" w:rsidRPr="004B74EF" w:rsidRDefault="00161CD5" w:rsidP="004B74EF">
      <w:pPr>
        <w:numPr>
          <w:ilvl w:val="0"/>
          <w:numId w:val="154"/>
        </w:numPr>
        <w:ind w:left="709" w:hanging="349"/>
        <w:rPr>
          <w:rFonts w:ascii="Arial" w:hAnsi="Arial" w:cs="Arial"/>
          <w:sz w:val="22"/>
          <w:szCs w:val="22"/>
        </w:rPr>
      </w:pPr>
      <w:r w:rsidRPr="004B74EF">
        <w:rPr>
          <w:rFonts w:ascii="Arial" w:hAnsi="Arial" w:cs="Arial"/>
          <w:sz w:val="22"/>
          <w:szCs w:val="22"/>
        </w:rPr>
        <w:t xml:space="preserve">A module including the A/D converter (indicator analog data processing unit) </w:t>
      </w:r>
      <w:r w:rsidR="004B74EF" w:rsidRPr="004B74EF">
        <w:rPr>
          <w:rFonts w:ascii="Arial" w:hAnsi="Arial" w:cs="Arial"/>
          <w:sz w:val="22"/>
          <w:szCs w:val="22"/>
        </w:rPr>
        <w:t xml:space="preserve">                   </w:t>
      </w:r>
      <w:r w:rsidRPr="004B74EF">
        <w:rPr>
          <w:rFonts w:ascii="Arial" w:hAnsi="Arial" w:cs="Arial"/>
          <w:sz w:val="22"/>
          <w:szCs w:val="22"/>
        </w:rPr>
        <w:t>has been tested, to which neither a verification scale interval “e” nor a scale interval “d” in units of mass has been assigned but only a minimum signal voltage in microvolt per “e” or “d” and a maximum number of scale intervals.</w:t>
      </w:r>
    </w:p>
    <w:p w:rsidR="00161CD5" w:rsidRPr="00161CD5" w:rsidRDefault="00161CD5" w:rsidP="004B74EF">
      <w:pPr>
        <w:numPr>
          <w:ilvl w:val="0"/>
          <w:numId w:val="154"/>
        </w:numPr>
        <w:rPr>
          <w:rFonts w:ascii="Arial" w:hAnsi="Arial" w:cs="Arial"/>
          <w:sz w:val="22"/>
          <w:szCs w:val="22"/>
        </w:rPr>
      </w:pPr>
      <w:r w:rsidRPr="00161CD5">
        <w:rPr>
          <w:rFonts w:ascii="Arial" w:hAnsi="Arial" w:cs="Arial"/>
          <w:sz w:val="22"/>
          <w:szCs w:val="22"/>
        </w:rPr>
        <w:t>The manufacturer wants to build a wide range of types of instruments with different maximum loads (Max), minimum load (Min) and scale intervals (d), as well as different Minfills.</w:t>
      </w:r>
    </w:p>
    <w:p w:rsidR="00161CD5" w:rsidRPr="00161CD5" w:rsidRDefault="00161CD5" w:rsidP="004B74EF">
      <w:pPr>
        <w:numPr>
          <w:ilvl w:val="0"/>
          <w:numId w:val="154"/>
        </w:numPr>
        <w:rPr>
          <w:rFonts w:ascii="Arial" w:hAnsi="Arial" w:cs="Arial"/>
          <w:sz w:val="22"/>
          <w:szCs w:val="22"/>
        </w:rPr>
      </w:pPr>
      <w:r w:rsidRPr="00161CD5">
        <w:rPr>
          <w:rFonts w:ascii="Arial" w:hAnsi="Arial" w:cs="Arial"/>
          <w:sz w:val="22"/>
          <w:szCs w:val="22"/>
        </w:rPr>
        <w:t>Minfill is unknown.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Influence factors and disturbances having an effect on the result of the fill:</w:t>
      </w:r>
    </w:p>
    <w:p w:rsidR="00161CD5" w:rsidRPr="00161CD5" w:rsidRDefault="00161CD5" w:rsidP="004B74EF">
      <w:pPr>
        <w:rPr>
          <w:rFonts w:ascii="Arial" w:hAnsi="Arial" w:cs="Arial"/>
          <w:sz w:val="22"/>
          <w:szCs w:val="22"/>
        </w:rPr>
      </w:pPr>
    </w:p>
    <w:p w:rsidR="00161CD5" w:rsidRPr="00161CD5" w:rsidRDefault="00161CD5" w:rsidP="004B74EF">
      <w:pPr>
        <w:numPr>
          <w:ilvl w:val="0"/>
          <w:numId w:val="109"/>
        </w:numPr>
        <w:tabs>
          <w:tab w:val="clear" w:pos="720"/>
        </w:tabs>
        <w:ind w:left="0" w:firstLine="0"/>
        <w:rPr>
          <w:rFonts w:ascii="Arial" w:hAnsi="Arial" w:cs="Arial"/>
          <w:sz w:val="22"/>
          <w:szCs w:val="22"/>
        </w:rPr>
      </w:pPr>
      <w:r w:rsidRPr="00161CD5">
        <w:rPr>
          <w:rFonts w:ascii="Arial" w:hAnsi="Arial" w:cs="Arial"/>
          <w:sz w:val="22"/>
          <w:szCs w:val="22"/>
        </w:rPr>
        <w:t>The change of span</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Tests to be considered: temperature and damp heat</w:t>
      </w:r>
    </w:p>
    <w:p w:rsidR="00161CD5" w:rsidRPr="00161CD5" w:rsidRDefault="00161CD5" w:rsidP="004B74EF">
      <w:pPr>
        <w:rPr>
          <w:rFonts w:ascii="Arial" w:hAnsi="Arial" w:cs="Arial"/>
          <w:sz w:val="22"/>
          <w:szCs w:val="22"/>
        </w:rPr>
      </w:pPr>
    </w:p>
    <w:p w:rsidR="00161CD5" w:rsidRPr="00161CD5" w:rsidRDefault="00161CD5" w:rsidP="004B74EF">
      <w:pPr>
        <w:numPr>
          <w:ilvl w:val="0"/>
          <w:numId w:val="109"/>
        </w:numPr>
        <w:tabs>
          <w:tab w:val="clear" w:pos="720"/>
        </w:tabs>
        <w:ind w:left="0" w:firstLine="0"/>
        <w:rPr>
          <w:rFonts w:ascii="Arial" w:hAnsi="Arial" w:cs="Arial"/>
          <w:sz w:val="22"/>
          <w:szCs w:val="22"/>
        </w:rPr>
      </w:pPr>
      <w:r w:rsidRPr="00161CD5">
        <w:rPr>
          <w:rFonts w:ascii="Arial" w:hAnsi="Arial" w:cs="Arial"/>
          <w:sz w:val="22"/>
          <w:szCs w:val="22"/>
        </w:rPr>
        <w:t>The change of zero</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Tests to be considered: accuracy of zero / tare setting, temperature (drift of zero), warm up (drift of zero)</w:t>
      </w:r>
    </w:p>
    <w:p w:rsidR="00161CD5" w:rsidRPr="00161CD5" w:rsidRDefault="00161CD5" w:rsidP="004B74EF">
      <w:pPr>
        <w:rPr>
          <w:rFonts w:ascii="Arial" w:hAnsi="Arial" w:cs="Arial"/>
          <w:sz w:val="22"/>
          <w:szCs w:val="22"/>
        </w:rPr>
      </w:pPr>
    </w:p>
    <w:p w:rsidR="00161CD5" w:rsidRPr="00161CD5" w:rsidRDefault="00161CD5" w:rsidP="004B74EF">
      <w:pPr>
        <w:numPr>
          <w:ilvl w:val="0"/>
          <w:numId w:val="109"/>
        </w:numPr>
        <w:tabs>
          <w:tab w:val="clear" w:pos="720"/>
        </w:tabs>
        <w:ind w:left="0" w:firstLine="0"/>
        <w:rPr>
          <w:rFonts w:ascii="Arial" w:hAnsi="Arial" w:cs="Arial"/>
          <w:sz w:val="22"/>
          <w:szCs w:val="22"/>
        </w:rPr>
      </w:pPr>
      <w:r w:rsidRPr="00161CD5">
        <w:rPr>
          <w:rFonts w:ascii="Arial" w:hAnsi="Arial" w:cs="Arial"/>
          <w:sz w:val="22"/>
          <w:szCs w:val="22"/>
        </w:rPr>
        <w:t xml:space="preserve">Faults due to disturbances </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Tests to be considered: short time power reductions, bursts, surge, electrostatic discharges, radiated electromagnetic fields, conducted radio-frequency fields</w:t>
      </w:r>
    </w:p>
    <w:p w:rsidR="00161CD5" w:rsidRPr="00161CD5" w:rsidRDefault="00161CD5" w:rsidP="004B74EF">
      <w:pPr>
        <w:rPr>
          <w:rFonts w:ascii="Arial" w:hAnsi="Arial" w:cs="Arial"/>
          <w:sz w:val="22"/>
          <w:szCs w:val="22"/>
        </w:rPr>
      </w:pPr>
    </w:p>
    <w:p w:rsidR="00161CD5" w:rsidRPr="00161CD5" w:rsidRDefault="00EB4315" w:rsidP="004B74EF">
      <w:pPr>
        <w:rPr>
          <w:rFonts w:ascii="Arial" w:hAnsi="Arial" w:cs="Arial"/>
          <w:sz w:val="22"/>
          <w:szCs w:val="22"/>
        </w:rPr>
      </w:pPr>
      <w:r w:rsidRPr="00EB4315">
        <w:rPr>
          <w:rFonts w:ascii="Arial" w:hAnsi="Arial" w:cs="Arial"/>
          <w:sz w:val="22"/>
          <w:szCs w:val="22"/>
        </w:rPr>
        <w:t>NOTE:</w:t>
      </w:r>
      <w:r w:rsidR="004B74EF">
        <w:rPr>
          <w:rFonts w:ascii="Arial" w:hAnsi="Arial" w:cs="Arial"/>
          <w:sz w:val="22"/>
          <w:szCs w:val="22"/>
        </w:rPr>
        <w:t xml:space="preserve"> </w:t>
      </w:r>
      <w:r w:rsidR="00161CD5" w:rsidRPr="00161CD5">
        <w:rPr>
          <w:rFonts w:ascii="Arial" w:hAnsi="Arial" w:cs="Arial"/>
          <w:sz w:val="22"/>
          <w:szCs w:val="22"/>
        </w:rPr>
        <w:t xml:space="preserve">Transitory faults can be very critical to filling machines, but these are not considered while testing according to </w:t>
      </w:r>
      <w:r w:rsidR="00692B89">
        <w:rPr>
          <w:rFonts w:ascii="Arial" w:hAnsi="Arial" w:cs="Arial"/>
          <w:sz w:val="22"/>
          <w:szCs w:val="22"/>
        </w:rPr>
        <w:t>R 76</w:t>
      </w:r>
      <w:r w:rsidR="00060979">
        <w:rPr>
          <w:rFonts w:ascii="Arial" w:hAnsi="Arial" w:cs="Arial"/>
          <w:sz w:val="22"/>
          <w:szCs w:val="22"/>
        </w:rPr>
        <w:t xml:space="preserve"> </w:t>
      </w:r>
      <w:r w:rsidR="005569A3">
        <w:rPr>
          <w:rFonts w:ascii="Arial" w:hAnsi="Arial" w:cs="Arial"/>
          <w:sz w:val="22"/>
          <w:szCs w:val="22"/>
        </w:rPr>
        <w:t>[6]</w:t>
      </w:r>
      <w:r w:rsidR="00161CD5" w:rsidRPr="00161CD5">
        <w:rPr>
          <w:rFonts w:ascii="Arial" w:hAnsi="Arial" w:cs="Arial"/>
          <w:sz w:val="22"/>
          <w:szCs w:val="22"/>
        </w:rPr>
        <w:t xml:space="preserve"> since they are regarded as being obvious to the user. Yet, with filling machines this is different, since the instrument could consider the set value to be reached due to a temporary disturbance increasing the weight indication, and thus might open the flaps of the weighing hopper. This would lead to incorrect fillings. Therefore, the results of </w:t>
      </w:r>
      <w:r w:rsidR="00692B89">
        <w:rPr>
          <w:rFonts w:ascii="Arial" w:hAnsi="Arial" w:cs="Arial"/>
          <w:sz w:val="22"/>
          <w:szCs w:val="22"/>
        </w:rPr>
        <w:t>R 76</w:t>
      </w:r>
      <w:r w:rsidR="00060979">
        <w:rPr>
          <w:rFonts w:ascii="Arial" w:hAnsi="Arial" w:cs="Arial"/>
          <w:sz w:val="22"/>
          <w:szCs w:val="22"/>
        </w:rPr>
        <w:t xml:space="preserve"> </w:t>
      </w:r>
      <w:r w:rsidR="005569A3">
        <w:rPr>
          <w:rFonts w:ascii="Arial" w:hAnsi="Arial" w:cs="Arial"/>
          <w:sz w:val="22"/>
          <w:szCs w:val="22"/>
        </w:rPr>
        <w:t>[6]</w:t>
      </w:r>
      <w:r w:rsidR="00161CD5" w:rsidRPr="00161CD5">
        <w:rPr>
          <w:rFonts w:ascii="Arial" w:hAnsi="Arial" w:cs="Arial"/>
          <w:sz w:val="22"/>
          <w:szCs w:val="22"/>
        </w:rPr>
        <w:t xml:space="preserve"> disturbance tests cannot be generally accepted for conversion to </w:t>
      </w:r>
      <w:r w:rsidR="00692B89">
        <w:rPr>
          <w:rFonts w:ascii="Arial" w:hAnsi="Arial" w:cs="Arial"/>
          <w:sz w:val="22"/>
          <w:szCs w:val="22"/>
        </w:rPr>
        <w:t>R 61</w:t>
      </w:r>
      <w:r w:rsidR="00161CD5" w:rsidRPr="00161CD5">
        <w:rPr>
          <w:rFonts w:ascii="Arial" w:hAnsi="Arial" w:cs="Arial"/>
          <w:sz w:val="22"/>
          <w:szCs w:val="22"/>
        </w:rPr>
        <w:t xml:space="preserve">, unless the transitory faults have been taken into account in the </w:t>
      </w:r>
      <w:r w:rsidR="00692B89">
        <w:rPr>
          <w:rFonts w:ascii="Arial" w:hAnsi="Arial" w:cs="Arial"/>
          <w:sz w:val="22"/>
          <w:szCs w:val="22"/>
        </w:rPr>
        <w:t>R 76</w:t>
      </w:r>
      <w:r w:rsidR="00060979">
        <w:rPr>
          <w:rFonts w:ascii="Arial" w:hAnsi="Arial" w:cs="Arial"/>
          <w:sz w:val="22"/>
          <w:szCs w:val="22"/>
        </w:rPr>
        <w:t xml:space="preserve"> </w:t>
      </w:r>
      <w:r w:rsidR="005569A3">
        <w:rPr>
          <w:rFonts w:ascii="Arial" w:hAnsi="Arial" w:cs="Arial"/>
          <w:sz w:val="22"/>
          <w:szCs w:val="22"/>
        </w:rPr>
        <w:t>[6]</w:t>
      </w:r>
      <w:r w:rsidR="00161CD5" w:rsidRPr="00161CD5">
        <w:rPr>
          <w:rFonts w:ascii="Arial" w:hAnsi="Arial" w:cs="Arial"/>
          <w:sz w:val="22"/>
          <w:szCs w:val="22"/>
        </w:rPr>
        <w:t xml:space="preserve"> report.</w:t>
      </w:r>
    </w:p>
    <w:p w:rsidR="00161CD5" w:rsidRPr="00161CD5" w:rsidRDefault="00A95630" w:rsidP="004B74EF">
      <w:pPr>
        <w:pStyle w:val="NormalTitle"/>
        <w:rPr>
          <w:rFonts w:cs="Arial"/>
          <w:sz w:val="22"/>
          <w:szCs w:val="22"/>
        </w:rPr>
      </w:pPr>
      <w:r>
        <w:rPr>
          <w:rFonts w:cs="Arial"/>
          <w:sz w:val="22"/>
          <w:szCs w:val="22"/>
        </w:rPr>
        <w:t>E.4</w:t>
      </w:r>
      <w:r w:rsidR="00161CD5" w:rsidRPr="00161CD5">
        <w:rPr>
          <w:rFonts w:cs="Arial"/>
          <w:sz w:val="22"/>
          <w:szCs w:val="22"/>
        </w:rPr>
        <w:tab/>
        <w:t>Conversion of relevant test results</w:t>
      </w: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error limits according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are based on the maximum number of scale intervals only, irrespective of the mass value of the scale interval, since they are given as fractions of the scale interval. This is not the case with </w:t>
      </w:r>
      <w:r w:rsidR="00692B89">
        <w:rPr>
          <w:rFonts w:ascii="Arial" w:hAnsi="Arial" w:cs="Arial"/>
          <w:sz w:val="22"/>
          <w:szCs w:val="22"/>
        </w:rPr>
        <w:t>R 61</w:t>
      </w:r>
      <w:r w:rsidRPr="00161CD5">
        <w:rPr>
          <w:rFonts w:ascii="Arial" w:hAnsi="Arial" w:cs="Arial"/>
          <w:sz w:val="22"/>
          <w:szCs w:val="22"/>
        </w:rPr>
        <w:t xml:space="preserve"> which introduces a completely different error regime based on the concrete mass values of the fill. Therefore the minimum microvolt per e / d or a corresponding number of digits have to be assigned to a concrete value of d in gram. The d has to be listed in the type approval certificate since the attainable minimum fill (Minfill) depends on this value. The smaller d is, the smaller the permissible Minfill will be. The value of d is independent of </w:t>
      </w:r>
      <w:r w:rsidRPr="00161CD5">
        <w:rPr>
          <w:rFonts w:ascii="Arial" w:hAnsi="Arial" w:cs="Arial"/>
          <w:sz w:val="22"/>
          <w:szCs w:val="22"/>
        </w:rPr>
        <w:lastRenderedPageBreak/>
        <w:t>the minimum microvolt per d (e) the indicator is specified for, since it is the load cell of which the Max is crucial, provided that its output signal is sufficiently high to fulfill the requirement not to fall below the minimum voltage per d.</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Generally the fill is affected by influences on the span and on zero of the instrument. The latter is especially critical for gravimetric filling machines because zero setting is normally not part of every weighing cycle. Thus any drift of zero directly affects the fill. This effect may be more significant than any effect on the span. This can be well seen from a comparison of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error limits to </w:t>
      </w:r>
      <w:r w:rsidR="00692B89">
        <w:rPr>
          <w:rFonts w:ascii="Arial" w:hAnsi="Arial" w:cs="Arial"/>
          <w:sz w:val="22"/>
          <w:szCs w:val="22"/>
        </w:rPr>
        <w:t>R 61</w:t>
      </w:r>
      <w:r w:rsidRPr="00161CD5">
        <w:rPr>
          <w:rFonts w:ascii="Arial" w:hAnsi="Arial" w:cs="Arial"/>
          <w:sz w:val="22"/>
          <w:szCs w:val="22"/>
        </w:rPr>
        <w:t xml:space="preserve"> error limits. Since the latter ones are (in principle) percentage error limits, the absolute maximum permissible error (mpe) for fills higher than 200 d according to </w:t>
      </w:r>
      <w:r w:rsidR="00692B89">
        <w:rPr>
          <w:rFonts w:ascii="Arial" w:hAnsi="Arial" w:cs="Arial"/>
          <w:sz w:val="22"/>
          <w:szCs w:val="22"/>
        </w:rPr>
        <w:t>R 61</w:t>
      </w:r>
      <w:r w:rsidRPr="00161CD5">
        <w:rPr>
          <w:rFonts w:ascii="Arial" w:hAnsi="Arial" w:cs="Arial"/>
          <w:sz w:val="22"/>
          <w:szCs w:val="22"/>
        </w:rPr>
        <w:t xml:space="preserve"> (setting error 0.25 mpd </w:t>
      </w:r>
      <w:r w:rsidRPr="00161CD5">
        <w:rPr>
          <w:rFonts w:ascii="Arial" w:hAnsi="Arial" w:cs="Arial"/>
          <w:sz w:val="22"/>
          <w:szCs w:val="22"/>
          <w:vertAlign w:val="subscript"/>
        </w:rPr>
        <w:t>in service</w:t>
      </w:r>
      <w:r w:rsidRPr="00161CD5">
        <w:rPr>
          <w:rFonts w:ascii="Arial" w:hAnsi="Arial" w:cs="Arial"/>
          <w:sz w:val="22"/>
          <w:szCs w:val="22"/>
        </w:rPr>
        <w:t xml:space="preserve">) is much higher than the mpe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depending on the fill. The higher the fill related to d, the more uncritical is the </w:t>
      </w:r>
      <w:r w:rsidR="00692B89">
        <w:rPr>
          <w:rFonts w:ascii="Arial" w:hAnsi="Arial" w:cs="Arial"/>
          <w:sz w:val="22"/>
          <w:szCs w:val="22"/>
        </w:rPr>
        <w:t>R 61</w:t>
      </w:r>
      <w:r w:rsidRPr="00161CD5">
        <w:rPr>
          <w:rFonts w:ascii="Arial" w:hAnsi="Arial" w:cs="Arial"/>
          <w:sz w:val="22"/>
          <w:szCs w:val="22"/>
        </w:rPr>
        <w:t xml:space="preserve"> error limit compared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(see </w:t>
      </w:r>
      <w:r w:rsidR="00EB4315">
        <w:rPr>
          <w:rFonts w:ascii="Arial" w:hAnsi="Arial" w:cs="Arial"/>
          <w:sz w:val="22"/>
          <w:szCs w:val="22"/>
        </w:rPr>
        <w:t>Figure 2</w:t>
      </w:r>
      <w:r w:rsidRPr="00161CD5">
        <w:rPr>
          <w:rFonts w:ascii="Arial" w:hAnsi="Arial" w:cs="Arial"/>
          <w:sz w:val="22"/>
          <w:szCs w:val="22"/>
        </w:rPr>
        <w:t>).</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u w:val="single"/>
        </w:rPr>
        <w:t>Remarks</w:t>
      </w:r>
      <w:r w:rsidRPr="00161CD5">
        <w:rPr>
          <w:rFonts w:ascii="Arial" w:hAnsi="Arial" w:cs="Arial"/>
          <w:i/>
          <w:sz w:val="22"/>
          <w:szCs w:val="22"/>
        </w:rPr>
        <w:t>:</w:t>
      </w:r>
    </w:p>
    <w:p w:rsidR="00161CD5" w:rsidRPr="00161CD5" w:rsidRDefault="00161CD5" w:rsidP="004B74EF">
      <w:pPr>
        <w:rPr>
          <w:rFonts w:ascii="Arial" w:hAnsi="Arial" w:cs="Arial"/>
          <w:sz w:val="22"/>
          <w:szCs w:val="22"/>
        </w:rPr>
      </w:pPr>
      <w:r w:rsidRPr="00161CD5">
        <w:rPr>
          <w:rFonts w:ascii="Arial" w:hAnsi="Arial" w:cs="Arial"/>
          <w:sz w:val="22"/>
          <w:szCs w:val="22"/>
        </w:rPr>
        <w:t xml:space="preserve">For all following example calculations the percentage values instead of absolute values given in Table 1 of OIML </w:t>
      </w:r>
      <w:r w:rsidR="00692B89">
        <w:rPr>
          <w:rFonts w:ascii="Arial" w:hAnsi="Arial" w:cs="Arial"/>
          <w:sz w:val="22"/>
          <w:szCs w:val="22"/>
        </w:rPr>
        <w:t>R 61</w:t>
      </w:r>
      <w:r w:rsidRPr="00161CD5">
        <w:rPr>
          <w:rFonts w:ascii="Arial" w:hAnsi="Arial" w:cs="Arial"/>
          <w:sz w:val="22"/>
          <w:szCs w:val="22"/>
        </w:rPr>
        <w:t xml:space="preserve"> have been used. The reason can most easily be explained by giving the following example: The fill shall be e.g. 75 g. The maximum permissible deviation for this fill is 4.5 g. This is the maximum error also for the highest fill in this range (100 g) and would be the smallest relative (or percentage) permissible deviation of all fills between &gt;50 g and ≤100 g. Thus taking this relative value of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is the worst case and will guarantee that for all fills smaller than 100 g within this range the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is not exceeded at any time.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All numbers of paragraphs appearing in the calculations are taken from the </w:t>
      </w:r>
      <w:r w:rsidR="00692B89">
        <w:rPr>
          <w:rFonts w:ascii="Arial" w:hAnsi="Arial" w:cs="Arial"/>
          <w:sz w:val="22"/>
          <w:szCs w:val="22"/>
        </w:rPr>
        <w:t>R 61</w:t>
      </w:r>
      <w:r w:rsidRPr="00161CD5">
        <w:rPr>
          <w:rFonts w:ascii="Arial" w:hAnsi="Arial" w:cs="Arial"/>
          <w:sz w:val="22"/>
          <w:szCs w:val="22"/>
        </w:rPr>
        <w:t>/</w:t>
      </w:r>
      <w:commentRangeStart w:id="9"/>
      <w:r w:rsidR="00CE49ED">
        <w:rPr>
          <w:rFonts w:ascii="Arial" w:hAnsi="Arial" w:cs="Arial"/>
          <w:sz w:val="22"/>
          <w:szCs w:val="22"/>
        </w:rPr>
        <w:t>xxx</w:t>
      </w:r>
      <w:commentRangeEnd w:id="9"/>
      <w:r w:rsidR="00CE49ED">
        <w:rPr>
          <w:rStyle w:val="CommentReference"/>
          <w:rFonts w:eastAsia="Calibri"/>
          <w:spacing w:val="1"/>
          <w:lang w:eastAsia="en-US"/>
        </w:rPr>
        <w:commentReference w:id="9"/>
      </w:r>
      <w:r w:rsidRPr="00161CD5">
        <w:rPr>
          <w:rFonts w:ascii="Arial" w:hAnsi="Arial" w:cs="Arial"/>
          <w:sz w:val="22"/>
          <w:szCs w:val="22"/>
        </w:rPr>
        <w:t xml:space="preserve"> unless otherwise marked.</w:t>
      </w:r>
    </w:p>
    <w:p w:rsidR="00161CD5" w:rsidRPr="00161CD5" w:rsidRDefault="00A95630" w:rsidP="004B74EF">
      <w:pPr>
        <w:pStyle w:val="NormalTitle"/>
        <w:rPr>
          <w:rFonts w:cs="Arial"/>
          <w:sz w:val="22"/>
          <w:szCs w:val="22"/>
        </w:rPr>
      </w:pPr>
      <w:r>
        <w:rPr>
          <w:rFonts w:cs="Arial"/>
          <w:sz w:val="22"/>
          <w:szCs w:val="22"/>
        </w:rPr>
        <w:t>E.4</w:t>
      </w:r>
      <w:r w:rsidR="00161CD5" w:rsidRPr="00161CD5">
        <w:rPr>
          <w:rFonts w:cs="Arial"/>
          <w:sz w:val="22"/>
          <w:szCs w:val="22"/>
        </w:rPr>
        <w:t>.1.</w:t>
      </w:r>
      <w:r w:rsidR="00161CD5" w:rsidRPr="00161CD5">
        <w:rPr>
          <w:rFonts w:cs="Arial"/>
          <w:sz w:val="22"/>
          <w:szCs w:val="22"/>
        </w:rPr>
        <w:tab/>
        <w:t xml:space="preserve"> Change of span</w:t>
      </w: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error limits of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(weighing performance) compared to error limits of </w:t>
      </w:r>
      <w:r w:rsidR="00692B89">
        <w:rPr>
          <w:rFonts w:ascii="Arial" w:hAnsi="Arial" w:cs="Arial"/>
          <w:sz w:val="22"/>
          <w:szCs w:val="22"/>
        </w:rPr>
        <w:t>R 61</w:t>
      </w:r>
      <w:r w:rsidRPr="00161CD5">
        <w:rPr>
          <w:rFonts w:ascii="Arial" w:hAnsi="Arial" w:cs="Arial"/>
          <w:sz w:val="22"/>
          <w:szCs w:val="22"/>
        </w:rPr>
        <w:t xml:space="preserve"> for influence factor test:</w:t>
      </w:r>
    </w:p>
    <w:p w:rsidR="00161CD5" w:rsidRPr="00161CD5" w:rsidRDefault="00161CD5" w:rsidP="004B74EF">
      <w:pPr>
        <w:rPr>
          <w:rFonts w:ascii="Arial" w:hAnsi="Arial" w:cs="Arial"/>
          <w:sz w:val="22"/>
          <w:szCs w:val="22"/>
        </w:rPr>
      </w:pPr>
    </w:p>
    <w:p w:rsidR="00161CD5" w:rsidRPr="00161CD5" w:rsidRDefault="00692B89" w:rsidP="004B74EF">
      <w:pPr>
        <w:rPr>
          <w:rFonts w:ascii="Arial" w:hAnsi="Arial" w:cs="Arial"/>
          <w:sz w:val="22"/>
          <w:szCs w:val="22"/>
        </w:rPr>
      </w:pPr>
      <w:r>
        <w:rPr>
          <w:rFonts w:ascii="Arial" w:hAnsi="Arial" w:cs="Arial"/>
          <w:sz w:val="22"/>
          <w:szCs w:val="22"/>
        </w:rPr>
        <w:t>R 61</w:t>
      </w:r>
      <w:r w:rsidR="00161CD5" w:rsidRPr="00161CD5">
        <w:rPr>
          <w:rFonts w:ascii="Arial" w:hAnsi="Arial" w:cs="Arial"/>
          <w:sz w:val="22"/>
          <w:szCs w:val="22"/>
        </w:rPr>
        <w:t xml:space="preserve">, </w:t>
      </w:r>
      <w:r w:rsidR="00CE49ED">
        <w:rPr>
          <w:rFonts w:ascii="Arial" w:hAnsi="Arial" w:cs="Arial"/>
          <w:sz w:val="22"/>
          <w:szCs w:val="22"/>
        </w:rPr>
        <w:t>4.3.2</w:t>
      </w:r>
      <w:r w:rsidR="00161CD5" w:rsidRPr="00161CD5">
        <w:rPr>
          <w:rFonts w:ascii="Arial" w:hAnsi="Arial" w:cs="Arial"/>
          <w:sz w:val="22"/>
          <w:szCs w:val="22"/>
        </w:rPr>
        <w:t xml:space="preserve"> says: mpd </w:t>
      </w:r>
      <w:r w:rsidR="00161CD5" w:rsidRPr="00161CD5">
        <w:rPr>
          <w:rFonts w:ascii="Arial" w:hAnsi="Arial" w:cs="Arial"/>
          <w:sz w:val="22"/>
          <w:szCs w:val="22"/>
          <w:vertAlign w:val="subscript"/>
        </w:rPr>
        <w:t>influence factors</w:t>
      </w:r>
      <w:r w:rsidR="00161CD5" w:rsidRPr="00161CD5">
        <w:rPr>
          <w:rFonts w:ascii="Arial" w:hAnsi="Arial" w:cs="Arial"/>
          <w:sz w:val="22"/>
          <w:szCs w:val="22"/>
        </w:rPr>
        <w:t xml:space="preserve"> = 0.25 mpd </w:t>
      </w:r>
      <w:r w:rsidR="00161CD5" w:rsidRPr="00161CD5">
        <w:rPr>
          <w:rFonts w:ascii="Arial" w:hAnsi="Arial" w:cs="Arial"/>
          <w:sz w:val="22"/>
          <w:szCs w:val="22"/>
          <w:vertAlign w:val="subscript"/>
        </w:rPr>
        <w:t>in service</w:t>
      </w:r>
    </w:p>
    <w:p w:rsidR="00161CD5" w:rsidRPr="00161CD5" w:rsidRDefault="00161CD5" w:rsidP="004B74EF">
      <w:pPr>
        <w:rPr>
          <w:rFonts w:ascii="Arial" w:hAnsi="Arial" w:cs="Arial"/>
          <w:sz w:val="22"/>
          <w:szCs w:val="22"/>
        </w:rPr>
      </w:pPr>
      <w:r w:rsidRPr="00161CD5">
        <w:rPr>
          <w:rFonts w:ascii="Arial" w:hAnsi="Arial" w:cs="Arial"/>
          <w:sz w:val="22"/>
          <w:szCs w:val="22"/>
        </w:rPr>
        <w:t>Testing an indicator (module) p</w:t>
      </w:r>
      <w:r w:rsidRPr="00161CD5">
        <w:rPr>
          <w:rFonts w:ascii="Arial" w:hAnsi="Arial" w:cs="Arial"/>
          <w:sz w:val="22"/>
          <w:szCs w:val="22"/>
          <w:vertAlign w:val="subscript"/>
        </w:rPr>
        <w:t>i</w:t>
      </w:r>
      <w:r w:rsidRPr="00161CD5">
        <w:rPr>
          <w:rFonts w:ascii="Arial" w:hAnsi="Arial" w:cs="Arial"/>
          <w:sz w:val="22"/>
          <w:szCs w:val="22"/>
        </w:rPr>
        <w:t xml:space="preserve"> has to be considered: e.g. p</w:t>
      </w:r>
      <w:r w:rsidRPr="00161CD5">
        <w:rPr>
          <w:rFonts w:ascii="Arial" w:hAnsi="Arial" w:cs="Arial"/>
          <w:sz w:val="22"/>
          <w:szCs w:val="22"/>
          <w:vertAlign w:val="subscript"/>
        </w:rPr>
        <w:t>i</w:t>
      </w:r>
      <w:r w:rsidRPr="00161CD5">
        <w:rPr>
          <w:rFonts w:ascii="Arial" w:hAnsi="Arial" w:cs="Arial"/>
          <w:sz w:val="22"/>
          <w:szCs w:val="22"/>
        </w:rPr>
        <w:t xml:space="preserve"> = 0.5</w:t>
      </w:r>
    </w:p>
    <w:p w:rsidR="00161CD5" w:rsidRPr="00161CD5" w:rsidRDefault="00161CD5" w:rsidP="004B74EF">
      <w:pPr>
        <w:rPr>
          <w:rFonts w:ascii="Arial" w:hAnsi="Arial" w:cs="Arial"/>
          <w:sz w:val="22"/>
          <w:szCs w:val="22"/>
        </w:rPr>
      </w:pPr>
      <w:r w:rsidRPr="00161CD5">
        <w:rPr>
          <w:rFonts w:ascii="Arial" w:hAnsi="Arial" w:cs="Arial"/>
          <w:sz w:val="22"/>
          <w:szCs w:val="22"/>
        </w:rPr>
        <w:t>Furthermore the reference accuracy class Ref(x) has to be considered.</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diagram (all values in gram) below shows the following example: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Based on d = 1 g and p</w:t>
      </w:r>
      <w:r w:rsidRPr="00161CD5">
        <w:rPr>
          <w:rFonts w:ascii="Arial" w:hAnsi="Arial" w:cs="Arial"/>
          <w:sz w:val="22"/>
          <w:szCs w:val="22"/>
          <w:vertAlign w:val="subscript"/>
        </w:rPr>
        <w:t>i</w:t>
      </w:r>
      <w:r w:rsidRPr="00161CD5">
        <w:rPr>
          <w:rFonts w:ascii="Arial" w:hAnsi="Arial" w:cs="Arial"/>
          <w:sz w:val="22"/>
          <w:szCs w:val="22"/>
        </w:rPr>
        <w:t xml:space="preserve"> = 0.5 and </w:t>
      </w:r>
      <w:proofErr w:type="gramStart"/>
      <w:r w:rsidRPr="00161CD5">
        <w:rPr>
          <w:rFonts w:ascii="Arial" w:hAnsi="Arial" w:cs="Arial"/>
          <w:sz w:val="22"/>
          <w:szCs w:val="22"/>
        </w:rPr>
        <w:t>Ref(</w:t>
      </w:r>
      <w:proofErr w:type="gramEnd"/>
      <w:r w:rsidRPr="00161CD5">
        <w:rPr>
          <w:rFonts w:ascii="Arial" w:hAnsi="Arial" w:cs="Arial"/>
          <w:sz w:val="22"/>
          <w:szCs w:val="22"/>
        </w:rPr>
        <w:t xml:space="preserve">1) error limits according to </w:t>
      </w:r>
      <w:r w:rsidR="00692B89">
        <w:rPr>
          <w:rFonts w:ascii="Arial" w:hAnsi="Arial" w:cs="Arial"/>
          <w:sz w:val="22"/>
          <w:szCs w:val="22"/>
        </w:rPr>
        <w:t>R 61</w:t>
      </w:r>
      <w:r w:rsidRPr="00161CD5">
        <w:rPr>
          <w:rFonts w:ascii="Arial" w:hAnsi="Arial" w:cs="Arial"/>
          <w:sz w:val="22"/>
          <w:szCs w:val="22"/>
        </w:rPr>
        <w:t xml:space="preserve"> (continuous line) and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(dashed line):</w:t>
      </w:r>
    </w:p>
    <w:p w:rsidR="00161CD5" w:rsidRPr="00161CD5" w:rsidRDefault="00161CD5" w:rsidP="004B74EF">
      <w:pPr>
        <w:rPr>
          <w:rFonts w:ascii="Arial" w:hAnsi="Arial" w:cs="Arial"/>
          <w:sz w:val="22"/>
          <w:szCs w:val="22"/>
        </w:rPr>
      </w:pPr>
    </w:p>
    <w:p w:rsidR="00161CD5" w:rsidRPr="00161CD5" w:rsidRDefault="00EB4315" w:rsidP="004B74EF">
      <w:pPr>
        <w:rPr>
          <w:rFonts w:ascii="Arial" w:hAnsi="Arial" w:cs="Arial"/>
          <w:sz w:val="22"/>
          <w:szCs w:val="22"/>
        </w:rPr>
      </w:pPr>
      <w:r>
        <w:rPr>
          <w:rFonts w:ascii="Arial" w:hAnsi="Arial" w:cs="Arial"/>
          <w:sz w:val="22"/>
          <w:szCs w:val="22"/>
        </w:rPr>
        <w:t>Figure 2</w:t>
      </w:r>
      <w:r w:rsidR="00161CD5" w:rsidRPr="00161CD5">
        <w:rPr>
          <w:rFonts w:ascii="Arial" w:hAnsi="Arial" w:cs="Arial"/>
          <w:sz w:val="22"/>
          <w:szCs w:val="22"/>
        </w:rPr>
        <w:t xml:space="preserve">: </w:t>
      </w:r>
      <w:r w:rsidR="00692B89">
        <w:rPr>
          <w:rFonts w:ascii="Arial" w:hAnsi="Arial" w:cs="Arial"/>
          <w:sz w:val="22"/>
          <w:szCs w:val="22"/>
        </w:rPr>
        <w:t>R 61</w:t>
      </w:r>
      <w:r w:rsidR="00161CD5" w:rsidRPr="00161CD5">
        <w:rPr>
          <w:rFonts w:ascii="Arial" w:hAnsi="Arial" w:cs="Arial"/>
          <w:sz w:val="22"/>
          <w:szCs w:val="22"/>
        </w:rPr>
        <w:t xml:space="preserve"> error limits (continuous line) in comparison to </w:t>
      </w:r>
      <w:r w:rsidR="00060979">
        <w:rPr>
          <w:rFonts w:ascii="Arial" w:hAnsi="Arial" w:cs="Arial"/>
          <w:sz w:val="22"/>
          <w:szCs w:val="22"/>
        </w:rPr>
        <w:t xml:space="preserve">R 76 </w:t>
      </w:r>
      <w:r w:rsidR="005569A3">
        <w:rPr>
          <w:rFonts w:ascii="Arial" w:hAnsi="Arial" w:cs="Arial"/>
          <w:sz w:val="22"/>
          <w:szCs w:val="22"/>
        </w:rPr>
        <w:t>[6]</w:t>
      </w:r>
      <w:r w:rsidR="00161CD5" w:rsidRPr="00161CD5">
        <w:rPr>
          <w:rFonts w:ascii="Arial" w:hAnsi="Arial" w:cs="Arial"/>
          <w:sz w:val="22"/>
          <w:szCs w:val="22"/>
        </w:rPr>
        <w:t xml:space="preserve"> error limits (dashed line)</w:t>
      </w:r>
    </w:p>
    <w:p w:rsidR="00161CD5" w:rsidRPr="00161CD5" w:rsidRDefault="00161CD5" w:rsidP="004B74EF">
      <w:pPr>
        <w:rPr>
          <w:rFonts w:ascii="Arial" w:hAnsi="Arial" w:cs="Arial"/>
          <w:sz w:val="22"/>
          <w:szCs w:val="22"/>
        </w:rPr>
      </w:pPr>
    </w:p>
    <w:p w:rsidR="00161CD5" w:rsidRPr="00161CD5" w:rsidRDefault="004B74EF" w:rsidP="004B74EF">
      <w:pPr>
        <w:rPr>
          <w:rFonts w:ascii="Arial" w:hAnsi="Arial" w:cs="Arial"/>
          <w:sz w:val="22"/>
          <w:szCs w:val="22"/>
        </w:rPr>
      </w:pPr>
      <w:r>
        <w:rPr>
          <w:rFonts w:ascii="Arial" w:hAnsi="Arial" w:cs="Arial"/>
          <w:noProof/>
          <w:sz w:val="22"/>
          <w:szCs w:val="22"/>
        </w:rPr>
        <w:lastRenderedPageBreak/>
        <w:drawing>
          <wp:inline distT="0" distB="0" distL="0" distR="0">
            <wp:extent cx="4251325" cy="2600960"/>
            <wp:effectExtent l="0" t="0" r="0" b="8890"/>
            <wp:docPr id="4" name="Picture 2"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51325" cy="2600960"/>
                    </a:xfrm>
                    <a:prstGeom prst="rect">
                      <a:avLst/>
                    </a:prstGeom>
                    <a:noFill/>
                    <a:ln>
                      <a:noFill/>
                    </a:ln>
                  </pic:spPr>
                </pic:pic>
              </a:graphicData>
            </a:graphic>
          </wp:inline>
        </w:drawing>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Example fill: 2000 g</w:t>
      </w:r>
    </w:p>
    <w:p w:rsidR="00327D47" w:rsidRDefault="00327D47"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Error limit according to </w:t>
      </w:r>
      <w:r w:rsidR="00692B89">
        <w:rPr>
          <w:rFonts w:ascii="Arial" w:hAnsi="Arial" w:cs="Arial"/>
          <w:sz w:val="22"/>
          <w:szCs w:val="22"/>
        </w:rPr>
        <w:t>R 61</w:t>
      </w:r>
      <w:r w:rsidRPr="00161CD5">
        <w:rPr>
          <w:rFonts w:ascii="Arial" w:hAnsi="Arial" w:cs="Arial"/>
          <w:sz w:val="22"/>
          <w:szCs w:val="22"/>
        </w:rPr>
        <w:t>:</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mpd</w:t>
      </w:r>
      <w:proofErr w:type="gramEnd"/>
      <w:r w:rsidRPr="00161CD5">
        <w:rPr>
          <w:rFonts w:ascii="Arial" w:hAnsi="Arial" w:cs="Arial"/>
          <w:sz w:val="22"/>
          <w:szCs w:val="22"/>
        </w:rPr>
        <w:t xml:space="preserve"> = Fill </w:t>
      </w:r>
      <w:r>
        <w:rPr>
          <w:rFonts w:ascii="Arial" w:hAnsi="Arial" w:cs="Arial"/>
          <w:sz w:val="22"/>
          <w:szCs w:val="22"/>
        </w:rPr>
        <w:t>x</w:t>
      </w:r>
      <w:r w:rsidRPr="00161CD5">
        <w:rPr>
          <w:rFonts w:ascii="Arial" w:hAnsi="Arial" w:cs="Arial"/>
          <w:sz w:val="22"/>
          <w:szCs w:val="22"/>
        </w:rPr>
        <w:t xml:space="preserve"> mpd </w:t>
      </w:r>
      <w:r w:rsidRPr="00161CD5">
        <w:rPr>
          <w:rFonts w:ascii="Arial" w:hAnsi="Arial" w:cs="Arial"/>
          <w:sz w:val="22"/>
          <w:szCs w:val="22"/>
          <w:vertAlign w:val="subscript"/>
        </w:rPr>
        <w:t>in-service</w:t>
      </w:r>
      <w:r w:rsidRPr="00161CD5">
        <w:rPr>
          <w:rFonts w:ascii="Arial" w:hAnsi="Arial" w:cs="Arial"/>
          <w:sz w:val="22"/>
          <w:szCs w:val="22"/>
        </w:rPr>
        <w:t xml:space="preserve"> </w:t>
      </w:r>
      <w:r>
        <w:rPr>
          <w:rFonts w:ascii="Arial" w:hAnsi="Arial" w:cs="Arial"/>
          <w:sz w:val="22"/>
          <w:szCs w:val="22"/>
        </w:rPr>
        <w:t>x</w:t>
      </w:r>
      <w:r w:rsidRPr="00161CD5">
        <w:rPr>
          <w:rFonts w:ascii="Arial" w:hAnsi="Arial" w:cs="Arial"/>
          <w:sz w:val="22"/>
          <w:szCs w:val="22"/>
        </w:rPr>
        <w:t xml:space="preserve"> 0.25 (</w:t>
      </w:r>
      <w:r w:rsidR="00327D47">
        <w:rPr>
          <w:rFonts w:ascii="Arial" w:hAnsi="Arial" w:cs="Arial"/>
          <w:sz w:val="22"/>
          <w:szCs w:val="22"/>
        </w:rPr>
        <w:t>clause 4.3.2</w:t>
      </w:r>
      <w:r w:rsidRPr="00161CD5">
        <w:rPr>
          <w:rFonts w:ascii="Arial" w:hAnsi="Arial" w:cs="Arial"/>
          <w:sz w:val="22"/>
          <w:szCs w:val="22"/>
        </w:rPr>
        <w:t xml:space="preserve"> of </w:t>
      </w:r>
      <w:r w:rsidR="00692B89">
        <w:rPr>
          <w:rFonts w:ascii="Arial" w:hAnsi="Arial" w:cs="Arial"/>
          <w:sz w:val="22"/>
          <w:szCs w:val="22"/>
        </w:rPr>
        <w:t>R 61</w:t>
      </w:r>
      <w:r w:rsidRPr="00161CD5">
        <w:rPr>
          <w:rFonts w:ascii="Arial" w:hAnsi="Arial" w:cs="Arial"/>
          <w:sz w:val="22"/>
          <w:szCs w:val="22"/>
        </w:rPr>
        <w:t xml:space="preserve">) </w:t>
      </w:r>
      <w:r>
        <w:rPr>
          <w:rFonts w:ascii="Arial" w:hAnsi="Arial" w:cs="Arial"/>
          <w:sz w:val="22"/>
          <w:szCs w:val="22"/>
        </w:rPr>
        <w:t>x</w:t>
      </w:r>
      <w:r w:rsidRPr="00161CD5">
        <w:rPr>
          <w:rFonts w:ascii="Arial" w:hAnsi="Arial" w:cs="Arial"/>
          <w:sz w:val="22"/>
          <w:szCs w:val="22"/>
        </w:rPr>
        <w:t xml:space="preserve"> Ref(x) </w:t>
      </w:r>
      <w:r>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mpd</w:t>
      </w:r>
      <w:proofErr w:type="gramEnd"/>
      <w:r w:rsidRPr="00161CD5">
        <w:rPr>
          <w:rFonts w:ascii="Arial" w:hAnsi="Arial" w:cs="Arial"/>
          <w:sz w:val="22"/>
          <w:szCs w:val="22"/>
        </w:rPr>
        <w:t xml:space="preserve"> = 2000 g </w:t>
      </w:r>
      <w:r>
        <w:rPr>
          <w:rFonts w:ascii="Arial" w:hAnsi="Arial" w:cs="Arial"/>
          <w:sz w:val="22"/>
          <w:szCs w:val="22"/>
        </w:rPr>
        <w:t>x</w:t>
      </w:r>
      <w:r w:rsidRPr="00161CD5">
        <w:rPr>
          <w:rFonts w:ascii="Arial" w:hAnsi="Arial" w:cs="Arial"/>
          <w:sz w:val="22"/>
          <w:szCs w:val="22"/>
        </w:rPr>
        <w:t xml:space="preserve"> 1.5 % </w:t>
      </w:r>
      <w:r>
        <w:rPr>
          <w:rFonts w:ascii="Arial" w:hAnsi="Arial" w:cs="Arial"/>
          <w:sz w:val="22"/>
          <w:szCs w:val="22"/>
        </w:rPr>
        <w:t>x</w:t>
      </w:r>
      <w:r w:rsidRPr="00161CD5">
        <w:rPr>
          <w:rFonts w:ascii="Arial" w:hAnsi="Arial" w:cs="Arial"/>
          <w:sz w:val="22"/>
          <w:szCs w:val="22"/>
        </w:rPr>
        <w:t xml:space="preserve"> 0.25 </w:t>
      </w:r>
      <w:r>
        <w:rPr>
          <w:rFonts w:ascii="Arial" w:hAnsi="Arial" w:cs="Arial"/>
          <w:sz w:val="22"/>
          <w:szCs w:val="22"/>
        </w:rPr>
        <w:t>x</w:t>
      </w:r>
      <w:r w:rsidRPr="00161CD5">
        <w:rPr>
          <w:rFonts w:ascii="Arial" w:hAnsi="Arial" w:cs="Arial"/>
          <w:sz w:val="22"/>
          <w:szCs w:val="22"/>
        </w:rPr>
        <w:t xml:space="preserve"> 1 </w:t>
      </w:r>
      <w:r>
        <w:rPr>
          <w:rFonts w:ascii="Arial" w:hAnsi="Arial" w:cs="Arial"/>
          <w:sz w:val="22"/>
          <w:szCs w:val="22"/>
        </w:rPr>
        <w:t>x</w:t>
      </w:r>
      <w:r w:rsidRPr="00161CD5">
        <w:rPr>
          <w:rFonts w:ascii="Arial" w:hAnsi="Arial" w:cs="Arial"/>
          <w:sz w:val="22"/>
          <w:szCs w:val="22"/>
        </w:rPr>
        <w:t xml:space="preserve"> 0.5</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mpd</w:t>
      </w:r>
      <w:proofErr w:type="gramEnd"/>
      <w:r w:rsidRPr="00161CD5">
        <w:rPr>
          <w:rFonts w:ascii="Arial" w:hAnsi="Arial" w:cs="Arial"/>
          <w:sz w:val="22"/>
          <w:szCs w:val="22"/>
        </w:rPr>
        <w:t xml:space="preserve"> = 3.75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Error limit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at a load corresponding to 2000 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mpe</w:t>
      </w:r>
      <w:proofErr w:type="gramEnd"/>
      <w:r w:rsidRPr="00161CD5">
        <w:rPr>
          <w:rFonts w:ascii="Arial" w:hAnsi="Arial" w:cs="Arial"/>
          <w:sz w:val="22"/>
          <w:szCs w:val="22"/>
        </w:rPr>
        <w:t xml:space="preserve"> = 1 e </w:t>
      </w:r>
      <w:r>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 1 e </w:t>
      </w:r>
      <w:r>
        <w:rPr>
          <w:rFonts w:ascii="Arial" w:hAnsi="Arial" w:cs="Arial"/>
          <w:sz w:val="22"/>
          <w:szCs w:val="22"/>
        </w:rPr>
        <w:t>x</w:t>
      </w:r>
      <w:r w:rsidRPr="00161CD5">
        <w:rPr>
          <w:rFonts w:ascii="Arial" w:hAnsi="Arial" w:cs="Arial"/>
          <w:sz w:val="22"/>
          <w:szCs w:val="22"/>
        </w:rPr>
        <w:t xml:space="preserve"> 0.5 = 0.5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From the graph one can perceive that the higher the fill, the higher is the difference between the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error limits and the </w:t>
      </w:r>
      <w:r w:rsidR="00692B89">
        <w:rPr>
          <w:rFonts w:ascii="Arial" w:hAnsi="Arial" w:cs="Arial"/>
          <w:sz w:val="22"/>
          <w:szCs w:val="22"/>
        </w:rPr>
        <w:t>R 61</w:t>
      </w:r>
      <w:r w:rsidRPr="00161CD5">
        <w:rPr>
          <w:rFonts w:ascii="Arial" w:hAnsi="Arial" w:cs="Arial"/>
          <w:sz w:val="22"/>
          <w:szCs w:val="22"/>
        </w:rPr>
        <w:t xml:space="preserve"> error limits. Therefore, it is sufficient to consider only small loads or, to be more precise, the minimum fill (Minfill). For automatic gravimetric filling machines the error at zero is more critical with regard to Minfill and thus first Minfill should be calculated on basis of the following ideas before checking whether e.g. span drift due to temperature has an effect.</w:t>
      </w:r>
    </w:p>
    <w:p w:rsidR="00161CD5" w:rsidRPr="00161CD5" w:rsidRDefault="00A95630" w:rsidP="004B74EF">
      <w:pPr>
        <w:pStyle w:val="NormalTitle"/>
        <w:rPr>
          <w:rFonts w:cs="Arial"/>
          <w:sz w:val="22"/>
          <w:szCs w:val="22"/>
        </w:rPr>
      </w:pPr>
      <w:r>
        <w:rPr>
          <w:rFonts w:cs="Arial"/>
          <w:sz w:val="22"/>
          <w:szCs w:val="22"/>
        </w:rPr>
        <w:t>E.4</w:t>
      </w:r>
      <w:r w:rsidR="00161CD5" w:rsidRPr="00161CD5">
        <w:rPr>
          <w:rFonts w:cs="Arial"/>
          <w:sz w:val="22"/>
          <w:szCs w:val="22"/>
        </w:rPr>
        <w:t>.2.</w:t>
      </w:r>
      <w:r w:rsidR="00161CD5" w:rsidRPr="00161CD5">
        <w:rPr>
          <w:rFonts w:cs="Arial"/>
          <w:sz w:val="22"/>
          <w:szCs w:val="22"/>
        </w:rPr>
        <w:tab/>
      </w:r>
      <w:proofErr w:type="gramStart"/>
      <w:r w:rsidR="00161CD5" w:rsidRPr="00161CD5">
        <w:rPr>
          <w:rFonts w:cs="Arial"/>
          <w:sz w:val="22"/>
          <w:szCs w:val="22"/>
        </w:rPr>
        <w:t>The</w:t>
      </w:r>
      <w:proofErr w:type="gramEnd"/>
      <w:r w:rsidR="00161CD5" w:rsidRPr="00161CD5">
        <w:rPr>
          <w:rFonts w:cs="Arial"/>
          <w:sz w:val="22"/>
          <w:szCs w:val="22"/>
        </w:rPr>
        <w:t xml:space="preserve"> change of zero.</w:t>
      </w:r>
    </w:p>
    <w:p w:rsidR="00161CD5" w:rsidRPr="00161CD5" w:rsidRDefault="00161CD5" w:rsidP="004B74EF">
      <w:pPr>
        <w:rPr>
          <w:rFonts w:ascii="Arial" w:hAnsi="Arial" w:cs="Arial"/>
          <w:sz w:val="22"/>
          <w:szCs w:val="22"/>
        </w:rPr>
      </w:pPr>
      <w:r w:rsidRPr="00161CD5">
        <w:rPr>
          <w:rFonts w:ascii="Arial" w:hAnsi="Arial" w:cs="Arial"/>
          <w:sz w:val="22"/>
          <w:szCs w:val="22"/>
        </w:rPr>
        <w:t>The change of zero is important to consider for every instrument that is not automatically set to zero before each weighing as the zero error is directly added to the weighing result.</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Effects preventing the zero from being accurate: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A)</w:t>
      </w:r>
      <w:r w:rsidRPr="00161CD5">
        <w:rPr>
          <w:rFonts w:ascii="Arial" w:hAnsi="Arial" w:cs="Arial"/>
          <w:i/>
          <w:sz w:val="22"/>
          <w:szCs w:val="22"/>
        </w:rPr>
        <w:tab/>
        <w:t>Insufficient accuracy of zero / tare setting</w:t>
      </w:r>
    </w:p>
    <w:p w:rsidR="00161CD5" w:rsidRPr="00161CD5" w:rsidRDefault="00161CD5" w:rsidP="004B74EF">
      <w:pPr>
        <w:rPr>
          <w:rFonts w:ascii="Arial" w:hAnsi="Arial" w:cs="Arial"/>
          <w:sz w:val="22"/>
          <w:szCs w:val="22"/>
        </w:rPr>
      </w:pPr>
    </w:p>
    <w:p w:rsidR="00161CD5" w:rsidRPr="00161CD5" w:rsidRDefault="00161CD5" w:rsidP="00EE07C1">
      <w:pPr>
        <w:tabs>
          <w:tab w:val="left" w:pos="993"/>
        </w:tabs>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CE49ED">
        <w:rPr>
          <w:rFonts w:ascii="Arial" w:hAnsi="Arial" w:cs="Arial"/>
          <w:sz w:val="22"/>
          <w:szCs w:val="22"/>
        </w:rPr>
        <w:t>5</w:t>
      </w:r>
      <w:r w:rsidRPr="00161CD5">
        <w:rPr>
          <w:rFonts w:ascii="Arial" w:hAnsi="Arial" w:cs="Arial"/>
          <w:sz w:val="22"/>
          <w:szCs w:val="22"/>
        </w:rPr>
        <w:t>.8:</w:t>
      </w:r>
      <w:r w:rsidRPr="00161CD5">
        <w:rPr>
          <w:rFonts w:ascii="Arial" w:hAnsi="Arial" w:cs="Arial"/>
          <w:sz w:val="22"/>
          <w:szCs w:val="22"/>
        </w:rPr>
        <w:tab/>
        <w:t xml:space="preserve">mpd(zero)  </w:t>
      </w:r>
      <w:r w:rsidRPr="00161CD5">
        <w:rPr>
          <w:rFonts w:ascii="Arial" w:hAnsi="Arial" w:cs="Arial"/>
          <w:sz w:val="22"/>
          <w:szCs w:val="22"/>
        </w:rPr>
        <w:sym w:font="Symbol" w:char="F0A3"/>
      </w:r>
      <w:r w:rsidRPr="00161CD5">
        <w:rPr>
          <w:rFonts w:ascii="Arial" w:hAnsi="Arial" w:cs="Arial"/>
          <w:sz w:val="22"/>
          <w:szCs w:val="22"/>
        </w:rPr>
        <w:t xml:space="preserve"> 0.25 </w:t>
      </w:r>
      <w:r w:rsidR="00632DC0">
        <w:rPr>
          <w:rFonts w:ascii="Arial" w:hAnsi="Arial" w:cs="Arial"/>
          <w:sz w:val="22"/>
          <w:szCs w:val="22"/>
        </w:rPr>
        <w:t>x</w:t>
      </w:r>
      <w:r w:rsidRPr="00161CD5">
        <w:rPr>
          <w:rFonts w:ascii="Arial" w:hAnsi="Arial" w:cs="Arial"/>
          <w:sz w:val="22"/>
          <w:szCs w:val="22"/>
        </w:rPr>
        <w:t xml:space="preserve"> mpd(X)</w:t>
      </w:r>
      <w:r w:rsidRPr="00161CD5">
        <w:rPr>
          <w:rFonts w:ascii="Arial" w:hAnsi="Arial" w:cs="Arial"/>
          <w:sz w:val="22"/>
          <w:szCs w:val="22"/>
          <w:vertAlign w:val="subscript"/>
        </w:rPr>
        <w:t>in service</w:t>
      </w:r>
      <w:r w:rsidRPr="00161CD5">
        <w:rPr>
          <w:rFonts w:ascii="Arial" w:hAnsi="Arial" w:cs="Arial"/>
          <w:sz w:val="22"/>
          <w:szCs w:val="22"/>
        </w:rPr>
        <w:t xml:space="preserve"> </w:t>
      </w:r>
      <w:r w:rsidR="00632DC0">
        <w:rPr>
          <w:rFonts w:ascii="Arial" w:hAnsi="Arial" w:cs="Arial"/>
          <w:sz w:val="22"/>
          <w:szCs w:val="22"/>
        </w:rPr>
        <w:t>x</w:t>
      </w:r>
      <w:r w:rsidRPr="00161CD5">
        <w:rPr>
          <w:rFonts w:ascii="Arial" w:hAnsi="Arial" w:cs="Arial"/>
          <w:sz w:val="22"/>
          <w:szCs w:val="22"/>
        </w:rPr>
        <w:t xml:space="preserve"> Min(fill)</w:t>
      </w:r>
      <w:r w:rsidRPr="00161CD5">
        <w:rPr>
          <w:rFonts w:ascii="Arial" w:hAnsi="Arial" w:cs="Arial"/>
          <w:sz w:val="22"/>
          <w:szCs w:val="22"/>
        </w:rPr>
        <w:tab/>
      </w:r>
      <w:r w:rsidRPr="00161CD5">
        <w:rPr>
          <w:rFonts w:ascii="Arial" w:hAnsi="Arial" w:cs="Arial"/>
          <w:sz w:val="22"/>
          <w:szCs w:val="22"/>
        </w:rPr>
        <w:tab/>
        <w:t>(</w:t>
      </w:r>
      <w:r w:rsidR="00CE49ED">
        <w:rPr>
          <w:rFonts w:ascii="Arial" w:hAnsi="Arial" w:cs="Arial"/>
          <w:sz w:val="22"/>
          <w:szCs w:val="22"/>
        </w:rPr>
        <w:t>5</w:t>
      </w:r>
      <w:r w:rsidRPr="00161CD5">
        <w:rPr>
          <w:rFonts w:ascii="Arial" w:hAnsi="Arial" w:cs="Arial"/>
          <w:sz w:val="22"/>
          <w:szCs w:val="22"/>
        </w:rPr>
        <w:t>.8.2)</w:t>
      </w:r>
    </w:p>
    <w:p w:rsidR="00161CD5" w:rsidRPr="00161CD5" w:rsidRDefault="00161CD5" w:rsidP="00EE07C1">
      <w:pPr>
        <w:tabs>
          <w:tab w:val="left" w:pos="993"/>
        </w:tabs>
        <w:spacing w:before="120"/>
        <w:rPr>
          <w:rFonts w:ascii="Arial" w:hAnsi="Arial" w:cs="Arial"/>
          <w:sz w:val="22"/>
          <w:szCs w:val="22"/>
        </w:rPr>
      </w:pPr>
      <w:r w:rsidRPr="00161CD5">
        <w:rPr>
          <w:rFonts w:ascii="Arial" w:hAnsi="Arial" w:cs="Arial"/>
          <w:noProof/>
          <w:sz w:val="22"/>
          <w:szCs w:val="22"/>
        </w:rPr>
        <w:sym w:font="Wingdings" w:char="F0F3"/>
      </w:r>
      <w:r w:rsidR="004B74EF">
        <w:rPr>
          <w:rFonts w:ascii="Arial" w:hAnsi="Arial" w:cs="Arial"/>
          <w:sz w:val="22"/>
          <w:szCs w:val="22"/>
        </w:rPr>
        <w:tab/>
      </w:r>
      <w:proofErr w:type="gramStart"/>
      <w:r w:rsidRPr="00161CD5">
        <w:rPr>
          <w:rFonts w:ascii="Arial" w:hAnsi="Arial" w:cs="Arial"/>
          <w:sz w:val="22"/>
          <w:szCs w:val="22"/>
        </w:rPr>
        <w:t>Min(</w:t>
      </w:r>
      <w:proofErr w:type="gramEnd"/>
      <w:r w:rsidRPr="00161CD5">
        <w:rPr>
          <w:rFonts w:ascii="Arial" w:hAnsi="Arial" w:cs="Arial"/>
          <w:sz w:val="22"/>
          <w:szCs w:val="22"/>
        </w:rPr>
        <w:t xml:space="preserve">fill) </w:t>
      </w:r>
      <w:r w:rsidRPr="00161CD5">
        <w:rPr>
          <w:rFonts w:ascii="Arial" w:hAnsi="Arial" w:cs="Arial"/>
          <w:sz w:val="22"/>
          <w:szCs w:val="22"/>
        </w:rPr>
        <w:sym w:font="Symbol" w:char="F0B3"/>
      </w:r>
      <w:r w:rsidRPr="00161CD5">
        <w:rPr>
          <w:rFonts w:ascii="Arial" w:hAnsi="Arial" w:cs="Arial"/>
          <w:sz w:val="22"/>
          <w:szCs w:val="22"/>
        </w:rPr>
        <w:t xml:space="preserve"> mpd(zero) / 0.25 </w:t>
      </w:r>
      <w:r w:rsidR="00AE0679">
        <w:rPr>
          <w:rFonts w:ascii="Arial" w:hAnsi="Arial" w:cs="Arial"/>
          <w:sz w:val="22"/>
          <w:szCs w:val="22"/>
        </w:rPr>
        <w:t>x</w:t>
      </w:r>
      <w:r w:rsidRPr="00161CD5">
        <w:rPr>
          <w:rFonts w:ascii="Arial" w:hAnsi="Arial" w:cs="Arial"/>
          <w:sz w:val="22"/>
          <w:szCs w:val="22"/>
        </w:rPr>
        <w:t xml:space="preserve"> mpd(X)</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required accuracy for electronic weighing instruments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is limited to 0.25 e (or d). This fact leads to the absolutely smallest Minfills possible since the zero / tare setting error adds to the fill error under all conditions.</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Example: </w:t>
      </w:r>
      <w:r w:rsidRPr="00161CD5">
        <w:rPr>
          <w:rFonts w:ascii="Arial" w:hAnsi="Arial" w:cs="Arial"/>
          <w:sz w:val="22"/>
          <w:szCs w:val="22"/>
        </w:rPr>
        <w:br/>
        <w:t>Non-automatic weighing instrument with e = 1 g, zero setting error being 0.25 g. The reference accuracy class is Ref(x) = 1. Thus absolutely smallest Minfill is</w:t>
      </w:r>
      <w:proofErr w:type="gramStart"/>
      <w:r w:rsidRPr="00161CD5">
        <w:rPr>
          <w:rFonts w:ascii="Arial" w:hAnsi="Arial" w:cs="Arial"/>
          <w:sz w:val="22"/>
          <w:szCs w:val="22"/>
        </w:rPr>
        <w:t>:</w:t>
      </w:r>
      <w:proofErr w:type="gramEnd"/>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0.25 g / (0.25 </w:t>
      </w:r>
      <w:r w:rsidR="00AE0679">
        <w:rPr>
          <w:rFonts w:ascii="Arial" w:hAnsi="Arial" w:cs="Arial"/>
          <w:sz w:val="22"/>
          <w:szCs w:val="22"/>
        </w:rPr>
        <w:t>x</w:t>
      </w:r>
      <w:r w:rsidRPr="00161CD5">
        <w:rPr>
          <w:rFonts w:ascii="Arial" w:hAnsi="Arial" w:cs="Arial"/>
          <w:sz w:val="22"/>
          <w:szCs w:val="22"/>
        </w:rPr>
        <w:t xml:space="preserve"> mpd(X)</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w:t>
      </w:r>
      <w:r w:rsidRPr="00161CD5">
        <w:rPr>
          <w:rFonts w:ascii="Arial" w:hAnsi="Arial" w:cs="Arial"/>
          <w:sz w:val="22"/>
          <w:szCs w:val="22"/>
        </w:rPr>
        <w:br/>
      </w:r>
      <w:r w:rsidRPr="00161CD5">
        <w:rPr>
          <w:rFonts w:ascii="Arial" w:hAnsi="Arial" w:cs="Arial"/>
          <w:sz w:val="22"/>
          <w:szCs w:val="22"/>
        </w:rPr>
        <w:br/>
        <w:t>The problem is that mpd(X)</w:t>
      </w:r>
      <w:r w:rsidRPr="00161CD5">
        <w:rPr>
          <w:rFonts w:ascii="Arial" w:hAnsi="Arial" w:cs="Arial"/>
          <w:sz w:val="22"/>
          <w:szCs w:val="22"/>
          <w:vertAlign w:val="subscript"/>
        </w:rPr>
        <w:t xml:space="preserve"> 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is unknown since it depends on the (Min)fill. Thus as a first step the fill is estimated and a subsequent iteration is necessary. The iteration starts assuming that Minfill is smaller than 50 g, then</w:t>
      </w:r>
      <w:r w:rsidRPr="00161CD5">
        <w:rPr>
          <w:rFonts w:ascii="Arial" w:hAnsi="Arial" w:cs="Arial"/>
          <w:sz w:val="22"/>
          <w:szCs w:val="22"/>
        </w:rPr>
        <w:br/>
      </w:r>
      <w:r w:rsidRPr="00161CD5">
        <w:rPr>
          <w:rFonts w:ascii="Arial" w:hAnsi="Arial" w:cs="Arial"/>
          <w:sz w:val="22"/>
          <w:szCs w:val="22"/>
        </w:rPr>
        <w:br/>
        <w:t>mpd(X)</w:t>
      </w:r>
      <w:r w:rsidRPr="00161CD5">
        <w:rPr>
          <w:rFonts w:ascii="Arial" w:hAnsi="Arial" w:cs="Arial"/>
          <w:sz w:val="22"/>
          <w:szCs w:val="22"/>
          <w:vertAlign w:val="subscript"/>
        </w:rPr>
        <w:t xml:space="preserve"> 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9 % (</w:t>
      </w:r>
      <w:r w:rsidR="00CE49ED">
        <w:rPr>
          <w:rFonts w:ascii="Arial" w:hAnsi="Arial" w:cs="Arial"/>
          <w:sz w:val="22"/>
          <w:szCs w:val="22"/>
        </w:rPr>
        <w:t>4.3.1</w:t>
      </w:r>
      <w:r w:rsidRPr="00161CD5">
        <w:rPr>
          <w:rFonts w:ascii="Arial" w:hAnsi="Arial" w:cs="Arial"/>
          <w:sz w:val="22"/>
          <w:szCs w:val="22"/>
        </w:rPr>
        <w:t>, Table 1)</w:t>
      </w:r>
      <w:r w:rsidRPr="00161CD5">
        <w:rPr>
          <w:rFonts w:ascii="Arial" w:hAnsi="Arial" w:cs="Arial"/>
          <w:sz w:val="22"/>
          <w:szCs w:val="22"/>
        </w:rPr>
        <w:br/>
      </w:r>
      <w:r w:rsidRPr="00161CD5">
        <w:rPr>
          <w:rFonts w:ascii="Arial" w:hAnsi="Arial" w:cs="Arial"/>
          <w:sz w:val="22"/>
          <w:szCs w:val="22"/>
        </w:rPr>
        <w:br/>
        <w:t>The first step of iteration:</w:t>
      </w:r>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0.25 g / (0.25 </w:t>
      </w:r>
      <w:r w:rsidR="00AE0679">
        <w:rPr>
          <w:rFonts w:ascii="Arial" w:hAnsi="Arial" w:cs="Arial"/>
          <w:sz w:val="22"/>
          <w:szCs w:val="22"/>
        </w:rPr>
        <w:t>x</w:t>
      </w:r>
      <w:r w:rsidRPr="00161CD5">
        <w:rPr>
          <w:rFonts w:ascii="Arial" w:hAnsi="Arial" w:cs="Arial"/>
          <w:sz w:val="22"/>
          <w:szCs w:val="22"/>
        </w:rPr>
        <w:t xml:space="preserve"> 9 %)</w:t>
      </w:r>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11.1 g and rounded to d</w:t>
      </w:r>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11 g</w:t>
      </w:r>
      <w:r w:rsidRPr="00161CD5">
        <w:rPr>
          <w:rFonts w:ascii="Arial" w:hAnsi="Arial" w:cs="Arial"/>
          <w:sz w:val="22"/>
          <w:szCs w:val="22"/>
        </w:rPr>
        <w:br/>
      </w:r>
      <w:r w:rsidRPr="00161CD5">
        <w:rPr>
          <w:rFonts w:ascii="Arial" w:hAnsi="Arial" w:cs="Arial"/>
          <w:sz w:val="22"/>
          <w:szCs w:val="22"/>
        </w:rPr>
        <w:br/>
        <w:t>The Minfill of this instrument (having d = 1 g) can never be smaller than 11 g at a reference class Ref(X) =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same procedure must be followed for calculating all other possible Minfills depending on other values of scale interval d and other reference classes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B)</w:t>
      </w:r>
      <w:r w:rsidRPr="00161CD5">
        <w:rPr>
          <w:rFonts w:ascii="Arial" w:hAnsi="Arial" w:cs="Arial"/>
          <w:i/>
          <w:sz w:val="22"/>
          <w:szCs w:val="22"/>
        </w:rPr>
        <w:tab/>
        <w:t>Temperature effect on no-load indication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A.6.2.</w:t>
      </w:r>
      <w:r w:rsidR="00CE49ED">
        <w:rPr>
          <w:rFonts w:ascii="Arial" w:hAnsi="Arial" w:cs="Arial"/>
          <w:sz w:val="22"/>
          <w:szCs w:val="22"/>
        </w:rPr>
        <w:t>3</w:t>
      </w:r>
      <w:r w:rsidRPr="00161CD5">
        <w:rPr>
          <w:rFonts w:ascii="Arial" w:hAnsi="Arial" w:cs="Arial"/>
          <w:sz w:val="22"/>
          <w:szCs w:val="22"/>
        </w:rPr>
        <w:t>:</w:t>
      </w:r>
      <w:r w:rsidRPr="00161CD5">
        <w:rPr>
          <w:rFonts w:ascii="Arial" w:hAnsi="Arial" w:cs="Arial"/>
          <w:sz w:val="22"/>
          <w:szCs w:val="22"/>
        </w:rPr>
        <w:tab/>
      </w:r>
      <w:r w:rsidRPr="00161CD5">
        <w:rPr>
          <w:rFonts w:ascii="Arial" w:hAnsi="Arial" w:cs="Arial"/>
          <w:sz w:val="22"/>
          <w:szCs w:val="22"/>
        </w:rPr>
        <w:sym w:font="Symbol" w:char="F044"/>
      </w:r>
      <w:r w:rsidRPr="00161CD5">
        <w:rPr>
          <w:rFonts w:ascii="Arial" w:hAnsi="Arial" w:cs="Arial"/>
          <w:sz w:val="22"/>
          <w:szCs w:val="22"/>
        </w:rPr>
        <w:t>z</w:t>
      </w:r>
      <w:r w:rsidRPr="00161CD5">
        <w:rPr>
          <w:rFonts w:ascii="Arial" w:hAnsi="Arial" w:cs="Arial"/>
          <w:sz w:val="22"/>
          <w:szCs w:val="22"/>
          <w:vertAlign w:val="subscript"/>
        </w:rPr>
        <w:t>max</w:t>
      </w:r>
      <w:r w:rsidRPr="00161CD5">
        <w:rPr>
          <w:rFonts w:ascii="Arial" w:hAnsi="Arial" w:cs="Arial"/>
          <w:sz w:val="22"/>
          <w:szCs w:val="22"/>
        </w:rPr>
        <w:t xml:space="preserve"> </w:t>
      </w:r>
      <w:r w:rsidRPr="00161CD5">
        <w:rPr>
          <w:rFonts w:ascii="Arial" w:hAnsi="Arial" w:cs="Arial"/>
          <w:sz w:val="22"/>
          <w:szCs w:val="22"/>
        </w:rPr>
        <w:sym w:font="Symbol" w:char="F0A3"/>
      </w:r>
      <w:r w:rsidRPr="00161CD5">
        <w:rPr>
          <w:rFonts w:ascii="Arial" w:hAnsi="Arial" w:cs="Arial"/>
          <w:sz w:val="22"/>
          <w:szCs w:val="22"/>
        </w:rPr>
        <w:t xml:space="preserve">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00AE0679">
        <w:rPr>
          <w:rFonts w:ascii="Arial" w:hAnsi="Arial" w:cs="Arial"/>
          <w:sz w:val="22"/>
          <w:szCs w:val="22"/>
        </w:rPr>
        <w:t>x</w:t>
      </w:r>
      <w:r w:rsidRPr="00161CD5">
        <w:rPr>
          <w:rFonts w:ascii="Arial" w:hAnsi="Arial" w:cs="Arial"/>
          <w:sz w:val="22"/>
          <w:szCs w:val="22"/>
        </w:rPr>
        <w:t xml:space="preserve"> Minfill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numPr>
          <w:ilvl w:val="0"/>
          <w:numId w:val="107"/>
        </w:numPr>
        <w:tabs>
          <w:tab w:val="clear" w:pos="1782"/>
          <w:tab w:val="left" w:pos="709"/>
        </w:tabs>
        <w:spacing w:before="120"/>
        <w:ind w:left="0" w:firstLine="0"/>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w:t>
      </w:r>
      <w:r w:rsidRPr="00161CD5">
        <w:rPr>
          <w:rFonts w:ascii="Arial" w:hAnsi="Arial" w:cs="Arial"/>
          <w:sz w:val="22"/>
          <w:szCs w:val="22"/>
        </w:rPr>
        <w:sym w:font="Symbol" w:char="F044"/>
      </w:r>
      <w:r w:rsidRPr="00161CD5">
        <w:rPr>
          <w:rFonts w:ascii="Arial" w:hAnsi="Arial" w:cs="Arial"/>
          <w:sz w:val="22"/>
          <w:szCs w:val="22"/>
        </w:rPr>
        <w:t>z</w:t>
      </w:r>
      <w:r w:rsidRPr="00161CD5">
        <w:rPr>
          <w:rFonts w:ascii="Arial" w:hAnsi="Arial" w:cs="Arial"/>
          <w:sz w:val="22"/>
          <w:szCs w:val="22"/>
          <w:vertAlign w:val="subscript"/>
        </w:rPr>
        <w:t>max</w:t>
      </w:r>
      <w:r w:rsidRPr="00161CD5">
        <w:rPr>
          <w:rFonts w:ascii="Arial" w:hAnsi="Arial" w:cs="Arial"/>
          <w:sz w:val="22"/>
          <w:szCs w:val="22"/>
        </w:rPr>
        <w:t xml:space="preserve"> /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spacing w:before="120"/>
        <w:rPr>
          <w:rFonts w:ascii="Arial" w:hAnsi="Arial" w:cs="Arial"/>
          <w:sz w:val="22"/>
          <w:szCs w:val="22"/>
        </w:rPr>
      </w:pPr>
      <w:proofErr w:type="gramStart"/>
      <w:r w:rsidRPr="00161CD5">
        <w:rPr>
          <w:rFonts w:ascii="Arial" w:hAnsi="Arial" w:cs="Arial"/>
          <w:sz w:val="22"/>
          <w:szCs w:val="22"/>
        </w:rPr>
        <w:t>mpd</w:t>
      </w:r>
      <w:r w:rsidRPr="00161CD5">
        <w:rPr>
          <w:rFonts w:ascii="Arial" w:hAnsi="Arial" w:cs="Arial"/>
          <w:sz w:val="22"/>
          <w:szCs w:val="22"/>
          <w:vertAlign w:val="subscript"/>
        </w:rPr>
        <w:t>in</w:t>
      </w:r>
      <w:proofErr w:type="gramEnd"/>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t>from Table 1 (</w:t>
      </w:r>
      <w:r w:rsidR="00CE49ED">
        <w:rPr>
          <w:rFonts w:ascii="Arial" w:hAnsi="Arial" w:cs="Arial"/>
          <w:sz w:val="22"/>
          <w:szCs w:val="22"/>
        </w:rPr>
        <w:t>4.3.1</w:t>
      </w:r>
      <w:r w:rsidRPr="00161CD5">
        <w:rPr>
          <w:rFonts w:ascii="Arial" w:hAnsi="Arial" w:cs="Arial"/>
          <w:sz w:val="22"/>
          <w:szCs w:val="22"/>
        </w:rPr>
        <w:t>)</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0.25</w:t>
      </w:r>
      <w:r w:rsidRPr="00161CD5">
        <w:rPr>
          <w:rFonts w:ascii="Arial" w:hAnsi="Arial" w:cs="Arial"/>
          <w:sz w:val="22"/>
          <w:szCs w:val="22"/>
        </w:rPr>
        <w:tab/>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CE49ED">
        <w:rPr>
          <w:rFonts w:ascii="Arial" w:hAnsi="Arial" w:cs="Arial"/>
          <w:sz w:val="22"/>
          <w:szCs w:val="22"/>
        </w:rPr>
        <w:t>4.3.2</w:t>
      </w:r>
    </w:p>
    <w:p w:rsidR="004B74EF" w:rsidRDefault="004B74EF" w:rsidP="004B74EF">
      <w:pPr>
        <w:rPr>
          <w:rFonts w:ascii="Arial" w:hAnsi="Arial" w:cs="Arial"/>
          <w:sz w:val="22"/>
          <w:szCs w:val="22"/>
        </w:rPr>
      </w:pPr>
    </w:p>
    <w:p w:rsidR="00327D47" w:rsidRDefault="00327D47"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maximum zero drift depending on variation of temperature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is 1 e per 5 K (°C). The assumption made is that the maximum temperature drift is not more than 5 K / h. (This figure is taken from A.3.3 of </w:t>
      </w:r>
      <w:r w:rsidR="00692B89">
        <w:rPr>
          <w:rFonts w:ascii="Arial" w:hAnsi="Arial" w:cs="Arial"/>
          <w:sz w:val="22"/>
          <w:szCs w:val="22"/>
        </w:rPr>
        <w:t xml:space="preserve">R </w:t>
      </w:r>
      <w:proofErr w:type="gramStart"/>
      <w:r w:rsidR="00692B89">
        <w:rPr>
          <w:rFonts w:ascii="Arial" w:hAnsi="Arial" w:cs="Arial"/>
          <w:sz w:val="22"/>
          <w:szCs w:val="22"/>
        </w:rPr>
        <w:t>61</w:t>
      </w:r>
      <w:r w:rsidRPr="00161CD5">
        <w:rPr>
          <w:rFonts w:ascii="Arial" w:hAnsi="Arial" w:cs="Arial"/>
          <w:sz w:val="22"/>
          <w:szCs w:val="22"/>
        </w:rPr>
        <w:t>,</w:t>
      </w:r>
      <w:proofErr w:type="gramEnd"/>
      <w:r w:rsidRPr="00161CD5">
        <w:rPr>
          <w:rFonts w:ascii="Arial" w:hAnsi="Arial" w:cs="Arial"/>
          <w:sz w:val="22"/>
          <w:szCs w:val="22"/>
        </w:rPr>
        <w:t xml:space="preserve"> see also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A.4.1.2)</w:t>
      </w:r>
      <w:r w:rsidR="00BA75AE">
        <w:rPr>
          <w:rFonts w:ascii="Arial" w:hAnsi="Arial" w:cs="Arial"/>
          <w:sz w:val="22"/>
          <w:szCs w:val="22"/>
        </w:rPr>
        <w:t xml:space="preserve">. </w:t>
      </w:r>
      <w:r w:rsidRPr="00161CD5">
        <w:rPr>
          <w:rFonts w:ascii="Arial" w:hAnsi="Arial" w:cs="Arial"/>
          <w:sz w:val="22"/>
          <w:szCs w:val="22"/>
        </w:rPr>
        <w:t xml:space="preserve"> The maximum time interval assumed to be chosen by the manufacturer between two zero settings is 2 hours. Thus the maximum zero drift to be considered is the theoretical drift within two hours, that is, twice the maximum value taken from the </w:t>
      </w:r>
      <w:r w:rsidR="00692B89">
        <w:rPr>
          <w:rFonts w:ascii="Arial" w:hAnsi="Arial" w:cs="Arial"/>
          <w:sz w:val="22"/>
          <w:szCs w:val="22"/>
        </w:rPr>
        <w:t>R 76</w:t>
      </w:r>
      <w:r w:rsidRPr="00161CD5">
        <w:rPr>
          <w:rFonts w:ascii="Arial" w:hAnsi="Arial" w:cs="Arial"/>
          <w:sz w:val="22"/>
          <w:szCs w:val="22"/>
        </w:rPr>
        <w:t xml:space="preserve">-2 </w:t>
      </w:r>
      <w:r w:rsidR="005569A3">
        <w:rPr>
          <w:rFonts w:ascii="Arial" w:hAnsi="Arial" w:cs="Arial"/>
          <w:sz w:val="22"/>
          <w:szCs w:val="22"/>
        </w:rPr>
        <w:t>[6]</w:t>
      </w:r>
      <w:r w:rsidR="00060979">
        <w:rPr>
          <w:rFonts w:ascii="Arial" w:hAnsi="Arial" w:cs="Arial"/>
          <w:sz w:val="22"/>
          <w:szCs w:val="22"/>
        </w:rPr>
        <w:t xml:space="preserve"> </w:t>
      </w:r>
      <w:r w:rsidRPr="00161CD5">
        <w:rPr>
          <w:rFonts w:ascii="Arial" w:hAnsi="Arial" w:cs="Arial"/>
          <w:sz w:val="22"/>
          <w:szCs w:val="22"/>
        </w:rPr>
        <w:t>protocol.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From the </w:t>
      </w:r>
      <w:r w:rsidR="00692B89">
        <w:rPr>
          <w:rFonts w:ascii="Arial" w:hAnsi="Arial" w:cs="Arial"/>
          <w:sz w:val="22"/>
          <w:szCs w:val="22"/>
        </w:rPr>
        <w:t>R 76</w:t>
      </w:r>
      <w:r w:rsidRPr="00161CD5">
        <w:rPr>
          <w:rFonts w:ascii="Arial" w:hAnsi="Arial" w:cs="Arial"/>
          <w:sz w:val="22"/>
          <w:szCs w:val="22"/>
        </w:rPr>
        <w:t xml:space="preserve">-2 </w:t>
      </w:r>
      <w:r w:rsidR="00445C3A">
        <w:rPr>
          <w:rFonts w:ascii="Arial" w:hAnsi="Arial" w:cs="Arial"/>
          <w:sz w:val="22"/>
          <w:szCs w:val="22"/>
        </w:rPr>
        <w:t xml:space="preserve">[6] </w:t>
      </w:r>
      <w:r w:rsidRPr="00161CD5">
        <w:rPr>
          <w:rFonts w:ascii="Arial" w:hAnsi="Arial" w:cs="Arial"/>
          <w:sz w:val="22"/>
          <w:szCs w:val="22"/>
        </w:rPr>
        <w:t>protocol form the maximum zero drift has to be taken, and then Minfill can be calculated by iteration.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Example: e = d = 1 g, Ref(X) = 1, p</w:t>
      </w:r>
      <w:r w:rsidRPr="00161CD5">
        <w:rPr>
          <w:rFonts w:ascii="Arial" w:hAnsi="Arial" w:cs="Arial"/>
          <w:sz w:val="22"/>
          <w:szCs w:val="22"/>
          <w:vertAlign w:val="subscript"/>
        </w:rPr>
        <w:t>i</w:t>
      </w:r>
      <w:r w:rsidRPr="00161CD5">
        <w:rPr>
          <w:rFonts w:ascii="Arial" w:hAnsi="Arial" w:cs="Arial"/>
          <w:sz w:val="22"/>
          <w:szCs w:val="22"/>
        </w:rPr>
        <w:t xml:space="preserve"> = 0.5, zero drift 1 e / 5 K,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9 % (assumption that Minfill ≤ 50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A.6.2.2:</w:t>
      </w:r>
      <w:r w:rsidRPr="00161CD5">
        <w:rPr>
          <w:rFonts w:ascii="Arial" w:hAnsi="Arial" w:cs="Arial"/>
          <w:sz w:val="22"/>
          <w:szCs w:val="22"/>
        </w:rPr>
        <w:tab/>
      </w:r>
      <w:r w:rsidRPr="00161CD5">
        <w:rPr>
          <w:rFonts w:ascii="Arial" w:hAnsi="Arial" w:cs="Arial"/>
          <w:sz w:val="22"/>
          <w:szCs w:val="22"/>
        </w:rPr>
        <w:sym w:font="Symbol" w:char="F044"/>
      </w:r>
      <w:r w:rsidRPr="00161CD5">
        <w:rPr>
          <w:rFonts w:ascii="Arial" w:hAnsi="Arial" w:cs="Arial"/>
          <w:sz w:val="22"/>
          <w:szCs w:val="22"/>
        </w:rPr>
        <w:t>z</w:t>
      </w:r>
      <w:r w:rsidRPr="00161CD5">
        <w:rPr>
          <w:rFonts w:ascii="Arial" w:hAnsi="Arial" w:cs="Arial"/>
          <w:sz w:val="22"/>
          <w:szCs w:val="22"/>
          <w:vertAlign w:val="subscript"/>
        </w:rPr>
        <w:t>max</w:t>
      </w:r>
      <w:r w:rsidRPr="00161CD5">
        <w:rPr>
          <w:rFonts w:ascii="Arial" w:hAnsi="Arial" w:cs="Arial"/>
          <w:sz w:val="22"/>
          <w:szCs w:val="22"/>
        </w:rPr>
        <w:t xml:space="preserve"> </w:t>
      </w:r>
      <w:r w:rsidRPr="00161CD5">
        <w:rPr>
          <w:rFonts w:ascii="Arial" w:hAnsi="Arial" w:cs="Arial"/>
          <w:sz w:val="22"/>
          <w:szCs w:val="22"/>
        </w:rPr>
        <w:sym w:font="Symbol" w:char="F0A3"/>
      </w:r>
      <w:r w:rsidRPr="00161CD5">
        <w:rPr>
          <w:rFonts w:ascii="Arial" w:hAnsi="Arial" w:cs="Arial"/>
          <w:sz w:val="22"/>
          <w:szCs w:val="22"/>
        </w:rPr>
        <w:t xml:space="preserve">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00AE0679">
        <w:rPr>
          <w:rFonts w:ascii="Arial" w:hAnsi="Arial" w:cs="Arial"/>
          <w:sz w:val="22"/>
          <w:szCs w:val="22"/>
        </w:rPr>
        <w:t>x</w:t>
      </w:r>
      <w:r w:rsidRPr="00161CD5">
        <w:rPr>
          <w:rFonts w:ascii="Arial" w:hAnsi="Arial" w:cs="Arial"/>
          <w:sz w:val="22"/>
          <w:szCs w:val="22"/>
        </w:rPr>
        <w:t xml:space="preserve"> Minfill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numPr>
          <w:ilvl w:val="0"/>
          <w:numId w:val="107"/>
        </w:numPr>
        <w:tabs>
          <w:tab w:val="clear" w:pos="1782"/>
          <w:tab w:val="left" w:pos="709"/>
        </w:tabs>
        <w:spacing w:before="120"/>
        <w:ind w:left="0" w:firstLine="0"/>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w:t>
      </w:r>
      <w:r w:rsidRPr="00161CD5">
        <w:rPr>
          <w:rFonts w:ascii="Arial" w:hAnsi="Arial" w:cs="Arial"/>
          <w:sz w:val="22"/>
          <w:szCs w:val="22"/>
        </w:rPr>
        <w:sym w:font="Symbol" w:char="F044"/>
      </w:r>
      <w:r w:rsidRPr="00161CD5">
        <w:rPr>
          <w:rFonts w:ascii="Arial" w:hAnsi="Arial" w:cs="Arial"/>
          <w:sz w:val="22"/>
          <w:szCs w:val="22"/>
        </w:rPr>
        <w:t>z</w:t>
      </w:r>
      <w:r w:rsidRPr="00161CD5">
        <w:rPr>
          <w:rFonts w:ascii="Arial" w:hAnsi="Arial" w:cs="Arial"/>
          <w:sz w:val="22"/>
          <w:szCs w:val="22"/>
          <w:vertAlign w:val="subscript"/>
        </w:rPr>
        <w:t>max</w:t>
      </w:r>
      <w:r w:rsidRPr="00161CD5">
        <w:rPr>
          <w:rFonts w:ascii="Arial" w:hAnsi="Arial" w:cs="Arial"/>
          <w:sz w:val="22"/>
          <w:szCs w:val="22"/>
        </w:rPr>
        <w:t xml:space="preserve"> /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lastRenderedPageBreak/>
        <w:t>Assuming that the instrument is not set to zero before 2 h have elapsed:</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lang w:val="de-CH"/>
        </w:rPr>
      </w:pPr>
      <w:r w:rsidRPr="00161CD5">
        <w:rPr>
          <w:rFonts w:ascii="Arial" w:hAnsi="Arial" w:cs="Arial"/>
          <w:sz w:val="22"/>
          <w:szCs w:val="22"/>
          <w:lang w:val="de-CH"/>
        </w:rPr>
        <w:t xml:space="preserve">Minfill    </w:t>
      </w:r>
      <w:r w:rsidRPr="00161CD5">
        <w:rPr>
          <w:rFonts w:ascii="Arial" w:hAnsi="Arial" w:cs="Arial"/>
          <w:sz w:val="22"/>
          <w:szCs w:val="22"/>
        </w:rPr>
        <w:sym w:font="Symbol" w:char="F0B3"/>
      </w:r>
      <w:r w:rsidRPr="00161CD5">
        <w:rPr>
          <w:rFonts w:ascii="Arial" w:hAnsi="Arial" w:cs="Arial"/>
          <w:sz w:val="22"/>
          <w:szCs w:val="22"/>
          <w:lang w:val="de-CH"/>
        </w:rPr>
        <w:t xml:space="preserve"> (2 h </w:t>
      </w:r>
      <w:r w:rsidR="00AE0679">
        <w:rPr>
          <w:rFonts w:ascii="Arial" w:hAnsi="Arial" w:cs="Arial"/>
          <w:sz w:val="22"/>
          <w:szCs w:val="22"/>
        </w:rPr>
        <w:t>x</w:t>
      </w:r>
      <w:r w:rsidRPr="00161CD5">
        <w:rPr>
          <w:rFonts w:ascii="Arial" w:hAnsi="Arial" w:cs="Arial"/>
          <w:sz w:val="22"/>
          <w:szCs w:val="22"/>
          <w:lang w:val="de-CH"/>
        </w:rPr>
        <w:t xml:space="preserve"> 1 e / h) / (0.25 </w:t>
      </w:r>
      <w:r w:rsidR="00AE0679">
        <w:rPr>
          <w:rFonts w:ascii="Arial" w:hAnsi="Arial" w:cs="Arial"/>
          <w:sz w:val="22"/>
          <w:szCs w:val="22"/>
        </w:rPr>
        <w:t>x</w:t>
      </w:r>
      <w:r w:rsidRPr="00161CD5">
        <w:rPr>
          <w:rFonts w:ascii="Arial" w:hAnsi="Arial" w:cs="Arial"/>
          <w:sz w:val="22"/>
          <w:szCs w:val="22"/>
          <w:lang w:val="de-CH"/>
        </w:rPr>
        <w:t xml:space="preserve"> 9 % </w:t>
      </w:r>
      <w:r w:rsidR="00AE0679">
        <w:rPr>
          <w:rFonts w:ascii="Arial" w:hAnsi="Arial" w:cs="Arial"/>
          <w:sz w:val="22"/>
          <w:szCs w:val="22"/>
        </w:rPr>
        <w:t>x</w:t>
      </w:r>
      <w:r w:rsidRPr="00161CD5">
        <w:rPr>
          <w:rFonts w:ascii="Arial" w:hAnsi="Arial" w:cs="Arial"/>
          <w:sz w:val="22"/>
          <w:szCs w:val="22"/>
          <w:lang w:val="de-CH"/>
        </w:rPr>
        <w:t xml:space="preserve"> 0.5 </w:t>
      </w:r>
      <w:r w:rsidR="00AE0679">
        <w:rPr>
          <w:rFonts w:ascii="Arial" w:hAnsi="Arial" w:cs="Arial"/>
          <w:sz w:val="22"/>
          <w:szCs w:val="22"/>
        </w:rPr>
        <w:t>x</w:t>
      </w:r>
      <w:r w:rsidRPr="00161CD5">
        <w:rPr>
          <w:rFonts w:ascii="Arial" w:hAnsi="Arial" w:cs="Arial"/>
          <w:sz w:val="22"/>
          <w:szCs w:val="22"/>
          <w:lang w:val="de-CH"/>
        </w:rPr>
        <w:t xml:space="preserve"> 1)</w:t>
      </w:r>
    </w:p>
    <w:p w:rsidR="00161CD5" w:rsidRPr="00161CD5" w:rsidRDefault="00161CD5" w:rsidP="004B74EF">
      <w:pPr>
        <w:rPr>
          <w:rFonts w:ascii="Arial" w:hAnsi="Arial" w:cs="Arial"/>
          <w:sz w:val="22"/>
          <w:szCs w:val="22"/>
          <w:lang w:val="de-CH"/>
        </w:rPr>
      </w:pPr>
    </w:p>
    <w:p w:rsidR="00161CD5" w:rsidRPr="00161CD5" w:rsidRDefault="00161CD5" w:rsidP="004B74EF">
      <w:pPr>
        <w:rPr>
          <w:rFonts w:ascii="Arial" w:hAnsi="Arial" w:cs="Arial"/>
          <w:sz w:val="22"/>
          <w:szCs w:val="22"/>
          <w:lang w:val="de-CH"/>
        </w:rPr>
      </w:pPr>
      <w:r w:rsidRPr="00161CD5">
        <w:rPr>
          <w:rFonts w:ascii="Arial" w:hAnsi="Arial" w:cs="Arial"/>
          <w:sz w:val="22"/>
          <w:szCs w:val="22"/>
        </w:rPr>
        <w:sym w:font="Symbol" w:char="F0DB"/>
      </w:r>
      <w:r w:rsidRPr="00161CD5">
        <w:rPr>
          <w:rFonts w:ascii="Arial" w:hAnsi="Arial" w:cs="Arial"/>
          <w:sz w:val="22"/>
          <w:szCs w:val="22"/>
          <w:lang w:val="de-CH"/>
        </w:rPr>
        <w:tab/>
        <w:t xml:space="preserve">Minfill    </w:t>
      </w:r>
      <w:r w:rsidRPr="00161CD5">
        <w:rPr>
          <w:rFonts w:ascii="Arial" w:hAnsi="Arial" w:cs="Arial"/>
          <w:sz w:val="22"/>
          <w:szCs w:val="22"/>
        </w:rPr>
        <w:sym w:font="Symbol" w:char="F0B3"/>
      </w:r>
      <w:r w:rsidRPr="00161CD5">
        <w:rPr>
          <w:rFonts w:ascii="Arial" w:hAnsi="Arial" w:cs="Arial"/>
          <w:sz w:val="22"/>
          <w:szCs w:val="22"/>
          <w:lang w:val="de-CH"/>
        </w:rPr>
        <w:t xml:space="preserve"> (2 h </w:t>
      </w:r>
      <w:r w:rsidR="00AE0679">
        <w:rPr>
          <w:rFonts w:ascii="Arial" w:hAnsi="Arial" w:cs="Arial"/>
          <w:sz w:val="22"/>
          <w:szCs w:val="22"/>
        </w:rPr>
        <w:t>x</w:t>
      </w:r>
      <w:r w:rsidRPr="00161CD5">
        <w:rPr>
          <w:rFonts w:ascii="Arial" w:hAnsi="Arial" w:cs="Arial"/>
          <w:sz w:val="22"/>
          <w:szCs w:val="22"/>
          <w:lang w:val="de-CH"/>
        </w:rPr>
        <w:t xml:space="preserve"> 1 g / h) / (0.25 </w:t>
      </w:r>
      <w:r w:rsidR="00AE0679">
        <w:rPr>
          <w:rFonts w:ascii="Arial" w:hAnsi="Arial" w:cs="Arial"/>
          <w:sz w:val="22"/>
          <w:szCs w:val="22"/>
        </w:rPr>
        <w:t>x</w:t>
      </w:r>
      <w:r w:rsidRPr="00161CD5">
        <w:rPr>
          <w:rFonts w:ascii="Arial" w:hAnsi="Arial" w:cs="Arial"/>
          <w:sz w:val="22"/>
          <w:szCs w:val="22"/>
          <w:lang w:val="de-CH"/>
        </w:rPr>
        <w:t xml:space="preserve"> 9 % </w:t>
      </w:r>
      <w:r w:rsidR="00AE0679">
        <w:rPr>
          <w:rFonts w:ascii="Arial" w:hAnsi="Arial" w:cs="Arial"/>
          <w:sz w:val="22"/>
          <w:szCs w:val="22"/>
        </w:rPr>
        <w:t>x</w:t>
      </w:r>
      <w:r w:rsidRPr="00161CD5">
        <w:rPr>
          <w:rFonts w:ascii="Arial" w:hAnsi="Arial" w:cs="Arial"/>
          <w:sz w:val="22"/>
          <w:szCs w:val="22"/>
          <w:lang w:val="de-CH"/>
        </w:rPr>
        <w:t xml:space="preserve"> 0.5 </w:t>
      </w:r>
      <w:r w:rsidR="00AE0679">
        <w:rPr>
          <w:rFonts w:ascii="Arial" w:hAnsi="Arial" w:cs="Arial"/>
          <w:sz w:val="22"/>
          <w:szCs w:val="22"/>
        </w:rPr>
        <w:t>x</w:t>
      </w:r>
      <w:r w:rsidRPr="00161CD5">
        <w:rPr>
          <w:rFonts w:ascii="Arial" w:hAnsi="Arial" w:cs="Arial"/>
          <w:sz w:val="22"/>
          <w:szCs w:val="22"/>
          <w:lang w:val="de-CH"/>
        </w:rPr>
        <w:t xml:space="preserve"> 1)</w:t>
      </w:r>
    </w:p>
    <w:p w:rsidR="00161CD5" w:rsidRPr="00161CD5" w:rsidRDefault="00161CD5" w:rsidP="004B74EF">
      <w:pPr>
        <w:rPr>
          <w:rFonts w:ascii="Arial" w:hAnsi="Arial" w:cs="Arial"/>
          <w:sz w:val="22"/>
          <w:szCs w:val="22"/>
          <w:lang w:val="de-CH"/>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 g / (0.25 </w:t>
      </w:r>
      <w:r w:rsidR="00AE0679">
        <w:rPr>
          <w:rFonts w:ascii="Arial" w:hAnsi="Arial" w:cs="Arial"/>
          <w:sz w:val="22"/>
          <w:szCs w:val="22"/>
        </w:rPr>
        <w:t>x</w:t>
      </w:r>
      <w:r w:rsidRPr="00161CD5">
        <w:rPr>
          <w:rFonts w:ascii="Arial" w:hAnsi="Arial" w:cs="Arial"/>
          <w:sz w:val="22"/>
          <w:szCs w:val="22"/>
        </w:rPr>
        <w:t xml:space="preserve"> 9 %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177.78 g &gt; 50 g (assumption with regard to Minfill has been wrong)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Next iteration step: Minfill ≤ 200 g and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4.5 % (obviously leading to double the value calculated before)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 g / (0.25 </w:t>
      </w:r>
      <w:r w:rsidR="00AE0679">
        <w:rPr>
          <w:rFonts w:ascii="Arial" w:hAnsi="Arial" w:cs="Arial"/>
          <w:sz w:val="22"/>
          <w:szCs w:val="22"/>
        </w:rPr>
        <w:t>x</w:t>
      </w:r>
      <w:r w:rsidRPr="00161CD5">
        <w:rPr>
          <w:rFonts w:ascii="Arial" w:hAnsi="Arial" w:cs="Arial"/>
          <w:sz w:val="22"/>
          <w:szCs w:val="22"/>
        </w:rPr>
        <w:t xml:space="preserve"> 4.5%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355.56 g &gt; 200 g (assumption with regard to Minfill has been wrong)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Next iteration step: Minfill ≤ 500 g and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3 %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 g / (0.25 </w:t>
      </w:r>
      <w:r w:rsidR="00AE0679">
        <w:rPr>
          <w:rFonts w:ascii="Arial" w:hAnsi="Arial" w:cs="Arial"/>
          <w:sz w:val="22"/>
          <w:szCs w:val="22"/>
        </w:rPr>
        <w:t>x</w:t>
      </w:r>
      <w:r w:rsidRPr="00161CD5">
        <w:rPr>
          <w:rFonts w:ascii="Arial" w:hAnsi="Arial" w:cs="Arial"/>
          <w:sz w:val="22"/>
          <w:szCs w:val="22"/>
        </w:rPr>
        <w:t xml:space="preserve"> 3%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533.33 g &gt; 500 g (assumption with regard to Minfill has been wrong)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Next iteration step: Minfill ≤ 1000 g and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xml:space="preserve">= 15 g, corresponding to </w:t>
      </w:r>
      <w:r w:rsidRPr="00161CD5">
        <w:rPr>
          <w:rFonts w:ascii="Arial" w:hAnsi="Arial" w:cs="Arial"/>
          <w:sz w:val="22"/>
          <w:szCs w:val="22"/>
        </w:rPr>
        <w:br/>
        <w:t>1.5 % (obviously leading to double the value calculated before)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 g / (0.25 </w:t>
      </w:r>
      <w:r w:rsidR="00AE0679">
        <w:rPr>
          <w:rFonts w:ascii="Arial" w:hAnsi="Arial" w:cs="Arial"/>
          <w:sz w:val="22"/>
          <w:szCs w:val="22"/>
        </w:rPr>
        <w:t>x</w:t>
      </w:r>
      <w:r w:rsidRPr="00161CD5">
        <w:rPr>
          <w:rFonts w:ascii="Arial" w:hAnsi="Arial" w:cs="Arial"/>
          <w:sz w:val="22"/>
          <w:szCs w:val="22"/>
        </w:rPr>
        <w:t xml:space="preserve"> 1.5%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1066.67 g (more than 1000 g, however for fills between 1000 g and 10,000 g a deviation of 1.5% is acceptable, thus 1067 g is the final permissible Minfill)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u w:val="single"/>
        </w:rPr>
        <w:t>Shorter zero setting intervals</w:t>
      </w:r>
      <w:r w:rsidRPr="00161CD5">
        <w:rPr>
          <w:rFonts w:ascii="Arial" w:hAnsi="Arial" w:cs="Arial"/>
          <w:sz w:val="22"/>
          <w:szCs w:val="22"/>
        </w:rPr>
        <w:t>:</w:t>
      </w:r>
    </w:p>
    <w:p w:rsidR="00161CD5" w:rsidRPr="00161CD5" w:rsidRDefault="00161CD5" w:rsidP="004B74EF">
      <w:pPr>
        <w:rPr>
          <w:rFonts w:ascii="Arial" w:hAnsi="Arial" w:cs="Arial"/>
          <w:sz w:val="22"/>
          <w:szCs w:val="22"/>
        </w:rPr>
      </w:pPr>
      <w:r w:rsidRPr="00161CD5">
        <w:rPr>
          <w:rFonts w:ascii="Arial" w:hAnsi="Arial" w:cs="Arial"/>
          <w:sz w:val="22"/>
          <w:szCs w:val="22"/>
        </w:rPr>
        <w:t>In a lot of cases a zero setting interval of 2 h may not be adequate especially when caking and adhesive material is filled. Some notified bodies require even an interval of not more than 15 minutes. The following example shows what happens to Minfill when the maximum time interval between two zero settings is reduced to for example 15 minutes or 0.25 h respectively.</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maximum zero drift per 5 K and therefore per 1 h has been assumed to be 1 e (e = 1 g). Thus in a quarter of an hour it cannot be more than 0.25 e. Minfill would then be:</w:t>
      </w:r>
    </w:p>
    <w:p w:rsidR="00161CD5" w:rsidRPr="00161CD5" w:rsidRDefault="00161CD5" w:rsidP="004B74EF">
      <w:pPr>
        <w:rPr>
          <w:rFonts w:ascii="Arial" w:hAnsi="Arial" w:cs="Arial"/>
          <w:sz w:val="22"/>
          <w:szCs w:val="22"/>
        </w:rPr>
      </w:pPr>
    </w:p>
    <w:p w:rsidR="00161CD5" w:rsidRPr="00161CD5" w:rsidRDefault="004B74EF" w:rsidP="004B74EF">
      <w:pPr>
        <w:tabs>
          <w:tab w:val="left" w:pos="709"/>
          <w:tab w:val="left" w:pos="1560"/>
        </w:tabs>
        <w:spacing w:before="120"/>
        <w:rPr>
          <w:rFonts w:ascii="Arial" w:hAnsi="Arial" w:cs="Arial"/>
          <w:sz w:val="22"/>
          <w:szCs w:val="22"/>
        </w:rPr>
      </w:pPr>
      <w:r>
        <w:rPr>
          <w:rFonts w:ascii="Arial" w:hAnsi="Arial" w:cs="Arial"/>
          <w:sz w:val="22"/>
          <w:szCs w:val="22"/>
        </w:rPr>
        <w:tab/>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w:t>
      </w:r>
      <w:r w:rsidR="00161CD5" w:rsidRPr="00161CD5">
        <w:rPr>
          <w:rFonts w:ascii="Arial" w:hAnsi="Arial" w:cs="Arial"/>
          <w:sz w:val="22"/>
          <w:szCs w:val="22"/>
        </w:rPr>
        <w:sym w:font="Symbol" w:char="F044"/>
      </w:r>
      <w:r w:rsidR="00161CD5" w:rsidRPr="00161CD5">
        <w:rPr>
          <w:rFonts w:ascii="Arial" w:hAnsi="Arial" w:cs="Arial"/>
          <w:sz w:val="22"/>
          <w:szCs w:val="22"/>
        </w:rPr>
        <w:t>z</w:t>
      </w:r>
      <w:r w:rsidR="00161CD5" w:rsidRPr="00161CD5">
        <w:rPr>
          <w:rFonts w:ascii="Arial" w:hAnsi="Arial" w:cs="Arial"/>
          <w:sz w:val="22"/>
          <w:szCs w:val="22"/>
          <w:vertAlign w:val="subscript"/>
        </w:rPr>
        <w:t>max</w:t>
      </w:r>
      <w:r w:rsidR="00161CD5" w:rsidRPr="00161CD5">
        <w:rPr>
          <w:rFonts w:ascii="Arial" w:hAnsi="Arial" w:cs="Arial"/>
          <w:sz w:val="22"/>
          <w:szCs w:val="22"/>
        </w:rPr>
        <w:t xml:space="preserve"> / (0.25 </w:t>
      </w:r>
      <w:r w:rsidR="00AE0679">
        <w:rPr>
          <w:rFonts w:ascii="Arial" w:hAnsi="Arial" w:cs="Arial"/>
          <w:sz w:val="22"/>
          <w:szCs w:val="22"/>
        </w:rPr>
        <w:t>x</w:t>
      </w:r>
      <w:r w:rsidR="00161CD5" w:rsidRPr="00161CD5">
        <w:rPr>
          <w:rFonts w:ascii="Arial" w:hAnsi="Arial" w:cs="Arial"/>
          <w:sz w:val="22"/>
          <w:szCs w:val="22"/>
        </w:rPr>
        <w:t xml:space="preserve"> mpd</w:t>
      </w:r>
      <w:r w:rsidR="00161CD5" w:rsidRPr="00161CD5">
        <w:rPr>
          <w:rFonts w:ascii="Arial" w:hAnsi="Arial" w:cs="Arial"/>
          <w:sz w:val="22"/>
          <w:szCs w:val="22"/>
          <w:vertAlign w:val="subscript"/>
        </w:rPr>
        <w:t>in</w:t>
      </w:r>
      <w:r w:rsidR="00161CD5" w:rsidRPr="00161CD5">
        <w:rPr>
          <w:rFonts w:ascii="Arial" w:hAnsi="Arial" w:cs="Arial"/>
          <w:sz w:val="22"/>
          <w:szCs w:val="22"/>
        </w:rPr>
        <w:t xml:space="preserve"> </w:t>
      </w:r>
      <w:r w:rsidR="00161CD5" w:rsidRPr="00161CD5">
        <w:rPr>
          <w:rFonts w:ascii="Arial" w:hAnsi="Arial" w:cs="Arial"/>
          <w:sz w:val="22"/>
          <w:szCs w:val="22"/>
          <w:vertAlign w:val="subscript"/>
        </w:rPr>
        <w:t xml:space="preserve">service </w:t>
      </w:r>
      <w:r w:rsidR="00AE0679">
        <w:rPr>
          <w:rFonts w:ascii="Arial" w:hAnsi="Arial" w:cs="Arial"/>
          <w:sz w:val="22"/>
          <w:szCs w:val="22"/>
        </w:rPr>
        <w:t>x</w:t>
      </w:r>
      <w:r w:rsidR="00161CD5" w:rsidRPr="00161CD5">
        <w:rPr>
          <w:rFonts w:ascii="Arial" w:hAnsi="Arial" w:cs="Arial"/>
          <w:sz w:val="22"/>
          <w:szCs w:val="22"/>
        </w:rPr>
        <w:t xml:space="preserve"> p</w:t>
      </w:r>
      <w:r w:rsidR="00161CD5" w:rsidRPr="00161CD5">
        <w:rPr>
          <w:rFonts w:ascii="Arial" w:hAnsi="Arial" w:cs="Arial"/>
          <w:sz w:val="22"/>
          <w:szCs w:val="22"/>
          <w:vertAlign w:val="subscript"/>
        </w:rPr>
        <w:t>i</w:t>
      </w:r>
      <w:r w:rsidR="00161CD5" w:rsidRPr="00161CD5">
        <w:rPr>
          <w:rFonts w:ascii="Arial" w:hAnsi="Arial" w:cs="Arial"/>
          <w:sz w:val="22"/>
          <w:szCs w:val="22"/>
        </w:rPr>
        <w:t xml:space="preserve"> </w:t>
      </w:r>
      <w:r w:rsidR="00AE0679">
        <w:rPr>
          <w:rFonts w:ascii="Arial" w:hAnsi="Arial" w:cs="Arial"/>
          <w:sz w:val="22"/>
          <w:szCs w:val="22"/>
        </w:rPr>
        <w:t>x</w:t>
      </w:r>
      <w:r w:rsidR="00161CD5" w:rsidRPr="00161CD5">
        <w:rPr>
          <w:rFonts w:ascii="Arial" w:hAnsi="Arial" w:cs="Arial"/>
          <w:sz w:val="22"/>
          <w:szCs w:val="22"/>
        </w:rPr>
        <w:t xml:space="preserve"> Ref(X))</w:t>
      </w:r>
    </w:p>
    <w:p w:rsidR="00161CD5" w:rsidRPr="00161CD5" w:rsidRDefault="00161CD5" w:rsidP="004B74EF">
      <w:pPr>
        <w:tabs>
          <w:tab w:val="left" w:pos="1134"/>
          <w:tab w:val="left" w:pos="1560"/>
        </w:tabs>
        <w:rPr>
          <w:rFonts w:ascii="Arial" w:hAnsi="Arial" w:cs="Arial"/>
          <w:sz w:val="22"/>
          <w:szCs w:val="22"/>
        </w:rPr>
      </w:pPr>
    </w:p>
    <w:p w:rsidR="00161CD5" w:rsidRPr="00161CD5" w:rsidRDefault="004B74EF" w:rsidP="004B74EF">
      <w:pPr>
        <w:tabs>
          <w:tab w:val="left" w:pos="709"/>
        </w:tabs>
        <w:rPr>
          <w:rFonts w:ascii="Arial" w:hAnsi="Arial" w:cs="Arial"/>
          <w:sz w:val="22"/>
          <w:szCs w:val="22"/>
        </w:rPr>
      </w:pPr>
      <w:r>
        <w:rPr>
          <w:rFonts w:ascii="Arial" w:hAnsi="Arial" w:cs="Arial"/>
          <w:sz w:val="22"/>
          <w:szCs w:val="22"/>
        </w:rPr>
        <w:tab/>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1 g </w:t>
      </w:r>
      <w:r w:rsidR="00AE0679">
        <w:rPr>
          <w:rFonts w:ascii="Arial" w:hAnsi="Arial" w:cs="Arial"/>
          <w:sz w:val="22"/>
          <w:szCs w:val="22"/>
        </w:rPr>
        <w:t>x</w:t>
      </w:r>
      <w:r w:rsidR="00161CD5" w:rsidRPr="00161CD5">
        <w:rPr>
          <w:rFonts w:ascii="Arial" w:hAnsi="Arial" w:cs="Arial"/>
          <w:sz w:val="22"/>
          <w:szCs w:val="22"/>
        </w:rPr>
        <w:t xml:space="preserve"> 0.25 / (0.25 </w:t>
      </w:r>
      <w:r w:rsidR="00AE0679">
        <w:rPr>
          <w:rFonts w:ascii="Arial" w:hAnsi="Arial" w:cs="Arial"/>
          <w:sz w:val="22"/>
          <w:szCs w:val="22"/>
        </w:rPr>
        <w:t>x</w:t>
      </w:r>
      <w:r w:rsidR="00161CD5" w:rsidRPr="00161CD5">
        <w:rPr>
          <w:rFonts w:ascii="Arial" w:hAnsi="Arial" w:cs="Arial"/>
          <w:sz w:val="22"/>
          <w:szCs w:val="22"/>
        </w:rPr>
        <w:t xml:space="preserve"> 9% </w:t>
      </w:r>
      <w:r w:rsidR="00AE0679">
        <w:rPr>
          <w:rFonts w:ascii="Arial" w:hAnsi="Arial" w:cs="Arial"/>
          <w:sz w:val="22"/>
          <w:szCs w:val="22"/>
        </w:rPr>
        <w:t>x</w:t>
      </w:r>
      <w:r w:rsidR="00161CD5" w:rsidRPr="00161CD5">
        <w:rPr>
          <w:rFonts w:ascii="Arial" w:hAnsi="Arial" w:cs="Arial"/>
          <w:sz w:val="22"/>
          <w:szCs w:val="22"/>
        </w:rPr>
        <w:t xml:space="preserve"> 0.5 </w:t>
      </w:r>
      <w:r w:rsidR="00AE0679">
        <w:rPr>
          <w:rFonts w:ascii="Arial" w:hAnsi="Arial" w:cs="Arial"/>
          <w:sz w:val="22"/>
          <w:szCs w:val="22"/>
        </w:rPr>
        <w:t>x</w:t>
      </w:r>
      <w:r w:rsidR="00161CD5" w:rsidRPr="00161CD5">
        <w:rPr>
          <w:rFonts w:ascii="Arial" w:hAnsi="Arial" w:cs="Arial"/>
          <w:sz w:val="22"/>
          <w:szCs w:val="22"/>
        </w:rPr>
        <w:t xml:space="preserve"> 1)</w:t>
      </w:r>
    </w:p>
    <w:p w:rsidR="00161CD5" w:rsidRPr="00161CD5" w:rsidRDefault="00161CD5" w:rsidP="004B74EF">
      <w:pPr>
        <w:tabs>
          <w:tab w:val="left" w:pos="1134"/>
        </w:tabs>
        <w:rPr>
          <w:rFonts w:ascii="Arial" w:hAnsi="Arial" w:cs="Arial"/>
          <w:sz w:val="22"/>
          <w:szCs w:val="22"/>
        </w:rPr>
      </w:pPr>
    </w:p>
    <w:p w:rsidR="00161CD5" w:rsidRPr="00161CD5" w:rsidRDefault="00161CD5" w:rsidP="004B74EF">
      <w:pPr>
        <w:tabs>
          <w:tab w:val="left" w:pos="709"/>
        </w:tabs>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0.25 g / (0.25 </w:t>
      </w:r>
      <w:r w:rsidR="00AE0679">
        <w:rPr>
          <w:rFonts w:ascii="Arial" w:hAnsi="Arial" w:cs="Arial"/>
          <w:sz w:val="22"/>
          <w:szCs w:val="22"/>
        </w:rPr>
        <w:t>x</w:t>
      </w:r>
      <w:r w:rsidRPr="00161CD5">
        <w:rPr>
          <w:rFonts w:ascii="Arial" w:hAnsi="Arial" w:cs="Arial"/>
          <w:sz w:val="22"/>
          <w:szCs w:val="22"/>
        </w:rPr>
        <w:t xml:space="preserve"> 9 %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tabs>
          <w:tab w:val="left" w:pos="709"/>
        </w:tabs>
        <w:rPr>
          <w:rFonts w:ascii="Arial" w:hAnsi="Arial" w:cs="Arial"/>
          <w:sz w:val="22"/>
          <w:szCs w:val="22"/>
        </w:rPr>
      </w:pPr>
    </w:p>
    <w:p w:rsidR="00161CD5" w:rsidRPr="00161CD5" w:rsidRDefault="00161CD5" w:rsidP="004B74EF">
      <w:pPr>
        <w:tabs>
          <w:tab w:val="left" w:pos="709"/>
        </w:tabs>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22.2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C)</w:t>
      </w:r>
      <w:r w:rsidRPr="00161CD5">
        <w:rPr>
          <w:rFonts w:ascii="Arial" w:hAnsi="Arial" w:cs="Arial"/>
          <w:i/>
          <w:sz w:val="22"/>
          <w:szCs w:val="22"/>
        </w:rPr>
        <w:tab/>
        <w:t>Warm up time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lastRenderedPageBreak/>
        <w:t>from</w:t>
      </w:r>
      <w:proofErr w:type="gramEnd"/>
      <w:r w:rsidRPr="00161CD5">
        <w:rPr>
          <w:rFonts w:ascii="Arial" w:hAnsi="Arial" w:cs="Arial"/>
          <w:sz w:val="22"/>
          <w:szCs w:val="22"/>
        </w:rPr>
        <w:t xml:space="preserve"> </w:t>
      </w:r>
      <w:r w:rsidR="000E72AC">
        <w:rPr>
          <w:rFonts w:ascii="Arial" w:hAnsi="Arial" w:cs="Arial"/>
          <w:sz w:val="22"/>
          <w:szCs w:val="22"/>
        </w:rPr>
        <w:t>A.6.2.1</w:t>
      </w:r>
      <w:r w:rsidRPr="00161CD5">
        <w:rPr>
          <w:rFonts w:ascii="Arial" w:hAnsi="Arial" w:cs="Arial"/>
          <w:sz w:val="22"/>
          <w:szCs w:val="22"/>
        </w:rPr>
        <w:t>:</w:t>
      </w:r>
      <w:r w:rsidRPr="00161CD5">
        <w:rPr>
          <w:rFonts w:ascii="Arial" w:hAnsi="Arial" w:cs="Arial"/>
          <w:sz w:val="22"/>
          <w:szCs w:val="22"/>
        </w:rPr>
        <w:tab/>
        <w:t>E</w:t>
      </w:r>
      <w:r w:rsidRPr="00161CD5">
        <w:rPr>
          <w:rFonts w:ascii="Arial" w:hAnsi="Arial" w:cs="Arial"/>
          <w:sz w:val="22"/>
          <w:szCs w:val="22"/>
          <w:vertAlign w:val="subscript"/>
        </w:rPr>
        <w:t>0</w:t>
      </w:r>
      <w:r w:rsidRPr="00161CD5">
        <w:rPr>
          <w:rFonts w:ascii="Arial" w:hAnsi="Arial" w:cs="Arial"/>
          <w:sz w:val="22"/>
          <w:szCs w:val="22"/>
        </w:rPr>
        <w:t xml:space="preserve"> - E</w:t>
      </w:r>
      <w:r w:rsidRPr="00161CD5">
        <w:rPr>
          <w:rFonts w:ascii="Arial" w:hAnsi="Arial" w:cs="Arial"/>
          <w:sz w:val="22"/>
          <w:szCs w:val="22"/>
          <w:vertAlign w:val="subscript"/>
        </w:rPr>
        <w:t xml:space="preserve">0 init </w:t>
      </w:r>
      <w:r w:rsidRPr="00161CD5">
        <w:rPr>
          <w:rFonts w:ascii="Arial" w:hAnsi="Arial" w:cs="Arial"/>
          <w:sz w:val="22"/>
          <w:szCs w:val="22"/>
        </w:rPr>
        <w:sym w:font="Symbol" w:char="F0A3"/>
      </w:r>
      <w:r w:rsidRPr="00161CD5">
        <w:rPr>
          <w:rFonts w:ascii="Arial" w:hAnsi="Arial" w:cs="Arial"/>
          <w:sz w:val="22"/>
          <w:szCs w:val="22"/>
        </w:rPr>
        <w:t xml:space="preserve">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Minfill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numPr>
          <w:ilvl w:val="0"/>
          <w:numId w:val="107"/>
        </w:numPr>
        <w:tabs>
          <w:tab w:val="clear" w:pos="1782"/>
          <w:tab w:val="num" w:pos="709"/>
        </w:tabs>
        <w:spacing w:before="120"/>
        <w:ind w:left="0" w:firstLine="0"/>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(E</w:t>
      </w:r>
      <w:r w:rsidRPr="00161CD5">
        <w:rPr>
          <w:rFonts w:ascii="Arial" w:hAnsi="Arial" w:cs="Arial"/>
          <w:sz w:val="22"/>
          <w:szCs w:val="22"/>
          <w:vertAlign w:val="subscript"/>
        </w:rPr>
        <w:t>0</w:t>
      </w:r>
      <w:r w:rsidRPr="00161CD5">
        <w:rPr>
          <w:rFonts w:ascii="Arial" w:hAnsi="Arial" w:cs="Arial"/>
          <w:sz w:val="22"/>
          <w:szCs w:val="22"/>
        </w:rPr>
        <w:t xml:space="preserve"> - E</w:t>
      </w:r>
      <w:r w:rsidRPr="00161CD5">
        <w:rPr>
          <w:rFonts w:ascii="Arial" w:hAnsi="Arial" w:cs="Arial"/>
          <w:sz w:val="22"/>
          <w:szCs w:val="22"/>
          <w:vertAlign w:val="subscript"/>
        </w:rPr>
        <w:t xml:space="preserve">0 init </w:t>
      </w:r>
      <w:r w:rsidRPr="00161CD5">
        <w:rPr>
          <w:rFonts w:ascii="Arial" w:hAnsi="Arial" w:cs="Arial"/>
          <w:sz w:val="22"/>
          <w:szCs w:val="22"/>
        </w:rPr>
        <w:t xml:space="preserve">) /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spacing w:before="120"/>
        <w:rPr>
          <w:rFonts w:ascii="Arial" w:hAnsi="Arial" w:cs="Arial"/>
          <w:sz w:val="22"/>
          <w:szCs w:val="22"/>
        </w:rPr>
      </w:pPr>
      <w:proofErr w:type="gramStart"/>
      <w:r w:rsidRPr="00161CD5">
        <w:rPr>
          <w:rFonts w:ascii="Arial" w:hAnsi="Arial" w:cs="Arial"/>
          <w:sz w:val="22"/>
          <w:szCs w:val="22"/>
        </w:rPr>
        <w:t>mpd</w:t>
      </w:r>
      <w:r w:rsidRPr="00161CD5">
        <w:rPr>
          <w:rFonts w:ascii="Arial" w:hAnsi="Arial" w:cs="Arial"/>
          <w:sz w:val="22"/>
          <w:szCs w:val="22"/>
          <w:vertAlign w:val="subscript"/>
        </w:rPr>
        <w:t>in</w:t>
      </w:r>
      <w:proofErr w:type="gramEnd"/>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t>from Table 1 (</w:t>
      </w:r>
      <w:r w:rsidR="00445C3A">
        <w:rPr>
          <w:rFonts w:ascii="Arial" w:hAnsi="Arial" w:cs="Arial"/>
          <w:sz w:val="22"/>
          <w:szCs w:val="22"/>
        </w:rPr>
        <w:t>4.3.1</w:t>
      </w:r>
      <w:r w:rsidRPr="00161CD5">
        <w:rPr>
          <w:rFonts w:ascii="Arial" w:hAnsi="Arial" w:cs="Arial"/>
          <w:sz w:val="22"/>
          <w:szCs w:val="22"/>
        </w:rPr>
        <w:t>)</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0.25</w:t>
      </w:r>
      <w:r w:rsidRPr="00161CD5">
        <w:rPr>
          <w:rFonts w:ascii="Arial" w:hAnsi="Arial" w:cs="Arial"/>
          <w:sz w:val="22"/>
          <w:szCs w:val="22"/>
        </w:rPr>
        <w:tab/>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271BEA">
        <w:rPr>
          <w:rFonts w:ascii="Arial" w:hAnsi="Arial" w:cs="Arial"/>
          <w:sz w:val="22"/>
          <w:szCs w:val="22"/>
        </w:rPr>
        <w:t>4.3.2</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Ref(X)</w:t>
      </w:r>
      <w:r w:rsidRPr="00161CD5">
        <w:rPr>
          <w:rFonts w:ascii="Arial" w:hAnsi="Arial" w:cs="Arial"/>
          <w:sz w:val="22"/>
          <w:szCs w:val="22"/>
        </w:rPr>
        <w:tab/>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t>has to be chosen (may be given by manufacturer)</w:t>
      </w:r>
    </w:p>
    <w:p w:rsidR="00161CD5" w:rsidRPr="00161CD5" w:rsidRDefault="00161CD5" w:rsidP="004B74EF">
      <w:pPr>
        <w:rPr>
          <w:rFonts w:ascii="Arial" w:hAnsi="Arial" w:cs="Arial"/>
          <w:i/>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Remark: If (E</w:t>
      </w:r>
      <w:r w:rsidRPr="00161CD5">
        <w:rPr>
          <w:rFonts w:ascii="Arial" w:hAnsi="Arial" w:cs="Arial"/>
          <w:i/>
          <w:sz w:val="22"/>
          <w:szCs w:val="22"/>
          <w:vertAlign w:val="subscript"/>
        </w:rPr>
        <w:t>0</w:t>
      </w:r>
      <w:r w:rsidRPr="00161CD5">
        <w:rPr>
          <w:rFonts w:ascii="Arial" w:hAnsi="Arial" w:cs="Arial"/>
          <w:i/>
          <w:sz w:val="22"/>
          <w:szCs w:val="22"/>
        </w:rPr>
        <w:t xml:space="preserve"> - E</w:t>
      </w:r>
      <w:r w:rsidRPr="00161CD5">
        <w:rPr>
          <w:rFonts w:ascii="Arial" w:hAnsi="Arial" w:cs="Arial"/>
          <w:i/>
          <w:sz w:val="22"/>
          <w:szCs w:val="22"/>
          <w:vertAlign w:val="subscript"/>
        </w:rPr>
        <w:t>0 init</w:t>
      </w:r>
      <w:r w:rsidRPr="00161CD5">
        <w:rPr>
          <w:rFonts w:ascii="Arial" w:hAnsi="Arial" w:cs="Arial"/>
          <w:i/>
          <w:sz w:val="22"/>
          <w:szCs w:val="22"/>
        </w:rPr>
        <w:t>) &lt; 0 then the absolute value of (E</w:t>
      </w:r>
      <w:r w:rsidRPr="00161CD5">
        <w:rPr>
          <w:rFonts w:ascii="Arial" w:hAnsi="Arial" w:cs="Arial"/>
          <w:i/>
          <w:sz w:val="22"/>
          <w:szCs w:val="22"/>
          <w:vertAlign w:val="subscript"/>
        </w:rPr>
        <w:t>0</w:t>
      </w:r>
      <w:r w:rsidRPr="00161CD5">
        <w:rPr>
          <w:rFonts w:ascii="Arial" w:hAnsi="Arial" w:cs="Arial"/>
          <w:i/>
          <w:sz w:val="22"/>
          <w:szCs w:val="22"/>
        </w:rPr>
        <w:t xml:space="preserve"> - E</w:t>
      </w:r>
      <w:r w:rsidRPr="00161CD5">
        <w:rPr>
          <w:rFonts w:ascii="Arial" w:hAnsi="Arial" w:cs="Arial"/>
          <w:i/>
          <w:sz w:val="22"/>
          <w:szCs w:val="22"/>
          <w:vertAlign w:val="subscript"/>
        </w:rPr>
        <w:t>0 init</w:t>
      </w:r>
      <w:r w:rsidR="00632DC0">
        <w:rPr>
          <w:rFonts w:ascii="Arial" w:hAnsi="Arial" w:cs="Arial"/>
          <w:i/>
          <w:sz w:val="22"/>
          <w:szCs w:val="22"/>
        </w:rPr>
        <w:t>)</w:t>
      </w:r>
      <w:r w:rsidRPr="00161CD5">
        <w:rPr>
          <w:rFonts w:ascii="Arial" w:hAnsi="Arial" w:cs="Arial"/>
          <w:i/>
          <w:sz w:val="22"/>
          <w:szCs w:val="22"/>
        </w:rPr>
        <w:t xml:space="preserve"> has to be used.</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From the </w:t>
      </w:r>
      <w:r w:rsidR="00692B89">
        <w:rPr>
          <w:rFonts w:ascii="Arial" w:hAnsi="Arial" w:cs="Arial"/>
          <w:sz w:val="22"/>
          <w:szCs w:val="22"/>
        </w:rPr>
        <w:t>R 76</w:t>
      </w:r>
      <w:r w:rsidRPr="00161CD5">
        <w:rPr>
          <w:rFonts w:ascii="Arial" w:hAnsi="Arial" w:cs="Arial"/>
          <w:sz w:val="22"/>
          <w:szCs w:val="22"/>
        </w:rPr>
        <w:t xml:space="preserve">-2 protocol form the maximum zero drift due to warm up has to be taken, and then Minfill can be calculated by iteration.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Example: e = d = 1 g, Ref(X) = 1, p</w:t>
      </w:r>
      <w:r w:rsidRPr="00161CD5">
        <w:rPr>
          <w:rFonts w:ascii="Arial" w:hAnsi="Arial" w:cs="Arial"/>
          <w:sz w:val="22"/>
          <w:szCs w:val="22"/>
          <w:vertAlign w:val="subscript"/>
        </w:rPr>
        <w:t>i</w:t>
      </w:r>
      <w:r w:rsidRPr="00161CD5">
        <w:rPr>
          <w:rFonts w:ascii="Arial" w:hAnsi="Arial" w:cs="Arial"/>
          <w:sz w:val="22"/>
          <w:szCs w:val="22"/>
        </w:rPr>
        <w:t xml:space="preserve"> = 0.5, zero drift due to warm up 3 e, </w:t>
      </w:r>
      <w:r w:rsidRPr="00161CD5">
        <w:rPr>
          <w:rFonts w:ascii="Arial" w:hAnsi="Arial" w:cs="Arial"/>
          <w:sz w:val="22"/>
          <w:szCs w:val="22"/>
        </w:rPr>
        <w:br/>
        <w:t>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9 % (assumption that Minfill ≤ 50 g)</w:t>
      </w:r>
    </w:p>
    <w:p w:rsidR="00161CD5" w:rsidRPr="00161CD5" w:rsidRDefault="00161CD5" w:rsidP="004B74EF">
      <w:pPr>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sz w:val="22"/>
          <w:szCs w:val="22"/>
        </w:rPr>
        <w:t xml:space="preserve">        </w:t>
      </w:r>
      <w:r w:rsidR="004B74EF">
        <w:rPr>
          <w:rFonts w:ascii="Arial" w:hAnsi="Arial" w:cs="Arial"/>
          <w:sz w:val="22"/>
          <w:szCs w:val="22"/>
        </w:rPr>
        <w:tab/>
      </w: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(E</w:t>
      </w:r>
      <w:r w:rsidRPr="00161CD5">
        <w:rPr>
          <w:rFonts w:ascii="Arial" w:hAnsi="Arial" w:cs="Arial"/>
          <w:sz w:val="22"/>
          <w:szCs w:val="22"/>
          <w:vertAlign w:val="subscript"/>
        </w:rPr>
        <w:t>0</w:t>
      </w:r>
      <w:r w:rsidRPr="00161CD5">
        <w:rPr>
          <w:rFonts w:ascii="Arial" w:hAnsi="Arial" w:cs="Arial"/>
          <w:sz w:val="22"/>
          <w:szCs w:val="22"/>
        </w:rPr>
        <w:t xml:space="preserve"> - E</w:t>
      </w:r>
      <w:r w:rsidRPr="00161CD5">
        <w:rPr>
          <w:rFonts w:ascii="Arial" w:hAnsi="Arial" w:cs="Arial"/>
          <w:sz w:val="22"/>
          <w:szCs w:val="22"/>
          <w:vertAlign w:val="subscript"/>
        </w:rPr>
        <w:t>0 init</w:t>
      </w:r>
      <w:r w:rsidRPr="00161CD5">
        <w:rPr>
          <w:rFonts w:ascii="Arial" w:hAnsi="Arial" w:cs="Arial"/>
          <w:sz w:val="22"/>
          <w:szCs w:val="22"/>
        </w:rPr>
        <w:t xml:space="preserve">) /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4B74EF" w:rsidP="004B74EF">
      <w:pPr>
        <w:numPr>
          <w:ilvl w:val="0"/>
          <w:numId w:val="107"/>
        </w:numPr>
        <w:tabs>
          <w:tab w:val="clear" w:pos="1782"/>
          <w:tab w:val="num" w:pos="709"/>
        </w:tabs>
        <w:spacing w:before="120"/>
        <w:ind w:left="0" w:firstLine="0"/>
        <w:rPr>
          <w:rFonts w:ascii="Arial" w:hAnsi="Arial" w:cs="Arial"/>
          <w:sz w:val="22"/>
          <w:szCs w:val="22"/>
        </w:rPr>
      </w:pPr>
      <w:r>
        <w:rPr>
          <w:rFonts w:ascii="Arial" w:hAnsi="Arial" w:cs="Arial"/>
          <w:sz w:val="22"/>
          <w:szCs w:val="22"/>
        </w:rPr>
        <w:t xml:space="preserve"> </w:t>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3 g / (0.25 </w:t>
      </w:r>
      <w:r w:rsidR="00AE0679">
        <w:rPr>
          <w:rFonts w:ascii="Arial" w:hAnsi="Arial" w:cs="Arial"/>
          <w:sz w:val="22"/>
          <w:szCs w:val="22"/>
        </w:rPr>
        <w:t>x</w:t>
      </w:r>
      <w:r w:rsidR="00161CD5" w:rsidRPr="00161CD5">
        <w:rPr>
          <w:rFonts w:ascii="Arial" w:hAnsi="Arial" w:cs="Arial"/>
          <w:sz w:val="22"/>
          <w:szCs w:val="22"/>
        </w:rPr>
        <w:t xml:space="preserve"> 9 % </w:t>
      </w:r>
      <w:r w:rsidR="00AE0679">
        <w:rPr>
          <w:rFonts w:ascii="Arial" w:hAnsi="Arial" w:cs="Arial"/>
          <w:sz w:val="22"/>
          <w:szCs w:val="22"/>
        </w:rPr>
        <w:t>x</w:t>
      </w:r>
      <w:r w:rsidR="00161CD5" w:rsidRPr="00161CD5">
        <w:rPr>
          <w:rFonts w:ascii="Arial" w:hAnsi="Arial" w:cs="Arial"/>
          <w:sz w:val="22"/>
          <w:szCs w:val="22"/>
        </w:rPr>
        <w:t xml:space="preserve"> 0.5 </w:t>
      </w:r>
      <w:r w:rsidR="00AE0679">
        <w:rPr>
          <w:rFonts w:ascii="Arial" w:hAnsi="Arial" w:cs="Arial"/>
          <w:sz w:val="22"/>
          <w:szCs w:val="22"/>
        </w:rPr>
        <w:t>x</w:t>
      </w:r>
      <w:r w:rsidR="00161CD5" w:rsidRPr="00161CD5">
        <w:rPr>
          <w:rFonts w:ascii="Arial" w:hAnsi="Arial" w:cs="Arial"/>
          <w:sz w:val="22"/>
          <w:szCs w:val="22"/>
        </w:rPr>
        <w:t xml:space="preserve"> 1)</w:t>
      </w:r>
    </w:p>
    <w:p w:rsidR="00161CD5" w:rsidRPr="00161CD5" w:rsidRDefault="00161CD5" w:rsidP="004B74EF">
      <w:pPr>
        <w:tabs>
          <w:tab w:val="num" w:pos="709"/>
        </w:tabs>
        <w:rPr>
          <w:rFonts w:ascii="Arial" w:hAnsi="Arial" w:cs="Arial"/>
          <w:sz w:val="22"/>
          <w:szCs w:val="22"/>
        </w:rPr>
      </w:pPr>
    </w:p>
    <w:p w:rsidR="00161CD5" w:rsidRPr="00154FB1" w:rsidRDefault="004B74EF" w:rsidP="004B74EF">
      <w:pPr>
        <w:numPr>
          <w:ilvl w:val="0"/>
          <w:numId w:val="107"/>
        </w:numPr>
        <w:tabs>
          <w:tab w:val="clear" w:pos="1782"/>
          <w:tab w:val="num" w:pos="709"/>
        </w:tabs>
        <w:spacing w:before="120"/>
        <w:ind w:left="0" w:firstLine="0"/>
        <w:rPr>
          <w:rFonts w:ascii="Arial" w:hAnsi="Arial" w:cs="Arial"/>
          <w:sz w:val="22"/>
          <w:szCs w:val="22"/>
        </w:rPr>
      </w:pPr>
      <w:r>
        <w:rPr>
          <w:rFonts w:ascii="Arial" w:hAnsi="Arial" w:cs="Arial"/>
          <w:sz w:val="22"/>
          <w:szCs w:val="22"/>
        </w:rPr>
        <w:t xml:space="preserve"> </w:t>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266.6 g &gt; 200 g,</w:t>
      </w:r>
    </w:p>
    <w:p w:rsidR="004B74EF" w:rsidRDefault="004B74EF" w:rsidP="004B74EF">
      <w:pPr>
        <w:spacing w:before="120"/>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sz w:val="22"/>
          <w:szCs w:val="22"/>
        </w:rPr>
        <w:t xml:space="preserve">Assumption being Minfill between &gt;200 g and ≤ 300 g. </w:t>
      </w:r>
      <w:r w:rsidRPr="00161CD5">
        <w:rPr>
          <w:rFonts w:ascii="Arial" w:hAnsi="Arial" w:cs="Arial"/>
          <w:sz w:val="22"/>
          <w:szCs w:val="22"/>
        </w:rPr>
        <w:br/>
        <w:t>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9 g. For a new calculation that has to be put in relation to the highest fill of this range, i.e. 300 g. The maximum percentage deviation would then be: 9 g / 300 g = 0.03 = 3 %. (</w:t>
      </w:r>
      <w:proofErr w:type="gramStart"/>
      <w:r w:rsidRPr="00161CD5">
        <w:rPr>
          <w:rFonts w:ascii="Arial" w:hAnsi="Arial" w:cs="Arial"/>
          <w:sz w:val="22"/>
          <w:szCs w:val="22"/>
        </w:rPr>
        <w:t>see</w:t>
      </w:r>
      <w:proofErr w:type="gramEnd"/>
      <w:r w:rsidRPr="00161CD5">
        <w:rPr>
          <w:rFonts w:ascii="Arial" w:hAnsi="Arial" w:cs="Arial"/>
          <w:sz w:val="22"/>
          <w:szCs w:val="22"/>
        </w:rPr>
        <w:t xml:space="preserve"> remarks under </w:t>
      </w:r>
      <w:r w:rsidR="00A95630">
        <w:rPr>
          <w:rFonts w:ascii="Arial" w:hAnsi="Arial" w:cs="Arial"/>
          <w:sz w:val="22"/>
          <w:szCs w:val="22"/>
        </w:rPr>
        <w:t>E.4</w:t>
      </w:r>
      <w:r w:rsidRPr="00161CD5">
        <w:rPr>
          <w:rFonts w:ascii="Arial" w:hAnsi="Arial" w:cs="Arial"/>
          <w:sz w:val="22"/>
          <w:szCs w:val="22"/>
        </w:rPr>
        <w:t>)</w:t>
      </w:r>
    </w:p>
    <w:p w:rsidR="00161CD5" w:rsidRPr="00161CD5" w:rsidRDefault="00161CD5" w:rsidP="004B74EF">
      <w:pPr>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sz w:val="22"/>
          <w:szCs w:val="22"/>
        </w:rPr>
        <w:t xml:space="preserve">         Minfill  </w:t>
      </w:r>
      <w:r w:rsidRPr="00161CD5">
        <w:rPr>
          <w:rFonts w:ascii="Arial" w:hAnsi="Arial" w:cs="Arial"/>
          <w:sz w:val="22"/>
          <w:szCs w:val="22"/>
        </w:rPr>
        <w:sym w:font="Symbol" w:char="F0B3"/>
      </w:r>
      <w:r w:rsidRPr="00161CD5">
        <w:rPr>
          <w:rFonts w:ascii="Arial" w:hAnsi="Arial" w:cs="Arial"/>
          <w:sz w:val="22"/>
          <w:szCs w:val="22"/>
        </w:rPr>
        <w:t xml:space="preserve"> 3 g / (0.25 </w:t>
      </w:r>
      <w:r w:rsidR="00AE0679">
        <w:rPr>
          <w:rFonts w:ascii="Arial" w:hAnsi="Arial" w:cs="Arial"/>
          <w:sz w:val="22"/>
          <w:szCs w:val="22"/>
        </w:rPr>
        <w:t>x</w:t>
      </w:r>
      <w:r w:rsidRPr="00161CD5">
        <w:rPr>
          <w:rFonts w:ascii="Arial" w:hAnsi="Arial" w:cs="Arial"/>
          <w:sz w:val="22"/>
          <w:szCs w:val="22"/>
        </w:rPr>
        <w:t xml:space="preserve"> 3 %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4B74EF" w:rsidP="004B74EF">
      <w:pPr>
        <w:numPr>
          <w:ilvl w:val="0"/>
          <w:numId w:val="107"/>
        </w:numPr>
        <w:tabs>
          <w:tab w:val="clear" w:pos="1782"/>
        </w:tabs>
        <w:spacing w:before="120"/>
        <w:ind w:left="0" w:firstLine="0"/>
        <w:rPr>
          <w:rFonts w:ascii="Arial" w:hAnsi="Arial" w:cs="Arial"/>
          <w:sz w:val="22"/>
          <w:szCs w:val="22"/>
        </w:rPr>
      </w:pPr>
      <w:r>
        <w:rPr>
          <w:rFonts w:ascii="Arial" w:hAnsi="Arial" w:cs="Arial"/>
          <w:sz w:val="22"/>
          <w:szCs w:val="22"/>
        </w:rPr>
        <w:t xml:space="preserve">       </w:t>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800 g &gt; 500 g, next iteration step.</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 xml:space="preserve">Assumption being Minfill between &gt;500 g and ≤ 1000 g. </w:t>
      </w:r>
      <w:r w:rsidRPr="00161CD5">
        <w:rPr>
          <w:rFonts w:ascii="Arial" w:hAnsi="Arial" w:cs="Arial"/>
          <w:sz w:val="22"/>
          <w:szCs w:val="22"/>
        </w:rPr>
        <w:br/>
        <w:t>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15 g. For a new calculation that has to be put in relation to the highest fill of this range, i.e. 1000 g. The maximum percentage deviation would then be: 15 g / 1000 g = 0.015 = 1.5 %. (</w:t>
      </w:r>
      <w:proofErr w:type="gramStart"/>
      <w:r w:rsidRPr="00161CD5">
        <w:rPr>
          <w:rFonts w:ascii="Arial" w:hAnsi="Arial" w:cs="Arial"/>
          <w:sz w:val="22"/>
          <w:szCs w:val="22"/>
        </w:rPr>
        <w:t>see</w:t>
      </w:r>
      <w:proofErr w:type="gramEnd"/>
      <w:r w:rsidRPr="00161CD5">
        <w:rPr>
          <w:rFonts w:ascii="Arial" w:hAnsi="Arial" w:cs="Arial"/>
          <w:sz w:val="22"/>
          <w:szCs w:val="22"/>
        </w:rPr>
        <w:t xml:space="preserve"> initial remarks)</w:t>
      </w:r>
    </w:p>
    <w:p w:rsidR="00161CD5" w:rsidRPr="00161CD5" w:rsidRDefault="00161CD5" w:rsidP="004B74EF">
      <w:pPr>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sz w:val="22"/>
          <w:szCs w:val="22"/>
        </w:rPr>
        <w:t xml:space="preserve">        </w:t>
      </w:r>
      <w:r w:rsidR="004B74EF">
        <w:rPr>
          <w:rFonts w:ascii="Arial" w:hAnsi="Arial" w:cs="Arial"/>
          <w:sz w:val="22"/>
          <w:szCs w:val="22"/>
        </w:rPr>
        <w:tab/>
      </w:r>
      <w:r w:rsidRPr="00161CD5">
        <w:rPr>
          <w:rFonts w:ascii="Arial" w:hAnsi="Arial" w:cs="Arial"/>
          <w:sz w:val="22"/>
          <w:szCs w:val="22"/>
        </w:rPr>
        <w:t xml:space="preserve"> Minfill  </w:t>
      </w:r>
      <w:r w:rsidRPr="00161CD5">
        <w:rPr>
          <w:rFonts w:ascii="Arial" w:hAnsi="Arial" w:cs="Arial"/>
          <w:sz w:val="22"/>
          <w:szCs w:val="22"/>
        </w:rPr>
        <w:sym w:font="Symbol" w:char="F0B3"/>
      </w:r>
      <w:r w:rsidRPr="00161CD5">
        <w:rPr>
          <w:rFonts w:ascii="Arial" w:hAnsi="Arial" w:cs="Arial"/>
          <w:sz w:val="22"/>
          <w:szCs w:val="22"/>
        </w:rPr>
        <w:t xml:space="preserve"> 3 g / (0.25 </w:t>
      </w:r>
      <w:r w:rsidR="00AE0679">
        <w:rPr>
          <w:rFonts w:ascii="Arial" w:hAnsi="Arial" w:cs="Arial"/>
          <w:sz w:val="22"/>
          <w:szCs w:val="22"/>
        </w:rPr>
        <w:t>x</w:t>
      </w:r>
      <w:r w:rsidRPr="00161CD5">
        <w:rPr>
          <w:rFonts w:ascii="Arial" w:hAnsi="Arial" w:cs="Arial"/>
          <w:sz w:val="22"/>
          <w:szCs w:val="22"/>
        </w:rPr>
        <w:t xml:space="preserve"> 1.5 % </w:t>
      </w:r>
      <w:r w:rsidR="00AE0679">
        <w:rPr>
          <w:rFonts w:ascii="Arial" w:hAnsi="Arial" w:cs="Arial"/>
          <w:sz w:val="22"/>
          <w:szCs w:val="22"/>
        </w:rPr>
        <w:t>x</w:t>
      </w:r>
      <w:r w:rsidRPr="00161CD5">
        <w:rPr>
          <w:rFonts w:ascii="Arial" w:hAnsi="Arial" w:cs="Arial"/>
          <w:sz w:val="22"/>
          <w:szCs w:val="22"/>
        </w:rPr>
        <w:t xml:space="preserve"> 0.5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4B74EF" w:rsidP="004B74EF">
      <w:pPr>
        <w:numPr>
          <w:ilvl w:val="0"/>
          <w:numId w:val="107"/>
        </w:numPr>
        <w:tabs>
          <w:tab w:val="clear" w:pos="1782"/>
          <w:tab w:val="num" w:pos="709"/>
        </w:tabs>
        <w:spacing w:before="120"/>
        <w:ind w:left="0" w:firstLine="0"/>
        <w:rPr>
          <w:rFonts w:ascii="Arial" w:hAnsi="Arial" w:cs="Arial"/>
          <w:sz w:val="22"/>
          <w:szCs w:val="22"/>
        </w:rPr>
      </w:pPr>
      <w:r>
        <w:rPr>
          <w:rFonts w:ascii="Arial" w:hAnsi="Arial" w:cs="Arial"/>
          <w:sz w:val="22"/>
          <w:szCs w:val="22"/>
        </w:rPr>
        <w:t xml:space="preserve"> </w:t>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1600 g ≤ 10000 g, iteration stops here.</w:t>
      </w:r>
    </w:p>
    <w:p w:rsidR="00161CD5" w:rsidRPr="00161CD5" w:rsidRDefault="00161CD5" w:rsidP="004B74EF">
      <w:pPr>
        <w:rPr>
          <w:rFonts w:ascii="Arial" w:hAnsi="Arial" w:cs="Arial"/>
          <w:sz w:val="22"/>
          <w:szCs w:val="22"/>
        </w:rPr>
      </w:pPr>
    </w:p>
    <w:p w:rsidR="00161CD5" w:rsidRPr="00161CD5" w:rsidRDefault="00A95630" w:rsidP="004B74EF">
      <w:pPr>
        <w:pStyle w:val="NormalTitle"/>
        <w:rPr>
          <w:rFonts w:cs="Arial"/>
          <w:sz w:val="22"/>
          <w:szCs w:val="22"/>
        </w:rPr>
      </w:pPr>
      <w:r>
        <w:rPr>
          <w:rFonts w:cs="Arial"/>
          <w:sz w:val="22"/>
          <w:szCs w:val="22"/>
        </w:rPr>
        <w:t>E.4</w:t>
      </w:r>
      <w:r w:rsidR="00161CD5" w:rsidRPr="00161CD5">
        <w:rPr>
          <w:rFonts w:cs="Arial"/>
          <w:sz w:val="22"/>
          <w:szCs w:val="22"/>
        </w:rPr>
        <w:t>.3. Faults due to disturbances</w:t>
      </w: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significant fault for all disturbance tests is 0.25 of the maximum permissible deviation (mpd) of each fill for in-service verification, for a fill equal to the rated minimum fill (see </w:t>
      </w:r>
      <w:r w:rsidR="00B1042F">
        <w:rPr>
          <w:rFonts w:ascii="Arial" w:hAnsi="Arial" w:cs="Arial"/>
          <w:sz w:val="22"/>
          <w:szCs w:val="22"/>
        </w:rPr>
        <w:t>3.5.2.5</w:t>
      </w:r>
      <w:r w:rsidRPr="00161CD5">
        <w:rPr>
          <w:rFonts w:ascii="Arial" w:hAnsi="Arial" w:cs="Arial"/>
          <w:sz w:val="22"/>
          <w:szCs w:val="22"/>
        </w:rPr>
        <w:t>). Thus the maximum deviation must be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 </w:t>
      </w:r>
      <w:r w:rsidR="00AE0679">
        <w:rPr>
          <w:rFonts w:ascii="Arial" w:hAnsi="Arial" w:cs="Arial"/>
          <w:sz w:val="22"/>
          <w:szCs w:val="22"/>
        </w:rPr>
        <w:t>x</w:t>
      </w:r>
      <w:r w:rsidRPr="00161CD5">
        <w:rPr>
          <w:rFonts w:ascii="Arial" w:hAnsi="Arial" w:cs="Arial"/>
          <w:sz w:val="22"/>
          <w:szCs w:val="22"/>
        </w:rPr>
        <w:t xml:space="preserve"> Minfill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w:t>
      </w:r>
      <w:proofErr w:type="gramStart"/>
      <w:r w:rsidRPr="00161CD5">
        <w:rPr>
          <w:rFonts w:ascii="Arial" w:hAnsi="Arial" w:cs="Arial"/>
          <w:sz w:val="22"/>
          <w:szCs w:val="22"/>
        </w:rPr>
        <w:t>p</w:t>
      </w:r>
      <w:r w:rsidRPr="00161CD5">
        <w:rPr>
          <w:rFonts w:ascii="Arial" w:hAnsi="Arial" w:cs="Arial"/>
          <w:sz w:val="22"/>
          <w:szCs w:val="22"/>
          <w:vertAlign w:val="subscript"/>
        </w:rPr>
        <w:t>i</w:t>
      </w:r>
      <w:proofErr w:type="gramEnd"/>
      <w:r w:rsidRPr="00161CD5">
        <w:rPr>
          <w:rFonts w:ascii="Arial" w:hAnsi="Arial" w:cs="Arial"/>
          <w:sz w:val="22"/>
          <w:szCs w:val="22"/>
        </w:rPr>
        <w:t xml:space="preserve"> = 1 for disturbance tests; see WELMEC Guide 2.1)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 md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lastRenderedPageBreak/>
        <w:t xml:space="preserve">The significant fault for nonautomatic weighing instruments is 1 e. </w:t>
      </w:r>
      <w:proofErr w:type="gramStart"/>
      <w:r w:rsidRPr="00161CD5">
        <w:rPr>
          <w:rFonts w:ascii="Arial" w:hAnsi="Arial" w:cs="Arial"/>
          <w:sz w:val="22"/>
          <w:szCs w:val="22"/>
        </w:rPr>
        <w:t>However, when testing without high resolution this could amount even to 1.5 e.</w:t>
      </w:r>
      <w:proofErr w:type="gramEnd"/>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following example is based on the assumption that the significant fault amounts to 1.5 e, while e = 1 g. The reference class of the instrument shall again be Ref(x) = 1. The error fraction p</w:t>
      </w:r>
      <w:r w:rsidRPr="00161CD5">
        <w:rPr>
          <w:rFonts w:ascii="Arial" w:hAnsi="Arial" w:cs="Arial"/>
          <w:sz w:val="22"/>
          <w:szCs w:val="22"/>
          <w:vertAlign w:val="subscript"/>
        </w:rPr>
        <w:t>i</w:t>
      </w:r>
      <w:r w:rsidRPr="00161CD5">
        <w:rPr>
          <w:rFonts w:ascii="Arial" w:hAnsi="Arial" w:cs="Arial"/>
          <w:sz w:val="22"/>
          <w:szCs w:val="22"/>
        </w:rPr>
        <w:t xml:space="preserve">, however, now is not 0.5 but 1 because the susceptibility to disturbances is a feature of the indicator alone as well as the influence of variation of the supply voltage (see </w:t>
      </w:r>
      <w:r w:rsidR="00692B89">
        <w:rPr>
          <w:rFonts w:ascii="Arial" w:hAnsi="Arial" w:cs="Arial"/>
          <w:sz w:val="22"/>
          <w:szCs w:val="22"/>
        </w:rPr>
        <w:t>R 76</w:t>
      </w:r>
      <w:r w:rsidRPr="00161CD5">
        <w:rPr>
          <w:rFonts w:ascii="Arial" w:hAnsi="Arial" w:cs="Arial"/>
          <w:sz w:val="22"/>
          <w:szCs w:val="22"/>
        </w:rPr>
        <w:t xml:space="preserve">-1, C.2, </w:t>
      </w:r>
      <w:proofErr w:type="gramStart"/>
      <w:r w:rsidRPr="00161CD5">
        <w:rPr>
          <w:rFonts w:ascii="Arial" w:hAnsi="Arial" w:cs="Arial"/>
          <w:sz w:val="22"/>
          <w:szCs w:val="22"/>
        </w:rPr>
        <w:t>Table</w:t>
      </w:r>
      <w:proofErr w:type="gramEnd"/>
      <w:r w:rsidRPr="00161CD5">
        <w:rPr>
          <w:rFonts w:ascii="Arial" w:hAnsi="Arial" w:cs="Arial"/>
          <w:sz w:val="22"/>
          <w:szCs w:val="22"/>
        </w:rPr>
        <w:t xml:space="preserve"> 12). The expected Minfill is between &gt;50 g and ≤ 100 g, so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4.5 %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b/>
        <w:t xml:space="preserve">Minfill          ≥ md </w:t>
      </w:r>
      <w:r w:rsidRPr="00161CD5">
        <w:rPr>
          <w:rFonts w:ascii="Arial" w:hAnsi="Arial" w:cs="Arial"/>
          <w:sz w:val="22"/>
          <w:szCs w:val="22"/>
          <w:vertAlign w:val="subscript"/>
        </w:rPr>
        <w:t>disturbance</w:t>
      </w:r>
      <w:r w:rsidRPr="00161CD5">
        <w:rPr>
          <w:rFonts w:ascii="Arial" w:hAnsi="Arial" w:cs="Arial"/>
          <w:sz w:val="22"/>
          <w:szCs w:val="22"/>
        </w:rPr>
        <w:t xml:space="preserve"> / (0.25 </w:t>
      </w:r>
      <w:r w:rsidR="00AE067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 1.5 g / (0.25 </w:t>
      </w:r>
      <w:r w:rsidR="00AE0679">
        <w:rPr>
          <w:rFonts w:ascii="Arial" w:hAnsi="Arial" w:cs="Arial"/>
          <w:sz w:val="22"/>
          <w:szCs w:val="22"/>
        </w:rPr>
        <w:t>x</w:t>
      </w:r>
      <w:r w:rsidRPr="00161CD5">
        <w:rPr>
          <w:rFonts w:ascii="Arial" w:hAnsi="Arial" w:cs="Arial"/>
          <w:sz w:val="22"/>
          <w:szCs w:val="22"/>
        </w:rPr>
        <w:t xml:space="preserve"> 4.5 % </w:t>
      </w:r>
      <w:r w:rsidR="00AE067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Minfill          ≥ 133.3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Since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for a fill of 133.3 g is 4.5% as well, no further calculations are necessary. A Minfill smaller than or equal to 50 g is not possible since maximum deviation due to disturbance would be: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Ref(X) </w:t>
      </w:r>
      <w:r w:rsidR="00AE0679">
        <w:rPr>
          <w:rFonts w:ascii="Arial" w:hAnsi="Arial" w:cs="Arial"/>
          <w:sz w:val="22"/>
          <w:szCs w:val="22"/>
        </w:rPr>
        <w:t>x</w:t>
      </w:r>
      <w:r w:rsidRPr="00161CD5">
        <w:rPr>
          <w:rFonts w:ascii="Arial" w:hAnsi="Arial" w:cs="Arial"/>
          <w:sz w:val="22"/>
          <w:szCs w:val="22"/>
        </w:rPr>
        <w:t xml:space="preserve"> Minfill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9 % </w:t>
      </w:r>
      <w:r w:rsidR="00AE0679">
        <w:rPr>
          <w:rFonts w:ascii="Arial" w:hAnsi="Arial" w:cs="Arial"/>
          <w:sz w:val="22"/>
          <w:szCs w:val="22"/>
        </w:rPr>
        <w:t>x</w:t>
      </w:r>
      <w:r w:rsidRPr="00161CD5">
        <w:rPr>
          <w:rFonts w:ascii="Arial" w:hAnsi="Arial" w:cs="Arial"/>
          <w:sz w:val="22"/>
          <w:szCs w:val="22"/>
        </w:rPr>
        <w:t xml:space="preserve"> 1 </w:t>
      </w:r>
      <w:r w:rsidR="00AE0679">
        <w:rPr>
          <w:rFonts w:ascii="Arial" w:hAnsi="Arial" w:cs="Arial"/>
          <w:sz w:val="22"/>
          <w:szCs w:val="22"/>
        </w:rPr>
        <w:t>x</w:t>
      </w:r>
      <w:r w:rsidRPr="00161CD5">
        <w:rPr>
          <w:rFonts w:ascii="Arial" w:hAnsi="Arial" w:cs="Arial"/>
          <w:sz w:val="22"/>
          <w:szCs w:val="22"/>
        </w:rPr>
        <w:t xml:space="preserve"> 50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1.125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Summary of example test results and conclusions</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Minfills based on the calculations above are:</w:t>
      </w:r>
    </w:p>
    <w:p w:rsidR="00161CD5" w:rsidRPr="00161CD5" w:rsidRDefault="00161CD5" w:rsidP="004B74EF">
      <w:pPr>
        <w:rPr>
          <w:rFonts w:ascii="Arial" w:hAnsi="Arial" w:cs="Arial"/>
          <w:sz w:val="22"/>
          <w:szCs w:val="22"/>
        </w:rPr>
      </w:pPr>
    </w:p>
    <w:p w:rsidR="00161CD5" w:rsidRPr="00161CD5" w:rsidRDefault="00161CD5" w:rsidP="004B74EF">
      <w:pPr>
        <w:tabs>
          <w:tab w:val="right" w:pos="6237"/>
        </w:tabs>
        <w:rPr>
          <w:rFonts w:ascii="Arial" w:hAnsi="Arial" w:cs="Arial"/>
          <w:sz w:val="22"/>
          <w:szCs w:val="22"/>
        </w:rPr>
      </w:pPr>
      <w:r w:rsidRPr="00161CD5">
        <w:rPr>
          <w:rFonts w:ascii="Arial" w:hAnsi="Arial" w:cs="Arial"/>
          <w:sz w:val="22"/>
          <w:szCs w:val="22"/>
        </w:rPr>
        <w:t>Based on a</w:t>
      </w:r>
      <w:r w:rsidR="00154FB1">
        <w:rPr>
          <w:rFonts w:ascii="Arial" w:hAnsi="Arial" w:cs="Arial"/>
          <w:sz w:val="22"/>
          <w:szCs w:val="22"/>
        </w:rPr>
        <w:t xml:space="preserve">ccuracy of zero / tare setting: </w:t>
      </w:r>
      <w:r w:rsidR="00154FB1">
        <w:rPr>
          <w:rFonts w:ascii="Arial" w:hAnsi="Arial" w:cs="Arial"/>
          <w:sz w:val="22"/>
          <w:szCs w:val="22"/>
        </w:rPr>
        <w:tab/>
      </w:r>
      <w:r w:rsidRPr="00161CD5">
        <w:rPr>
          <w:rFonts w:ascii="Arial" w:hAnsi="Arial" w:cs="Arial"/>
          <w:sz w:val="22"/>
          <w:szCs w:val="22"/>
        </w:rPr>
        <w:t>11 g</w:t>
      </w:r>
      <w:r w:rsidRPr="00161CD5">
        <w:rPr>
          <w:rFonts w:ascii="Arial" w:hAnsi="Arial" w:cs="Arial"/>
          <w:sz w:val="22"/>
          <w:szCs w:val="22"/>
        </w:rPr>
        <w:tab/>
        <w:t>(rounded down)</w:t>
      </w:r>
    </w:p>
    <w:p w:rsidR="00161CD5" w:rsidRPr="00161CD5" w:rsidRDefault="00161CD5" w:rsidP="004B74EF">
      <w:pPr>
        <w:tabs>
          <w:tab w:val="left" w:pos="5812"/>
          <w:tab w:val="right" w:pos="5954"/>
        </w:tabs>
        <w:rPr>
          <w:rFonts w:ascii="Arial" w:hAnsi="Arial" w:cs="Arial"/>
          <w:sz w:val="22"/>
          <w:szCs w:val="22"/>
        </w:rPr>
      </w:pPr>
      <w:r w:rsidRPr="00161CD5">
        <w:rPr>
          <w:rFonts w:ascii="Arial" w:hAnsi="Arial" w:cs="Arial"/>
          <w:sz w:val="22"/>
          <w:szCs w:val="22"/>
        </w:rPr>
        <w:t>Based on temperature effect on no-load indication</w:t>
      </w:r>
      <w:r w:rsidRPr="00161CD5">
        <w:rPr>
          <w:rFonts w:ascii="Arial" w:hAnsi="Arial" w:cs="Arial"/>
          <w:sz w:val="22"/>
          <w:szCs w:val="22"/>
        </w:rPr>
        <w:tab/>
      </w:r>
      <w:r w:rsidR="00154FB1">
        <w:rPr>
          <w:rFonts w:ascii="Arial" w:hAnsi="Arial" w:cs="Arial"/>
          <w:sz w:val="22"/>
          <w:szCs w:val="22"/>
        </w:rPr>
        <w:tab/>
        <w:t xml:space="preserve">1067 g </w:t>
      </w:r>
      <w:r w:rsidRPr="00161CD5">
        <w:rPr>
          <w:rFonts w:ascii="Arial" w:hAnsi="Arial" w:cs="Arial"/>
          <w:sz w:val="22"/>
          <w:szCs w:val="22"/>
        </w:rPr>
        <w:t>(rounded up)</w:t>
      </w:r>
    </w:p>
    <w:p w:rsidR="00161CD5" w:rsidRPr="00161CD5" w:rsidRDefault="00161CD5" w:rsidP="004B74EF">
      <w:pPr>
        <w:tabs>
          <w:tab w:val="left" w:pos="5812"/>
        </w:tabs>
        <w:rPr>
          <w:rFonts w:ascii="Arial" w:hAnsi="Arial" w:cs="Arial"/>
          <w:sz w:val="22"/>
          <w:szCs w:val="22"/>
        </w:rPr>
      </w:pPr>
      <w:r w:rsidRPr="00161CD5">
        <w:rPr>
          <w:rFonts w:ascii="Arial" w:hAnsi="Arial" w:cs="Arial"/>
          <w:sz w:val="22"/>
          <w:szCs w:val="22"/>
        </w:rPr>
        <w:t>Based on warm up time</w:t>
      </w:r>
      <w:r w:rsidRPr="00161CD5">
        <w:rPr>
          <w:rFonts w:ascii="Arial" w:hAnsi="Arial" w:cs="Arial"/>
          <w:sz w:val="22"/>
          <w:szCs w:val="22"/>
        </w:rPr>
        <w:tab/>
        <w:t>400 g</w:t>
      </w:r>
    </w:p>
    <w:p w:rsidR="00161CD5" w:rsidRPr="00161CD5" w:rsidRDefault="00161CD5" w:rsidP="004B74EF">
      <w:pPr>
        <w:tabs>
          <w:tab w:val="left" w:pos="5812"/>
        </w:tabs>
        <w:rPr>
          <w:rFonts w:ascii="Arial" w:hAnsi="Arial" w:cs="Arial"/>
          <w:sz w:val="22"/>
          <w:szCs w:val="22"/>
        </w:rPr>
      </w:pPr>
      <w:r w:rsidRPr="00161CD5">
        <w:rPr>
          <w:rFonts w:ascii="Arial" w:hAnsi="Arial" w:cs="Arial"/>
          <w:sz w:val="22"/>
          <w:szCs w:val="22"/>
        </w:rPr>
        <w:t>Base</w:t>
      </w:r>
      <w:r w:rsidR="00AE0679">
        <w:rPr>
          <w:rFonts w:ascii="Arial" w:hAnsi="Arial" w:cs="Arial"/>
          <w:sz w:val="22"/>
          <w:szCs w:val="22"/>
        </w:rPr>
        <w:t>d on faults due to disturbances</w:t>
      </w:r>
      <w:r w:rsidR="00154FB1">
        <w:rPr>
          <w:rFonts w:ascii="Arial" w:hAnsi="Arial" w:cs="Arial"/>
          <w:sz w:val="22"/>
          <w:szCs w:val="22"/>
        </w:rPr>
        <w:t xml:space="preserve"> </w:t>
      </w:r>
      <w:r w:rsidR="00154FB1">
        <w:rPr>
          <w:rFonts w:ascii="Arial" w:hAnsi="Arial" w:cs="Arial"/>
          <w:sz w:val="22"/>
          <w:szCs w:val="22"/>
        </w:rPr>
        <w:tab/>
      </w:r>
      <w:r w:rsidR="00AE0679">
        <w:rPr>
          <w:rFonts w:ascii="Arial" w:hAnsi="Arial" w:cs="Arial"/>
          <w:sz w:val="22"/>
          <w:szCs w:val="22"/>
        </w:rPr>
        <w:t xml:space="preserve">133 g </w:t>
      </w:r>
      <w:r w:rsidRPr="00161CD5">
        <w:rPr>
          <w:rFonts w:ascii="Arial" w:hAnsi="Arial" w:cs="Arial"/>
          <w:sz w:val="22"/>
          <w:szCs w:val="22"/>
        </w:rPr>
        <w:t>(rounded down)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highest Minfill (1067 g) has to be selected as being the worst case. The </w:t>
      </w:r>
      <w:r w:rsidR="00692B89">
        <w:rPr>
          <w:rFonts w:ascii="Arial" w:hAnsi="Arial" w:cs="Arial"/>
          <w:sz w:val="22"/>
          <w:szCs w:val="22"/>
        </w:rPr>
        <w:t>R 61</w:t>
      </w:r>
      <w:r w:rsidRPr="00161CD5">
        <w:rPr>
          <w:rFonts w:ascii="Arial" w:hAnsi="Arial" w:cs="Arial"/>
          <w:sz w:val="22"/>
          <w:szCs w:val="22"/>
        </w:rPr>
        <w:t xml:space="preserve"> error limit at this fill is 1067 g </w:t>
      </w:r>
      <w:r>
        <w:rPr>
          <w:rFonts w:ascii="Arial" w:hAnsi="Arial" w:cs="Arial"/>
          <w:sz w:val="22"/>
          <w:szCs w:val="22"/>
        </w:rPr>
        <w:t>x</w:t>
      </w:r>
      <w:r w:rsidRPr="00161CD5">
        <w:rPr>
          <w:rFonts w:ascii="Arial" w:hAnsi="Arial" w:cs="Arial"/>
          <w:sz w:val="22"/>
          <w:szCs w:val="22"/>
        </w:rPr>
        <w:t xml:space="preserve"> 1.5 % </w:t>
      </w:r>
      <w:r w:rsidR="00AE0679">
        <w:rPr>
          <w:rFonts w:ascii="Arial" w:hAnsi="Arial" w:cs="Arial"/>
          <w:sz w:val="22"/>
          <w:szCs w:val="22"/>
        </w:rPr>
        <w:t>x</w:t>
      </w:r>
      <w:r w:rsidRPr="00161CD5">
        <w:rPr>
          <w:rFonts w:ascii="Arial" w:hAnsi="Arial" w:cs="Arial"/>
          <w:sz w:val="22"/>
          <w:szCs w:val="22"/>
        </w:rPr>
        <w:t xml:space="preserve"> 0.5 = 8 g. Comparing the figure to the error limit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(considering p</w:t>
      </w:r>
      <w:r w:rsidRPr="00161CD5">
        <w:rPr>
          <w:rFonts w:ascii="Arial" w:hAnsi="Arial" w:cs="Arial"/>
          <w:sz w:val="22"/>
          <w:szCs w:val="22"/>
          <w:vertAlign w:val="subscript"/>
        </w:rPr>
        <w:t>i</w:t>
      </w:r>
      <w:r w:rsidRPr="00161CD5">
        <w:rPr>
          <w:rFonts w:ascii="Arial" w:hAnsi="Arial" w:cs="Arial"/>
          <w:sz w:val="22"/>
          <w:szCs w:val="22"/>
        </w:rPr>
        <w:t xml:space="preserve">) being 0.5 g (1 g </w:t>
      </w:r>
      <w:r>
        <w:rPr>
          <w:rFonts w:ascii="Arial" w:hAnsi="Arial" w:cs="Arial"/>
          <w:sz w:val="22"/>
          <w:szCs w:val="22"/>
        </w:rPr>
        <w:t>x</w:t>
      </w:r>
      <w:r w:rsidRPr="00161CD5">
        <w:rPr>
          <w:rFonts w:ascii="Arial" w:hAnsi="Arial" w:cs="Arial"/>
          <w:sz w:val="22"/>
          <w:szCs w:val="22"/>
        </w:rPr>
        <w:t xml:space="preserve"> 0.5) it is evident that normally the incorrect zero and the deviation due to disturbances are the crucial points. Thus the corresponding Minfills have to be calculated first and then the highest Minfill has to be compared to the </w:t>
      </w:r>
      <w:r w:rsidR="00692B89">
        <w:rPr>
          <w:rFonts w:ascii="Arial" w:hAnsi="Arial" w:cs="Arial"/>
          <w:sz w:val="22"/>
          <w:szCs w:val="22"/>
        </w:rPr>
        <w:t>R 61</w:t>
      </w:r>
      <w:r w:rsidRPr="00161CD5">
        <w:rPr>
          <w:rFonts w:ascii="Arial" w:hAnsi="Arial" w:cs="Arial"/>
          <w:sz w:val="22"/>
          <w:szCs w:val="22"/>
        </w:rPr>
        <w:t xml:space="preserve"> error limits (see </w:t>
      </w:r>
      <w:r w:rsidR="00EB4315">
        <w:rPr>
          <w:rFonts w:ascii="Arial" w:hAnsi="Arial" w:cs="Arial"/>
          <w:sz w:val="22"/>
          <w:szCs w:val="22"/>
        </w:rPr>
        <w:t>Figure 2</w:t>
      </w:r>
      <w:r w:rsidRPr="00161CD5">
        <w:rPr>
          <w:rFonts w:ascii="Arial" w:hAnsi="Arial" w:cs="Arial"/>
          <w:sz w:val="22"/>
          <w:szCs w:val="22"/>
        </w:rPr>
        <w:t>) valid for temperature and damp heat tests.</w:t>
      </w:r>
    </w:p>
    <w:p w:rsidR="00161CD5" w:rsidRPr="00161CD5" w:rsidRDefault="00A95630" w:rsidP="004B74EF">
      <w:pPr>
        <w:pStyle w:val="NormalTitle"/>
        <w:rPr>
          <w:rFonts w:cs="Arial"/>
          <w:sz w:val="22"/>
          <w:szCs w:val="22"/>
        </w:rPr>
      </w:pPr>
      <w:r>
        <w:rPr>
          <w:rFonts w:cs="Arial"/>
          <w:sz w:val="22"/>
          <w:szCs w:val="22"/>
        </w:rPr>
        <w:t>E.5</w:t>
      </w:r>
      <w:r w:rsidR="00161CD5" w:rsidRPr="00161CD5">
        <w:rPr>
          <w:rFonts w:cs="Arial"/>
          <w:sz w:val="22"/>
          <w:szCs w:val="22"/>
        </w:rPr>
        <w:tab/>
        <w:t>Calculating of Minfills with Selective Combination Weighers</w:t>
      </w:r>
    </w:p>
    <w:p w:rsidR="00161CD5" w:rsidRPr="00161CD5" w:rsidRDefault="00161CD5" w:rsidP="004B74EF">
      <w:pPr>
        <w:rPr>
          <w:rFonts w:ascii="Arial" w:hAnsi="Arial" w:cs="Arial"/>
          <w:sz w:val="22"/>
          <w:szCs w:val="22"/>
        </w:rPr>
      </w:pPr>
      <w:r w:rsidRPr="00161CD5">
        <w:rPr>
          <w:rFonts w:ascii="Arial" w:hAnsi="Arial" w:cs="Arial"/>
          <w:sz w:val="22"/>
          <w:szCs w:val="22"/>
        </w:rPr>
        <w:t>Selective combination weighers have to be handled slightly differently as the fill is composed of many partial fills. Each weighing unit producing a partial fill produces its own partial errors due to influence factors and disturbances. However, corresponding to the addition of error fractions p</w:t>
      </w:r>
      <w:r w:rsidRPr="00161CD5">
        <w:rPr>
          <w:rFonts w:ascii="Arial" w:hAnsi="Arial" w:cs="Arial"/>
          <w:sz w:val="22"/>
          <w:szCs w:val="22"/>
          <w:vertAlign w:val="subscript"/>
        </w:rPr>
        <w:t>i</w:t>
      </w:r>
      <w:r w:rsidRPr="00161CD5">
        <w:rPr>
          <w:rFonts w:ascii="Arial" w:hAnsi="Arial" w:cs="Arial"/>
          <w:sz w:val="22"/>
          <w:szCs w:val="22"/>
        </w:rPr>
        <w:t xml:space="preserve"> within the frame of the modular approach, the single errors of the weighing units are added geometrically (see </w:t>
      </w:r>
      <w:r w:rsidR="00692B89">
        <w:rPr>
          <w:rFonts w:ascii="Arial" w:hAnsi="Arial" w:cs="Arial"/>
          <w:sz w:val="22"/>
          <w:szCs w:val="22"/>
        </w:rPr>
        <w:t>R 61</w:t>
      </w:r>
      <w:r w:rsidRPr="00161CD5">
        <w:rPr>
          <w:rFonts w:ascii="Arial" w:hAnsi="Arial" w:cs="Arial"/>
          <w:sz w:val="22"/>
          <w:szCs w:val="22"/>
        </w:rPr>
        <w:t>-1, A.6.1.3.1). The examples are based on the same data as for the single load filling instruments with the exception that the e = d of the single load instrument now is considered being the d</w:t>
      </w:r>
      <w:r w:rsidRPr="00161CD5">
        <w:rPr>
          <w:rFonts w:ascii="Arial" w:hAnsi="Arial" w:cs="Arial"/>
          <w:sz w:val="22"/>
          <w:szCs w:val="22"/>
          <w:vertAlign w:val="subscript"/>
        </w:rPr>
        <w:t>WU</w:t>
      </w:r>
      <w:r w:rsidRPr="00161CD5">
        <w:rPr>
          <w:rFonts w:ascii="Arial" w:hAnsi="Arial" w:cs="Arial"/>
          <w:sz w:val="22"/>
          <w:szCs w:val="22"/>
        </w:rPr>
        <w:t xml:space="preserve"> of the single weighing unit.</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d</w:t>
      </w:r>
      <w:proofErr w:type="gramEnd"/>
      <w:r w:rsidRPr="00161CD5">
        <w:rPr>
          <w:rFonts w:ascii="Arial" w:hAnsi="Arial" w:cs="Arial"/>
          <w:sz w:val="22"/>
          <w:szCs w:val="22"/>
        </w:rPr>
        <w:t xml:space="preserve"> ≥ d</w:t>
      </w:r>
      <w:r w:rsidRPr="00161CD5">
        <w:rPr>
          <w:rFonts w:ascii="Arial" w:hAnsi="Arial" w:cs="Arial"/>
          <w:sz w:val="22"/>
          <w:szCs w:val="22"/>
          <w:vertAlign w:val="subscript"/>
        </w:rPr>
        <w:t>WU</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sqr(i) (A.6.1.3.2)</w:t>
      </w:r>
    </w:p>
    <w:p w:rsidR="00161CD5" w:rsidRPr="00161CD5" w:rsidRDefault="00A95630" w:rsidP="004B74EF">
      <w:pPr>
        <w:pStyle w:val="NormalTitle"/>
        <w:rPr>
          <w:rFonts w:cs="Arial"/>
          <w:sz w:val="22"/>
          <w:szCs w:val="22"/>
        </w:rPr>
      </w:pPr>
      <w:r>
        <w:rPr>
          <w:rFonts w:cs="Arial"/>
          <w:sz w:val="22"/>
          <w:szCs w:val="22"/>
        </w:rPr>
        <w:t>E.5</w:t>
      </w:r>
      <w:r w:rsidR="00161CD5" w:rsidRPr="00161CD5">
        <w:rPr>
          <w:rFonts w:cs="Arial"/>
          <w:sz w:val="22"/>
          <w:szCs w:val="22"/>
        </w:rPr>
        <w:t>.1.</w:t>
      </w:r>
      <w:r w:rsidR="00161CD5" w:rsidRPr="00161CD5">
        <w:rPr>
          <w:rFonts w:cs="Arial"/>
          <w:sz w:val="22"/>
          <w:szCs w:val="22"/>
        </w:rPr>
        <w:tab/>
      </w:r>
      <w:proofErr w:type="gramStart"/>
      <w:r w:rsidR="00861EFF">
        <w:rPr>
          <w:rFonts w:cs="Arial"/>
          <w:sz w:val="22"/>
          <w:szCs w:val="22"/>
        </w:rPr>
        <w:t>The</w:t>
      </w:r>
      <w:proofErr w:type="gramEnd"/>
      <w:r w:rsidR="00861EFF">
        <w:rPr>
          <w:rFonts w:cs="Arial"/>
          <w:sz w:val="22"/>
          <w:szCs w:val="22"/>
        </w:rPr>
        <w:t xml:space="preserve"> change of zero</w:t>
      </w: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847678">
        <w:rPr>
          <w:rFonts w:ascii="Arial" w:hAnsi="Arial" w:cs="Arial"/>
          <w:sz w:val="22"/>
          <w:szCs w:val="22"/>
        </w:rPr>
        <w:t xml:space="preserve">5.8.2 </w:t>
      </w:r>
      <w:r w:rsidRPr="00161CD5">
        <w:rPr>
          <w:rFonts w:ascii="Arial" w:hAnsi="Arial" w:cs="Arial"/>
          <w:sz w:val="22"/>
          <w:szCs w:val="22"/>
        </w:rPr>
        <w:t>and A.6.1.3.2:</w:t>
      </w:r>
    </w:p>
    <w:p w:rsidR="00161CD5" w:rsidRPr="00161CD5" w:rsidRDefault="00161CD5" w:rsidP="004B74EF">
      <w:pPr>
        <w:rPr>
          <w:rFonts w:ascii="Arial" w:hAnsi="Arial" w:cs="Arial"/>
          <w:sz w:val="22"/>
          <w:szCs w:val="22"/>
        </w:rPr>
      </w:pPr>
    </w:p>
    <w:p w:rsidR="00161CD5" w:rsidRPr="00161CD5" w:rsidRDefault="00161CD5" w:rsidP="004B74EF">
      <w:pPr>
        <w:tabs>
          <w:tab w:val="left" w:pos="709"/>
        </w:tabs>
        <w:rPr>
          <w:rFonts w:ascii="Arial" w:hAnsi="Arial" w:cs="Arial"/>
          <w:sz w:val="22"/>
          <w:szCs w:val="22"/>
        </w:rPr>
      </w:pPr>
      <w:r w:rsidRPr="00161CD5">
        <w:rPr>
          <w:rFonts w:ascii="Arial" w:hAnsi="Arial" w:cs="Arial"/>
          <w:sz w:val="22"/>
          <w:szCs w:val="22"/>
        </w:rPr>
        <w:tab/>
      </w:r>
      <w:r w:rsidRPr="00161CD5">
        <w:rPr>
          <w:rFonts w:ascii="Arial" w:hAnsi="Arial" w:cs="Arial"/>
          <w:sz w:val="22"/>
          <w:szCs w:val="22"/>
        </w:rPr>
        <w:tab/>
      </w:r>
      <w:proofErr w:type="gramStart"/>
      <w:r w:rsidRPr="00161CD5">
        <w:rPr>
          <w:rFonts w:ascii="Arial" w:hAnsi="Arial" w:cs="Arial"/>
          <w:sz w:val="22"/>
          <w:szCs w:val="22"/>
        </w:rPr>
        <w:t>mpd(</w:t>
      </w:r>
      <w:proofErr w:type="gramEnd"/>
      <w:r w:rsidRPr="00161CD5">
        <w:rPr>
          <w:rFonts w:ascii="Arial" w:hAnsi="Arial" w:cs="Arial"/>
          <w:sz w:val="22"/>
          <w:szCs w:val="22"/>
        </w:rPr>
        <w:t xml:space="preserve">zero)  </w:t>
      </w:r>
      <w:r w:rsidRPr="00161CD5">
        <w:rPr>
          <w:rFonts w:ascii="Arial" w:hAnsi="Arial" w:cs="Arial"/>
          <w:sz w:val="22"/>
          <w:szCs w:val="22"/>
        </w:rPr>
        <w:sym w:font="Symbol" w:char="F0A3"/>
      </w:r>
      <w:r w:rsidRPr="00161CD5">
        <w:rPr>
          <w:rFonts w:ascii="Arial" w:hAnsi="Arial" w:cs="Arial"/>
          <w:sz w:val="22"/>
          <w:szCs w:val="22"/>
        </w:rPr>
        <w:t xml:space="preserve"> 0.25 </w:t>
      </w:r>
      <w:r w:rsidR="00AE0679">
        <w:rPr>
          <w:rFonts w:ascii="Arial" w:hAnsi="Arial" w:cs="Arial"/>
          <w:sz w:val="22"/>
          <w:szCs w:val="22"/>
        </w:rPr>
        <w:t>x</w:t>
      </w:r>
      <w:r w:rsidRPr="00161CD5">
        <w:rPr>
          <w:rFonts w:ascii="Arial" w:hAnsi="Arial" w:cs="Arial"/>
          <w:sz w:val="22"/>
          <w:szCs w:val="22"/>
        </w:rPr>
        <w:t xml:space="preserve"> (mpd(X)</w:t>
      </w:r>
      <w:r w:rsidRPr="00161CD5">
        <w:rPr>
          <w:rFonts w:ascii="Arial" w:hAnsi="Arial" w:cs="Arial"/>
          <w:sz w:val="22"/>
          <w:szCs w:val="22"/>
          <w:vertAlign w:val="subscript"/>
        </w:rPr>
        <w:t>in 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Min(fill) / sqr (lpf))</w:t>
      </w:r>
    </w:p>
    <w:p w:rsidR="00161CD5" w:rsidRPr="00161CD5" w:rsidRDefault="00161CD5" w:rsidP="004B74EF">
      <w:pPr>
        <w:tabs>
          <w:tab w:val="left" w:pos="709"/>
        </w:tabs>
        <w:rPr>
          <w:rFonts w:ascii="Arial" w:hAnsi="Arial" w:cs="Arial"/>
          <w:sz w:val="22"/>
          <w:szCs w:val="22"/>
        </w:rPr>
      </w:pPr>
      <w:r w:rsidRPr="00161CD5">
        <w:rPr>
          <w:rFonts w:ascii="Arial" w:hAnsi="Arial" w:cs="Arial"/>
          <w:sz w:val="22"/>
          <w:szCs w:val="22"/>
        </w:rPr>
        <w:tab/>
      </w:r>
      <w:r w:rsidRPr="00161CD5">
        <w:rPr>
          <w:rFonts w:ascii="Arial" w:hAnsi="Arial" w:cs="Arial"/>
          <w:sz w:val="22"/>
          <w:szCs w:val="22"/>
        </w:rPr>
        <w:tab/>
      </w:r>
    </w:p>
    <w:p w:rsidR="00161CD5" w:rsidRPr="00161CD5" w:rsidRDefault="00161CD5" w:rsidP="004B74EF">
      <w:pPr>
        <w:tabs>
          <w:tab w:val="left" w:pos="709"/>
        </w:tabs>
        <w:rPr>
          <w:rFonts w:ascii="Arial" w:hAnsi="Arial" w:cs="Arial"/>
          <w:sz w:val="22"/>
          <w:szCs w:val="22"/>
        </w:rPr>
      </w:pPr>
      <w:r w:rsidRPr="00161CD5">
        <w:rPr>
          <w:rFonts w:ascii="Arial" w:hAnsi="Arial" w:cs="Arial"/>
          <w:sz w:val="22"/>
          <w:szCs w:val="22"/>
        </w:rPr>
        <w:tab/>
      </w:r>
      <w:r w:rsidRPr="00161CD5">
        <w:rPr>
          <w:rFonts w:ascii="Arial" w:hAnsi="Arial" w:cs="Arial"/>
          <w:sz w:val="22"/>
          <w:szCs w:val="22"/>
        </w:rPr>
        <w:tab/>
        <w:t>[</w:t>
      </w:r>
      <w:proofErr w:type="gramStart"/>
      <w:r w:rsidRPr="00161CD5">
        <w:rPr>
          <w:rFonts w:ascii="Arial" w:hAnsi="Arial" w:cs="Arial"/>
          <w:sz w:val="22"/>
          <w:szCs w:val="22"/>
        </w:rPr>
        <w:t>sqr(</w:t>
      </w:r>
      <w:proofErr w:type="gramEnd"/>
      <w:r w:rsidRPr="00161CD5">
        <w:rPr>
          <w:rFonts w:ascii="Arial" w:hAnsi="Arial" w:cs="Arial"/>
          <w:sz w:val="22"/>
          <w:szCs w:val="22"/>
        </w:rPr>
        <w:t>lpf) is the square root of the number of loads per fill]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A)</w:t>
      </w:r>
      <w:r w:rsidRPr="00161CD5">
        <w:rPr>
          <w:rFonts w:ascii="Arial" w:hAnsi="Arial" w:cs="Arial"/>
          <w:i/>
          <w:sz w:val="22"/>
          <w:szCs w:val="22"/>
        </w:rPr>
        <w:tab/>
        <w:t>Insufficient accuracy of zero / tare setting</w:t>
      </w: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required accuracy for electronic weighing instruments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is limited to 0.25 e (or d</w:t>
      </w:r>
      <w:r w:rsidRPr="00161CD5">
        <w:rPr>
          <w:rFonts w:ascii="Arial" w:hAnsi="Arial" w:cs="Arial"/>
          <w:sz w:val="22"/>
          <w:szCs w:val="22"/>
          <w:vertAlign w:val="subscript"/>
        </w:rPr>
        <w:t>WU</w:t>
      </w:r>
      <w:r w:rsidRPr="00161CD5">
        <w:rPr>
          <w:rFonts w:ascii="Arial" w:hAnsi="Arial" w:cs="Arial"/>
          <w:sz w:val="22"/>
          <w:szCs w:val="22"/>
        </w:rPr>
        <w:t>). This fact leads to the absolutely smallest Minfills possible since the zero / tare setting error adds to the fill error under all conditions.</w:t>
      </w:r>
    </w:p>
    <w:p w:rsidR="00161CD5" w:rsidRPr="00161CD5" w:rsidRDefault="00161CD5" w:rsidP="004B74EF">
      <w:pPr>
        <w:rPr>
          <w:rFonts w:ascii="Arial" w:hAnsi="Arial" w:cs="Arial"/>
          <w:sz w:val="22"/>
          <w:szCs w:val="22"/>
        </w:rPr>
      </w:pPr>
    </w:p>
    <w:p w:rsidR="00161CD5" w:rsidRPr="00161CD5" w:rsidRDefault="004B74EF" w:rsidP="004B74EF">
      <w:pPr>
        <w:rPr>
          <w:rFonts w:ascii="Arial" w:hAnsi="Arial" w:cs="Arial"/>
          <w:sz w:val="22"/>
          <w:szCs w:val="22"/>
        </w:rPr>
      </w:pPr>
      <w:r>
        <w:rPr>
          <w:rFonts w:ascii="Arial" w:hAnsi="Arial" w:cs="Arial"/>
          <w:sz w:val="22"/>
          <w:szCs w:val="22"/>
        </w:rPr>
        <w:tab/>
      </w:r>
      <w:r w:rsidR="00161CD5" w:rsidRPr="00161CD5">
        <w:rPr>
          <w:rFonts w:ascii="Arial" w:hAnsi="Arial" w:cs="Arial"/>
          <w:sz w:val="22"/>
          <w:szCs w:val="22"/>
        </w:rPr>
        <w:t>0.25 d</w:t>
      </w:r>
      <w:r w:rsidR="00161CD5" w:rsidRPr="00161CD5">
        <w:rPr>
          <w:rFonts w:ascii="Arial" w:hAnsi="Arial" w:cs="Arial"/>
          <w:sz w:val="22"/>
          <w:szCs w:val="22"/>
          <w:vertAlign w:val="subscript"/>
        </w:rPr>
        <w:t>WU</w:t>
      </w:r>
      <w:r w:rsidR="00161CD5" w:rsidRPr="00161CD5">
        <w:rPr>
          <w:rFonts w:ascii="Arial" w:hAnsi="Arial" w:cs="Arial"/>
          <w:sz w:val="22"/>
          <w:szCs w:val="22"/>
        </w:rPr>
        <w:t xml:space="preserve">  </w:t>
      </w:r>
      <w:r w:rsidR="00161CD5" w:rsidRPr="00161CD5">
        <w:rPr>
          <w:rFonts w:ascii="Arial" w:hAnsi="Arial" w:cs="Arial"/>
          <w:sz w:val="22"/>
          <w:szCs w:val="22"/>
        </w:rPr>
        <w:sym w:font="Symbol" w:char="F0A3"/>
      </w:r>
      <w:r w:rsidR="00161CD5" w:rsidRPr="00161CD5">
        <w:rPr>
          <w:rFonts w:ascii="Arial" w:hAnsi="Arial" w:cs="Arial"/>
          <w:sz w:val="22"/>
          <w:szCs w:val="22"/>
        </w:rPr>
        <w:t xml:space="preserve"> 0.25 </w:t>
      </w:r>
      <w:r w:rsidR="00AE0679">
        <w:rPr>
          <w:rFonts w:ascii="Arial" w:hAnsi="Arial" w:cs="Arial"/>
          <w:sz w:val="22"/>
          <w:szCs w:val="22"/>
        </w:rPr>
        <w:t>x</w:t>
      </w:r>
      <w:r w:rsidR="00161CD5" w:rsidRPr="00161CD5">
        <w:rPr>
          <w:rFonts w:ascii="Arial" w:hAnsi="Arial" w:cs="Arial"/>
          <w:sz w:val="22"/>
          <w:szCs w:val="22"/>
        </w:rPr>
        <w:t xml:space="preserve"> (mpd(X</w:t>
      </w:r>
      <w:proofErr w:type="gramStart"/>
      <w:r w:rsidR="00161CD5" w:rsidRPr="00161CD5">
        <w:rPr>
          <w:rFonts w:ascii="Arial" w:hAnsi="Arial" w:cs="Arial"/>
          <w:sz w:val="22"/>
          <w:szCs w:val="22"/>
        </w:rPr>
        <w:t>)</w:t>
      </w:r>
      <w:r w:rsidR="00161CD5" w:rsidRPr="00161CD5">
        <w:rPr>
          <w:rFonts w:ascii="Arial" w:hAnsi="Arial" w:cs="Arial"/>
          <w:sz w:val="22"/>
          <w:szCs w:val="22"/>
          <w:vertAlign w:val="subscript"/>
        </w:rPr>
        <w:t>in</w:t>
      </w:r>
      <w:proofErr w:type="gramEnd"/>
      <w:r w:rsidR="00161CD5" w:rsidRPr="00161CD5">
        <w:rPr>
          <w:rFonts w:ascii="Arial" w:hAnsi="Arial" w:cs="Arial"/>
          <w:sz w:val="22"/>
          <w:szCs w:val="22"/>
          <w:vertAlign w:val="subscript"/>
        </w:rPr>
        <w:t xml:space="preserve"> service</w:t>
      </w:r>
      <w:r w:rsidR="00161CD5" w:rsidRPr="00161CD5">
        <w:rPr>
          <w:rFonts w:ascii="Arial" w:hAnsi="Arial" w:cs="Arial"/>
          <w:sz w:val="22"/>
          <w:szCs w:val="22"/>
        </w:rPr>
        <w:t xml:space="preserve"> </w:t>
      </w:r>
      <w:r w:rsidR="00AE0679">
        <w:rPr>
          <w:rFonts w:ascii="Arial" w:hAnsi="Arial" w:cs="Arial"/>
          <w:sz w:val="22"/>
          <w:szCs w:val="22"/>
        </w:rPr>
        <w:t>x</w:t>
      </w:r>
      <w:r w:rsidR="00161CD5" w:rsidRPr="00161CD5">
        <w:rPr>
          <w:rFonts w:ascii="Arial" w:hAnsi="Arial" w:cs="Arial"/>
          <w:sz w:val="22"/>
          <w:szCs w:val="22"/>
        </w:rPr>
        <w:t xml:space="preserve"> Min(fill) / sqr (lpf))</w:t>
      </w:r>
    </w:p>
    <w:p w:rsidR="00161CD5" w:rsidRPr="00161CD5" w:rsidRDefault="00161CD5" w:rsidP="004B74EF">
      <w:pPr>
        <w:tabs>
          <w:tab w:val="left" w:pos="709"/>
        </w:tabs>
        <w:spacing w:before="120"/>
        <w:rPr>
          <w:rFonts w:ascii="Arial" w:hAnsi="Arial" w:cs="Arial"/>
          <w:sz w:val="22"/>
          <w:szCs w:val="22"/>
        </w:rPr>
      </w:pPr>
      <w:r w:rsidRPr="00161CD5">
        <w:rPr>
          <w:rFonts w:ascii="Arial" w:hAnsi="Arial" w:cs="Arial"/>
          <w:noProof/>
          <w:sz w:val="22"/>
          <w:szCs w:val="22"/>
        </w:rPr>
        <w:sym w:font="Wingdings" w:char="F0F3"/>
      </w:r>
      <w:r w:rsidR="00154FB1">
        <w:rPr>
          <w:rFonts w:ascii="Arial" w:hAnsi="Arial" w:cs="Arial"/>
          <w:sz w:val="22"/>
          <w:szCs w:val="22"/>
        </w:rPr>
        <w:tab/>
      </w:r>
      <w:proofErr w:type="gramStart"/>
      <w:r w:rsidRPr="00161CD5">
        <w:rPr>
          <w:rFonts w:ascii="Arial" w:hAnsi="Arial" w:cs="Arial"/>
          <w:sz w:val="22"/>
          <w:szCs w:val="22"/>
        </w:rPr>
        <w:t>d</w:t>
      </w:r>
      <w:r w:rsidRPr="00161CD5">
        <w:rPr>
          <w:rFonts w:ascii="Arial" w:hAnsi="Arial" w:cs="Arial"/>
          <w:sz w:val="22"/>
          <w:szCs w:val="22"/>
          <w:vertAlign w:val="subscript"/>
        </w:rPr>
        <w:t>WU</w:t>
      </w:r>
      <w:proofErr w:type="gramEnd"/>
      <w:r w:rsidRPr="00161CD5">
        <w:rPr>
          <w:rFonts w:ascii="Arial" w:hAnsi="Arial" w:cs="Arial"/>
          <w:sz w:val="22"/>
          <w:szCs w:val="22"/>
        </w:rPr>
        <w:t xml:space="preserve">  </w:t>
      </w:r>
      <w:r w:rsidRPr="00161CD5">
        <w:rPr>
          <w:rFonts w:ascii="Arial" w:hAnsi="Arial" w:cs="Arial"/>
          <w:sz w:val="22"/>
          <w:szCs w:val="22"/>
        </w:rPr>
        <w:sym w:font="Symbol" w:char="F0B3"/>
      </w:r>
      <w:r w:rsidRPr="00161CD5">
        <w:rPr>
          <w:rFonts w:ascii="Arial" w:hAnsi="Arial" w:cs="Arial"/>
          <w:sz w:val="22"/>
          <w:szCs w:val="22"/>
        </w:rPr>
        <w:t xml:space="preserve"> mpd(X)</w:t>
      </w:r>
      <w:r w:rsidRPr="00161CD5">
        <w:rPr>
          <w:rFonts w:ascii="Arial" w:hAnsi="Arial" w:cs="Arial"/>
          <w:sz w:val="22"/>
          <w:szCs w:val="22"/>
          <w:vertAlign w:val="subscript"/>
        </w:rPr>
        <w:t>in service</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Min(fill) / sqr (lpf)</w:t>
      </w:r>
    </w:p>
    <w:p w:rsidR="00161CD5" w:rsidRPr="00161CD5" w:rsidRDefault="00161CD5" w:rsidP="004B74EF">
      <w:pPr>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noProof/>
          <w:sz w:val="22"/>
          <w:szCs w:val="22"/>
        </w:rPr>
        <w:sym w:font="Wingdings" w:char="F0F3"/>
      </w:r>
      <w:r w:rsidR="004B74EF">
        <w:rPr>
          <w:rFonts w:ascii="Arial" w:hAnsi="Arial" w:cs="Arial"/>
          <w:sz w:val="22"/>
          <w:szCs w:val="22"/>
        </w:rPr>
        <w:tab/>
      </w:r>
      <w:proofErr w:type="gramStart"/>
      <w:r w:rsidRPr="00161CD5">
        <w:rPr>
          <w:rFonts w:ascii="Arial" w:hAnsi="Arial" w:cs="Arial"/>
          <w:sz w:val="22"/>
          <w:szCs w:val="22"/>
        </w:rPr>
        <w:t>Min(</w:t>
      </w:r>
      <w:proofErr w:type="gramEnd"/>
      <w:r w:rsidRPr="00161CD5">
        <w:rPr>
          <w:rFonts w:ascii="Arial" w:hAnsi="Arial" w:cs="Arial"/>
          <w:sz w:val="22"/>
          <w:szCs w:val="22"/>
        </w:rPr>
        <w:t xml:space="preserve">fill) </w:t>
      </w:r>
      <w:r w:rsidRPr="00161CD5">
        <w:rPr>
          <w:rFonts w:ascii="Arial" w:hAnsi="Arial" w:cs="Arial"/>
          <w:sz w:val="22"/>
          <w:szCs w:val="22"/>
        </w:rPr>
        <w:sym w:font="Symbol" w:char="F0B3"/>
      </w:r>
      <w:r w:rsidRPr="00161CD5">
        <w:rPr>
          <w:rFonts w:ascii="Arial" w:hAnsi="Arial" w:cs="Arial"/>
          <w:sz w:val="22"/>
          <w:szCs w:val="22"/>
        </w:rPr>
        <w:t xml:space="preserve"> d</w:t>
      </w:r>
      <w:r w:rsidRPr="00161CD5">
        <w:rPr>
          <w:rFonts w:ascii="Arial" w:hAnsi="Arial" w:cs="Arial"/>
          <w:sz w:val="22"/>
          <w:szCs w:val="22"/>
          <w:vertAlign w:val="subscript"/>
        </w:rPr>
        <w:t>WU</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sqr (lpf) / mpd(X)</w:t>
      </w:r>
      <w:r w:rsidRPr="00161CD5">
        <w:rPr>
          <w:rFonts w:ascii="Arial" w:hAnsi="Arial" w:cs="Arial"/>
          <w:sz w:val="22"/>
          <w:szCs w:val="22"/>
          <w:vertAlign w:val="subscript"/>
        </w:rPr>
        <w:t xml:space="preserve">in service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Example</w:t>
      </w:r>
      <w:proofErr w:type="gramStart"/>
      <w:r w:rsidRPr="00161CD5">
        <w:rPr>
          <w:rFonts w:ascii="Arial" w:hAnsi="Arial" w:cs="Arial"/>
          <w:sz w:val="22"/>
          <w:szCs w:val="22"/>
        </w:rPr>
        <w:t>:</w:t>
      </w:r>
      <w:proofErr w:type="gramEnd"/>
      <w:r w:rsidRPr="00161CD5">
        <w:rPr>
          <w:rFonts w:ascii="Arial" w:hAnsi="Arial" w:cs="Arial"/>
          <w:sz w:val="22"/>
          <w:szCs w:val="22"/>
        </w:rPr>
        <w:br/>
        <w:t>Nonautomatic weighing instrument with d</w:t>
      </w:r>
      <w:r w:rsidRPr="00161CD5">
        <w:rPr>
          <w:rFonts w:ascii="Arial" w:hAnsi="Arial" w:cs="Arial"/>
          <w:sz w:val="22"/>
          <w:szCs w:val="22"/>
          <w:vertAlign w:val="subscript"/>
        </w:rPr>
        <w:t>WU</w:t>
      </w:r>
      <w:r w:rsidRPr="00161CD5">
        <w:rPr>
          <w:rFonts w:ascii="Arial" w:hAnsi="Arial" w:cs="Arial"/>
          <w:sz w:val="22"/>
          <w:szCs w:val="22"/>
        </w:rPr>
        <w:t xml:space="preserve"> = 1 g, zero setting error being 0.25 g. The reference accuracy class is Ref(x) = 1. The average number of partial fills (loads per fill, “lpf”) is 4. Thus absolutely smallest Minfill is</w:t>
      </w:r>
      <w:proofErr w:type="gramStart"/>
      <w:r w:rsidRPr="00161CD5">
        <w:rPr>
          <w:rFonts w:ascii="Arial" w:hAnsi="Arial" w:cs="Arial"/>
          <w:sz w:val="22"/>
          <w:szCs w:val="22"/>
        </w:rPr>
        <w:t>:</w:t>
      </w:r>
      <w:proofErr w:type="gramEnd"/>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d</w:t>
      </w:r>
      <w:r w:rsidRPr="00161CD5">
        <w:rPr>
          <w:rFonts w:ascii="Arial" w:hAnsi="Arial" w:cs="Arial"/>
          <w:sz w:val="22"/>
          <w:szCs w:val="22"/>
          <w:vertAlign w:val="subscript"/>
        </w:rPr>
        <w:t>WU</w:t>
      </w:r>
      <w:r w:rsidRPr="00161CD5">
        <w:rPr>
          <w:rFonts w:ascii="Arial" w:hAnsi="Arial" w:cs="Arial"/>
          <w:sz w:val="22"/>
          <w:szCs w:val="22"/>
        </w:rPr>
        <w:t xml:space="preserve"> </w:t>
      </w:r>
      <w:r w:rsidR="00AE0679">
        <w:rPr>
          <w:rFonts w:ascii="Arial" w:hAnsi="Arial" w:cs="Arial"/>
          <w:sz w:val="22"/>
          <w:szCs w:val="22"/>
        </w:rPr>
        <w:t>x</w:t>
      </w:r>
      <w:r w:rsidRPr="00161CD5">
        <w:rPr>
          <w:rFonts w:ascii="Arial" w:hAnsi="Arial" w:cs="Arial"/>
          <w:sz w:val="22"/>
          <w:szCs w:val="22"/>
        </w:rPr>
        <w:t xml:space="preserve"> sqr (lpf) / mpd(X)</w:t>
      </w:r>
      <w:r w:rsidRPr="00161CD5">
        <w:rPr>
          <w:rFonts w:ascii="Arial" w:hAnsi="Arial" w:cs="Arial"/>
          <w:sz w:val="22"/>
          <w:szCs w:val="22"/>
          <w:vertAlign w:val="subscript"/>
        </w:rPr>
        <w:t xml:space="preserve">in service </w:t>
      </w:r>
      <w:r w:rsidRPr="00161CD5">
        <w:rPr>
          <w:rFonts w:ascii="Arial" w:hAnsi="Arial" w:cs="Arial"/>
          <w:sz w:val="22"/>
          <w:szCs w:val="22"/>
          <w:vertAlign w:val="subscript"/>
        </w:rPr>
        <w:br/>
      </w:r>
      <w:r w:rsidRPr="00161CD5">
        <w:rPr>
          <w:rFonts w:ascii="Arial" w:hAnsi="Arial" w:cs="Arial"/>
          <w:sz w:val="22"/>
          <w:szCs w:val="22"/>
          <w:vertAlign w:val="subscript"/>
        </w:rPr>
        <w:br/>
      </w:r>
      <w:r w:rsidRPr="00161CD5">
        <w:rPr>
          <w:rFonts w:ascii="Arial" w:hAnsi="Arial" w:cs="Arial"/>
          <w:sz w:val="22"/>
          <w:szCs w:val="22"/>
        </w:rPr>
        <w:t>The problem is that mpd(X)</w:t>
      </w:r>
      <w:r w:rsidRPr="00161CD5">
        <w:rPr>
          <w:rFonts w:ascii="Arial" w:hAnsi="Arial" w:cs="Arial"/>
          <w:sz w:val="22"/>
          <w:szCs w:val="22"/>
          <w:vertAlign w:val="subscript"/>
        </w:rPr>
        <w:t xml:space="preserve"> in service</w:t>
      </w:r>
      <w:r w:rsidRPr="00161CD5">
        <w:rPr>
          <w:rFonts w:ascii="Arial" w:hAnsi="Arial" w:cs="Arial"/>
          <w:sz w:val="22"/>
          <w:szCs w:val="22"/>
        </w:rPr>
        <w:t xml:space="preserve">  is unknown since it depends on the Minfill. Thus as a first step the fill is estimated and a subsequent iteration is necessary. The iteration starts assuming that Minfill is smaller than 50 g, then</w:t>
      </w:r>
      <w:r w:rsidRPr="00161CD5">
        <w:rPr>
          <w:rFonts w:ascii="Arial" w:hAnsi="Arial" w:cs="Arial"/>
          <w:sz w:val="22"/>
          <w:szCs w:val="22"/>
        </w:rPr>
        <w:br/>
      </w:r>
      <w:r w:rsidRPr="00161CD5">
        <w:rPr>
          <w:rFonts w:ascii="Arial" w:hAnsi="Arial" w:cs="Arial"/>
          <w:sz w:val="22"/>
          <w:szCs w:val="22"/>
        </w:rPr>
        <w:br/>
        <w:t>mpd(X)</w:t>
      </w:r>
      <w:r w:rsidRPr="00161CD5">
        <w:rPr>
          <w:rFonts w:ascii="Arial" w:hAnsi="Arial" w:cs="Arial"/>
          <w:sz w:val="22"/>
          <w:szCs w:val="22"/>
          <w:vertAlign w:val="subscript"/>
        </w:rPr>
        <w:t xml:space="preserve"> in service</w:t>
      </w:r>
      <w:r w:rsidRPr="00161CD5">
        <w:rPr>
          <w:rFonts w:ascii="Arial" w:hAnsi="Arial" w:cs="Arial"/>
          <w:sz w:val="22"/>
          <w:szCs w:val="22"/>
        </w:rPr>
        <w:t xml:space="preserve"> = 9 % (</w:t>
      </w:r>
      <w:r w:rsidR="00847678">
        <w:rPr>
          <w:rFonts w:ascii="Arial" w:hAnsi="Arial" w:cs="Arial"/>
          <w:sz w:val="22"/>
          <w:szCs w:val="22"/>
        </w:rPr>
        <w:t>4.3.2</w:t>
      </w:r>
      <w:r w:rsidRPr="00161CD5">
        <w:rPr>
          <w:rFonts w:ascii="Arial" w:hAnsi="Arial" w:cs="Arial"/>
          <w:sz w:val="22"/>
          <w:szCs w:val="22"/>
        </w:rPr>
        <w:t>, Table 1</w:t>
      </w:r>
      <w:proofErr w:type="gramStart"/>
      <w:r w:rsidRPr="00161CD5">
        <w:rPr>
          <w:rFonts w:ascii="Arial" w:hAnsi="Arial" w:cs="Arial"/>
          <w:sz w:val="22"/>
          <w:szCs w:val="22"/>
        </w:rPr>
        <w:t>)</w:t>
      </w:r>
      <w:proofErr w:type="gramEnd"/>
      <w:r w:rsidRPr="00161CD5">
        <w:rPr>
          <w:rFonts w:ascii="Arial" w:hAnsi="Arial" w:cs="Arial"/>
          <w:sz w:val="22"/>
          <w:szCs w:val="22"/>
        </w:rPr>
        <w:br/>
      </w:r>
      <w:r w:rsidRPr="00161CD5">
        <w:rPr>
          <w:rFonts w:ascii="Arial" w:hAnsi="Arial" w:cs="Arial"/>
          <w:sz w:val="22"/>
          <w:szCs w:val="22"/>
        </w:rPr>
        <w:br/>
        <w:t>The first step of iteration:</w:t>
      </w:r>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1 g </w:t>
      </w:r>
      <w:r w:rsidR="00AE0679">
        <w:rPr>
          <w:rFonts w:ascii="Arial" w:hAnsi="Arial" w:cs="Arial"/>
          <w:sz w:val="22"/>
          <w:szCs w:val="22"/>
        </w:rPr>
        <w:t>x</w:t>
      </w:r>
      <w:r w:rsidRPr="00161CD5">
        <w:rPr>
          <w:rFonts w:ascii="Arial" w:hAnsi="Arial" w:cs="Arial"/>
          <w:sz w:val="22"/>
          <w:szCs w:val="22"/>
        </w:rPr>
        <w:t xml:space="preserve"> sqr(4) / 9 %</w:t>
      </w:r>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22.2 g and rounded to d</w:t>
      </w:r>
      <w:r w:rsidRPr="00161CD5">
        <w:rPr>
          <w:rFonts w:ascii="Arial" w:hAnsi="Arial" w:cs="Arial"/>
          <w:sz w:val="22"/>
          <w:szCs w:val="22"/>
        </w:rPr>
        <w:br/>
      </w:r>
      <w:r w:rsidRPr="00161CD5">
        <w:rPr>
          <w:rFonts w:ascii="Arial" w:hAnsi="Arial" w:cs="Arial"/>
          <w:sz w:val="22"/>
          <w:szCs w:val="22"/>
        </w:rPr>
        <w:br/>
        <w:t xml:space="preserve">Minfill  </w:t>
      </w:r>
      <w:r w:rsidRPr="00161CD5">
        <w:rPr>
          <w:rFonts w:ascii="Arial" w:hAnsi="Arial" w:cs="Arial"/>
          <w:sz w:val="22"/>
          <w:szCs w:val="22"/>
        </w:rPr>
        <w:sym w:font="Symbol" w:char="F0B3"/>
      </w:r>
      <w:r w:rsidRPr="00161CD5">
        <w:rPr>
          <w:rFonts w:ascii="Arial" w:hAnsi="Arial" w:cs="Arial"/>
          <w:sz w:val="22"/>
          <w:szCs w:val="22"/>
        </w:rPr>
        <w:t xml:space="preserve"> 22 g</w:t>
      </w:r>
      <w:r w:rsidRPr="00161CD5">
        <w:rPr>
          <w:rFonts w:ascii="Arial" w:hAnsi="Arial" w:cs="Arial"/>
          <w:sz w:val="22"/>
          <w:szCs w:val="22"/>
        </w:rPr>
        <w:br/>
      </w:r>
      <w:r w:rsidRPr="00161CD5">
        <w:rPr>
          <w:rFonts w:ascii="Arial" w:hAnsi="Arial" w:cs="Arial"/>
          <w:sz w:val="22"/>
          <w:szCs w:val="22"/>
        </w:rPr>
        <w:br/>
        <w:t>The Minfill of this instrument (having d</w:t>
      </w:r>
      <w:r w:rsidRPr="00161CD5">
        <w:rPr>
          <w:rFonts w:ascii="Arial" w:hAnsi="Arial" w:cs="Arial"/>
          <w:sz w:val="22"/>
          <w:szCs w:val="22"/>
          <w:vertAlign w:val="subscript"/>
        </w:rPr>
        <w:t>WU</w:t>
      </w:r>
      <w:r w:rsidRPr="00161CD5">
        <w:rPr>
          <w:rFonts w:ascii="Arial" w:hAnsi="Arial" w:cs="Arial"/>
          <w:sz w:val="22"/>
          <w:szCs w:val="22"/>
        </w:rPr>
        <w:t xml:space="preserve"> = 1 g, average number of 4 loads per fill) can never be smaller than 22 g at a reference class Ref(X) =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same procedure must be followed for calculating all other possible Minfills depending on other values of scale interval d</w:t>
      </w:r>
      <w:r w:rsidRPr="00161CD5">
        <w:rPr>
          <w:rFonts w:ascii="Arial" w:hAnsi="Arial" w:cs="Arial"/>
          <w:sz w:val="22"/>
          <w:szCs w:val="22"/>
          <w:vertAlign w:val="subscript"/>
        </w:rPr>
        <w:t>WU</w:t>
      </w:r>
      <w:r w:rsidRPr="00161CD5">
        <w:rPr>
          <w:rFonts w:ascii="Arial" w:hAnsi="Arial" w:cs="Arial"/>
          <w:sz w:val="22"/>
          <w:szCs w:val="22"/>
        </w:rPr>
        <w:t xml:space="preserve"> and other reference classes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 following table is shows the absolute minimum Minfills of a selective combination weigher with 4 loads per fill, related to d</w:t>
      </w:r>
      <w:r w:rsidRPr="00161CD5">
        <w:rPr>
          <w:rFonts w:ascii="Arial" w:hAnsi="Arial" w:cs="Arial"/>
          <w:sz w:val="22"/>
          <w:szCs w:val="22"/>
          <w:vertAlign w:val="subscript"/>
        </w:rPr>
        <w:t>WU</w:t>
      </w:r>
      <w:r w:rsidRPr="00161CD5">
        <w:rPr>
          <w:rFonts w:ascii="Arial" w:hAnsi="Arial" w:cs="Arial"/>
          <w:sz w:val="22"/>
          <w:szCs w:val="22"/>
        </w:rPr>
        <w:t>, depending on normal accuracy of zero setting of NAWIs:</w:t>
      </w:r>
    </w:p>
    <w:p w:rsidR="00161CD5" w:rsidRPr="00161CD5" w:rsidRDefault="00161CD5" w:rsidP="004B74EF">
      <w:pPr>
        <w:rPr>
          <w:rFonts w:ascii="Arial" w:hAnsi="Arial" w:cs="Arial"/>
          <w:sz w:val="22"/>
          <w:szCs w:val="22"/>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559"/>
        <w:gridCol w:w="1648"/>
        <w:gridCol w:w="1612"/>
        <w:gridCol w:w="1560"/>
      </w:tblGrid>
      <w:tr w:rsidR="00161CD5" w:rsidRPr="00161CD5" w:rsidTr="00161CD5">
        <w:trPr>
          <w:cantSplit/>
        </w:trPr>
        <w:tc>
          <w:tcPr>
            <w:tcW w:w="1276" w:type="dxa"/>
            <w:tcBorders>
              <w:top w:val="single" w:sz="12" w:space="0" w:color="auto"/>
              <w:left w:val="single" w:sz="12" w:space="0" w:color="auto"/>
              <w:bottom w:val="nil"/>
              <w:right w:val="single" w:sz="12" w:space="0" w:color="auto"/>
            </w:tcBorders>
          </w:tcPr>
          <w:p w:rsidR="00161CD5" w:rsidRPr="00161CD5" w:rsidRDefault="00161CD5" w:rsidP="004B74EF">
            <w:pPr>
              <w:pStyle w:val="Absatz"/>
              <w:spacing w:before="60" w:after="60"/>
              <w:jc w:val="center"/>
              <w:rPr>
                <w:rFonts w:cs="Arial"/>
                <w:sz w:val="22"/>
                <w:szCs w:val="22"/>
                <w:vertAlign w:val="subscript"/>
              </w:rPr>
            </w:pPr>
            <w:r w:rsidRPr="00161CD5">
              <w:rPr>
                <w:rFonts w:cs="Arial"/>
                <w:sz w:val="22"/>
                <w:szCs w:val="22"/>
              </w:rPr>
              <w:t>d</w:t>
            </w:r>
            <w:r w:rsidRPr="00161CD5">
              <w:rPr>
                <w:rFonts w:cs="Arial"/>
                <w:sz w:val="22"/>
                <w:szCs w:val="22"/>
                <w:vertAlign w:val="subscript"/>
              </w:rPr>
              <w:t>WU</w:t>
            </w:r>
          </w:p>
        </w:tc>
        <w:tc>
          <w:tcPr>
            <w:tcW w:w="6379" w:type="dxa"/>
            <w:gridSpan w:val="4"/>
            <w:tcBorders>
              <w:top w:val="single" w:sz="12" w:space="0" w:color="auto"/>
              <w:left w:val="nil"/>
              <w:bottom w:val="nil"/>
              <w:right w:val="single" w:sz="12" w:space="0" w:color="auto"/>
            </w:tcBorders>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Minimum permissible value of Minfill  (g) / lpf = 4</w:t>
            </w:r>
          </w:p>
        </w:tc>
      </w:tr>
      <w:tr w:rsidR="00161CD5" w:rsidRPr="00161CD5" w:rsidTr="00161CD5">
        <w:tc>
          <w:tcPr>
            <w:tcW w:w="1276" w:type="dxa"/>
            <w:tcBorders>
              <w:top w:val="nil"/>
              <w:left w:val="single" w:sz="12" w:space="0" w:color="auto"/>
              <w:bottom w:val="single" w:sz="12" w:space="0" w:color="auto"/>
              <w:right w:val="single" w:sz="12" w:space="0" w:color="auto"/>
            </w:tcBorders>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lastRenderedPageBreak/>
              <w:t>(g)</w:t>
            </w:r>
          </w:p>
        </w:tc>
        <w:tc>
          <w:tcPr>
            <w:tcW w:w="1559" w:type="dxa"/>
            <w:tcBorders>
              <w:left w:val="nil"/>
              <w:bottom w:val="single" w:sz="12" w:space="0" w:color="auto"/>
            </w:tcBorders>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X(0.2)</w:t>
            </w:r>
          </w:p>
        </w:tc>
        <w:tc>
          <w:tcPr>
            <w:tcW w:w="1648" w:type="dxa"/>
            <w:tcBorders>
              <w:bottom w:val="single" w:sz="12" w:space="0" w:color="auto"/>
            </w:tcBorders>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X(0.5)</w:t>
            </w:r>
          </w:p>
        </w:tc>
        <w:tc>
          <w:tcPr>
            <w:tcW w:w="1612" w:type="dxa"/>
            <w:tcBorders>
              <w:bottom w:val="single" w:sz="12" w:space="0" w:color="auto"/>
            </w:tcBorders>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X(1)</w:t>
            </w:r>
          </w:p>
        </w:tc>
        <w:tc>
          <w:tcPr>
            <w:tcW w:w="1560" w:type="dxa"/>
            <w:tcBorders>
              <w:bottom w:val="single" w:sz="12" w:space="0" w:color="auto"/>
              <w:right w:val="single" w:sz="12" w:space="0" w:color="auto"/>
            </w:tcBorders>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X(2)</w:t>
            </w:r>
          </w:p>
        </w:tc>
      </w:tr>
      <w:tr w:rsidR="00161CD5" w:rsidRPr="00161CD5" w:rsidTr="00161CD5">
        <w:tc>
          <w:tcPr>
            <w:tcW w:w="1276" w:type="dxa"/>
            <w:tcBorders>
              <w:left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w:t>
            </w:r>
          </w:p>
        </w:tc>
        <w:tc>
          <w:tcPr>
            <w:tcW w:w="1559" w:type="dxa"/>
            <w:tcBorders>
              <w:left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333</w:t>
            </w:r>
          </w:p>
        </w:tc>
        <w:tc>
          <w:tcPr>
            <w:tcW w:w="1648"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44</w:t>
            </w:r>
          </w:p>
        </w:tc>
        <w:tc>
          <w:tcPr>
            <w:tcW w:w="1612"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22</w:t>
            </w:r>
          </w:p>
        </w:tc>
        <w:tc>
          <w:tcPr>
            <w:tcW w:w="1560" w:type="dxa"/>
            <w:tcBorders>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11</w:t>
            </w:r>
          </w:p>
        </w:tc>
      </w:tr>
      <w:tr w:rsidR="00161CD5" w:rsidRPr="00161CD5" w:rsidTr="00161CD5">
        <w:tc>
          <w:tcPr>
            <w:tcW w:w="1276" w:type="dxa"/>
            <w:tcBorders>
              <w:left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w:t>
            </w:r>
          </w:p>
        </w:tc>
        <w:tc>
          <w:tcPr>
            <w:tcW w:w="1559" w:type="dxa"/>
            <w:tcBorders>
              <w:left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1 334</w:t>
            </w:r>
          </w:p>
        </w:tc>
        <w:tc>
          <w:tcPr>
            <w:tcW w:w="1648"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88</w:t>
            </w:r>
          </w:p>
        </w:tc>
        <w:tc>
          <w:tcPr>
            <w:tcW w:w="1612"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44</w:t>
            </w:r>
          </w:p>
        </w:tc>
        <w:tc>
          <w:tcPr>
            <w:tcW w:w="1560" w:type="dxa"/>
            <w:tcBorders>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22</w:t>
            </w:r>
          </w:p>
        </w:tc>
      </w:tr>
      <w:tr w:rsidR="00161CD5" w:rsidRPr="00161CD5" w:rsidTr="00161CD5">
        <w:tc>
          <w:tcPr>
            <w:tcW w:w="1276" w:type="dxa"/>
            <w:tcBorders>
              <w:left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w:t>
            </w:r>
          </w:p>
        </w:tc>
        <w:tc>
          <w:tcPr>
            <w:tcW w:w="1559" w:type="dxa"/>
            <w:tcBorders>
              <w:left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3 335</w:t>
            </w:r>
          </w:p>
        </w:tc>
        <w:tc>
          <w:tcPr>
            <w:tcW w:w="1648"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1 335</w:t>
            </w:r>
          </w:p>
        </w:tc>
        <w:tc>
          <w:tcPr>
            <w:tcW w:w="1612"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335</w:t>
            </w:r>
          </w:p>
        </w:tc>
        <w:tc>
          <w:tcPr>
            <w:tcW w:w="1560" w:type="dxa"/>
            <w:tcBorders>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110</w:t>
            </w:r>
          </w:p>
        </w:tc>
      </w:tr>
      <w:tr w:rsidR="00161CD5" w:rsidRPr="00161CD5" w:rsidTr="00161CD5">
        <w:tc>
          <w:tcPr>
            <w:tcW w:w="1276" w:type="dxa"/>
            <w:tcBorders>
              <w:left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w:t>
            </w:r>
          </w:p>
        </w:tc>
        <w:tc>
          <w:tcPr>
            <w:tcW w:w="1559" w:type="dxa"/>
            <w:tcBorders>
              <w:left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6 660</w:t>
            </w:r>
          </w:p>
        </w:tc>
        <w:tc>
          <w:tcPr>
            <w:tcW w:w="1648"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2 660</w:t>
            </w:r>
          </w:p>
        </w:tc>
        <w:tc>
          <w:tcPr>
            <w:tcW w:w="1612"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1 330</w:t>
            </w:r>
          </w:p>
        </w:tc>
        <w:tc>
          <w:tcPr>
            <w:tcW w:w="1560" w:type="dxa"/>
            <w:tcBorders>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330</w:t>
            </w:r>
          </w:p>
        </w:tc>
      </w:tr>
      <w:tr w:rsidR="00161CD5" w:rsidRPr="00161CD5" w:rsidTr="00161CD5">
        <w:tc>
          <w:tcPr>
            <w:tcW w:w="1276" w:type="dxa"/>
            <w:tcBorders>
              <w:left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w:t>
            </w:r>
          </w:p>
        </w:tc>
        <w:tc>
          <w:tcPr>
            <w:tcW w:w="1559" w:type="dxa"/>
            <w:tcBorders>
              <w:left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13 340</w:t>
            </w:r>
          </w:p>
        </w:tc>
        <w:tc>
          <w:tcPr>
            <w:tcW w:w="1648"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5 330</w:t>
            </w:r>
          </w:p>
        </w:tc>
        <w:tc>
          <w:tcPr>
            <w:tcW w:w="1612"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2 660</w:t>
            </w:r>
          </w:p>
        </w:tc>
        <w:tc>
          <w:tcPr>
            <w:tcW w:w="1560" w:type="dxa"/>
            <w:tcBorders>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1340</w:t>
            </w:r>
          </w:p>
        </w:tc>
      </w:tr>
      <w:tr w:rsidR="00161CD5" w:rsidRPr="00161CD5" w:rsidTr="00161CD5">
        <w:tc>
          <w:tcPr>
            <w:tcW w:w="1276" w:type="dxa"/>
            <w:tcBorders>
              <w:left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w:t>
            </w:r>
          </w:p>
        </w:tc>
        <w:tc>
          <w:tcPr>
            <w:tcW w:w="1559" w:type="dxa"/>
            <w:tcBorders>
              <w:left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50 000</w:t>
            </w:r>
          </w:p>
        </w:tc>
        <w:tc>
          <w:tcPr>
            <w:tcW w:w="1648"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13 350</w:t>
            </w:r>
          </w:p>
        </w:tc>
        <w:tc>
          <w:tcPr>
            <w:tcW w:w="1612" w:type="dxa"/>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6 650</w:t>
            </w:r>
          </w:p>
        </w:tc>
        <w:tc>
          <w:tcPr>
            <w:tcW w:w="1560" w:type="dxa"/>
            <w:tcBorders>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1 650</w:t>
            </w:r>
          </w:p>
        </w:tc>
      </w:tr>
      <w:tr w:rsidR="00161CD5" w:rsidRPr="00161CD5" w:rsidTr="00161CD5">
        <w:tc>
          <w:tcPr>
            <w:tcW w:w="1276" w:type="dxa"/>
            <w:tcBorders>
              <w:left w:val="single" w:sz="12" w:space="0" w:color="auto"/>
              <w:bottom w:val="nil"/>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w:t>
            </w:r>
          </w:p>
        </w:tc>
        <w:tc>
          <w:tcPr>
            <w:tcW w:w="1559" w:type="dxa"/>
            <w:tcBorders>
              <w:left w:val="nil"/>
              <w:bottom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100 000</w:t>
            </w:r>
          </w:p>
        </w:tc>
        <w:tc>
          <w:tcPr>
            <w:tcW w:w="1648" w:type="dxa"/>
            <w:tcBorders>
              <w:bottom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40 000</w:t>
            </w:r>
          </w:p>
        </w:tc>
        <w:tc>
          <w:tcPr>
            <w:tcW w:w="1612" w:type="dxa"/>
            <w:tcBorders>
              <w:bottom w:val="nil"/>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20 000</w:t>
            </w:r>
          </w:p>
        </w:tc>
        <w:tc>
          <w:tcPr>
            <w:tcW w:w="1560" w:type="dxa"/>
            <w:tcBorders>
              <w:bottom w:val="nil"/>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6 600</w:t>
            </w:r>
          </w:p>
        </w:tc>
      </w:tr>
      <w:tr w:rsidR="00161CD5" w:rsidRPr="00161CD5" w:rsidTr="00161CD5">
        <w:tc>
          <w:tcPr>
            <w:tcW w:w="1276" w:type="dxa"/>
            <w:tcBorders>
              <w:left w:val="single" w:sz="12" w:space="0" w:color="auto"/>
              <w:bottom w:val="double" w:sz="4"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200</w:t>
            </w:r>
          </w:p>
        </w:tc>
        <w:tc>
          <w:tcPr>
            <w:tcW w:w="1559" w:type="dxa"/>
            <w:tcBorders>
              <w:left w:val="nil"/>
              <w:bottom w:val="double" w:sz="4"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200 000</w:t>
            </w:r>
          </w:p>
        </w:tc>
        <w:tc>
          <w:tcPr>
            <w:tcW w:w="1648" w:type="dxa"/>
            <w:tcBorders>
              <w:bottom w:val="double" w:sz="4"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80 000</w:t>
            </w:r>
          </w:p>
        </w:tc>
        <w:tc>
          <w:tcPr>
            <w:tcW w:w="1612" w:type="dxa"/>
            <w:tcBorders>
              <w:bottom w:val="double" w:sz="4"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40 000</w:t>
            </w:r>
          </w:p>
        </w:tc>
        <w:tc>
          <w:tcPr>
            <w:tcW w:w="1560" w:type="dxa"/>
            <w:tcBorders>
              <w:bottom w:val="double" w:sz="4"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20 000</w:t>
            </w:r>
          </w:p>
        </w:tc>
      </w:tr>
      <w:tr w:rsidR="00161CD5" w:rsidRPr="00161CD5" w:rsidTr="00161CD5">
        <w:trPr>
          <w:trHeight w:val="297"/>
        </w:trPr>
        <w:tc>
          <w:tcPr>
            <w:tcW w:w="1276" w:type="dxa"/>
            <w:tcBorders>
              <w:top w:val="nil"/>
              <w:left w:val="single" w:sz="12" w:space="0" w:color="auto"/>
              <w:bottom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sym w:font="Symbol" w:char="F0B3"/>
            </w:r>
            <w:r w:rsidRPr="00161CD5">
              <w:rPr>
                <w:rFonts w:ascii="Arial" w:hAnsi="Arial" w:cs="Arial"/>
                <w:sz w:val="22"/>
                <w:szCs w:val="22"/>
              </w:rPr>
              <w:t xml:space="preserve"> 500</w:t>
            </w:r>
          </w:p>
        </w:tc>
        <w:tc>
          <w:tcPr>
            <w:tcW w:w="1559" w:type="dxa"/>
            <w:tcBorders>
              <w:top w:val="nil"/>
              <w:left w:val="nil"/>
              <w:bottom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1000 d</w:t>
            </w:r>
          </w:p>
        </w:tc>
        <w:tc>
          <w:tcPr>
            <w:tcW w:w="1648" w:type="dxa"/>
            <w:tcBorders>
              <w:top w:val="nil"/>
              <w:bottom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500 d</w:t>
            </w:r>
          </w:p>
        </w:tc>
        <w:tc>
          <w:tcPr>
            <w:tcW w:w="1612" w:type="dxa"/>
            <w:tcBorders>
              <w:top w:val="nil"/>
              <w:bottom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200 d</w:t>
            </w:r>
          </w:p>
        </w:tc>
        <w:tc>
          <w:tcPr>
            <w:tcW w:w="1560" w:type="dxa"/>
            <w:tcBorders>
              <w:top w:val="nil"/>
              <w:bottom w:val="single" w:sz="12" w:space="0" w:color="auto"/>
              <w:right w:val="single" w:sz="12" w:space="0" w:color="auto"/>
            </w:tcBorders>
            <w:vAlign w:val="center"/>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 d</w:t>
            </w:r>
          </w:p>
        </w:tc>
      </w:tr>
    </w:tbl>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br w:type="page"/>
      </w:r>
    </w:p>
    <w:p w:rsidR="00161CD5" w:rsidRPr="00161CD5" w:rsidRDefault="00161CD5" w:rsidP="004B74EF">
      <w:pPr>
        <w:rPr>
          <w:rFonts w:ascii="Arial" w:hAnsi="Arial" w:cs="Arial"/>
          <w:sz w:val="22"/>
          <w:szCs w:val="22"/>
        </w:rPr>
      </w:pPr>
      <w:r w:rsidRPr="00161CD5">
        <w:rPr>
          <w:rFonts w:ascii="Arial" w:hAnsi="Arial" w:cs="Arial"/>
          <w:sz w:val="22"/>
          <w:szCs w:val="22"/>
        </w:rPr>
        <w:lastRenderedPageBreak/>
        <w:t>As an alternative to the method above all calculations could be based on the d of whole filling instrument instead of d</w:t>
      </w:r>
      <w:r w:rsidRPr="00161CD5">
        <w:rPr>
          <w:rFonts w:ascii="Arial" w:hAnsi="Arial" w:cs="Arial"/>
          <w:sz w:val="22"/>
          <w:szCs w:val="22"/>
          <w:vertAlign w:val="subscript"/>
        </w:rPr>
        <w:t>WU</w:t>
      </w:r>
      <w:r w:rsidRPr="00161CD5">
        <w:rPr>
          <w:rFonts w:ascii="Arial" w:hAnsi="Arial" w:cs="Arial"/>
          <w:sz w:val="22"/>
          <w:szCs w:val="22"/>
        </w:rPr>
        <w:t xml:space="preserve"> of the weighing unit. </w:t>
      </w:r>
    </w:p>
    <w:p w:rsidR="00161CD5" w:rsidRPr="00161CD5" w:rsidRDefault="00161CD5" w:rsidP="004B74EF">
      <w:pPr>
        <w:rPr>
          <w:rFonts w:ascii="Arial" w:hAnsi="Arial" w:cs="Arial"/>
          <w:sz w:val="22"/>
          <w:szCs w:val="22"/>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559"/>
        <w:gridCol w:w="1701"/>
        <w:gridCol w:w="1701"/>
        <w:gridCol w:w="1417"/>
      </w:tblGrid>
      <w:tr w:rsidR="00161CD5" w:rsidRPr="00161CD5" w:rsidTr="00161CD5">
        <w:trPr>
          <w:cantSplit/>
        </w:trPr>
        <w:tc>
          <w:tcPr>
            <w:tcW w:w="1276" w:type="dxa"/>
          </w:tcPr>
          <w:p w:rsidR="00161CD5" w:rsidRPr="00161CD5" w:rsidRDefault="00161CD5" w:rsidP="004B74EF">
            <w:pPr>
              <w:jc w:val="center"/>
              <w:rPr>
                <w:rFonts w:ascii="Arial" w:hAnsi="Arial" w:cs="Arial"/>
                <w:sz w:val="22"/>
                <w:szCs w:val="22"/>
              </w:rPr>
            </w:pPr>
            <w:r w:rsidRPr="00161CD5">
              <w:rPr>
                <w:rFonts w:ascii="Arial" w:hAnsi="Arial" w:cs="Arial"/>
                <w:sz w:val="22"/>
                <w:szCs w:val="22"/>
              </w:rPr>
              <w:t>d/sqr(lpf)</w:t>
            </w:r>
          </w:p>
          <w:p w:rsidR="00161CD5" w:rsidRPr="00161CD5" w:rsidRDefault="00161CD5" w:rsidP="004B74EF">
            <w:pPr>
              <w:jc w:val="center"/>
              <w:rPr>
                <w:rFonts w:ascii="Arial" w:hAnsi="Arial" w:cs="Arial"/>
                <w:sz w:val="22"/>
                <w:szCs w:val="22"/>
              </w:rPr>
            </w:pPr>
            <w:r w:rsidRPr="00161CD5">
              <w:rPr>
                <w:rFonts w:ascii="Arial" w:hAnsi="Arial" w:cs="Arial"/>
                <w:sz w:val="22"/>
                <w:szCs w:val="22"/>
              </w:rPr>
              <w:t>lpf = 4</w:t>
            </w:r>
          </w:p>
        </w:tc>
        <w:tc>
          <w:tcPr>
            <w:tcW w:w="1559" w:type="dxa"/>
          </w:tcPr>
          <w:p w:rsidR="00161CD5" w:rsidRPr="00161CD5" w:rsidRDefault="00161CD5" w:rsidP="004B74EF">
            <w:pPr>
              <w:jc w:val="center"/>
              <w:rPr>
                <w:rFonts w:ascii="Arial" w:hAnsi="Arial" w:cs="Arial"/>
                <w:sz w:val="22"/>
                <w:szCs w:val="22"/>
              </w:rPr>
            </w:pPr>
            <w:r w:rsidRPr="00161CD5">
              <w:rPr>
                <w:rFonts w:ascii="Arial" w:hAnsi="Arial" w:cs="Arial"/>
                <w:sz w:val="22"/>
                <w:szCs w:val="22"/>
              </w:rPr>
              <w:t>calculated</w:t>
            </w:r>
          </w:p>
          <w:p w:rsidR="00161CD5" w:rsidRPr="00161CD5" w:rsidRDefault="00161CD5" w:rsidP="004B74EF">
            <w:pPr>
              <w:jc w:val="center"/>
              <w:rPr>
                <w:rFonts w:ascii="Arial" w:hAnsi="Arial" w:cs="Arial"/>
                <w:sz w:val="22"/>
                <w:szCs w:val="22"/>
              </w:rPr>
            </w:pPr>
            <w:r w:rsidRPr="00161CD5">
              <w:rPr>
                <w:rFonts w:ascii="Arial" w:hAnsi="Arial" w:cs="Arial"/>
                <w:sz w:val="22"/>
                <w:szCs w:val="22"/>
              </w:rPr>
              <w:t>d</w:t>
            </w:r>
            <w:r w:rsidRPr="00161CD5">
              <w:rPr>
                <w:rFonts w:ascii="Arial" w:hAnsi="Arial" w:cs="Arial"/>
                <w:sz w:val="22"/>
                <w:szCs w:val="22"/>
                <w:vertAlign w:val="subscript"/>
              </w:rPr>
              <w:t>wu</w:t>
            </w:r>
          </w:p>
        </w:tc>
        <w:tc>
          <w:tcPr>
            <w:tcW w:w="1701" w:type="dxa"/>
          </w:tcPr>
          <w:p w:rsidR="00161CD5" w:rsidRPr="00161CD5" w:rsidRDefault="00161CD5" w:rsidP="004B74EF">
            <w:pPr>
              <w:jc w:val="center"/>
              <w:rPr>
                <w:rFonts w:ascii="Arial" w:hAnsi="Arial" w:cs="Arial"/>
                <w:sz w:val="22"/>
                <w:szCs w:val="22"/>
              </w:rPr>
            </w:pPr>
            <w:r w:rsidRPr="00161CD5">
              <w:rPr>
                <w:rFonts w:ascii="Arial" w:hAnsi="Arial" w:cs="Arial"/>
                <w:sz w:val="22"/>
                <w:szCs w:val="22"/>
              </w:rPr>
              <w:t>permissible</w:t>
            </w:r>
          </w:p>
          <w:p w:rsidR="00161CD5" w:rsidRPr="00161CD5" w:rsidRDefault="00161CD5" w:rsidP="004B74EF">
            <w:pPr>
              <w:jc w:val="center"/>
              <w:rPr>
                <w:rFonts w:ascii="Arial" w:hAnsi="Arial" w:cs="Arial"/>
                <w:sz w:val="22"/>
                <w:szCs w:val="22"/>
              </w:rPr>
            </w:pPr>
            <w:r w:rsidRPr="00161CD5">
              <w:rPr>
                <w:rFonts w:ascii="Arial" w:hAnsi="Arial" w:cs="Arial"/>
                <w:sz w:val="22"/>
                <w:szCs w:val="22"/>
              </w:rPr>
              <w:t>d</w:t>
            </w:r>
            <w:r w:rsidRPr="00161CD5">
              <w:rPr>
                <w:rFonts w:ascii="Arial" w:hAnsi="Arial" w:cs="Arial"/>
                <w:sz w:val="22"/>
                <w:szCs w:val="22"/>
                <w:vertAlign w:val="subscript"/>
              </w:rPr>
              <w:t>wu</w:t>
            </w:r>
          </w:p>
        </w:tc>
        <w:tc>
          <w:tcPr>
            <w:tcW w:w="3118" w:type="dxa"/>
            <w:gridSpan w:val="2"/>
          </w:tcPr>
          <w:p w:rsidR="00161CD5" w:rsidRPr="00161CD5" w:rsidRDefault="00161CD5" w:rsidP="004B74EF">
            <w:pPr>
              <w:jc w:val="center"/>
              <w:rPr>
                <w:rFonts w:ascii="Arial" w:hAnsi="Arial" w:cs="Arial"/>
                <w:sz w:val="22"/>
                <w:szCs w:val="22"/>
              </w:rPr>
            </w:pPr>
            <w:r w:rsidRPr="00161CD5">
              <w:rPr>
                <w:rFonts w:ascii="Arial" w:hAnsi="Arial" w:cs="Arial"/>
                <w:b/>
                <w:sz w:val="22"/>
                <w:szCs w:val="22"/>
              </w:rPr>
              <w:t>class X(1)</w:t>
            </w:r>
          </w:p>
          <w:p w:rsidR="00161CD5" w:rsidRPr="00161CD5" w:rsidRDefault="00161CD5" w:rsidP="004B74EF">
            <w:pPr>
              <w:tabs>
                <w:tab w:val="left" w:pos="780"/>
              </w:tabs>
              <w:rPr>
                <w:rFonts w:ascii="Arial" w:hAnsi="Arial" w:cs="Arial"/>
                <w:sz w:val="22"/>
                <w:szCs w:val="22"/>
              </w:rPr>
            </w:pPr>
            <w:r w:rsidRPr="00161CD5">
              <w:rPr>
                <w:rFonts w:ascii="Arial" w:hAnsi="Arial" w:cs="Arial"/>
                <w:sz w:val="22"/>
                <w:szCs w:val="22"/>
              </w:rPr>
              <w:tab/>
              <w:t xml:space="preserve">  d  rounded up</w:t>
            </w:r>
          </w:p>
          <w:p w:rsidR="00161CD5" w:rsidRPr="00161CD5" w:rsidRDefault="00161CD5" w:rsidP="004B74EF">
            <w:pPr>
              <w:tabs>
                <w:tab w:val="left" w:pos="497"/>
              </w:tabs>
              <w:rPr>
                <w:rFonts w:ascii="Arial" w:hAnsi="Arial" w:cs="Arial"/>
                <w:b/>
                <w:sz w:val="22"/>
                <w:szCs w:val="22"/>
              </w:rPr>
            </w:pPr>
            <w:r w:rsidRPr="00161CD5">
              <w:rPr>
                <w:rFonts w:ascii="Arial" w:hAnsi="Arial" w:cs="Arial"/>
                <w:sz w:val="22"/>
                <w:szCs w:val="22"/>
              </w:rPr>
              <w:tab/>
              <w:t>Minfill</w:t>
            </w:r>
            <w:r w:rsidRPr="00161CD5">
              <w:rPr>
                <w:rFonts w:ascii="Arial" w:hAnsi="Arial" w:cs="Arial"/>
                <w:sz w:val="22"/>
                <w:szCs w:val="22"/>
              </w:rPr>
              <w:tab/>
              <w:t xml:space="preserve">        </w:t>
            </w:r>
            <w:r w:rsidRPr="00161CD5">
              <w:rPr>
                <w:rFonts w:ascii="Arial" w:hAnsi="Arial" w:cs="Arial"/>
                <w:b/>
                <w:sz w:val="22"/>
                <w:szCs w:val="22"/>
              </w:rPr>
              <w:t>Minfill</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22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22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2,5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44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45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110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110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1 330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1 340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25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2 660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2 700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6 650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6 700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200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100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20 000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20 000 g</w:t>
            </w:r>
          </w:p>
        </w:tc>
      </w:tr>
      <w:tr w:rsidR="00161CD5" w:rsidRPr="00161CD5" w:rsidTr="00161CD5">
        <w:tc>
          <w:tcPr>
            <w:tcW w:w="1276"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500 g/2</w:t>
            </w:r>
          </w:p>
        </w:tc>
        <w:tc>
          <w:tcPr>
            <w:tcW w:w="1559"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250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200 g</w:t>
            </w:r>
          </w:p>
        </w:tc>
        <w:tc>
          <w:tcPr>
            <w:tcW w:w="1701" w:type="dxa"/>
          </w:tcPr>
          <w:p w:rsidR="00161CD5" w:rsidRPr="00161CD5" w:rsidRDefault="00161CD5" w:rsidP="004B74EF">
            <w:pPr>
              <w:spacing w:before="60" w:after="60"/>
              <w:jc w:val="center"/>
              <w:rPr>
                <w:rFonts w:ascii="Arial" w:hAnsi="Arial" w:cs="Arial"/>
                <w:sz w:val="22"/>
                <w:szCs w:val="22"/>
              </w:rPr>
            </w:pPr>
            <w:r w:rsidRPr="00161CD5">
              <w:rPr>
                <w:rFonts w:ascii="Arial" w:hAnsi="Arial" w:cs="Arial"/>
                <w:sz w:val="22"/>
                <w:szCs w:val="22"/>
              </w:rPr>
              <w:t>40 000 g</w:t>
            </w:r>
          </w:p>
        </w:tc>
        <w:tc>
          <w:tcPr>
            <w:tcW w:w="1417" w:type="dxa"/>
          </w:tcPr>
          <w:p w:rsidR="00161CD5" w:rsidRPr="00161CD5" w:rsidRDefault="00161CD5" w:rsidP="004B74EF">
            <w:pPr>
              <w:spacing w:before="60" w:after="60"/>
              <w:jc w:val="center"/>
              <w:rPr>
                <w:rFonts w:ascii="Arial" w:hAnsi="Arial" w:cs="Arial"/>
                <w:b/>
                <w:sz w:val="22"/>
                <w:szCs w:val="22"/>
              </w:rPr>
            </w:pPr>
            <w:r w:rsidRPr="00161CD5">
              <w:rPr>
                <w:rFonts w:ascii="Arial" w:hAnsi="Arial" w:cs="Arial"/>
                <w:b/>
                <w:sz w:val="22"/>
                <w:szCs w:val="22"/>
              </w:rPr>
              <w:t>40 000 g</w:t>
            </w:r>
          </w:p>
        </w:tc>
      </w:tr>
    </w:tbl>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B)</w:t>
      </w:r>
      <w:r w:rsidRPr="00161CD5">
        <w:rPr>
          <w:rFonts w:ascii="Arial" w:hAnsi="Arial" w:cs="Arial"/>
          <w:i/>
          <w:sz w:val="22"/>
          <w:szCs w:val="22"/>
        </w:rPr>
        <w:tab/>
        <w:t>Temperature effect on no-load indication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A.6.2.2 and A.6.1.3.2:</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44"/>
      </w:r>
      <w:proofErr w:type="gramStart"/>
      <w:r w:rsidRPr="00161CD5">
        <w:rPr>
          <w:rFonts w:ascii="Arial" w:hAnsi="Arial" w:cs="Arial"/>
          <w:sz w:val="22"/>
          <w:szCs w:val="22"/>
        </w:rPr>
        <w:t>z</w:t>
      </w:r>
      <w:r w:rsidRPr="00161CD5">
        <w:rPr>
          <w:rFonts w:ascii="Arial" w:hAnsi="Arial" w:cs="Arial"/>
          <w:sz w:val="22"/>
          <w:szCs w:val="22"/>
          <w:vertAlign w:val="subscript"/>
        </w:rPr>
        <w:t>max</w:t>
      </w:r>
      <w:proofErr w:type="gramEnd"/>
      <w:r w:rsidRPr="00161CD5">
        <w:rPr>
          <w:rFonts w:ascii="Arial" w:hAnsi="Arial" w:cs="Arial"/>
          <w:sz w:val="22"/>
          <w:szCs w:val="22"/>
        </w:rPr>
        <w:t xml:space="preserve"> </w:t>
      </w:r>
      <w:r w:rsidRPr="00161CD5">
        <w:rPr>
          <w:rFonts w:ascii="Arial" w:hAnsi="Arial" w:cs="Arial"/>
          <w:sz w:val="22"/>
          <w:szCs w:val="22"/>
        </w:rPr>
        <w:sym w:font="Symbol" w:char="F0A3"/>
      </w:r>
      <w:r w:rsidRPr="00161CD5">
        <w:rPr>
          <w:rFonts w:ascii="Arial" w:hAnsi="Arial" w:cs="Arial"/>
          <w:sz w:val="22"/>
          <w:szCs w:val="22"/>
        </w:rPr>
        <w:t xml:space="preserve"> 0.25 </w:t>
      </w:r>
      <w:r w:rsidR="00EE711B">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00EE711B">
        <w:rPr>
          <w:rFonts w:ascii="Arial" w:hAnsi="Arial" w:cs="Arial"/>
          <w:sz w:val="22"/>
          <w:szCs w:val="22"/>
        </w:rPr>
        <w:t>x</w:t>
      </w:r>
      <w:r w:rsidRPr="00161CD5">
        <w:rPr>
          <w:rFonts w:ascii="Arial" w:hAnsi="Arial" w:cs="Arial"/>
          <w:sz w:val="22"/>
          <w:szCs w:val="22"/>
        </w:rPr>
        <w:t xml:space="preserve"> Minfill </w:t>
      </w:r>
      <w:r w:rsidR="00EE711B">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EE711B">
        <w:rPr>
          <w:rFonts w:ascii="Arial" w:hAnsi="Arial" w:cs="Arial"/>
          <w:sz w:val="22"/>
          <w:szCs w:val="22"/>
        </w:rPr>
        <w:t>x</w:t>
      </w:r>
      <w:r w:rsidRPr="00161CD5">
        <w:rPr>
          <w:rFonts w:ascii="Arial" w:hAnsi="Arial" w:cs="Arial"/>
          <w:sz w:val="22"/>
          <w:szCs w:val="22"/>
        </w:rPr>
        <w:t xml:space="preserve"> Ref(X) / sqr(lpf)</w:t>
      </w:r>
    </w:p>
    <w:p w:rsidR="00161CD5" w:rsidRPr="00161CD5" w:rsidRDefault="00161CD5" w:rsidP="004B74EF">
      <w:pPr>
        <w:numPr>
          <w:ilvl w:val="0"/>
          <w:numId w:val="107"/>
        </w:numPr>
        <w:tabs>
          <w:tab w:val="clear" w:pos="1782"/>
          <w:tab w:val="left" w:pos="709"/>
        </w:tabs>
        <w:spacing w:before="120"/>
        <w:ind w:left="0" w:firstLine="0"/>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w:t>
      </w:r>
      <w:r w:rsidRPr="00161CD5">
        <w:rPr>
          <w:rFonts w:ascii="Arial" w:hAnsi="Arial" w:cs="Arial"/>
          <w:sz w:val="22"/>
          <w:szCs w:val="22"/>
        </w:rPr>
        <w:sym w:font="Symbol" w:char="F044"/>
      </w:r>
      <w:r w:rsidRPr="00161CD5">
        <w:rPr>
          <w:rFonts w:ascii="Arial" w:hAnsi="Arial" w:cs="Arial"/>
          <w:sz w:val="22"/>
          <w:szCs w:val="22"/>
        </w:rPr>
        <w:t>z</w:t>
      </w:r>
      <w:r w:rsidRPr="00161CD5">
        <w:rPr>
          <w:rFonts w:ascii="Arial" w:hAnsi="Arial" w:cs="Arial"/>
          <w:sz w:val="22"/>
          <w:szCs w:val="22"/>
          <w:vertAlign w:val="subscript"/>
        </w:rPr>
        <w:t>max</w:t>
      </w:r>
      <w:r w:rsidRPr="00161CD5">
        <w:rPr>
          <w:rFonts w:ascii="Arial" w:hAnsi="Arial" w:cs="Arial"/>
          <w:sz w:val="22"/>
          <w:szCs w:val="22"/>
        </w:rPr>
        <w:t xml:space="preserve"> </w:t>
      </w:r>
      <w:r w:rsidR="00EE711B">
        <w:rPr>
          <w:rFonts w:ascii="Arial" w:hAnsi="Arial" w:cs="Arial"/>
          <w:sz w:val="22"/>
          <w:szCs w:val="22"/>
        </w:rPr>
        <w:t>x</w:t>
      </w:r>
      <w:r w:rsidRPr="00161CD5">
        <w:rPr>
          <w:rFonts w:ascii="Arial" w:hAnsi="Arial" w:cs="Arial"/>
          <w:sz w:val="22"/>
          <w:szCs w:val="22"/>
        </w:rPr>
        <w:t xml:space="preserve"> sqr(lpf) / (0.25 </w:t>
      </w:r>
      <w:r w:rsidR="00EE711B">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xml:space="preserve"> </w:t>
      </w:r>
      <w:r w:rsidR="00EE711B">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EE711B">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spacing w:before="120"/>
        <w:rPr>
          <w:rFonts w:ascii="Arial" w:hAnsi="Arial" w:cs="Arial"/>
          <w:sz w:val="22"/>
          <w:szCs w:val="22"/>
        </w:rPr>
      </w:pPr>
      <w:proofErr w:type="gramStart"/>
      <w:r w:rsidRPr="00161CD5">
        <w:rPr>
          <w:rFonts w:ascii="Arial" w:hAnsi="Arial" w:cs="Arial"/>
          <w:sz w:val="22"/>
          <w:szCs w:val="22"/>
        </w:rPr>
        <w:t>mpd</w:t>
      </w:r>
      <w:r w:rsidRPr="00161CD5">
        <w:rPr>
          <w:rFonts w:ascii="Arial" w:hAnsi="Arial" w:cs="Arial"/>
          <w:sz w:val="22"/>
          <w:szCs w:val="22"/>
          <w:vertAlign w:val="subscript"/>
        </w:rPr>
        <w:t>in</w:t>
      </w:r>
      <w:proofErr w:type="gramEnd"/>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t>from Table 1 (</w:t>
      </w:r>
      <w:r w:rsidR="00847678">
        <w:rPr>
          <w:rFonts w:ascii="Arial" w:hAnsi="Arial" w:cs="Arial"/>
          <w:sz w:val="22"/>
          <w:szCs w:val="22"/>
        </w:rPr>
        <w:t>4.3.2</w:t>
      </w:r>
      <w:r w:rsidRPr="00161CD5">
        <w:rPr>
          <w:rFonts w:ascii="Arial" w:hAnsi="Arial" w:cs="Arial"/>
          <w:sz w:val="22"/>
          <w:szCs w:val="22"/>
        </w:rPr>
        <w:t>)</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0.25</w:t>
      </w:r>
      <w:r w:rsidRPr="00161CD5">
        <w:rPr>
          <w:rFonts w:ascii="Arial" w:hAnsi="Arial" w:cs="Arial"/>
          <w:sz w:val="22"/>
          <w:szCs w:val="22"/>
        </w:rPr>
        <w:tab/>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271BEA">
        <w:rPr>
          <w:rFonts w:ascii="Arial" w:hAnsi="Arial" w:cs="Arial"/>
          <w:sz w:val="22"/>
          <w:szCs w:val="22"/>
        </w:rPr>
        <w:t>4.3.2</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The maximum zero drift depending on variation of temperature according to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xml:space="preserve"> is 1 e per 5 K (°C). The assumption made is that the maximum temperature drift is not more than 5 K / h. (This figure is taken from A.3.3 of </w:t>
      </w:r>
      <w:r w:rsidR="00692B89">
        <w:rPr>
          <w:rFonts w:ascii="Arial" w:hAnsi="Arial" w:cs="Arial"/>
          <w:sz w:val="22"/>
          <w:szCs w:val="22"/>
        </w:rPr>
        <w:t xml:space="preserve">R </w:t>
      </w:r>
      <w:proofErr w:type="gramStart"/>
      <w:r w:rsidR="00692B89">
        <w:rPr>
          <w:rFonts w:ascii="Arial" w:hAnsi="Arial" w:cs="Arial"/>
          <w:sz w:val="22"/>
          <w:szCs w:val="22"/>
        </w:rPr>
        <w:t>61</w:t>
      </w:r>
      <w:r w:rsidRPr="00161CD5">
        <w:rPr>
          <w:rFonts w:ascii="Arial" w:hAnsi="Arial" w:cs="Arial"/>
          <w:sz w:val="22"/>
          <w:szCs w:val="22"/>
        </w:rPr>
        <w:t>,</w:t>
      </w:r>
      <w:proofErr w:type="gramEnd"/>
      <w:r w:rsidRPr="00161CD5">
        <w:rPr>
          <w:rFonts w:ascii="Arial" w:hAnsi="Arial" w:cs="Arial"/>
          <w:sz w:val="22"/>
          <w:szCs w:val="22"/>
        </w:rPr>
        <w:t xml:space="preserve"> see also </w:t>
      </w:r>
      <w:r w:rsidR="00060979">
        <w:rPr>
          <w:rFonts w:ascii="Arial" w:hAnsi="Arial" w:cs="Arial"/>
          <w:sz w:val="22"/>
          <w:szCs w:val="22"/>
        </w:rPr>
        <w:t xml:space="preserve">R 76 </w:t>
      </w:r>
      <w:r w:rsidR="005569A3">
        <w:rPr>
          <w:rFonts w:ascii="Arial" w:hAnsi="Arial" w:cs="Arial"/>
          <w:sz w:val="22"/>
          <w:szCs w:val="22"/>
        </w:rPr>
        <w:t>[6]</w:t>
      </w:r>
      <w:r w:rsidRPr="00161CD5">
        <w:rPr>
          <w:rFonts w:ascii="Arial" w:hAnsi="Arial" w:cs="Arial"/>
          <w:sz w:val="22"/>
          <w:szCs w:val="22"/>
        </w:rPr>
        <w:t>, A.4.1.2)</w:t>
      </w:r>
      <w:r w:rsidR="00B80F09">
        <w:rPr>
          <w:rFonts w:ascii="Arial" w:hAnsi="Arial" w:cs="Arial"/>
          <w:sz w:val="22"/>
          <w:szCs w:val="22"/>
        </w:rPr>
        <w:t>.</w:t>
      </w:r>
      <w:r w:rsidRPr="00161CD5">
        <w:rPr>
          <w:rFonts w:ascii="Arial" w:hAnsi="Arial" w:cs="Arial"/>
          <w:sz w:val="22"/>
          <w:szCs w:val="22"/>
        </w:rPr>
        <w:t xml:space="preserve"> The maximum time interval assumed to be chosen by the manufacturer between two zero settings is 2 hours. Thus the maximum zero drift to be considered is the theoretical drift within two hours, that is twice the maximum value taken from the </w:t>
      </w:r>
      <w:r w:rsidR="00692B89">
        <w:rPr>
          <w:rFonts w:ascii="Arial" w:hAnsi="Arial" w:cs="Arial"/>
          <w:sz w:val="22"/>
          <w:szCs w:val="22"/>
        </w:rPr>
        <w:t>R 76</w:t>
      </w:r>
      <w:r w:rsidRPr="00161CD5">
        <w:rPr>
          <w:rFonts w:ascii="Arial" w:hAnsi="Arial" w:cs="Arial"/>
          <w:sz w:val="22"/>
          <w:szCs w:val="22"/>
        </w:rPr>
        <w:t>-2 protocol.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From the </w:t>
      </w:r>
      <w:r w:rsidR="00692B89">
        <w:rPr>
          <w:rFonts w:ascii="Arial" w:hAnsi="Arial" w:cs="Arial"/>
          <w:sz w:val="22"/>
          <w:szCs w:val="22"/>
        </w:rPr>
        <w:t>R 76</w:t>
      </w:r>
      <w:r w:rsidRPr="00161CD5">
        <w:rPr>
          <w:rFonts w:ascii="Arial" w:hAnsi="Arial" w:cs="Arial"/>
          <w:sz w:val="22"/>
          <w:szCs w:val="22"/>
        </w:rPr>
        <w:t>-2 protocol form the maximum zero drift has to be taken, and then Minfill can be calculated by iteration.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Example: e = d</w:t>
      </w:r>
      <w:r w:rsidRPr="00161CD5">
        <w:rPr>
          <w:rFonts w:ascii="Arial" w:hAnsi="Arial" w:cs="Arial"/>
          <w:sz w:val="22"/>
          <w:szCs w:val="22"/>
          <w:vertAlign w:val="subscript"/>
        </w:rPr>
        <w:t>WU</w:t>
      </w:r>
      <w:r w:rsidRPr="00161CD5">
        <w:rPr>
          <w:rFonts w:ascii="Arial" w:hAnsi="Arial" w:cs="Arial"/>
          <w:sz w:val="22"/>
          <w:szCs w:val="22"/>
        </w:rPr>
        <w:t xml:space="preserve"> = 1 g, Ref(X) = 1, p</w:t>
      </w:r>
      <w:r w:rsidRPr="00161CD5">
        <w:rPr>
          <w:rFonts w:ascii="Arial" w:hAnsi="Arial" w:cs="Arial"/>
          <w:sz w:val="22"/>
          <w:szCs w:val="22"/>
          <w:vertAlign w:val="subscript"/>
        </w:rPr>
        <w:t>i</w:t>
      </w:r>
      <w:r w:rsidRPr="00161CD5">
        <w:rPr>
          <w:rFonts w:ascii="Arial" w:hAnsi="Arial" w:cs="Arial"/>
          <w:sz w:val="22"/>
          <w:szCs w:val="22"/>
        </w:rPr>
        <w:t xml:space="preserve"> = 0.5, zero drift 1 e / 5 K, </w:t>
      </w:r>
      <w:r w:rsidRPr="00161CD5">
        <w:rPr>
          <w:rFonts w:ascii="Arial" w:hAnsi="Arial" w:cs="Arial"/>
          <w:sz w:val="22"/>
          <w:szCs w:val="22"/>
        </w:rPr>
        <w:br/>
        <w:t>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9 % (assumption that Minfill ≤ 50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A.6.2.2 and A.6.1.3.2:</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44"/>
      </w:r>
      <w:proofErr w:type="gramStart"/>
      <w:r w:rsidRPr="00161CD5">
        <w:rPr>
          <w:rFonts w:ascii="Arial" w:hAnsi="Arial" w:cs="Arial"/>
          <w:sz w:val="22"/>
          <w:szCs w:val="22"/>
        </w:rPr>
        <w:t>z</w:t>
      </w:r>
      <w:r w:rsidRPr="00161CD5">
        <w:rPr>
          <w:rFonts w:ascii="Arial" w:hAnsi="Arial" w:cs="Arial"/>
          <w:sz w:val="22"/>
          <w:szCs w:val="22"/>
          <w:vertAlign w:val="subscript"/>
        </w:rPr>
        <w:t>max</w:t>
      </w:r>
      <w:proofErr w:type="gramEnd"/>
      <w:r w:rsidRPr="00161CD5">
        <w:rPr>
          <w:rFonts w:ascii="Arial" w:hAnsi="Arial" w:cs="Arial"/>
          <w:sz w:val="22"/>
          <w:szCs w:val="22"/>
        </w:rPr>
        <w:t xml:space="preserve"> </w:t>
      </w:r>
      <w:r w:rsidRPr="00161CD5">
        <w:rPr>
          <w:rFonts w:ascii="Arial" w:hAnsi="Arial" w:cs="Arial"/>
          <w:sz w:val="22"/>
          <w:szCs w:val="22"/>
        </w:rPr>
        <w:sym w:font="Symbol" w:char="F0A3"/>
      </w:r>
      <w:r w:rsidRPr="00161CD5">
        <w:rPr>
          <w:rFonts w:ascii="Arial" w:hAnsi="Arial" w:cs="Arial"/>
          <w:sz w:val="22"/>
          <w:szCs w:val="22"/>
        </w:rPr>
        <w:t xml:space="preserve"> 0.25 </w:t>
      </w:r>
      <w:r w:rsidR="00B80F0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00B80F09">
        <w:rPr>
          <w:rFonts w:ascii="Arial" w:hAnsi="Arial" w:cs="Arial"/>
          <w:sz w:val="22"/>
          <w:szCs w:val="22"/>
        </w:rPr>
        <w:t>x</w:t>
      </w:r>
      <w:r w:rsidRPr="00161CD5">
        <w:rPr>
          <w:rFonts w:ascii="Arial" w:hAnsi="Arial" w:cs="Arial"/>
          <w:sz w:val="22"/>
          <w:szCs w:val="22"/>
        </w:rPr>
        <w:t xml:space="preserve"> Minfill </w:t>
      </w:r>
      <w:r w:rsidR="00B80F0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 / sqr(lpf)</w:t>
      </w:r>
    </w:p>
    <w:p w:rsidR="00161CD5" w:rsidRPr="00161CD5" w:rsidRDefault="004B74EF" w:rsidP="004B74EF">
      <w:pPr>
        <w:numPr>
          <w:ilvl w:val="0"/>
          <w:numId w:val="107"/>
        </w:numPr>
        <w:tabs>
          <w:tab w:val="clear" w:pos="1782"/>
        </w:tabs>
        <w:spacing w:before="120"/>
        <w:ind w:left="0" w:firstLine="0"/>
        <w:rPr>
          <w:rFonts w:ascii="Arial" w:hAnsi="Arial" w:cs="Arial"/>
          <w:sz w:val="22"/>
          <w:szCs w:val="22"/>
        </w:rPr>
      </w:pPr>
      <w:r>
        <w:rPr>
          <w:rFonts w:ascii="Arial" w:hAnsi="Arial" w:cs="Arial"/>
          <w:sz w:val="22"/>
          <w:szCs w:val="22"/>
        </w:rPr>
        <w:t xml:space="preserve">    </w:t>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w:t>
      </w:r>
      <w:r w:rsidR="00161CD5" w:rsidRPr="00161CD5">
        <w:rPr>
          <w:rFonts w:ascii="Arial" w:hAnsi="Arial" w:cs="Arial"/>
          <w:sz w:val="22"/>
          <w:szCs w:val="22"/>
        </w:rPr>
        <w:sym w:font="Symbol" w:char="F044"/>
      </w:r>
      <w:r w:rsidR="00161CD5" w:rsidRPr="00161CD5">
        <w:rPr>
          <w:rFonts w:ascii="Arial" w:hAnsi="Arial" w:cs="Arial"/>
          <w:sz w:val="22"/>
          <w:szCs w:val="22"/>
        </w:rPr>
        <w:t>z</w:t>
      </w:r>
      <w:r w:rsidR="00161CD5" w:rsidRPr="00161CD5">
        <w:rPr>
          <w:rFonts w:ascii="Arial" w:hAnsi="Arial" w:cs="Arial"/>
          <w:sz w:val="22"/>
          <w:szCs w:val="22"/>
          <w:vertAlign w:val="subscript"/>
        </w:rPr>
        <w:t>max</w:t>
      </w:r>
      <w:r w:rsidR="00161CD5" w:rsidRPr="00161CD5">
        <w:rPr>
          <w:rFonts w:ascii="Arial" w:hAnsi="Arial" w:cs="Arial"/>
          <w:sz w:val="22"/>
          <w:szCs w:val="22"/>
        </w:rPr>
        <w:t xml:space="preserve"> </w:t>
      </w:r>
      <w:r w:rsidR="00B80F09">
        <w:rPr>
          <w:rFonts w:ascii="Arial" w:hAnsi="Arial" w:cs="Arial"/>
          <w:sz w:val="22"/>
          <w:szCs w:val="22"/>
        </w:rPr>
        <w:t>x</w:t>
      </w:r>
      <w:r w:rsidR="00161CD5" w:rsidRPr="00161CD5">
        <w:rPr>
          <w:rFonts w:ascii="Arial" w:hAnsi="Arial" w:cs="Arial"/>
          <w:sz w:val="22"/>
          <w:szCs w:val="22"/>
        </w:rPr>
        <w:t xml:space="preserve"> sqr(lpf) / (0.25 </w:t>
      </w:r>
      <w:r w:rsidR="00B80F09">
        <w:rPr>
          <w:rFonts w:ascii="Arial" w:hAnsi="Arial" w:cs="Arial"/>
          <w:sz w:val="22"/>
          <w:szCs w:val="22"/>
        </w:rPr>
        <w:t>x</w:t>
      </w:r>
      <w:r w:rsidR="00161CD5" w:rsidRPr="00161CD5">
        <w:rPr>
          <w:rFonts w:ascii="Arial" w:hAnsi="Arial" w:cs="Arial"/>
          <w:sz w:val="22"/>
          <w:szCs w:val="22"/>
        </w:rPr>
        <w:t xml:space="preserve"> mpd</w:t>
      </w:r>
      <w:r w:rsidR="00161CD5" w:rsidRPr="00161CD5">
        <w:rPr>
          <w:rFonts w:ascii="Arial" w:hAnsi="Arial" w:cs="Arial"/>
          <w:sz w:val="22"/>
          <w:szCs w:val="22"/>
          <w:vertAlign w:val="subscript"/>
        </w:rPr>
        <w:t>in</w:t>
      </w:r>
      <w:r w:rsidR="00161CD5" w:rsidRPr="00161CD5">
        <w:rPr>
          <w:rFonts w:ascii="Arial" w:hAnsi="Arial" w:cs="Arial"/>
          <w:sz w:val="22"/>
          <w:szCs w:val="22"/>
        </w:rPr>
        <w:t xml:space="preserve"> </w:t>
      </w:r>
      <w:r w:rsidR="00161CD5" w:rsidRPr="00161CD5">
        <w:rPr>
          <w:rFonts w:ascii="Arial" w:hAnsi="Arial" w:cs="Arial"/>
          <w:sz w:val="22"/>
          <w:szCs w:val="22"/>
          <w:vertAlign w:val="subscript"/>
        </w:rPr>
        <w:t xml:space="preserve">service </w:t>
      </w:r>
      <w:r w:rsidR="00161CD5" w:rsidRPr="00161CD5">
        <w:rPr>
          <w:rFonts w:ascii="Arial" w:hAnsi="Arial" w:cs="Arial"/>
          <w:sz w:val="22"/>
          <w:szCs w:val="22"/>
        </w:rPr>
        <w:t xml:space="preserve"> </w:t>
      </w:r>
      <w:r w:rsidR="00B80F09">
        <w:rPr>
          <w:rFonts w:ascii="Arial" w:hAnsi="Arial" w:cs="Arial"/>
          <w:sz w:val="22"/>
          <w:szCs w:val="22"/>
        </w:rPr>
        <w:t>x</w:t>
      </w:r>
      <w:r w:rsidR="00161CD5" w:rsidRPr="00161CD5">
        <w:rPr>
          <w:rFonts w:ascii="Arial" w:hAnsi="Arial" w:cs="Arial"/>
          <w:sz w:val="22"/>
          <w:szCs w:val="22"/>
        </w:rPr>
        <w:t xml:space="preserve"> p</w:t>
      </w:r>
      <w:r w:rsidR="00161CD5" w:rsidRPr="00161CD5">
        <w:rPr>
          <w:rFonts w:ascii="Arial" w:hAnsi="Arial" w:cs="Arial"/>
          <w:sz w:val="22"/>
          <w:szCs w:val="22"/>
          <w:vertAlign w:val="subscript"/>
        </w:rPr>
        <w:t>i</w:t>
      </w:r>
      <w:r w:rsidR="00161CD5" w:rsidRPr="00161CD5">
        <w:rPr>
          <w:rFonts w:ascii="Arial" w:hAnsi="Arial" w:cs="Arial"/>
          <w:sz w:val="22"/>
          <w:szCs w:val="22"/>
        </w:rPr>
        <w:t xml:space="preserve"> </w:t>
      </w:r>
      <w:r w:rsidR="00B80F09">
        <w:rPr>
          <w:rFonts w:ascii="Arial" w:hAnsi="Arial" w:cs="Arial"/>
          <w:sz w:val="22"/>
          <w:szCs w:val="22"/>
        </w:rPr>
        <w:t>x</w:t>
      </w:r>
      <w:r w:rsidR="00161CD5"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Assuming that the instrument is not set to zero before 2 h have elapsed:</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lang w:val="de-CH"/>
        </w:rPr>
      </w:pPr>
      <w:r w:rsidRPr="00161CD5">
        <w:rPr>
          <w:rFonts w:ascii="Arial" w:hAnsi="Arial" w:cs="Arial"/>
          <w:sz w:val="22"/>
          <w:szCs w:val="22"/>
          <w:lang w:val="de-CH"/>
        </w:rPr>
        <w:t xml:space="preserve">Minfill    </w:t>
      </w:r>
      <w:r w:rsidRPr="00161CD5">
        <w:rPr>
          <w:rFonts w:ascii="Arial" w:hAnsi="Arial" w:cs="Arial"/>
          <w:sz w:val="22"/>
          <w:szCs w:val="22"/>
        </w:rPr>
        <w:sym w:font="Symbol" w:char="F0B3"/>
      </w:r>
      <w:r w:rsidRPr="00161CD5">
        <w:rPr>
          <w:rFonts w:ascii="Arial" w:hAnsi="Arial" w:cs="Arial"/>
          <w:sz w:val="22"/>
          <w:szCs w:val="22"/>
          <w:lang w:val="de-CH"/>
        </w:rPr>
        <w:t xml:space="preserve"> (2 h </w:t>
      </w:r>
      <w:r w:rsidR="00B80F09">
        <w:rPr>
          <w:rFonts w:ascii="Arial" w:hAnsi="Arial" w:cs="Arial"/>
          <w:sz w:val="22"/>
          <w:szCs w:val="22"/>
        </w:rPr>
        <w:t>x</w:t>
      </w:r>
      <w:r w:rsidRPr="00161CD5">
        <w:rPr>
          <w:rFonts w:ascii="Arial" w:hAnsi="Arial" w:cs="Arial"/>
          <w:sz w:val="22"/>
          <w:szCs w:val="22"/>
          <w:lang w:val="de-CH"/>
        </w:rPr>
        <w:t xml:space="preserve"> 1 e / h) </w:t>
      </w:r>
      <w:r w:rsidR="00B80F09">
        <w:rPr>
          <w:rFonts w:ascii="Arial" w:hAnsi="Arial" w:cs="Arial"/>
          <w:sz w:val="22"/>
          <w:szCs w:val="22"/>
        </w:rPr>
        <w:t>x</w:t>
      </w:r>
      <w:r w:rsidRPr="00161CD5">
        <w:rPr>
          <w:rFonts w:ascii="Arial" w:hAnsi="Arial" w:cs="Arial"/>
          <w:sz w:val="22"/>
          <w:szCs w:val="22"/>
          <w:lang w:val="de-CH"/>
        </w:rPr>
        <w:t xml:space="preserve"> sqr(4) / (0.25 </w:t>
      </w:r>
      <w:r w:rsidR="00B80F09">
        <w:rPr>
          <w:rFonts w:ascii="Arial" w:hAnsi="Arial" w:cs="Arial"/>
          <w:sz w:val="22"/>
          <w:szCs w:val="22"/>
        </w:rPr>
        <w:t>x</w:t>
      </w:r>
      <w:r w:rsidRPr="00161CD5">
        <w:rPr>
          <w:rFonts w:ascii="Arial" w:hAnsi="Arial" w:cs="Arial"/>
          <w:sz w:val="22"/>
          <w:szCs w:val="22"/>
          <w:lang w:val="de-CH"/>
        </w:rPr>
        <w:t xml:space="preserve"> 9 % </w:t>
      </w:r>
      <w:r w:rsidR="00B80F09">
        <w:rPr>
          <w:rFonts w:ascii="Arial" w:hAnsi="Arial" w:cs="Arial"/>
          <w:sz w:val="22"/>
          <w:szCs w:val="22"/>
        </w:rPr>
        <w:t>x</w:t>
      </w:r>
      <w:r w:rsidRPr="00161CD5">
        <w:rPr>
          <w:rFonts w:ascii="Arial" w:hAnsi="Arial" w:cs="Arial"/>
          <w:sz w:val="22"/>
          <w:szCs w:val="22"/>
          <w:lang w:val="de-CH"/>
        </w:rPr>
        <w:t xml:space="preserve"> 0.5 </w:t>
      </w:r>
      <w:r w:rsidR="00B80F09">
        <w:rPr>
          <w:rFonts w:ascii="Arial" w:hAnsi="Arial" w:cs="Arial"/>
          <w:sz w:val="22"/>
          <w:szCs w:val="22"/>
        </w:rPr>
        <w:t>x</w:t>
      </w:r>
      <w:r w:rsidRPr="00161CD5">
        <w:rPr>
          <w:rFonts w:ascii="Arial" w:hAnsi="Arial" w:cs="Arial"/>
          <w:sz w:val="22"/>
          <w:szCs w:val="22"/>
          <w:lang w:val="de-CH"/>
        </w:rPr>
        <w:t xml:space="preserve"> 1)</w:t>
      </w:r>
    </w:p>
    <w:p w:rsidR="00161CD5" w:rsidRPr="00161CD5" w:rsidRDefault="00161CD5" w:rsidP="004B74EF">
      <w:pPr>
        <w:rPr>
          <w:rFonts w:ascii="Arial" w:hAnsi="Arial" w:cs="Arial"/>
          <w:sz w:val="22"/>
          <w:szCs w:val="22"/>
          <w:lang w:val="de-CH"/>
        </w:rPr>
      </w:pPr>
    </w:p>
    <w:p w:rsidR="00161CD5" w:rsidRPr="00161CD5" w:rsidRDefault="00161CD5" w:rsidP="004B74EF">
      <w:pPr>
        <w:rPr>
          <w:rFonts w:ascii="Arial" w:hAnsi="Arial" w:cs="Arial"/>
          <w:sz w:val="22"/>
          <w:szCs w:val="22"/>
        </w:rPr>
      </w:pPr>
      <w:r w:rsidRPr="00161CD5">
        <w:rPr>
          <w:rFonts w:ascii="Arial" w:hAnsi="Arial" w:cs="Arial"/>
          <w:sz w:val="22"/>
          <w:szCs w:val="22"/>
        </w:rPr>
        <w:lastRenderedPageBreak/>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 h </w:t>
      </w:r>
      <w:r w:rsidR="00B80F09">
        <w:rPr>
          <w:rFonts w:ascii="Arial" w:hAnsi="Arial" w:cs="Arial"/>
          <w:sz w:val="22"/>
          <w:szCs w:val="22"/>
        </w:rPr>
        <w:t>x</w:t>
      </w:r>
      <w:r w:rsidRPr="00161CD5">
        <w:rPr>
          <w:rFonts w:ascii="Arial" w:hAnsi="Arial" w:cs="Arial"/>
          <w:sz w:val="22"/>
          <w:szCs w:val="22"/>
        </w:rPr>
        <w:t xml:space="preserve"> 1 g / h) </w:t>
      </w:r>
      <w:r w:rsidR="00B80F09">
        <w:rPr>
          <w:rFonts w:ascii="Arial" w:hAnsi="Arial" w:cs="Arial"/>
          <w:sz w:val="22"/>
          <w:szCs w:val="22"/>
        </w:rPr>
        <w:t>x</w:t>
      </w:r>
      <w:r w:rsidRPr="00161CD5">
        <w:rPr>
          <w:rFonts w:ascii="Arial" w:hAnsi="Arial" w:cs="Arial"/>
          <w:sz w:val="22"/>
          <w:szCs w:val="22"/>
        </w:rPr>
        <w:t xml:space="preserve"> 2 / (0.25 </w:t>
      </w:r>
      <w:r w:rsidR="00B80F09">
        <w:rPr>
          <w:rFonts w:ascii="Arial" w:hAnsi="Arial" w:cs="Arial"/>
          <w:sz w:val="22"/>
          <w:szCs w:val="22"/>
        </w:rPr>
        <w:t>x</w:t>
      </w:r>
      <w:r w:rsidRPr="00161CD5">
        <w:rPr>
          <w:rFonts w:ascii="Arial" w:hAnsi="Arial" w:cs="Arial"/>
          <w:sz w:val="22"/>
          <w:szCs w:val="22"/>
        </w:rPr>
        <w:t xml:space="preserve"> 9 % </w:t>
      </w:r>
      <w:r w:rsidR="00B80F09">
        <w:rPr>
          <w:rFonts w:ascii="Arial" w:hAnsi="Arial" w:cs="Arial"/>
          <w:sz w:val="22"/>
          <w:szCs w:val="22"/>
        </w:rPr>
        <w:t>x</w:t>
      </w:r>
      <w:r w:rsidRPr="00161CD5">
        <w:rPr>
          <w:rFonts w:ascii="Arial" w:hAnsi="Arial" w:cs="Arial"/>
          <w:sz w:val="22"/>
          <w:szCs w:val="22"/>
        </w:rPr>
        <w:t xml:space="preserve"> 0.5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4 g / (0.25 </w:t>
      </w:r>
      <w:r w:rsidR="00B80F09">
        <w:rPr>
          <w:rFonts w:ascii="Arial" w:hAnsi="Arial" w:cs="Arial"/>
          <w:sz w:val="22"/>
          <w:szCs w:val="22"/>
        </w:rPr>
        <w:t>x</w:t>
      </w:r>
      <w:r w:rsidRPr="00161CD5">
        <w:rPr>
          <w:rFonts w:ascii="Arial" w:hAnsi="Arial" w:cs="Arial"/>
          <w:sz w:val="22"/>
          <w:szCs w:val="22"/>
        </w:rPr>
        <w:t xml:space="preserve"> 9 % </w:t>
      </w:r>
      <w:r w:rsidR="00B80F09">
        <w:rPr>
          <w:rFonts w:ascii="Arial" w:hAnsi="Arial" w:cs="Arial"/>
          <w:sz w:val="22"/>
          <w:szCs w:val="22"/>
        </w:rPr>
        <w:t>x</w:t>
      </w:r>
      <w:r w:rsidRPr="00161CD5">
        <w:rPr>
          <w:rFonts w:ascii="Arial" w:hAnsi="Arial" w:cs="Arial"/>
          <w:sz w:val="22"/>
          <w:szCs w:val="22"/>
        </w:rPr>
        <w:t xml:space="preserve"> 0.5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355.56 g &gt; 50 g (assumption with regard to Minfill has been wrong)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Next iteration step: Minfill ≤ 500 g and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3 % (obviously leading to three times the value calculated before)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4 g / (0.25 </w:t>
      </w:r>
      <w:r w:rsidR="00B80F09">
        <w:rPr>
          <w:rFonts w:ascii="Arial" w:hAnsi="Arial" w:cs="Arial"/>
          <w:sz w:val="22"/>
          <w:szCs w:val="22"/>
        </w:rPr>
        <w:t>x</w:t>
      </w:r>
      <w:r w:rsidRPr="00161CD5">
        <w:rPr>
          <w:rFonts w:ascii="Arial" w:hAnsi="Arial" w:cs="Arial"/>
          <w:sz w:val="22"/>
          <w:szCs w:val="22"/>
        </w:rPr>
        <w:t xml:space="preserve"> 3% </w:t>
      </w:r>
      <w:r w:rsidR="00B80F09">
        <w:rPr>
          <w:rFonts w:ascii="Arial" w:hAnsi="Arial" w:cs="Arial"/>
          <w:sz w:val="22"/>
          <w:szCs w:val="22"/>
        </w:rPr>
        <w:t>x</w:t>
      </w:r>
      <w:r w:rsidRPr="00161CD5">
        <w:rPr>
          <w:rFonts w:ascii="Arial" w:hAnsi="Arial" w:cs="Arial"/>
          <w:sz w:val="22"/>
          <w:szCs w:val="22"/>
        </w:rPr>
        <w:t xml:space="preserve"> 0.5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1066.67 g &gt; 500 g (assumption with regard to Minfill has been wrong)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Next iteration step: Minfill ≤ 10000 g and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1.5 %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4 g / (0.25 </w:t>
      </w:r>
      <w:r w:rsidR="00B80F09">
        <w:rPr>
          <w:rFonts w:ascii="Arial" w:hAnsi="Arial" w:cs="Arial"/>
          <w:sz w:val="22"/>
          <w:szCs w:val="22"/>
        </w:rPr>
        <w:t>x</w:t>
      </w:r>
      <w:r w:rsidRPr="00161CD5">
        <w:rPr>
          <w:rFonts w:ascii="Arial" w:hAnsi="Arial" w:cs="Arial"/>
          <w:sz w:val="22"/>
          <w:szCs w:val="22"/>
        </w:rPr>
        <w:t xml:space="preserve"> 1.5% </w:t>
      </w:r>
      <w:r w:rsidR="00B80F09">
        <w:rPr>
          <w:rFonts w:ascii="Arial" w:hAnsi="Arial" w:cs="Arial"/>
          <w:sz w:val="22"/>
          <w:szCs w:val="22"/>
        </w:rPr>
        <w:t>x</w:t>
      </w:r>
      <w:r w:rsidRPr="00161CD5">
        <w:rPr>
          <w:rFonts w:ascii="Arial" w:hAnsi="Arial" w:cs="Arial"/>
          <w:sz w:val="22"/>
          <w:szCs w:val="22"/>
        </w:rPr>
        <w:t xml:space="preserve"> 0.5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w:t>
      </w:r>
      <w:r w:rsidRPr="00161CD5">
        <w:rPr>
          <w:rFonts w:ascii="Arial" w:hAnsi="Arial" w:cs="Arial"/>
          <w:sz w:val="22"/>
          <w:szCs w:val="22"/>
        </w:rPr>
        <w:sym w:font="Symbol" w:char="F0B3"/>
      </w:r>
      <w:r w:rsidRPr="00161CD5">
        <w:rPr>
          <w:rFonts w:ascii="Arial" w:hAnsi="Arial" w:cs="Arial"/>
          <w:sz w:val="22"/>
          <w:szCs w:val="22"/>
        </w:rPr>
        <w:t xml:space="preserve"> 2133.33 g &lt; 10000 g (for fill between 1000 g and 10,000 g a deviation of 1.5% is acceptable, thus 2133 g is the final permissible Minfill)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C)</w:t>
      </w:r>
      <w:r w:rsidRPr="00161CD5">
        <w:rPr>
          <w:rFonts w:ascii="Arial" w:hAnsi="Arial" w:cs="Arial"/>
          <w:i/>
          <w:sz w:val="22"/>
          <w:szCs w:val="22"/>
        </w:rPr>
        <w:tab/>
        <w:t>Warm up time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0E72AC">
        <w:rPr>
          <w:rFonts w:ascii="Arial" w:hAnsi="Arial" w:cs="Arial"/>
          <w:sz w:val="22"/>
          <w:szCs w:val="22"/>
        </w:rPr>
        <w:t>A.6.2.1</w:t>
      </w:r>
      <w:r w:rsidRPr="00161CD5">
        <w:rPr>
          <w:rFonts w:ascii="Arial" w:hAnsi="Arial" w:cs="Arial"/>
          <w:sz w:val="22"/>
          <w:szCs w:val="22"/>
        </w:rPr>
        <w:t>:</w:t>
      </w:r>
      <w:r w:rsidRPr="00161CD5">
        <w:rPr>
          <w:rFonts w:ascii="Arial" w:hAnsi="Arial" w:cs="Arial"/>
          <w:sz w:val="22"/>
          <w:szCs w:val="22"/>
        </w:rPr>
        <w:tab/>
        <w:t>E</w:t>
      </w:r>
      <w:r w:rsidRPr="00161CD5">
        <w:rPr>
          <w:rFonts w:ascii="Arial" w:hAnsi="Arial" w:cs="Arial"/>
          <w:sz w:val="22"/>
          <w:szCs w:val="22"/>
          <w:vertAlign w:val="subscript"/>
        </w:rPr>
        <w:t>0</w:t>
      </w:r>
      <w:r w:rsidRPr="00161CD5">
        <w:rPr>
          <w:rFonts w:ascii="Arial" w:hAnsi="Arial" w:cs="Arial"/>
          <w:sz w:val="22"/>
          <w:szCs w:val="22"/>
        </w:rPr>
        <w:t xml:space="preserve"> - E</w:t>
      </w:r>
      <w:r w:rsidRPr="00161CD5">
        <w:rPr>
          <w:rFonts w:ascii="Arial" w:hAnsi="Arial" w:cs="Arial"/>
          <w:sz w:val="22"/>
          <w:szCs w:val="22"/>
          <w:vertAlign w:val="subscript"/>
        </w:rPr>
        <w:t xml:space="preserve">0I </w:t>
      </w:r>
      <w:r w:rsidRPr="00161CD5">
        <w:rPr>
          <w:rFonts w:ascii="Arial" w:hAnsi="Arial" w:cs="Arial"/>
          <w:sz w:val="22"/>
          <w:szCs w:val="22"/>
        </w:rPr>
        <w:sym w:font="Symbol" w:char="F0A3"/>
      </w:r>
      <w:r w:rsidRPr="00161CD5">
        <w:rPr>
          <w:rFonts w:ascii="Arial" w:hAnsi="Arial" w:cs="Arial"/>
          <w:sz w:val="22"/>
          <w:szCs w:val="22"/>
        </w:rPr>
        <w:t xml:space="preserve"> 0.25 </w:t>
      </w:r>
      <w:r w:rsidR="00B80F0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Minfill </w:t>
      </w:r>
      <w:r w:rsidR="00B80F0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 / sqr(lpf)</w:t>
      </w:r>
    </w:p>
    <w:p w:rsidR="00161CD5" w:rsidRPr="00161CD5" w:rsidRDefault="00161CD5" w:rsidP="004B74EF">
      <w:pPr>
        <w:numPr>
          <w:ilvl w:val="0"/>
          <w:numId w:val="107"/>
        </w:numPr>
        <w:tabs>
          <w:tab w:val="clear" w:pos="1782"/>
          <w:tab w:val="num" w:pos="709"/>
        </w:tabs>
        <w:spacing w:before="120"/>
        <w:ind w:left="0" w:firstLine="0"/>
        <w:rPr>
          <w:rFonts w:ascii="Arial" w:hAnsi="Arial" w:cs="Arial"/>
          <w:sz w:val="22"/>
          <w:szCs w:val="22"/>
        </w:rPr>
      </w:pP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(E</w:t>
      </w:r>
      <w:r w:rsidRPr="00161CD5">
        <w:rPr>
          <w:rFonts w:ascii="Arial" w:hAnsi="Arial" w:cs="Arial"/>
          <w:sz w:val="22"/>
          <w:szCs w:val="22"/>
          <w:vertAlign w:val="subscript"/>
        </w:rPr>
        <w:t>0</w:t>
      </w:r>
      <w:r w:rsidRPr="00161CD5">
        <w:rPr>
          <w:rFonts w:ascii="Arial" w:hAnsi="Arial" w:cs="Arial"/>
          <w:sz w:val="22"/>
          <w:szCs w:val="22"/>
        </w:rPr>
        <w:t xml:space="preserve"> - E</w:t>
      </w:r>
      <w:r w:rsidRPr="00161CD5">
        <w:rPr>
          <w:rFonts w:ascii="Arial" w:hAnsi="Arial" w:cs="Arial"/>
          <w:sz w:val="22"/>
          <w:szCs w:val="22"/>
          <w:vertAlign w:val="subscript"/>
        </w:rPr>
        <w:t xml:space="preserve">0I </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sqr(lpf) / (0.25 </w:t>
      </w:r>
      <w:r w:rsidR="00B80F0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B80F09">
        <w:rPr>
          <w:rFonts w:ascii="Arial" w:hAnsi="Arial" w:cs="Arial"/>
          <w:sz w:val="22"/>
          <w:szCs w:val="22"/>
        </w:rPr>
        <w:t>x</w:t>
      </w:r>
      <w:r w:rsidR="00154FB1">
        <w:rPr>
          <w:rFonts w:ascii="Arial" w:hAnsi="Arial" w:cs="Arial"/>
          <w:sz w:val="22"/>
          <w:szCs w:val="22"/>
        </w:rPr>
        <w:t xml:space="preserve"> </w:t>
      </w:r>
      <w:r w:rsidRPr="00161CD5">
        <w:rPr>
          <w:rFonts w:ascii="Arial" w:hAnsi="Arial" w:cs="Arial"/>
          <w:sz w:val="22"/>
          <w:szCs w:val="22"/>
        </w:rPr>
        <w:t>Ref(X))</w:t>
      </w:r>
    </w:p>
    <w:p w:rsidR="00161CD5" w:rsidRPr="00161CD5" w:rsidRDefault="00161CD5" w:rsidP="004B74EF">
      <w:pPr>
        <w:spacing w:before="120"/>
        <w:rPr>
          <w:rFonts w:ascii="Arial" w:hAnsi="Arial" w:cs="Arial"/>
          <w:sz w:val="22"/>
          <w:szCs w:val="22"/>
        </w:rPr>
      </w:pPr>
      <w:proofErr w:type="gramStart"/>
      <w:r w:rsidRPr="00161CD5">
        <w:rPr>
          <w:rFonts w:ascii="Arial" w:hAnsi="Arial" w:cs="Arial"/>
          <w:sz w:val="22"/>
          <w:szCs w:val="22"/>
        </w:rPr>
        <w:t>mpd</w:t>
      </w:r>
      <w:r w:rsidRPr="00161CD5">
        <w:rPr>
          <w:rFonts w:ascii="Arial" w:hAnsi="Arial" w:cs="Arial"/>
          <w:sz w:val="22"/>
          <w:szCs w:val="22"/>
          <w:vertAlign w:val="subscript"/>
        </w:rPr>
        <w:t>in</w:t>
      </w:r>
      <w:proofErr w:type="gramEnd"/>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t>from Table 1 (</w:t>
      </w:r>
      <w:r w:rsidR="00847678">
        <w:rPr>
          <w:rFonts w:ascii="Arial" w:hAnsi="Arial" w:cs="Arial"/>
          <w:sz w:val="22"/>
          <w:szCs w:val="22"/>
        </w:rPr>
        <w:t>4.3.2</w:t>
      </w:r>
      <w:r w:rsidRPr="00161CD5">
        <w:rPr>
          <w:rFonts w:ascii="Arial" w:hAnsi="Arial" w:cs="Arial"/>
          <w:sz w:val="22"/>
          <w:szCs w:val="22"/>
        </w:rPr>
        <w:t>)</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0.25</w:t>
      </w:r>
      <w:r w:rsidRPr="00161CD5">
        <w:rPr>
          <w:rFonts w:ascii="Arial" w:hAnsi="Arial" w:cs="Arial"/>
          <w:sz w:val="22"/>
          <w:szCs w:val="22"/>
        </w:rPr>
        <w:tab/>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r>
      <w:proofErr w:type="gramStart"/>
      <w:r w:rsidRPr="00161CD5">
        <w:rPr>
          <w:rFonts w:ascii="Arial" w:hAnsi="Arial" w:cs="Arial"/>
          <w:sz w:val="22"/>
          <w:szCs w:val="22"/>
        </w:rPr>
        <w:t>from</w:t>
      </w:r>
      <w:proofErr w:type="gramEnd"/>
      <w:r w:rsidRPr="00161CD5">
        <w:rPr>
          <w:rFonts w:ascii="Arial" w:hAnsi="Arial" w:cs="Arial"/>
          <w:sz w:val="22"/>
          <w:szCs w:val="22"/>
        </w:rPr>
        <w:t xml:space="preserve"> </w:t>
      </w:r>
      <w:r w:rsidR="00271BEA">
        <w:rPr>
          <w:rFonts w:ascii="Arial" w:hAnsi="Arial" w:cs="Arial"/>
          <w:sz w:val="22"/>
          <w:szCs w:val="22"/>
        </w:rPr>
        <w:t>4.3.2</w:t>
      </w:r>
    </w:p>
    <w:p w:rsidR="00161CD5" w:rsidRPr="00161CD5" w:rsidRDefault="00161CD5" w:rsidP="004B74EF">
      <w:pPr>
        <w:spacing w:before="120"/>
        <w:rPr>
          <w:rFonts w:ascii="Arial" w:hAnsi="Arial" w:cs="Arial"/>
          <w:sz w:val="22"/>
          <w:szCs w:val="22"/>
        </w:rPr>
      </w:pPr>
      <w:r w:rsidRPr="00161CD5">
        <w:rPr>
          <w:rFonts w:ascii="Arial" w:hAnsi="Arial" w:cs="Arial"/>
          <w:sz w:val="22"/>
          <w:szCs w:val="22"/>
        </w:rPr>
        <w:t>Ref(X)</w:t>
      </w:r>
      <w:r w:rsidRPr="00161CD5">
        <w:rPr>
          <w:rFonts w:ascii="Arial" w:hAnsi="Arial" w:cs="Arial"/>
          <w:sz w:val="22"/>
          <w:szCs w:val="22"/>
        </w:rPr>
        <w:tab/>
      </w:r>
      <w:r w:rsidRPr="00161CD5">
        <w:rPr>
          <w:rFonts w:ascii="Arial" w:hAnsi="Arial" w:cs="Arial"/>
          <w:sz w:val="22"/>
          <w:szCs w:val="22"/>
        </w:rPr>
        <w:tab/>
      </w:r>
      <w:r w:rsidRPr="00161CD5">
        <w:rPr>
          <w:rFonts w:ascii="Arial" w:hAnsi="Arial" w:cs="Arial"/>
          <w:sz w:val="22"/>
          <w:szCs w:val="22"/>
        </w:rPr>
        <w:sym w:font="Symbol" w:char="F0AE"/>
      </w:r>
      <w:r w:rsidRPr="00161CD5">
        <w:rPr>
          <w:rFonts w:ascii="Arial" w:hAnsi="Arial" w:cs="Arial"/>
          <w:sz w:val="22"/>
          <w:szCs w:val="22"/>
        </w:rPr>
        <w:tab/>
        <w:t>has to be chosen (may be given by manufacturer)</w:t>
      </w:r>
    </w:p>
    <w:p w:rsidR="00161CD5" w:rsidRPr="00161CD5" w:rsidRDefault="00161CD5" w:rsidP="004B74EF">
      <w:pPr>
        <w:rPr>
          <w:rFonts w:ascii="Arial" w:hAnsi="Arial" w:cs="Arial"/>
          <w:i/>
          <w:sz w:val="22"/>
          <w:szCs w:val="22"/>
        </w:rPr>
      </w:pPr>
    </w:p>
    <w:p w:rsidR="00161CD5" w:rsidRPr="00161CD5" w:rsidRDefault="00161CD5" w:rsidP="004B74EF">
      <w:pPr>
        <w:rPr>
          <w:rFonts w:ascii="Arial" w:hAnsi="Arial" w:cs="Arial"/>
          <w:i/>
          <w:sz w:val="22"/>
          <w:szCs w:val="22"/>
        </w:rPr>
      </w:pPr>
      <w:r w:rsidRPr="00161CD5">
        <w:rPr>
          <w:rFonts w:ascii="Arial" w:hAnsi="Arial" w:cs="Arial"/>
          <w:i/>
          <w:sz w:val="22"/>
          <w:szCs w:val="22"/>
        </w:rPr>
        <w:t>Remark: If (E</w:t>
      </w:r>
      <w:r w:rsidRPr="00161CD5">
        <w:rPr>
          <w:rFonts w:ascii="Arial" w:hAnsi="Arial" w:cs="Arial"/>
          <w:i/>
          <w:sz w:val="22"/>
          <w:szCs w:val="22"/>
          <w:vertAlign w:val="subscript"/>
        </w:rPr>
        <w:t>0</w:t>
      </w:r>
      <w:r w:rsidRPr="00161CD5">
        <w:rPr>
          <w:rFonts w:ascii="Arial" w:hAnsi="Arial" w:cs="Arial"/>
          <w:i/>
          <w:sz w:val="22"/>
          <w:szCs w:val="22"/>
        </w:rPr>
        <w:t xml:space="preserve"> - E</w:t>
      </w:r>
      <w:r w:rsidRPr="00161CD5">
        <w:rPr>
          <w:rFonts w:ascii="Arial" w:hAnsi="Arial" w:cs="Arial"/>
          <w:i/>
          <w:sz w:val="22"/>
          <w:szCs w:val="22"/>
          <w:vertAlign w:val="subscript"/>
        </w:rPr>
        <w:t>0I</w:t>
      </w:r>
      <w:r w:rsidRPr="00161CD5">
        <w:rPr>
          <w:rFonts w:ascii="Arial" w:hAnsi="Arial" w:cs="Arial"/>
          <w:i/>
          <w:sz w:val="22"/>
          <w:szCs w:val="22"/>
        </w:rPr>
        <w:t>) &lt; 0 then the absolute value of (E</w:t>
      </w:r>
      <w:r w:rsidRPr="00161CD5">
        <w:rPr>
          <w:rFonts w:ascii="Arial" w:hAnsi="Arial" w:cs="Arial"/>
          <w:i/>
          <w:sz w:val="22"/>
          <w:szCs w:val="22"/>
          <w:vertAlign w:val="subscript"/>
        </w:rPr>
        <w:t>0</w:t>
      </w:r>
      <w:r w:rsidRPr="00161CD5">
        <w:rPr>
          <w:rFonts w:ascii="Arial" w:hAnsi="Arial" w:cs="Arial"/>
          <w:i/>
          <w:sz w:val="22"/>
          <w:szCs w:val="22"/>
        </w:rPr>
        <w:t xml:space="preserve"> - E</w:t>
      </w:r>
      <w:r w:rsidRPr="00161CD5">
        <w:rPr>
          <w:rFonts w:ascii="Arial" w:hAnsi="Arial" w:cs="Arial"/>
          <w:i/>
          <w:sz w:val="22"/>
          <w:szCs w:val="22"/>
          <w:vertAlign w:val="subscript"/>
        </w:rPr>
        <w:t>0I</w:t>
      </w:r>
      <w:r w:rsidR="00847678" w:rsidRPr="00161CD5">
        <w:rPr>
          <w:rFonts w:ascii="Arial" w:hAnsi="Arial" w:cs="Arial"/>
          <w:i/>
          <w:sz w:val="22"/>
          <w:szCs w:val="22"/>
        </w:rPr>
        <w:t>) has</w:t>
      </w:r>
      <w:r w:rsidRPr="00161CD5">
        <w:rPr>
          <w:rFonts w:ascii="Arial" w:hAnsi="Arial" w:cs="Arial"/>
          <w:i/>
          <w:sz w:val="22"/>
          <w:szCs w:val="22"/>
        </w:rPr>
        <w:t xml:space="preserve"> to be used.</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From the </w:t>
      </w:r>
      <w:r w:rsidR="00692B89">
        <w:rPr>
          <w:rFonts w:ascii="Arial" w:hAnsi="Arial" w:cs="Arial"/>
          <w:sz w:val="22"/>
          <w:szCs w:val="22"/>
        </w:rPr>
        <w:t>R 76</w:t>
      </w:r>
      <w:r w:rsidRPr="00161CD5">
        <w:rPr>
          <w:rFonts w:ascii="Arial" w:hAnsi="Arial" w:cs="Arial"/>
          <w:sz w:val="22"/>
          <w:szCs w:val="22"/>
        </w:rPr>
        <w:t xml:space="preserve">-2 protocol form the maximum zero drift due to warm up has to be taken, and then Minfill can be calculated by iteration.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Example: e = d = 1 g, Ref(X) = 1, p</w:t>
      </w:r>
      <w:r w:rsidRPr="00161CD5">
        <w:rPr>
          <w:rFonts w:ascii="Arial" w:hAnsi="Arial" w:cs="Arial"/>
          <w:sz w:val="22"/>
          <w:szCs w:val="22"/>
          <w:vertAlign w:val="subscript"/>
        </w:rPr>
        <w:t>i</w:t>
      </w:r>
      <w:r w:rsidRPr="00161CD5">
        <w:rPr>
          <w:rFonts w:ascii="Arial" w:hAnsi="Arial" w:cs="Arial"/>
          <w:sz w:val="22"/>
          <w:szCs w:val="22"/>
        </w:rPr>
        <w:t xml:space="preserve"> = 0.5, zero drift due to warm up 3 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 xml:space="preserve">service </w:t>
      </w:r>
      <w:r w:rsidRPr="00161CD5">
        <w:rPr>
          <w:rFonts w:ascii="Arial" w:hAnsi="Arial" w:cs="Arial"/>
          <w:sz w:val="22"/>
          <w:szCs w:val="22"/>
        </w:rPr>
        <w:t>= 9 % (assumption that Minfill ≤ 50 g)</w:t>
      </w:r>
    </w:p>
    <w:p w:rsidR="00161CD5" w:rsidRPr="00161CD5" w:rsidRDefault="00161CD5" w:rsidP="004B74EF">
      <w:pPr>
        <w:rPr>
          <w:rFonts w:ascii="Arial" w:hAnsi="Arial" w:cs="Arial"/>
          <w:sz w:val="22"/>
          <w:szCs w:val="22"/>
        </w:rPr>
      </w:pPr>
    </w:p>
    <w:p w:rsidR="00161CD5" w:rsidRPr="00161CD5" w:rsidRDefault="00161CD5" w:rsidP="004B74EF">
      <w:pPr>
        <w:tabs>
          <w:tab w:val="left" w:pos="2410"/>
        </w:tabs>
        <w:spacing w:before="120"/>
        <w:rPr>
          <w:rFonts w:ascii="Arial" w:hAnsi="Arial" w:cs="Arial"/>
          <w:sz w:val="22"/>
          <w:szCs w:val="22"/>
        </w:rPr>
      </w:pPr>
      <w:r w:rsidRPr="00161CD5">
        <w:rPr>
          <w:rFonts w:ascii="Arial" w:hAnsi="Arial" w:cs="Arial"/>
          <w:sz w:val="22"/>
          <w:szCs w:val="22"/>
        </w:rPr>
        <w:t xml:space="preserve">       </w:t>
      </w:r>
      <w:r w:rsidR="00154FB1">
        <w:rPr>
          <w:rFonts w:ascii="Arial" w:hAnsi="Arial" w:cs="Arial"/>
          <w:sz w:val="22"/>
          <w:szCs w:val="22"/>
        </w:rPr>
        <w:tab/>
      </w:r>
      <w:r w:rsidRPr="00161CD5">
        <w:rPr>
          <w:rFonts w:ascii="Arial" w:hAnsi="Arial" w:cs="Arial"/>
          <w:sz w:val="22"/>
          <w:szCs w:val="22"/>
        </w:rPr>
        <w:t xml:space="preserve">Minfill  </w:t>
      </w:r>
      <w:r w:rsidRPr="00161CD5">
        <w:rPr>
          <w:rFonts w:ascii="Arial" w:hAnsi="Arial" w:cs="Arial"/>
          <w:sz w:val="22"/>
          <w:szCs w:val="22"/>
        </w:rPr>
        <w:sym w:font="Symbol" w:char="F0B3"/>
      </w:r>
      <w:r w:rsidRPr="00161CD5">
        <w:rPr>
          <w:rFonts w:ascii="Arial" w:hAnsi="Arial" w:cs="Arial"/>
          <w:sz w:val="22"/>
          <w:szCs w:val="22"/>
        </w:rPr>
        <w:t xml:space="preserve"> (E</w:t>
      </w:r>
      <w:r w:rsidRPr="00161CD5">
        <w:rPr>
          <w:rFonts w:ascii="Arial" w:hAnsi="Arial" w:cs="Arial"/>
          <w:sz w:val="22"/>
          <w:szCs w:val="22"/>
          <w:vertAlign w:val="subscript"/>
        </w:rPr>
        <w:t>0</w:t>
      </w:r>
      <w:r w:rsidRPr="00161CD5">
        <w:rPr>
          <w:rFonts w:ascii="Arial" w:hAnsi="Arial" w:cs="Arial"/>
          <w:sz w:val="22"/>
          <w:szCs w:val="22"/>
        </w:rPr>
        <w:t xml:space="preserve"> - E</w:t>
      </w:r>
      <w:r w:rsidRPr="00161CD5">
        <w:rPr>
          <w:rFonts w:ascii="Arial" w:hAnsi="Arial" w:cs="Arial"/>
          <w:sz w:val="22"/>
          <w:szCs w:val="22"/>
          <w:vertAlign w:val="subscript"/>
        </w:rPr>
        <w:t>0 init</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w:t>
      </w:r>
      <w:proofErr w:type="gramStart"/>
      <w:r w:rsidRPr="00161CD5">
        <w:rPr>
          <w:rFonts w:ascii="Arial" w:hAnsi="Arial" w:cs="Arial"/>
          <w:sz w:val="22"/>
          <w:szCs w:val="22"/>
        </w:rPr>
        <w:t>sqr(</w:t>
      </w:r>
      <w:proofErr w:type="gramEnd"/>
      <w:r w:rsidRPr="00161CD5">
        <w:rPr>
          <w:rFonts w:ascii="Arial" w:hAnsi="Arial" w:cs="Arial"/>
          <w:sz w:val="22"/>
          <w:szCs w:val="22"/>
        </w:rPr>
        <w:t xml:space="preserve">lpf) / (0.25 </w:t>
      </w:r>
      <w:r w:rsidR="00B80F0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p</w:t>
      </w:r>
      <w:r w:rsidRPr="00161CD5">
        <w:rPr>
          <w:rFonts w:ascii="Arial" w:hAnsi="Arial" w:cs="Arial"/>
          <w:sz w:val="22"/>
          <w:szCs w:val="22"/>
          <w:vertAlign w:val="subscript"/>
        </w:rPr>
        <w:t>i</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numPr>
          <w:ilvl w:val="0"/>
          <w:numId w:val="107"/>
        </w:numPr>
        <w:tabs>
          <w:tab w:val="clear" w:pos="1782"/>
          <w:tab w:val="num" w:pos="1923"/>
        </w:tabs>
        <w:spacing w:before="120"/>
        <w:ind w:left="0" w:firstLine="0"/>
        <w:rPr>
          <w:rFonts w:ascii="Arial" w:hAnsi="Arial" w:cs="Arial"/>
          <w:sz w:val="22"/>
          <w:szCs w:val="22"/>
        </w:rPr>
      </w:pPr>
      <w:r w:rsidRPr="00161CD5">
        <w:rPr>
          <w:rFonts w:ascii="Arial" w:hAnsi="Arial" w:cs="Arial"/>
          <w:sz w:val="22"/>
          <w:szCs w:val="22"/>
        </w:rPr>
        <w:t xml:space="preserve">        Minfill  </w:t>
      </w:r>
      <w:r w:rsidRPr="00161CD5">
        <w:rPr>
          <w:rFonts w:ascii="Arial" w:hAnsi="Arial" w:cs="Arial"/>
          <w:sz w:val="22"/>
          <w:szCs w:val="22"/>
        </w:rPr>
        <w:sym w:font="Symbol" w:char="F0B3"/>
      </w:r>
      <w:r w:rsidRPr="00161CD5">
        <w:rPr>
          <w:rFonts w:ascii="Arial" w:hAnsi="Arial" w:cs="Arial"/>
          <w:sz w:val="22"/>
          <w:szCs w:val="22"/>
        </w:rPr>
        <w:t xml:space="preserve"> 3 g </w:t>
      </w:r>
      <w:r w:rsidR="00B80F09">
        <w:rPr>
          <w:rFonts w:ascii="Arial" w:hAnsi="Arial" w:cs="Arial"/>
          <w:sz w:val="22"/>
          <w:szCs w:val="22"/>
        </w:rPr>
        <w:t>x</w:t>
      </w:r>
      <w:r w:rsidRPr="00161CD5">
        <w:rPr>
          <w:rFonts w:ascii="Arial" w:hAnsi="Arial" w:cs="Arial"/>
          <w:sz w:val="22"/>
          <w:szCs w:val="22"/>
        </w:rPr>
        <w:t xml:space="preserve"> sqr(4) / (0.25 </w:t>
      </w:r>
      <w:r w:rsidR="00B80F09">
        <w:rPr>
          <w:rFonts w:ascii="Arial" w:hAnsi="Arial" w:cs="Arial"/>
          <w:sz w:val="22"/>
          <w:szCs w:val="22"/>
        </w:rPr>
        <w:t>x</w:t>
      </w:r>
      <w:r w:rsidRPr="00161CD5">
        <w:rPr>
          <w:rFonts w:ascii="Arial" w:hAnsi="Arial" w:cs="Arial"/>
          <w:sz w:val="22"/>
          <w:szCs w:val="22"/>
        </w:rPr>
        <w:t xml:space="preserve"> 9 % </w:t>
      </w:r>
      <w:r w:rsidR="00B80F09">
        <w:rPr>
          <w:rFonts w:ascii="Arial" w:hAnsi="Arial" w:cs="Arial"/>
          <w:sz w:val="22"/>
          <w:szCs w:val="22"/>
        </w:rPr>
        <w:t>x</w:t>
      </w:r>
      <w:r w:rsidRPr="00161CD5">
        <w:rPr>
          <w:rFonts w:ascii="Arial" w:hAnsi="Arial" w:cs="Arial"/>
          <w:sz w:val="22"/>
          <w:szCs w:val="22"/>
        </w:rPr>
        <w:t xml:space="preserve"> 0.5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numPr>
          <w:ilvl w:val="0"/>
          <w:numId w:val="107"/>
        </w:numPr>
        <w:tabs>
          <w:tab w:val="clear" w:pos="1782"/>
          <w:tab w:val="num" w:pos="1923"/>
        </w:tabs>
        <w:spacing w:before="120"/>
        <w:ind w:left="0" w:firstLine="0"/>
        <w:rPr>
          <w:rFonts w:ascii="Arial" w:hAnsi="Arial" w:cs="Arial"/>
          <w:sz w:val="22"/>
          <w:szCs w:val="22"/>
        </w:rPr>
      </w:pPr>
      <w:r w:rsidRPr="00161CD5">
        <w:rPr>
          <w:rFonts w:ascii="Arial" w:hAnsi="Arial" w:cs="Arial"/>
          <w:sz w:val="22"/>
          <w:szCs w:val="22"/>
        </w:rPr>
        <w:t xml:space="preserve">        Minfill  </w:t>
      </w:r>
      <w:r w:rsidRPr="00161CD5">
        <w:rPr>
          <w:rFonts w:ascii="Arial" w:hAnsi="Arial" w:cs="Arial"/>
          <w:sz w:val="22"/>
          <w:szCs w:val="22"/>
        </w:rPr>
        <w:sym w:font="Symbol" w:char="F0B3"/>
      </w:r>
      <w:r w:rsidRPr="00161CD5">
        <w:rPr>
          <w:rFonts w:ascii="Arial" w:hAnsi="Arial" w:cs="Arial"/>
          <w:sz w:val="22"/>
          <w:szCs w:val="22"/>
        </w:rPr>
        <w:t xml:space="preserve"> 533.3 g &gt; 500 g,</w:t>
      </w:r>
    </w:p>
    <w:p w:rsidR="00161CD5" w:rsidRPr="00161CD5" w:rsidRDefault="00161CD5" w:rsidP="004B74EF">
      <w:pPr>
        <w:spacing w:before="120"/>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sz w:val="22"/>
          <w:szCs w:val="22"/>
        </w:rPr>
        <w:t xml:space="preserve">Assumption being Minfill between &gt;500 g and ≤ 1000 g. </w:t>
      </w:r>
      <w:r w:rsidRPr="00161CD5">
        <w:rPr>
          <w:rFonts w:ascii="Arial" w:hAnsi="Arial" w:cs="Arial"/>
          <w:sz w:val="22"/>
          <w:szCs w:val="22"/>
        </w:rPr>
        <w:br/>
        <w:t>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15 g. For a new calculation that has to be put in relation to the highest fill of this range, i.e. 1000 g. The maximum percentage deviation would then be: 15 g / 1000 g = 0.015 = 1.5 %. (</w:t>
      </w:r>
      <w:proofErr w:type="gramStart"/>
      <w:r w:rsidRPr="00161CD5">
        <w:rPr>
          <w:rFonts w:ascii="Arial" w:hAnsi="Arial" w:cs="Arial"/>
          <w:sz w:val="22"/>
          <w:szCs w:val="22"/>
        </w:rPr>
        <w:t>see</w:t>
      </w:r>
      <w:proofErr w:type="gramEnd"/>
      <w:r w:rsidRPr="00161CD5">
        <w:rPr>
          <w:rFonts w:ascii="Arial" w:hAnsi="Arial" w:cs="Arial"/>
          <w:sz w:val="22"/>
          <w:szCs w:val="22"/>
        </w:rPr>
        <w:t xml:space="preserve"> remarks under </w:t>
      </w:r>
      <w:r w:rsidR="00A95630">
        <w:rPr>
          <w:rFonts w:ascii="Arial" w:hAnsi="Arial" w:cs="Arial"/>
          <w:sz w:val="22"/>
          <w:szCs w:val="22"/>
        </w:rPr>
        <w:t>E.4</w:t>
      </w:r>
      <w:r w:rsidRPr="00161CD5">
        <w:rPr>
          <w:rFonts w:ascii="Arial" w:hAnsi="Arial" w:cs="Arial"/>
          <w:sz w:val="22"/>
          <w:szCs w:val="22"/>
        </w:rPr>
        <w:t>)</w:t>
      </w:r>
    </w:p>
    <w:p w:rsidR="00161CD5" w:rsidRPr="00161CD5" w:rsidRDefault="00161CD5" w:rsidP="004B74EF">
      <w:pPr>
        <w:rPr>
          <w:rFonts w:ascii="Arial" w:hAnsi="Arial" w:cs="Arial"/>
          <w:sz w:val="22"/>
          <w:szCs w:val="22"/>
        </w:rPr>
      </w:pPr>
    </w:p>
    <w:p w:rsidR="00161CD5" w:rsidRPr="00161CD5" w:rsidRDefault="00154FB1" w:rsidP="004B74EF">
      <w:pPr>
        <w:spacing w:before="120"/>
        <w:rPr>
          <w:rFonts w:ascii="Arial" w:hAnsi="Arial" w:cs="Arial"/>
          <w:sz w:val="22"/>
          <w:szCs w:val="22"/>
        </w:rPr>
      </w:pPr>
      <w:r>
        <w:rPr>
          <w:rFonts w:ascii="Arial" w:hAnsi="Arial" w:cs="Arial"/>
          <w:sz w:val="22"/>
          <w:szCs w:val="22"/>
        </w:rPr>
        <w:t xml:space="preserve"> </w:t>
      </w:r>
      <w:r w:rsidR="00161CD5" w:rsidRPr="00161CD5">
        <w:rPr>
          <w:rFonts w:ascii="Arial" w:hAnsi="Arial" w:cs="Arial"/>
          <w:sz w:val="22"/>
          <w:szCs w:val="22"/>
        </w:rPr>
        <w:t xml:space="preserve">Minfill  </w:t>
      </w:r>
      <w:r w:rsidR="00161CD5" w:rsidRPr="00161CD5">
        <w:rPr>
          <w:rFonts w:ascii="Arial" w:hAnsi="Arial" w:cs="Arial"/>
          <w:sz w:val="22"/>
          <w:szCs w:val="22"/>
        </w:rPr>
        <w:sym w:font="Symbol" w:char="F0B3"/>
      </w:r>
      <w:r w:rsidR="00161CD5" w:rsidRPr="00161CD5">
        <w:rPr>
          <w:rFonts w:ascii="Arial" w:hAnsi="Arial" w:cs="Arial"/>
          <w:sz w:val="22"/>
          <w:szCs w:val="22"/>
        </w:rPr>
        <w:t xml:space="preserve"> 3 g </w:t>
      </w:r>
      <w:r w:rsidR="00B80F09">
        <w:rPr>
          <w:rFonts w:ascii="Arial" w:hAnsi="Arial" w:cs="Arial"/>
          <w:sz w:val="22"/>
          <w:szCs w:val="22"/>
        </w:rPr>
        <w:t>x</w:t>
      </w:r>
      <w:r w:rsidR="00161CD5" w:rsidRPr="00161CD5">
        <w:rPr>
          <w:rFonts w:ascii="Arial" w:hAnsi="Arial" w:cs="Arial"/>
          <w:sz w:val="22"/>
          <w:szCs w:val="22"/>
        </w:rPr>
        <w:t xml:space="preserve"> </w:t>
      </w:r>
      <w:proofErr w:type="gramStart"/>
      <w:r w:rsidR="00161CD5" w:rsidRPr="00161CD5">
        <w:rPr>
          <w:rFonts w:ascii="Arial" w:hAnsi="Arial" w:cs="Arial"/>
          <w:sz w:val="22"/>
          <w:szCs w:val="22"/>
        </w:rPr>
        <w:t>sqr(</w:t>
      </w:r>
      <w:proofErr w:type="gramEnd"/>
      <w:r w:rsidR="00161CD5" w:rsidRPr="00161CD5">
        <w:rPr>
          <w:rFonts w:ascii="Arial" w:hAnsi="Arial" w:cs="Arial"/>
          <w:sz w:val="22"/>
          <w:szCs w:val="22"/>
        </w:rPr>
        <w:t xml:space="preserve">4) / (0.25 </w:t>
      </w:r>
      <w:r w:rsidR="00B80F09">
        <w:rPr>
          <w:rFonts w:ascii="Arial" w:hAnsi="Arial" w:cs="Arial"/>
          <w:sz w:val="22"/>
          <w:szCs w:val="22"/>
        </w:rPr>
        <w:t>x</w:t>
      </w:r>
      <w:r w:rsidR="00161CD5" w:rsidRPr="00161CD5">
        <w:rPr>
          <w:rFonts w:ascii="Arial" w:hAnsi="Arial" w:cs="Arial"/>
          <w:sz w:val="22"/>
          <w:szCs w:val="22"/>
        </w:rPr>
        <w:t xml:space="preserve"> 1.5 % </w:t>
      </w:r>
      <w:r w:rsidR="00B80F09">
        <w:rPr>
          <w:rFonts w:ascii="Arial" w:hAnsi="Arial" w:cs="Arial"/>
          <w:sz w:val="22"/>
          <w:szCs w:val="22"/>
        </w:rPr>
        <w:t>x</w:t>
      </w:r>
      <w:r w:rsidR="00161CD5" w:rsidRPr="00161CD5">
        <w:rPr>
          <w:rFonts w:ascii="Arial" w:hAnsi="Arial" w:cs="Arial"/>
          <w:sz w:val="22"/>
          <w:szCs w:val="22"/>
        </w:rPr>
        <w:t xml:space="preserve"> 0.5 </w:t>
      </w:r>
      <w:r w:rsidR="00B80F09">
        <w:rPr>
          <w:rFonts w:ascii="Arial" w:hAnsi="Arial" w:cs="Arial"/>
          <w:sz w:val="22"/>
          <w:szCs w:val="22"/>
        </w:rPr>
        <w:t>x</w:t>
      </w:r>
      <w:r w:rsidR="00161CD5" w:rsidRPr="00161CD5">
        <w:rPr>
          <w:rFonts w:ascii="Arial" w:hAnsi="Arial" w:cs="Arial"/>
          <w:sz w:val="22"/>
          <w:szCs w:val="22"/>
        </w:rPr>
        <w:t xml:space="preserve"> 1)</w:t>
      </w:r>
    </w:p>
    <w:p w:rsidR="00161CD5" w:rsidRPr="00161CD5" w:rsidRDefault="00161CD5" w:rsidP="004B74EF">
      <w:pPr>
        <w:numPr>
          <w:ilvl w:val="0"/>
          <w:numId w:val="107"/>
        </w:numPr>
        <w:tabs>
          <w:tab w:val="clear" w:pos="1782"/>
          <w:tab w:val="num" w:pos="1923"/>
        </w:tabs>
        <w:spacing w:before="120"/>
        <w:ind w:left="0" w:firstLine="0"/>
        <w:rPr>
          <w:rFonts w:ascii="Arial" w:hAnsi="Arial" w:cs="Arial"/>
          <w:sz w:val="22"/>
          <w:szCs w:val="22"/>
        </w:rPr>
      </w:pPr>
      <w:r w:rsidRPr="00161CD5">
        <w:rPr>
          <w:rFonts w:ascii="Arial" w:hAnsi="Arial" w:cs="Arial"/>
          <w:sz w:val="22"/>
          <w:szCs w:val="22"/>
        </w:rPr>
        <w:lastRenderedPageBreak/>
        <w:t xml:space="preserve">        Minfill  </w:t>
      </w:r>
      <w:r w:rsidRPr="00161CD5">
        <w:rPr>
          <w:rFonts w:ascii="Arial" w:hAnsi="Arial" w:cs="Arial"/>
          <w:sz w:val="22"/>
          <w:szCs w:val="22"/>
        </w:rPr>
        <w:sym w:font="Symbol" w:char="F0B3"/>
      </w:r>
      <w:r w:rsidRPr="00161CD5">
        <w:rPr>
          <w:rFonts w:ascii="Arial" w:hAnsi="Arial" w:cs="Arial"/>
          <w:sz w:val="22"/>
          <w:szCs w:val="22"/>
        </w:rPr>
        <w:t xml:space="preserve"> 3200 g ≥ 1000 g, next iteration step.</w:t>
      </w:r>
    </w:p>
    <w:p w:rsidR="00161CD5" w:rsidRPr="00161CD5" w:rsidRDefault="00161CD5" w:rsidP="004B74EF">
      <w:pPr>
        <w:rPr>
          <w:rFonts w:ascii="Arial" w:hAnsi="Arial" w:cs="Arial"/>
          <w:sz w:val="22"/>
          <w:szCs w:val="22"/>
        </w:rPr>
      </w:pPr>
    </w:p>
    <w:p w:rsidR="00161CD5" w:rsidRPr="00161CD5" w:rsidRDefault="00161CD5" w:rsidP="004B74EF">
      <w:pPr>
        <w:spacing w:before="120"/>
        <w:rPr>
          <w:rFonts w:ascii="Arial" w:hAnsi="Arial" w:cs="Arial"/>
          <w:sz w:val="22"/>
          <w:szCs w:val="22"/>
        </w:rPr>
      </w:pPr>
      <w:r w:rsidRPr="00161CD5">
        <w:rPr>
          <w:rFonts w:ascii="Arial" w:hAnsi="Arial" w:cs="Arial"/>
          <w:sz w:val="22"/>
          <w:szCs w:val="22"/>
        </w:rPr>
        <w:t>Minfill between &gt;1000 g and ≤ 10000 g,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1.5%, </w:t>
      </w:r>
      <w:r w:rsidRPr="00161CD5">
        <w:rPr>
          <w:rFonts w:ascii="Arial" w:hAnsi="Arial" w:cs="Arial"/>
          <w:sz w:val="22"/>
          <w:szCs w:val="22"/>
        </w:rPr>
        <w:br/>
        <w:t>thus Minfill is 3200 g, iteration stops here.</w:t>
      </w:r>
    </w:p>
    <w:p w:rsidR="00161CD5" w:rsidRPr="00161CD5" w:rsidRDefault="00A95630" w:rsidP="004B74EF">
      <w:pPr>
        <w:pStyle w:val="NormalTitle"/>
        <w:rPr>
          <w:rFonts w:cs="Arial"/>
          <w:sz w:val="22"/>
          <w:szCs w:val="22"/>
        </w:rPr>
      </w:pPr>
      <w:r>
        <w:rPr>
          <w:rFonts w:cs="Arial"/>
          <w:sz w:val="22"/>
          <w:szCs w:val="22"/>
        </w:rPr>
        <w:t>E.5</w:t>
      </w:r>
      <w:r w:rsidR="00161CD5" w:rsidRPr="00161CD5">
        <w:rPr>
          <w:rFonts w:cs="Arial"/>
          <w:sz w:val="22"/>
          <w:szCs w:val="22"/>
        </w:rPr>
        <w:t xml:space="preserve">.3. </w:t>
      </w:r>
      <w:r w:rsidR="0073309B">
        <w:rPr>
          <w:rFonts w:cs="Arial"/>
          <w:sz w:val="22"/>
          <w:szCs w:val="22"/>
        </w:rPr>
        <w:tab/>
      </w:r>
      <w:r w:rsidR="00161CD5" w:rsidRPr="00161CD5">
        <w:rPr>
          <w:rFonts w:cs="Arial"/>
          <w:sz w:val="22"/>
          <w:szCs w:val="22"/>
        </w:rPr>
        <w:t>Faults due to disturbances</w:t>
      </w:r>
    </w:p>
    <w:p w:rsidR="00161CD5" w:rsidRPr="00161CD5" w:rsidRDefault="00161CD5" w:rsidP="004B74EF">
      <w:pPr>
        <w:rPr>
          <w:rFonts w:ascii="Arial" w:hAnsi="Arial" w:cs="Arial"/>
          <w:sz w:val="22"/>
          <w:szCs w:val="22"/>
        </w:rPr>
      </w:pPr>
      <w:r w:rsidRPr="00161CD5">
        <w:rPr>
          <w:rFonts w:ascii="Arial" w:hAnsi="Arial" w:cs="Arial"/>
          <w:sz w:val="22"/>
          <w:szCs w:val="22"/>
        </w:rPr>
        <w:t xml:space="preserve">For selective combination weighers the significant fault for all disturbance tests is 0.25 of the maximum permissible deviation (mpd) of each fill for in-service verification, for a fill equal to the rated minimum fill (see </w:t>
      </w:r>
      <w:r w:rsidR="0073309B">
        <w:rPr>
          <w:rFonts w:ascii="Arial" w:hAnsi="Arial" w:cs="Arial"/>
          <w:sz w:val="22"/>
          <w:szCs w:val="22"/>
        </w:rPr>
        <w:t>3.5.2.5</w:t>
      </w:r>
      <w:r w:rsidRPr="00161CD5">
        <w:rPr>
          <w:rFonts w:ascii="Arial" w:hAnsi="Arial" w:cs="Arial"/>
          <w:sz w:val="22"/>
          <w:szCs w:val="22"/>
        </w:rPr>
        <w:t>), however divided by the square root of loads per fill. Thus the maximum deviation must be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 </w:t>
      </w:r>
      <w:r w:rsidR="00B80F09">
        <w:rPr>
          <w:rFonts w:ascii="Arial" w:hAnsi="Arial" w:cs="Arial"/>
          <w:sz w:val="22"/>
          <w:szCs w:val="22"/>
        </w:rPr>
        <w:t>x</w:t>
      </w:r>
      <w:r w:rsidRPr="00161CD5">
        <w:rPr>
          <w:rFonts w:ascii="Arial" w:hAnsi="Arial" w:cs="Arial"/>
          <w:sz w:val="22"/>
          <w:szCs w:val="22"/>
        </w:rPr>
        <w:t xml:space="preserve"> Minfill / sqr(lpf)</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 md </w:t>
      </w:r>
      <w:r w:rsidRPr="00161CD5">
        <w:rPr>
          <w:rFonts w:ascii="Arial" w:hAnsi="Arial" w:cs="Arial"/>
          <w:sz w:val="22"/>
          <w:szCs w:val="22"/>
          <w:vertAlign w:val="subscript"/>
        </w:rPr>
        <w:t>disturbance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w:t>
      </w:r>
      <w:proofErr w:type="gramStart"/>
      <w:r w:rsidRPr="00161CD5">
        <w:rPr>
          <w:rFonts w:ascii="Arial" w:hAnsi="Arial" w:cs="Arial"/>
          <w:sz w:val="22"/>
          <w:szCs w:val="22"/>
        </w:rPr>
        <w:t>sqr(</w:t>
      </w:r>
      <w:proofErr w:type="gramEnd"/>
      <w:r w:rsidRPr="00161CD5">
        <w:rPr>
          <w:rFonts w:ascii="Arial" w:hAnsi="Arial" w:cs="Arial"/>
          <w:sz w:val="22"/>
          <w:szCs w:val="22"/>
        </w:rPr>
        <w:t xml:space="preserve">lpf) / (0.25 </w:t>
      </w:r>
      <w:r>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Assuming again that the real fault for nonautomatic weighing instruments could amount to 1.5 e the following example is given.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 xml:space="preserve">While e = 1 g, the reference class of the instrument shall again be Ref(x) = 1, and the number of loads per fill shall be lpf = 4. The error fraction </w:t>
      </w:r>
      <w:proofErr w:type="gramStart"/>
      <w:r w:rsidRPr="00161CD5">
        <w:rPr>
          <w:rFonts w:ascii="Arial" w:hAnsi="Arial" w:cs="Arial"/>
          <w:sz w:val="22"/>
          <w:szCs w:val="22"/>
        </w:rPr>
        <w:t>p</w:t>
      </w:r>
      <w:r w:rsidRPr="00161CD5">
        <w:rPr>
          <w:rFonts w:ascii="Arial" w:hAnsi="Arial" w:cs="Arial"/>
          <w:sz w:val="22"/>
          <w:szCs w:val="22"/>
          <w:vertAlign w:val="subscript"/>
        </w:rPr>
        <w:t>i</w:t>
      </w:r>
      <w:r w:rsidRPr="00161CD5">
        <w:rPr>
          <w:rFonts w:ascii="Arial" w:hAnsi="Arial" w:cs="Arial"/>
          <w:sz w:val="22"/>
          <w:szCs w:val="22"/>
        </w:rPr>
        <w:t>,</w:t>
      </w:r>
      <w:proofErr w:type="gramEnd"/>
      <w:r w:rsidRPr="00161CD5">
        <w:rPr>
          <w:rFonts w:ascii="Arial" w:hAnsi="Arial" w:cs="Arial"/>
          <w:sz w:val="22"/>
          <w:szCs w:val="22"/>
        </w:rPr>
        <w:t xml:space="preserve"> is again 1. (</w:t>
      </w:r>
      <w:proofErr w:type="gramStart"/>
      <w:r w:rsidRPr="00161CD5">
        <w:rPr>
          <w:rFonts w:ascii="Arial" w:hAnsi="Arial" w:cs="Arial"/>
          <w:sz w:val="22"/>
          <w:szCs w:val="22"/>
        </w:rPr>
        <w:t>see</w:t>
      </w:r>
      <w:proofErr w:type="gramEnd"/>
      <w:r w:rsidRPr="00161CD5">
        <w:rPr>
          <w:rFonts w:ascii="Arial" w:hAnsi="Arial" w:cs="Arial"/>
          <w:sz w:val="22"/>
          <w:szCs w:val="22"/>
        </w:rPr>
        <w:t xml:space="preserve"> </w:t>
      </w:r>
      <w:r w:rsidR="00692B89">
        <w:rPr>
          <w:rFonts w:ascii="Arial" w:hAnsi="Arial" w:cs="Arial"/>
          <w:sz w:val="22"/>
          <w:szCs w:val="22"/>
        </w:rPr>
        <w:t>R 76</w:t>
      </w:r>
      <w:r w:rsidRPr="00161CD5">
        <w:rPr>
          <w:rFonts w:ascii="Arial" w:hAnsi="Arial" w:cs="Arial"/>
          <w:sz w:val="22"/>
          <w:szCs w:val="22"/>
        </w:rPr>
        <w:t>-1, C.2.2, Table 12). The expected Minfill is between &gt;100 g and ≤ 200 g, so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4.5 %</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Then: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b/>
        <w:t xml:space="preserve">Minfill          ≥ md </w:t>
      </w:r>
      <w:r w:rsidRPr="00161CD5">
        <w:rPr>
          <w:rFonts w:ascii="Arial" w:hAnsi="Arial" w:cs="Arial"/>
          <w:sz w:val="22"/>
          <w:szCs w:val="22"/>
          <w:vertAlign w:val="subscript"/>
        </w:rPr>
        <w:t>disturbance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w:t>
      </w:r>
      <w:proofErr w:type="gramStart"/>
      <w:r w:rsidRPr="00161CD5">
        <w:rPr>
          <w:rFonts w:ascii="Arial" w:hAnsi="Arial" w:cs="Arial"/>
          <w:sz w:val="22"/>
          <w:szCs w:val="22"/>
        </w:rPr>
        <w:t>sqr(</w:t>
      </w:r>
      <w:proofErr w:type="gramEnd"/>
      <w:r w:rsidRPr="00161CD5">
        <w:rPr>
          <w:rFonts w:ascii="Arial" w:hAnsi="Arial" w:cs="Arial"/>
          <w:sz w:val="22"/>
          <w:szCs w:val="22"/>
        </w:rPr>
        <w:t xml:space="preserve">lpf) / (0.25 </w:t>
      </w:r>
      <w:r w:rsidR="00B80F09">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 1.5 g </w:t>
      </w:r>
      <w:r w:rsidR="00B80F09">
        <w:rPr>
          <w:rFonts w:ascii="Arial" w:hAnsi="Arial" w:cs="Arial"/>
          <w:sz w:val="22"/>
          <w:szCs w:val="22"/>
        </w:rPr>
        <w:t>x</w:t>
      </w:r>
      <w:r w:rsidRPr="00161CD5">
        <w:rPr>
          <w:rFonts w:ascii="Arial" w:hAnsi="Arial" w:cs="Arial"/>
          <w:sz w:val="22"/>
          <w:szCs w:val="22"/>
        </w:rPr>
        <w:t xml:space="preserve"> </w:t>
      </w:r>
      <w:proofErr w:type="gramStart"/>
      <w:r w:rsidRPr="00161CD5">
        <w:rPr>
          <w:rFonts w:ascii="Arial" w:hAnsi="Arial" w:cs="Arial"/>
          <w:sz w:val="22"/>
          <w:szCs w:val="22"/>
        </w:rPr>
        <w:t>sqr(</w:t>
      </w:r>
      <w:proofErr w:type="gramEnd"/>
      <w:r w:rsidRPr="00161CD5">
        <w:rPr>
          <w:rFonts w:ascii="Arial" w:hAnsi="Arial" w:cs="Arial"/>
          <w:sz w:val="22"/>
          <w:szCs w:val="22"/>
        </w:rPr>
        <w:t xml:space="preserve">4) / (0.25 </w:t>
      </w:r>
      <w:r w:rsidR="00B80F09">
        <w:rPr>
          <w:rFonts w:ascii="Arial" w:hAnsi="Arial" w:cs="Arial"/>
          <w:sz w:val="22"/>
          <w:szCs w:val="22"/>
        </w:rPr>
        <w:t>x</w:t>
      </w:r>
      <w:r w:rsidRPr="00161CD5">
        <w:rPr>
          <w:rFonts w:ascii="Arial" w:hAnsi="Arial" w:cs="Arial"/>
          <w:sz w:val="22"/>
          <w:szCs w:val="22"/>
        </w:rPr>
        <w:t xml:space="preserve"> 4.5 %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Minfill          ≥ 266.6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Expectation has been wrong, thus next iteration:</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Assumption Minfill between &gt;300 g and ≤ 500 g,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 3%</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 xml:space="preserve">Minfill          ≥ 1.5 g </w:t>
      </w:r>
      <w:r w:rsidR="00B80F09">
        <w:rPr>
          <w:rFonts w:ascii="Arial" w:hAnsi="Arial" w:cs="Arial"/>
          <w:sz w:val="22"/>
          <w:szCs w:val="22"/>
        </w:rPr>
        <w:t>x</w:t>
      </w:r>
      <w:r w:rsidRPr="00161CD5">
        <w:rPr>
          <w:rFonts w:ascii="Arial" w:hAnsi="Arial" w:cs="Arial"/>
          <w:sz w:val="22"/>
          <w:szCs w:val="22"/>
        </w:rPr>
        <w:t xml:space="preserve"> </w:t>
      </w:r>
      <w:proofErr w:type="gramStart"/>
      <w:r w:rsidRPr="00161CD5">
        <w:rPr>
          <w:rFonts w:ascii="Arial" w:hAnsi="Arial" w:cs="Arial"/>
          <w:sz w:val="22"/>
          <w:szCs w:val="22"/>
        </w:rPr>
        <w:t>sqr(</w:t>
      </w:r>
      <w:proofErr w:type="gramEnd"/>
      <w:r w:rsidRPr="00161CD5">
        <w:rPr>
          <w:rFonts w:ascii="Arial" w:hAnsi="Arial" w:cs="Arial"/>
          <w:sz w:val="22"/>
          <w:szCs w:val="22"/>
        </w:rPr>
        <w:t xml:space="preserve">4) / (0.25 </w:t>
      </w:r>
      <w:r w:rsidR="00B80F09">
        <w:rPr>
          <w:rFonts w:ascii="Arial" w:hAnsi="Arial" w:cs="Arial"/>
          <w:sz w:val="22"/>
          <w:szCs w:val="22"/>
        </w:rPr>
        <w:t>x</w:t>
      </w:r>
      <w:r w:rsidRPr="00161CD5">
        <w:rPr>
          <w:rFonts w:ascii="Arial" w:hAnsi="Arial" w:cs="Arial"/>
          <w:sz w:val="22"/>
          <w:szCs w:val="22"/>
        </w:rPr>
        <w:t xml:space="preserve"> 3 % </w:t>
      </w:r>
      <w:r w:rsidR="00B80F09">
        <w:rPr>
          <w:rFonts w:ascii="Arial" w:hAnsi="Arial" w:cs="Arial"/>
          <w:sz w:val="22"/>
          <w:szCs w:val="22"/>
        </w:rPr>
        <w:t>x</w:t>
      </w:r>
      <w:r w:rsidRPr="00161CD5">
        <w:rPr>
          <w:rFonts w:ascii="Arial" w:hAnsi="Arial" w:cs="Arial"/>
          <w:sz w:val="22"/>
          <w:szCs w:val="22"/>
        </w:rPr>
        <w:t xml:space="preserve"> 1)</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t>Minfill          ≥ 400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t>A Minfill smaller than or equal to 300 g is not possible since maximum deviation due to disturbance would be:</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mpd</w:t>
      </w:r>
      <w:r w:rsidRPr="00161CD5">
        <w:rPr>
          <w:rFonts w:ascii="Arial" w:hAnsi="Arial" w:cs="Arial"/>
          <w:sz w:val="22"/>
          <w:szCs w:val="22"/>
          <w:vertAlign w:val="subscript"/>
        </w:rPr>
        <w:t>in</w:t>
      </w:r>
      <w:r w:rsidRPr="00161CD5">
        <w:rPr>
          <w:rFonts w:ascii="Arial" w:hAnsi="Arial" w:cs="Arial"/>
          <w:sz w:val="22"/>
          <w:szCs w:val="22"/>
        </w:rPr>
        <w:t xml:space="preserve"> </w:t>
      </w:r>
      <w:r w:rsidRPr="00161CD5">
        <w:rPr>
          <w:rFonts w:ascii="Arial" w:hAnsi="Arial" w:cs="Arial"/>
          <w:sz w:val="22"/>
          <w:szCs w:val="22"/>
          <w:vertAlign w:val="subscript"/>
        </w:rPr>
        <w:t>service</w:t>
      </w:r>
      <w:r w:rsidRPr="00161CD5">
        <w:rPr>
          <w:rFonts w:ascii="Arial" w:hAnsi="Arial" w:cs="Arial"/>
          <w:sz w:val="22"/>
          <w:szCs w:val="22"/>
        </w:rPr>
        <w:t xml:space="preserve"> </w:t>
      </w:r>
      <w:r w:rsidR="00B80F09">
        <w:rPr>
          <w:rFonts w:ascii="Arial" w:hAnsi="Arial" w:cs="Arial"/>
          <w:sz w:val="22"/>
          <w:szCs w:val="22"/>
        </w:rPr>
        <w:t>x</w:t>
      </w:r>
      <w:r w:rsidRPr="00161CD5">
        <w:rPr>
          <w:rFonts w:ascii="Arial" w:hAnsi="Arial" w:cs="Arial"/>
          <w:sz w:val="22"/>
          <w:szCs w:val="22"/>
        </w:rPr>
        <w:t xml:space="preserve"> Ref(X) </w:t>
      </w:r>
      <w:r w:rsidR="00B80F09">
        <w:rPr>
          <w:rFonts w:ascii="Arial" w:hAnsi="Arial" w:cs="Arial"/>
          <w:sz w:val="22"/>
          <w:szCs w:val="22"/>
        </w:rPr>
        <w:t>x</w:t>
      </w:r>
      <w:r w:rsidRPr="00161CD5">
        <w:rPr>
          <w:rFonts w:ascii="Arial" w:hAnsi="Arial" w:cs="Arial"/>
          <w:sz w:val="22"/>
          <w:szCs w:val="22"/>
        </w:rPr>
        <w:t xml:space="preserve"> Minfill</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0.25 </w:t>
      </w:r>
      <w:r>
        <w:rPr>
          <w:rFonts w:ascii="Arial" w:hAnsi="Arial" w:cs="Arial"/>
          <w:sz w:val="22"/>
          <w:szCs w:val="22"/>
        </w:rPr>
        <w:t>x</w:t>
      </w:r>
      <w:r w:rsidRPr="00161CD5">
        <w:rPr>
          <w:rFonts w:ascii="Arial" w:hAnsi="Arial" w:cs="Arial"/>
          <w:sz w:val="22"/>
          <w:szCs w:val="22"/>
        </w:rPr>
        <w:t xml:space="preserve"> 3 % </w:t>
      </w:r>
      <w:r w:rsidR="00B80F09">
        <w:rPr>
          <w:rFonts w:ascii="Arial" w:hAnsi="Arial" w:cs="Arial"/>
          <w:sz w:val="22"/>
          <w:szCs w:val="22"/>
        </w:rPr>
        <w:t>x</w:t>
      </w:r>
      <w:r w:rsidRPr="00161CD5">
        <w:rPr>
          <w:rFonts w:ascii="Arial" w:hAnsi="Arial" w:cs="Arial"/>
          <w:sz w:val="22"/>
          <w:szCs w:val="22"/>
        </w:rPr>
        <w:t xml:space="preserve"> 1 </w:t>
      </w:r>
      <w:r w:rsidR="00B80F09">
        <w:rPr>
          <w:rFonts w:ascii="Arial" w:hAnsi="Arial" w:cs="Arial"/>
          <w:sz w:val="22"/>
          <w:szCs w:val="22"/>
        </w:rPr>
        <w:t>x</w:t>
      </w:r>
      <w:r w:rsidRPr="00161CD5">
        <w:rPr>
          <w:rFonts w:ascii="Arial" w:hAnsi="Arial" w:cs="Arial"/>
          <w:sz w:val="22"/>
          <w:szCs w:val="22"/>
        </w:rPr>
        <w:t xml:space="preserve"> 300 g</w:t>
      </w:r>
    </w:p>
    <w:p w:rsidR="00161CD5" w:rsidRPr="00161CD5" w:rsidRDefault="00161CD5" w:rsidP="004B74EF">
      <w:pPr>
        <w:rPr>
          <w:rFonts w:ascii="Arial" w:hAnsi="Arial" w:cs="Arial"/>
          <w:sz w:val="22"/>
          <w:szCs w:val="22"/>
        </w:rPr>
      </w:pPr>
    </w:p>
    <w:p w:rsidR="00161CD5" w:rsidRPr="00161CD5" w:rsidRDefault="00161CD5" w:rsidP="004B74EF">
      <w:pPr>
        <w:rPr>
          <w:rFonts w:ascii="Arial" w:hAnsi="Arial" w:cs="Arial"/>
          <w:sz w:val="22"/>
          <w:szCs w:val="22"/>
        </w:rPr>
      </w:pPr>
      <w:r w:rsidRPr="00161CD5">
        <w:rPr>
          <w:rFonts w:ascii="Arial" w:hAnsi="Arial" w:cs="Arial"/>
          <w:sz w:val="22"/>
          <w:szCs w:val="22"/>
        </w:rPr>
        <w:sym w:font="Symbol" w:char="F0DB"/>
      </w:r>
      <w:r w:rsidRPr="00161CD5">
        <w:rPr>
          <w:rFonts w:ascii="Arial" w:hAnsi="Arial" w:cs="Arial"/>
          <w:sz w:val="22"/>
          <w:szCs w:val="22"/>
        </w:rPr>
        <w:tab/>
      </w:r>
      <w:proofErr w:type="gramStart"/>
      <w:r w:rsidRPr="00161CD5">
        <w:rPr>
          <w:rFonts w:ascii="Arial" w:hAnsi="Arial" w:cs="Arial"/>
          <w:sz w:val="22"/>
          <w:szCs w:val="22"/>
        </w:rPr>
        <w:t>md</w:t>
      </w:r>
      <w:proofErr w:type="gramEnd"/>
      <w:r w:rsidRPr="00161CD5">
        <w:rPr>
          <w:rFonts w:ascii="Arial" w:hAnsi="Arial" w:cs="Arial"/>
          <w:sz w:val="22"/>
          <w:szCs w:val="22"/>
        </w:rPr>
        <w:t xml:space="preserve"> </w:t>
      </w:r>
      <w:r w:rsidRPr="00161CD5">
        <w:rPr>
          <w:rFonts w:ascii="Arial" w:hAnsi="Arial" w:cs="Arial"/>
          <w:sz w:val="22"/>
          <w:szCs w:val="22"/>
          <w:vertAlign w:val="subscript"/>
        </w:rPr>
        <w:t>disturbance</w:t>
      </w:r>
      <w:r w:rsidRPr="00161CD5">
        <w:rPr>
          <w:rFonts w:ascii="Arial" w:hAnsi="Arial" w:cs="Arial"/>
          <w:sz w:val="22"/>
          <w:szCs w:val="22"/>
        </w:rPr>
        <w:t xml:space="preserve"> ≤ 2.25 g</w:t>
      </w:r>
    </w:p>
    <w:p w:rsidR="00161CD5" w:rsidRPr="00161CD5" w:rsidRDefault="00161CD5" w:rsidP="00161CD5">
      <w:pPr>
        <w:pStyle w:val="Normal0"/>
        <w:rPr>
          <w:rFonts w:cs="Arial"/>
          <w:szCs w:val="22"/>
        </w:rPr>
      </w:pPr>
    </w:p>
    <w:p w:rsidR="00091831" w:rsidRDefault="00091831" w:rsidP="00C0275C">
      <w:pPr>
        <w:tabs>
          <w:tab w:val="left" w:pos="0"/>
          <w:tab w:val="left" w:pos="888"/>
          <w:tab w:val="left" w:pos="1400"/>
          <w:tab w:val="left" w:pos="1500"/>
          <w:tab w:val="center" w:pos="4819"/>
        </w:tabs>
        <w:suppressAutoHyphens/>
        <w:rPr>
          <w:rFonts w:ascii="Arial" w:hAnsi="Arial"/>
          <w:spacing w:val="-3"/>
          <w:sz w:val="22"/>
        </w:rPr>
      </w:pPr>
    </w:p>
    <w:p w:rsidR="00B652E7" w:rsidRDefault="00B652E7" w:rsidP="00956A49">
      <w:pPr>
        <w:tabs>
          <w:tab w:val="left" w:pos="0"/>
          <w:tab w:val="left" w:pos="888"/>
          <w:tab w:val="left" w:pos="1400"/>
          <w:tab w:val="left" w:pos="1500"/>
          <w:tab w:val="center" w:pos="4819"/>
        </w:tabs>
        <w:suppressAutoHyphens/>
        <w:jc w:val="center"/>
        <w:rPr>
          <w:rFonts w:ascii="Arial" w:hAnsi="Arial"/>
          <w:spacing w:val="-3"/>
          <w:sz w:val="22"/>
        </w:rPr>
      </w:pPr>
    </w:p>
    <w:p w:rsidR="00B652E7" w:rsidRDefault="00B652E7" w:rsidP="00956A49">
      <w:pPr>
        <w:tabs>
          <w:tab w:val="left" w:pos="0"/>
          <w:tab w:val="left" w:pos="888"/>
          <w:tab w:val="left" w:pos="1400"/>
          <w:tab w:val="left" w:pos="1500"/>
          <w:tab w:val="center" w:pos="4819"/>
        </w:tabs>
        <w:suppressAutoHyphens/>
        <w:jc w:val="center"/>
        <w:rPr>
          <w:rFonts w:ascii="Arial" w:hAnsi="Arial"/>
          <w:spacing w:val="-3"/>
          <w:sz w:val="22"/>
        </w:rPr>
      </w:pPr>
    </w:p>
    <w:p w:rsidR="00B652E7" w:rsidRPr="00C1788E" w:rsidRDefault="00C37156" w:rsidP="00B652E7">
      <w:pPr>
        <w:pStyle w:val="FootnoteText"/>
        <w:tabs>
          <w:tab w:val="left" w:pos="0"/>
        </w:tabs>
        <w:jc w:val="center"/>
        <w:rPr>
          <w:rFonts w:ascii="Arial" w:hAnsi="Arial" w:cs="Arial"/>
          <w:b/>
          <w:sz w:val="22"/>
          <w:szCs w:val="22"/>
        </w:rPr>
      </w:pPr>
      <w:r>
        <w:rPr>
          <w:rFonts w:ascii="Arial" w:hAnsi="Arial" w:cs="Arial"/>
          <w:b/>
          <w:sz w:val="22"/>
          <w:szCs w:val="22"/>
        </w:rPr>
        <w:t>Annex F</w:t>
      </w:r>
      <w:r w:rsidR="00B652E7">
        <w:rPr>
          <w:rFonts w:ascii="Arial" w:hAnsi="Arial" w:cs="Arial"/>
          <w:b/>
          <w:sz w:val="22"/>
          <w:szCs w:val="22"/>
        </w:rPr>
        <w:t xml:space="preserve"> -</w:t>
      </w:r>
      <w:r>
        <w:rPr>
          <w:rFonts w:ascii="Arial" w:hAnsi="Arial" w:cs="Arial"/>
          <w:b/>
          <w:sz w:val="22"/>
          <w:szCs w:val="22"/>
        </w:rPr>
        <w:t>C</w:t>
      </w:r>
      <w:r w:rsidRPr="00C1788E">
        <w:rPr>
          <w:rFonts w:ascii="Arial" w:hAnsi="Arial" w:cs="Arial"/>
          <w:b/>
          <w:sz w:val="22"/>
          <w:szCs w:val="22"/>
        </w:rPr>
        <w:t xml:space="preserve">onsiderations </w:t>
      </w:r>
      <w:r w:rsidR="00B652E7" w:rsidRPr="00C1788E">
        <w:rPr>
          <w:rFonts w:ascii="Arial" w:hAnsi="Arial" w:cs="Arial"/>
          <w:b/>
          <w:sz w:val="22"/>
          <w:szCs w:val="22"/>
        </w:rPr>
        <w:t>on MinFill</w:t>
      </w:r>
    </w:p>
    <w:p w:rsidR="00B652E7" w:rsidRPr="00C37156" w:rsidRDefault="00C37156" w:rsidP="00C37156">
      <w:pPr>
        <w:pStyle w:val="FootnoteText"/>
        <w:tabs>
          <w:tab w:val="left" w:pos="0"/>
        </w:tabs>
        <w:jc w:val="center"/>
        <w:rPr>
          <w:rFonts w:ascii="Arial" w:hAnsi="Arial" w:cs="Arial"/>
          <w:b/>
          <w:sz w:val="22"/>
          <w:szCs w:val="22"/>
        </w:rPr>
      </w:pPr>
      <w:r w:rsidRPr="00C37156">
        <w:rPr>
          <w:rFonts w:ascii="Arial" w:hAnsi="Arial" w:cs="Arial"/>
          <w:b/>
          <w:sz w:val="22"/>
          <w:szCs w:val="22"/>
        </w:rPr>
        <w:t>(Informative)</w:t>
      </w:r>
    </w:p>
    <w:p w:rsidR="00C37156" w:rsidRDefault="00C37156" w:rsidP="00B652E7">
      <w:pPr>
        <w:pStyle w:val="FootnoteText"/>
        <w:tabs>
          <w:tab w:val="left" w:pos="0"/>
        </w:tabs>
        <w:rPr>
          <w:rFonts w:ascii="Arial" w:hAnsi="Arial" w:cs="Arial"/>
          <w:sz w:val="22"/>
          <w:szCs w:val="22"/>
        </w:rPr>
      </w:pPr>
    </w:p>
    <w:p w:rsidR="00B652E7" w:rsidRPr="00B652E7" w:rsidRDefault="00B652E7" w:rsidP="00B652E7">
      <w:pPr>
        <w:pStyle w:val="FootnoteText"/>
        <w:tabs>
          <w:tab w:val="left" w:pos="0"/>
        </w:tabs>
        <w:rPr>
          <w:rFonts w:ascii="Arial" w:hAnsi="Arial" w:cs="Arial"/>
          <w:sz w:val="22"/>
          <w:szCs w:val="22"/>
        </w:rPr>
      </w:pPr>
      <w:r w:rsidRPr="00B652E7">
        <w:rPr>
          <w:rFonts w:ascii="Arial" w:hAnsi="Arial" w:cs="Arial"/>
          <w:sz w:val="22"/>
          <w:szCs w:val="22"/>
        </w:rPr>
        <w:t xml:space="preserve">The value of Minfill relates to a number of requirements. </w:t>
      </w:r>
    </w:p>
    <w:p w:rsidR="00217D0B" w:rsidRDefault="00217D0B" w:rsidP="00B652E7">
      <w:pPr>
        <w:pStyle w:val="FootnoteText"/>
        <w:tabs>
          <w:tab w:val="left" w:pos="0"/>
        </w:tabs>
        <w:rPr>
          <w:rFonts w:ascii="Arial" w:hAnsi="Arial" w:cs="Arial"/>
          <w:sz w:val="22"/>
          <w:szCs w:val="22"/>
        </w:rPr>
      </w:pPr>
    </w:p>
    <w:p w:rsidR="00B652E7" w:rsidRPr="00B652E7" w:rsidRDefault="00B652E7" w:rsidP="00B652E7">
      <w:pPr>
        <w:pStyle w:val="FootnoteText"/>
        <w:tabs>
          <w:tab w:val="left" w:pos="0"/>
        </w:tabs>
        <w:rPr>
          <w:rFonts w:ascii="Arial" w:hAnsi="Arial" w:cs="Arial"/>
          <w:sz w:val="22"/>
          <w:szCs w:val="22"/>
        </w:rPr>
      </w:pPr>
      <w:r w:rsidRPr="00B652E7">
        <w:rPr>
          <w:rFonts w:ascii="Arial" w:hAnsi="Arial" w:cs="Arial"/>
          <w:sz w:val="22"/>
          <w:szCs w:val="22"/>
        </w:rPr>
        <w:t>These requirements are:</w:t>
      </w:r>
    </w:p>
    <w:p w:rsidR="00B5582E" w:rsidRDefault="00B652E7" w:rsidP="00F3281C">
      <w:pPr>
        <w:pStyle w:val="FootnoteText"/>
        <w:numPr>
          <w:ilvl w:val="0"/>
          <w:numId w:val="152"/>
        </w:numPr>
        <w:tabs>
          <w:tab w:val="left" w:pos="0"/>
        </w:tabs>
        <w:rPr>
          <w:rFonts w:ascii="Arial" w:hAnsi="Arial" w:cs="Arial"/>
          <w:sz w:val="22"/>
          <w:szCs w:val="22"/>
        </w:rPr>
      </w:pPr>
      <w:r w:rsidRPr="00B652E7">
        <w:rPr>
          <w:rFonts w:ascii="Arial" w:hAnsi="Arial" w:cs="Arial"/>
          <w:sz w:val="22"/>
          <w:szCs w:val="22"/>
        </w:rPr>
        <w:t>Temperature effect on no load indication (4.8.1.3)</w:t>
      </w:r>
    </w:p>
    <w:p w:rsidR="00B5582E" w:rsidRDefault="00B652E7" w:rsidP="00F3281C">
      <w:pPr>
        <w:pStyle w:val="FootnoteText"/>
        <w:numPr>
          <w:ilvl w:val="0"/>
          <w:numId w:val="152"/>
        </w:numPr>
        <w:tabs>
          <w:tab w:val="left" w:pos="0"/>
        </w:tabs>
        <w:rPr>
          <w:rFonts w:ascii="Arial" w:hAnsi="Arial" w:cs="Arial"/>
          <w:sz w:val="22"/>
          <w:szCs w:val="22"/>
        </w:rPr>
      </w:pPr>
      <w:r w:rsidRPr="00B652E7">
        <w:rPr>
          <w:rFonts w:ascii="Arial" w:hAnsi="Arial" w:cs="Arial"/>
          <w:sz w:val="22"/>
          <w:szCs w:val="22"/>
        </w:rPr>
        <w:t>Zero-setting accuracy (5.8.2)</w:t>
      </w:r>
    </w:p>
    <w:p w:rsidR="00B5582E" w:rsidRDefault="00B652E7" w:rsidP="00F3281C">
      <w:pPr>
        <w:pStyle w:val="FootnoteText"/>
        <w:numPr>
          <w:ilvl w:val="0"/>
          <w:numId w:val="152"/>
        </w:numPr>
        <w:tabs>
          <w:tab w:val="left" w:pos="0"/>
        </w:tabs>
        <w:rPr>
          <w:rFonts w:ascii="Arial" w:hAnsi="Arial" w:cs="Arial"/>
          <w:sz w:val="22"/>
          <w:szCs w:val="22"/>
        </w:rPr>
      </w:pPr>
      <w:r w:rsidRPr="00B652E7">
        <w:rPr>
          <w:rFonts w:ascii="Arial" w:hAnsi="Arial" w:cs="Arial"/>
          <w:sz w:val="22"/>
          <w:szCs w:val="22"/>
        </w:rPr>
        <w:t xml:space="preserve">Disturbances (7.2 if applicable) </w:t>
      </w:r>
    </w:p>
    <w:p w:rsidR="00B5582E" w:rsidRDefault="00B652E7" w:rsidP="00F3281C">
      <w:pPr>
        <w:pStyle w:val="FootnoteText"/>
        <w:numPr>
          <w:ilvl w:val="0"/>
          <w:numId w:val="152"/>
        </w:numPr>
        <w:tabs>
          <w:tab w:val="left" w:pos="0"/>
        </w:tabs>
        <w:rPr>
          <w:rFonts w:ascii="Arial" w:hAnsi="Arial" w:cs="Arial"/>
          <w:sz w:val="22"/>
          <w:szCs w:val="22"/>
        </w:rPr>
      </w:pPr>
      <w:r w:rsidRPr="00B652E7">
        <w:rPr>
          <w:rFonts w:ascii="Arial" w:hAnsi="Arial" w:cs="Arial"/>
          <w:sz w:val="22"/>
          <w:szCs w:val="22"/>
        </w:rPr>
        <w:t>Warm-up time (7.8 if applicable)</w:t>
      </w:r>
    </w:p>
    <w:p w:rsidR="00217D0B" w:rsidRDefault="00217D0B" w:rsidP="00B652E7">
      <w:pPr>
        <w:pStyle w:val="FootnoteText"/>
        <w:tabs>
          <w:tab w:val="left" w:pos="0"/>
        </w:tabs>
        <w:rPr>
          <w:rFonts w:ascii="Arial" w:hAnsi="Arial" w:cs="Arial"/>
          <w:sz w:val="22"/>
          <w:szCs w:val="22"/>
        </w:rPr>
      </w:pPr>
    </w:p>
    <w:p w:rsidR="00B652E7" w:rsidRPr="00B652E7" w:rsidRDefault="00B652E7" w:rsidP="00B652E7">
      <w:pPr>
        <w:pStyle w:val="FootnoteText"/>
        <w:tabs>
          <w:tab w:val="left" w:pos="0"/>
        </w:tabs>
        <w:rPr>
          <w:rFonts w:ascii="Arial" w:hAnsi="Arial" w:cs="Arial"/>
          <w:sz w:val="22"/>
          <w:szCs w:val="22"/>
        </w:rPr>
      </w:pPr>
      <w:r w:rsidRPr="00B652E7">
        <w:rPr>
          <w:rFonts w:ascii="Arial" w:hAnsi="Arial" w:cs="Arial"/>
          <w:sz w:val="22"/>
          <w:szCs w:val="22"/>
        </w:rPr>
        <w:t>The value as defined by the manufacturer shall be confirmed, using the results of the corresponding test procedures.</w:t>
      </w:r>
    </w:p>
    <w:p w:rsidR="00B652E7" w:rsidRPr="00B652E7" w:rsidRDefault="00B652E7" w:rsidP="00B652E7">
      <w:pPr>
        <w:pStyle w:val="FootnoteText"/>
        <w:tabs>
          <w:tab w:val="left" w:pos="0"/>
        </w:tabs>
        <w:rPr>
          <w:rFonts w:ascii="Arial" w:hAnsi="Arial" w:cs="Arial"/>
          <w:sz w:val="22"/>
          <w:szCs w:val="22"/>
        </w:rPr>
      </w:pPr>
    </w:p>
    <w:p w:rsidR="00B652E7" w:rsidRPr="00B652E7" w:rsidRDefault="00B652E7" w:rsidP="00B652E7">
      <w:pPr>
        <w:pStyle w:val="FootnoteText"/>
        <w:tabs>
          <w:tab w:val="left" w:pos="0"/>
        </w:tabs>
        <w:rPr>
          <w:rFonts w:ascii="Arial" w:hAnsi="Arial" w:cs="Arial"/>
          <w:sz w:val="22"/>
          <w:szCs w:val="22"/>
        </w:rPr>
      </w:pPr>
      <w:r w:rsidRPr="00B652E7">
        <w:rPr>
          <w:rFonts w:ascii="Arial" w:hAnsi="Arial" w:cs="Arial"/>
          <w:sz w:val="22"/>
          <w:szCs w:val="22"/>
        </w:rPr>
        <w:t xml:space="preserve">If all required criteria are met and the zero-setting accuracy is </w:t>
      </w:r>
      <w:r w:rsidR="00494F91">
        <w:rPr>
          <w:rFonts w:ascii="Arial" w:hAnsi="Arial" w:cs="Arial"/>
          <w:sz w:val="22"/>
          <w:szCs w:val="22"/>
        </w:rPr>
        <w:t xml:space="preserve">0.25 </w:t>
      </w:r>
      <w:r w:rsidR="00993D17">
        <w:rPr>
          <w:rFonts w:ascii="Arial" w:hAnsi="Arial" w:cs="Arial"/>
          <w:sz w:val="22"/>
          <w:szCs w:val="22"/>
        </w:rPr>
        <w:t>mpd</w:t>
      </w:r>
      <w:r w:rsidR="00494F91" w:rsidRPr="00B652E7">
        <w:rPr>
          <w:rFonts w:ascii="Arial" w:hAnsi="Arial" w:cs="Arial"/>
          <w:sz w:val="22"/>
          <w:szCs w:val="22"/>
        </w:rPr>
        <w:t xml:space="preserve"> this</w:t>
      </w:r>
      <w:r w:rsidRPr="00B652E7">
        <w:rPr>
          <w:rFonts w:ascii="Arial" w:hAnsi="Arial" w:cs="Arial"/>
          <w:sz w:val="22"/>
          <w:szCs w:val="22"/>
        </w:rPr>
        <w:t xml:space="preserve"> leads to:</w:t>
      </w:r>
    </w:p>
    <w:p w:rsidR="00217D0B" w:rsidRDefault="00B652E7" w:rsidP="00B652E7">
      <w:pPr>
        <w:pStyle w:val="FootnoteText"/>
        <w:tabs>
          <w:tab w:val="left" w:pos="0"/>
        </w:tabs>
        <w:rPr>
          <w:rFonts w:ascii="Arial" w:hAnsi="Arial" w:cs="Arial"/>
          <w:sz w:val="22"/>
          <w:szCs w:val="22"/>
        </w:rPr>
      </w:pPr>
      <w:r w:rsidRPr="00B652E7">
        <w:rPr>
          <w:rFonts w:ascii="Arial" w:hAnsi="Arial" w:cs="Arial"/>
          <w:sz w:val="22"/>
          <w:szCs w:val="22"/>
        </w:rPr>
        <w:t xml:space="preserve"> </w:t>
      </w:r>
    </w:p>
    <w:p w:rsidR="00B652E7" w:rsidRPr="00B652E7" w:rsidRDefault="00494F91" w:rsidP="00B652E7">
      <w:pPr>
        <w:pStyle w:val="FootnoteText"/>
        <w:tabs>
          <w:tab w:val="left" w:pos="0"/>
        </w:tabs>
        <w:rPr>
          <w:rFonts w:ascii="Arial" w:hAnsi="Arial" w:cs="Arial"/>
          <w:sz w:val="22"/>
          <w:szCs w:val="22"/>
        </w:rPr>
      </w:pPr>
      <w:r>
        <w:rPr>
          <w:rFonts w:ascii="Arial" w:hAnsi="Arial" w:cs="Arial"/>
          <w:sz w:val="22"/>
          <w:szCs w:val="22"/>
        </w:rPr>
        <w:t xml:space="preserve">0.25 </w:t>
      </w:r>
      <w:r w:rsidR="00993D17">
        <w:rPr>
          <w:rFonts w:ascii="Arial" w:hAnsi="Arial" w:cs="Arial"/>
          <w:sz w:val="22"/>
          <w:szCs w:val="22"/>
        </w:rPr>
        <w:t>mpd</w:t>
      </w:r>
      <w:r w:rsidR="00B652E7" w:rsidRPr="00B652E7">
        <w:rPr>
          <w:rFonts w:ascii="Arial" w:hAnsi="Arial" w:cs="Arial"/>
          <w:sz w:val="22"/>
          <w:szCs w:val="22"/>
        </w:rPr>
        <w:t xml:space="preserve"> </w:t>
      </w:r>
      <w:r w:rsidR="00B652E7" w:rsidRPr="00B652E7">
        <w:rPr>
          <w:rFonts w:ascii="Arial" w:hAnsi="Arial" w:cs="Arial"/>
          <w:sz w:val="22"/>
          <w:szCs w:val="22"/>
        </w:rPr>
        <w:sym w:font="Symbol" w:char="F0A3"/>
      </w:r>
      <w:r w:rsidR="00B652E7" w:rsidRPr="00B652E7">
        <w:rPr>
          <w:rFonts w:ascii="Arial" w:hAnsi="Arial" w:cs="Arial"/>
          <w:sz w:val="22"/>
          <w:szCs w:val="22"/>
        </w:rPr>
        <w:t xml:space="preserve"> 0.25 </w:t>
      </w:r>
      <w:r w:rsidR="00993D17">
        <w:rPr>
          <w:rFonts w:ascii="Arial" w:hAnsi="Arial" w:cs="Arial"/>
          <w:sz w:val="22"/>
          <w:szCs w:val="22"/>
        </w:rPr>
        <w:t>mpd</w:t>
      </w:r>
      <w:r w:rsidR="00B652E7" w:rsidRPr="00B652E7">
        <w:rPr>
          <w:rFonts w:ascii="Arial" w:hAnsi="Arial" w:cs="Arial"/>
          <w:sz w:val="22"/>
          <w:szCs w:val="22"/>
        </w:rPr>
        <w:t xml:space="preserve"> </w:t>
      </w:r>
      <w:r w:rsidR="00B652E7" w:rsidRPr="00B652E7">
        <w:rPr>
          <w:rFonts w:ascii="Arial" w:hAnsi="Arial" w:cs="Arial"/>
          <w:sz w:val="22"/>
          <w:szCs w:val="22"/>
          <w:vertAlign w:val="subscript"/>
        </w:rPr>
        <w:t>in-service</w:t>
      </w:r>
      <w:r w:rsidR="00B652E7" w:rsidRPr="00B652E7">
        <w:rPr>
          <w:rFonts w:ascii="Arial" w:hAnsi="Arial" w:cs="Arial"/>
          <w:sz w:val="22"/>
          <w:szCs w:val="22"/>
        </w:rPr>
        <w:t xml:space="preserve"> </w:t>
      </w:r>
      <w:r w:rsidR="00E07A4C">
        <w:rPr>
          <w:rFonts w:ascii="Arial" w:hAnsi="Arial" w:cs="Arial"/>
          <w:sz w:val="22"/>
          <w:szCs w:val="22"/>
        </w:rPr>
        <w:t>x</w:t>
      </w:r>
      <w:r w:rsidR="00B652E7" w:rsidRPr="00B652E7">
        <w:rPr>
          <w:rFonts w:ascii="Arial" w:hAnsi="Arial" w:cs="Arial"/>
          <w:sz w:val="22"/>
          <w:szCs w:val="22"/>
        </w:rPr>
        <w:t xml:space="preserve"> Minfill,</w:t>
      </w:r>
      <w:r w:rsidR="008D0E69">
        <w:rPr>
          <w:rFonts w:ascii="Arial" w:hAnsi="Arial" w:cs="Arial"/>
          <w:sz w:val="22"/>
          <w:szCs w:val="22"/>
        </w:rPr>
        <w:t xml:space="preserve"> </w:t>
      </w:r>
      <w:r w:rsidR="00B652E7" w:rsidRPr="00B652E7">
        <w:rPr>
          <w:rFonts w:ascii="Arial" w:hAnsi="Arial" w:cs="Arial"/>
          <w:sz w:val="22"/>
          <w:szCs w:val="22"/>
        </w:rPr>
        <w:t xml:space="preserve">or Minfill </w:t>
      </w:r>
      <w:r w:rsidR="00B652E7" w:rsidRPr="00B652E7">
        <w:rPr>
          <w:rFonts w:ascii="Arial" w:hAnsi="Arial" w:cs="Arial"/>
          <w:sz w:val="22"/>
          <w:szCs w:val="22"/>
        </w:rPr>
        <w:sym w:font="Symbol" w:char="F0B3"/>
      </w:r>
      <w:r w:rsidR="00B652E7" w:rsidRPr="00B652E7">
        <w:rPr>
          <w:rFonts w:ascii="Arial" w:hAnsi="Arial" w:cs="Arial"/>
          <w:sz w:val="22"/>
          <w:szCs w:val="22"/>
        </w:rPr>
        <w:t xml:space="preserve"> d / </w:t>
      </w:r>
      <w:r w:rsidR="00993D17">
        <w:rPr>
          <w:rFonts w:ascii="Arial" w:hAnsi="Arial" w:cs="Arial"/>
          <w:sz w:val="22"/>
          <w:szCs w:val="22"/>
        </w:rPr>
        <w:t>mpd</w:t>
      </w:r>
      <w:r w:rsidR="00B652E7" w:rsidRPr="00B652E7">
        <w:rPr>
          <w:rFonts w:ascii="Arial" w:hAnsi="Arial" w:cs="Arial"/>
          <w:sz w:val="22"/>
          <w:szCs w:val="22"/>
          <w:vertAlign w:val="subscript"/>
        </w:rPr>
        <w:t xml:space="preserve"> in-service </w:t>
      </w:r>
    </w:p>
    <w:p w:rsidR="00B652E7" w:rsidRPr="00B652E7" w:rsidRDefault="00B652E7" w:rsidP="00B652E7">
      <w:pPr>
        <w:pStyle w:val="FootnoteText"/>
        <w:tabs>
          <w:tab w:val="left" w:pos="0"/>
        </w:tabs>
        <w:rPr>
          <w:rFonts w:ascii="Arial" w:hAnsi="Arial" w:cs="Arial"/>
          <w:sz w:val="22"/>
          <w:szCs w:val="22"/>
        </w:rPr>
      </w:pPr>
    </w:p>
    <w:p w:rsidR="00B652E7" w:rsidRPr="00B652E7" w:rsidRDefault="00B652E7" w:rsidP="00B652E7">
      <w:pPr>
        <w:pStyle w:val="FootnoteText"/>
        <w:tabs>
          <w:tab w:val="left" w:pos="0"/>
        </w:tabs>
        <w:rPr>
          <w:rFonts w:ascii="Arial" w:hAnsi="Arial" w:cs="Arial"/>
          <w:sz w:val="22"/>
          <w:szCs w:val="22"/>
        </w:rPr>
      </w:pPr>
      <w:r w:rsidRPr="00B652E7">
        <w:rPr>
          <w:rFonts w:ascii="Arial" w:hAnsi="Arial" w:cs="Arial"/>
          <w:sz w:val="22"/>
          <w:szCs w:val="22"/>
        </w:rPr>
        <w:t xml:space="preserve">For class X(x) </w:t>
      </w:r>
      <w:r w:rsidR="00785941">
        <w:rPr>
          <w:rFonts w:ascii="Arial" w:hAnsi="Arial" w:cs="Arial"/>
          <w:sz w:val="22"/>
          <w:szCs w:val="22"/>
        </w:rPr>
        <w:t>AGFI</w:t>
      </w:r>
      <w:r w:rsidRPr="00B652E7">
        <w:rPr>
          <w:rFonts w:ascii="Arial" w:hAnsi="Arial" w:cs="Arial"/>
          <w:sz w:val="22"/>
          <w:szCs w:val="22"/>
        </w:rPr>
        <w:t>s the minimum permissible values of Minfill for d values are</w:t>
      </w:r>
      <w:r w:rsidR="00F3281C">
        <w:rPr>
          <w:rFonts w:ascii="Arial" w:hAnsi="Arial" w:cs="Arial"/>
          <w:sz w:val="22"/>
          <w:szCs w:val="22"/>
        </w:rPr>
        <w:t xml:space="preserve"> given in Table 2.</w:t>
      </w:r>
      <w:r w:rsidR="00F3281C" w:rsidRPr="00B652E7">
        <w:rPr>
          <w:rFonts w:ascii="Arial" w:hAnsi="Arial" w:cs="Arial"/>
          <w:sz w:val="22"/>
          <w:szCs w:val="22"/>
        </w:rPr>
        <w:t xml:space="preserve"> </w:t>
      </w:r>
    </w:p>
    <w:p w:rsidR="00B652E7" w:rsidRPr="00B652E7" w:rsidRDefault="00B652E7" w:rsidP="00B652E7">
      <w:pPr>
        <w:pStyle w:val="FootnoteText"/>
        <w:spacing w:line="120" w:lineRule="auto"/>
        <w:rPr>
          <w:rFonts w:ascii="Arial" w:hAnsi="Arial" w:cs="Arial"/>
          <w:sz w:val="22"/>
          <w:szCs w:val="22"/>
        </w:rPr>
      </w:pPr>
    </w:p>
    <w:p w:rsidR="00217D0B" w:rsidRDefault="00217D0B" w:rsidP="00B652E7">
      <w:pPr>
        <w:pStyle w:val="FootnoteText"/>
        <w:rPr>
          <w:rFonts w:ascii="Arial" w:hAnsi="Arial" w:cs="Arial"/>
          <w:sz w:val="22"/>
          <w:szCs w:val="22"/>
        </w:rPr>
      </w:pPr>
    </w:p>
    <w:p w:rsidR="00B652E7" w:rsidRPr="00B652E7" w:rsidRDefault="00B652E7" w:rsidP="00B652E7">
      <w:pPr>
        <w:pStyle w:val="FootnoteText"/>
        <w:rPr>
          <w:rFonts w:ascii="Arial" w:hAnsi="Arial" w:cs="Arial"/>
          <w:sz w:val="22"/>
          <w:szCs w:val="22"/>
        </w:rPr>
      </w:pPr>
      <w:r w:rsidRPr="00B652E7">
        <w:rPr>
          <w:rFonts w:ascii="Arial" w:hAnsi="Arial" w:cs="Arial"/>
          <w:sz w:val="22"/>
          <w:szCs w:val="22"/>
        </w:rPr>
        <w:t xml:space="preserve">For calculating the Minfill value for class X(x) </w:t>
      </w:r>
      <w:r w:rsidR="00785941">
        <w:rPr>
          <w:rFonts w:ascii="Arial" w:hAnsi="Arial" w:cs="Arial"/>
          <w:sz w:val="22"/>
          <w:szCs w:val="22"/>
        </w:rPr>
        <w:t>AGFI</w:t>
      </w:r>
      <w:r w:rsidRPr="00B652E7">
        <w:rPr>
          <w:rFonts w:ascii="Arial" w:hAnsi="Arial" w:cs="Arial"/>
          <w:sz w:val="22"/>
          <w:szCs w:val="22"/>
        </w:rPr>
        <w:t xml:space="preserve">s the </w:t>
      </w:r>
      <w:r w:rsidR="00993D17">
        <w:rPr>
          <w:rFonts w:ascii="Arial" w:hAnsi="Arial" w:cs="Arial"/>
          <w:sz w:val="22"/>
          <w:szCs w:val="22"/>
        </w:rPr>
        <w:t>mpd</w:t>
      </w:r>
      <w:r w:rsidRPr="00B652E7">
        <w:rPr>
          <w:rFonts w:ascii="Arial" w:hAnsi="Arial" w:cs="Arial"/>
          <w:sz w:val="22"/>
          <w:szCs w:val="22"/>
        </w:rPr>
        <w:t xml:space="preserve"> and F values (masses of the fills in Table 1) are applied.  </w:t>
      </w:r>
    </w:p>
    <w:p w:rsidR="00B652E7" w:rsidRPr="00B652E7" w:rsidRDefault="00B652E7" w:rsidP="00B652E7">
      <w:pPr>
        <w:pStyle w:val="FootnoteText"/>
        <w:rPr>
          <w:rFonts w:ascii="Arial" w:hAnsi="Arial" w:cs="Arial"/>
          <w:sz w:val="22"/>
          <w:szCs w:val="22"/>
        </w:rPr>
      </w:pPr>
    </w:p>
    <w:p w:rsidR="00B652E7" w:rsidRPr="00B652E7" w:rsidRDefault="00B652E7" w:rsidP="00B652E7">
      <w:pPr>
        <w:pStyle w:val="FootnoteText"/>
        <w:rPr>
          <w:rFonts w:ascii="Arial" w:hAnsi="Arial" w:cs="Arial"/>
          <w:sz w:val="22"/>
          <w:szCs w:val="22"/>
        </w:rPr>
      </w:pPr>
      <w:r w:rsidRPr="00B652E7">
        <w:rPr>
          <w:rFonts w:ascii="Arial" w:hAnsi="Arial" w:cs="Arial"/>
          <w:sz w:val="22"/>
          <w:szCs w:val="22"/>
          <w:u w:val="single"/>
        </w:rPr>
        <w:t>Example 1</w:t>
      </w:r>
      <w:r w:rsidRPr="00B652E7">
        <w:rPr>
          <w:rFonts w:ascii="Arial" w:hAnsi="Arial" w:cs="Arial"/>
          <w:sz w:val="22"/>
          <w:szCs w:val="22"/>
        </w:rPr>
        <w:t>:</w:t>
      </w:r>
    </w:p>
    <w:p w:rsidR="00217D0B" w:rsidRPr="00AA5688" w:rsidRDefault="00AA5688" w:rsidP="00B652E7">
      <w:pPr>
        <w:pStyle w:val="FootnoteText"/>
        <w:rPr>
          <w:rFonts w:ascii="Arial" w:hAnsi="Arial" w:cs="Arial"/>
          <w:sz w:val="22"/>
          <w:szCs w:val="22"/>
        </w:rPr>
      </w:pPr>
      <w:r w:rsidRPr="00AA5688">
        <w:rPr>
          <w:rFonts w:ascii="Arial" w:hAnsi="Arial" w:cs="Arial"/>
        </w:rPr>
        <w:t>Estimated mass of the fills with 400 g</w:t>
      </w:r>
    </w:p>
    <w:p w:rsidR="00B652E7" w:rsidRPr="00B652E7" w:rsidRDefault="00B652E7" w:rsidP="00B652E7">
      <w:pPr>
        <w:pStyle w:val="FootnoteText"/>
        <w:rPr>
          <w:rFonts w:ascii="Arial" w:hAnsi="Arial" w:cs="Arial"/>
          <w:sz w:val="22"/>
          <w:szCs w:val="22"/>
        </w:rPr>
      </w:pPr>
      <w:r w:rsidRPr="00B652E7">
        <w:rPr>
          <w:rFonts w:ascii="Arial" w:hAnsi="Arial" w:cs="Arial"/>
          <w:sz w:val="22"/>
          <w:szCs w:val="22"/>
        </w:rPr>
        <w:t xml:space="preserve">Class </w:t>
      </w:r>
      <w:proofErr w:type="gramStart"/>
      <w:r w:rsidRPr="00B652E7">
        <w:rPr>
          <w:rFonts w:ascii="Arial" w:hAnsi="Arial" w:cs="Arial"/>
          <w:sz w:val="22"/>
          <w:szCs w:val="22"/>
        </w:rPr>
        <w:t>X(</w:t>
      </w:r>
      <w:proofErr w:type="gramEnd"/>
      <w:r w:rsidRPr="00B652E7">
        <w:rPr>
          <w:rFonts w:ascii="Arial" w:hAnsi="Arial" w:cs="Arial"/>
          <w:sz w:val="22"/>
          <w:szCs w:val="22"/>
        </w:rPr>
        <w:t xml:space="preserve">0.2) </w:t>
      </w:r>
      <w:r w:rsidR="00785941">
        <w:rPr>
          <w:rFonts w:ascii="Arial" w:hAnsi="Arial" w:cs="Arial"/>
          <w:sz w:val="22"/>
          <w:szCs w:val="22"/>
        </w:rPr>
        <w:t>AGFI</w:t>
      </w:r>
      <w:r w:rsidRPr="00B652E7">
        <w:rPr>
          <w:rFonts w:ascii="Arial" w:hAnsi="Arial" w:cs="Arial"/>
          <w:sz w:val="22"/>
          <w:szCs w:val="22"/>
        </w:rPr>
        <w:t xml:space="preserve"> </w:t>
      </w:r>
    </w:p>
    <w:p w:rsidR="00B652E7" w:rsidRPr="00B652E7" w:rsidRDefault="00B652E7" w:rsidP="00B652E7">
      <w:pPr>
        <w:pStyle w:val="FootnoteText"/>
        <w:rPr>
          <w:rFonts w:ascii="Arial" w:hAnsi="Arial" w:cs="Arial"/>
          <w:sz w:val="22"/>
          <w:szCs w:val="22"/>
        </w:rPr>
      </w:pPr>
      <w:r w:rsidRPr="00B652E7">
        <w:rPr>
          <w:rFonts w:ascii="Arial" w:hAnsi="Arial" w:cs="Arial"/>
          <w:sz w:val="22"/>
          <w:szCs w:val="22"/>
        </w:rPr>
        <w:t xml:space="preserve">d = 20 g and </w:t>
      </w:r>
      <w:r w:rsidR="00AA5688">
        <w:rPr>
          <w:rFonts w:ascii="Arial" w:hAnsi="Arial" w:cs="Arial"/>
          <w:sz w:val="22"/>
          <w:szCs w:val="22"/>
        </w:rPr>
        <w:t>e</w:t>
      </w:r>
      <w:r w:rsidR="00AA5688" w:rsidRPr="00B652E7">
        <w:rPr>
          <w:rFonts w:ascii="Arial" w:hAnsi="Arial" w:cs="Arial"/>
          <w:sz w:val="22"/>
          <w:szCs w:val="22"/>
        </w:rPr>
        <w:t xml:space="preserve">stimated </w:t>
      </w:r>
      <w:r w:rsidR="00993D17">
        <w:rPr>
          <w:rFonts w:ascii="Arial" w:hAnsi="Arial" w:cs="Arial"/>
          <w:sz w:val="22"/>
          <w:szCs w:val="22"/>
        </w:rPr>
        <w:t>mpd</w:t>
      </w:r>
      <w:r w:rsidRPr="00B652E7">
        <w:rPr>
          <w:rFonts w:ascii="Arial" w:hAnsi="Arial" w:cs="Arial"/>
          <w:sz w:val="22"/>
          <w:szCs w:val="22"/>
        </w:rPr>
        <w:t xml:space="preserve"> (3</w:t>
      </w:r>
      <w:r w:rsidR="006A2E96">
        <w:rPr>
          <w:rFonts w:ascii="Arial" w:hAnsi="Arial" w:cs="Arial"/>
          <w:sz w:val="22"/>
          <w:szCs w:val="22"/>
        </w:rPr>
        <w:t xml:space="preserve"> </w:t>
      </w:r>
      <w:r w:rsidRPr="00B652E7">
        <w:rPr>
          <w:rFonts w:ascii="Arial" w:hAnsi="Arial" w:cs="Arial"/>
          <w:sz w:val="22"/>
          <w:szCs w:val="22"/>
        </w:rPr>
        <w:t xml:space="preserve">% </w:t>
      </w:r>
      <w:r w:rsidR="00E07A4C">
        <w:rPr>
          <w:rFonts w:ascii="Arial" w:hAnsi="Arial" w:cs="Arial"/>
          <w:sz w:val="22"/>
          <w:szCs w:val="22"/>
        </w:rPr>
        <w:t>x</w:t>
      </w:r>
      <w:r w:rsidRPr="00B652E7">
        <w:rPr>
          <w:rFonts w:ascii="Arial" w:hAnsi="Arial" w:cs="Arial"/>
          <w:sz w:val="22"/>
          <w:szCs w:val="22"/>
        </w:rPr>
        <w:t xml:space="preserve"> 0.2) = 0.6</w:t>
      </w:r>
      <w:r w:rsidR="006A2E96">
        <w:rPr>
          <w:rFonts w:ascii="Arial" w:hAnsi="Arial" w:cs="Arial"/>
          <w:sz w:val="22"/>
          <w:szCs w:val="22"/>
        </w:rPr>
        <w:t xml:space="preserve"> </w:t>
      </w:r>
      <w:r w:rsidRPr="00B652E7">
        <w:rPr>
          <w:rFonts w:ascii="Arial" w:hAnsi="Arial" w:cs="Arial"/>
          <w:sz w:val="22"/>
          <w:szCs w:val="22"/>
        </w:rPr>
        <w:t>%</w:t>
      </w:r>
    </w:p>
    <w:p w:rsidR="00B652E7" w:rsidRPr="00B652E7" w:rsidRDefault="00B652E7" w:rsidP="00B652E7">
      <w:pPr>
        <w:pStyle w:val="FootnoteText"/>
        <w:rPr>
          <w:rFonts w:ascii="Arial" w:hAnsi="Arial" w:cs="Arial"/>
          <w:sz w:val="22"/>
          <w:szCs w:val="22"/>
        </w:rPr>
      </w:pPr>
    </w:p>
    <w:p w:rsidR="00B652E7" w:rsidRPr="00B652E7" w:rsidRDefault="00B652E7" w:rsidP="00B652E7">
      <w:pPr>
        <w:pStyle w:val="FootnoteText"/>
        <w:rPr>
          <w:rFonts w:ascii="Arial" w:hAnsi="Arial" w:cs="Arial"/>
          <w:sz w:val="22"/>
          <w:szCs w:val="22"/>
        </w:rPr>
      </w:pPr>
      <w:r w:rsidRPr="00B652E7">
        <w:rPr>
          <w:rFonts w:ascii="Arial" w:hAnsi="Arial" w:cs="Arial"/>
          <w:sz w:val="22"/>
          <w:szCs w:val="22"/>
        </w:rPr>
        <w:t xml:space="preserve">Combining the estimated </w:t>
      </w:r>
      <w:r w:rsidR="00993D17">
        <w:rPr>
          <w:rFonts w:ascii="Arial" w:hAnsi="Arial" w:cs="Arial"/>
          <w:sz w:val="22"/>
          <w:szCs w:val="22"/>
        </w:rPr>
        <w:t>mpd</w:t>
      </w:r>
      <w:r w:rsidRPr="00B652E7">
        <w:rPr>
          <w:rFonts w:ascii="Arial" w:hAnsi="Arial" w:cs="Arial"/>
          <w:sz w:val="22"/>
          <w:szCs w:val="22"/>
        </w:rPr>
        <w:t xml:space="preserve"> percentage and the value of d results in an absolute value </w:t>
      </w:r>
      <w:r w:rsidR="00575A27" w:rsidRPr="00B652E7">
        <w:rPr>
          <w:rFonts w:ascii="Arial" w:hAnsi="Arial" w:cs="Arial"/>
          <w:sz w:val="22"/>
          <w:szCs w:val="22"/>
        </w:rPr>
        <w:t>of Minfill</w:t>
      </w:r>
      <w:r w:rsidRPr="00B652E7">
        <w:rPr>
          <w:rFonts w:ascii="Arial" w:hAnsi="Arial" w:cs="Arial"/>
          <w:sz w:val="22"/>
          <w:szCs w:val="22"/>
        </w:rPr>
        <w:t xml:space="preserve"> of: 20 g / 0.006 = 3330 g; </w:t>
      </w:r>
    </w:p>
    <w:p w:rsidR="00B652E7" w:rsidRPr="00B652E7" w:rsidRDefault="00B652E7" w:rsidP="00B652E7">
      <w:pPr>
        <w:pStyle w:val="FootnoteText"/>
        <w:rPr>
          <w:rFonts w:ascii="Arial" w:hAnsi="Arial" w:cs="Arial"/>
          <w:sz w:val="22"/>
          <w:szCs w:val="22"/>
        </w:rPr>
      </w:pPr>
      <w:r w:rsidRPr="00B652E7">
        <w:rPr>
          <w:rFonts w:ascii="Arial" w:hAnsi="Arial" w:cs="Arial"/>
          <w:sz w:val="22"/>
          <w:szCs w:val="22"/>
        </w:rPr>
        <w:t>This value is in the F range having an MPD</w:t>
      </w:r>
      <w:r w:rsidRPr="00B652E7">
        <w:rPr>
          <w:rFonts w:ascii="Arial" w:hAnsi="Arial" w:cs="Arial"/>
          <w:sz w:val="22"/>
          <w:szCs w:val="22"/>
          <w:vertAlign w:val="subscript"/>
        </w:rPr>
        <w:t xml:space="preserve">in-service </w:t>
      </w:r>
      <w:r w:rsidRPr="00B652E7">
        <w:rPr>
          <w:rFonts w:ascii="Arial" w:hAnsi="Arial" w:cs="Arial"/>
          <w:sz w:val="22"/>
          <w:szCs w:val="22"/>
        </w:rPr>
        <w:t>of 1.5</w:t>
      </w:r>
      <w:r w:rsidR="006A2E96">
        <w:rPr>
          <w:rFonts w:ascii="Arial" w:hAnsi="Arial" w:cs="Arial"/>
          <w:sz w:val="22"/>
          <w:szCs w:val="22"/>
        </w:rPr>
        <w:t xml:space="preserve"> </w:t>
      </w:r>
      <w:r w:rsidRPr="00B652E7">
        <w:rPr>
          <w:rFonts w:ascii="Arial" w:hAnsi="Arial" w:cs="Arial"/>
          <w:sz w:val="22"/>
          <w:szCs w:val="22"/>
        </w:rPr>
        <w:t>% times the class; resulting in 0.3</w:t>
      </w:r>
      <w:r w:rsidR="006A2E96">
        <w:rPr>
          <w:rFonts w:ascii="Arial" w:hAnsi="Arial" w:cs="Arial"/>
          <w:sz w:val="22"/>
          <w:szCs w:val="22"/>
        </w:rPr>
        <w:t xml:space="preserve"> </w:t>
      </w:r>
      <w:r w:rsidRPr="00B652E7">
        <w:rPr>
          <w:rFonts w:ascii="Arial" w:hAnsi="Arial" w:cs="Arial"/>
          <w:sz w:val="22"/>
          <w:szCs w:val="22"/>
        </w:rPr>
        <w:t xml:space="preserve">% relative to </w:t>
      </w:r>
      <w:r w:rsidR="00C37156">
        <w:rPr>
          <w:rFonts w:ascii="Arial" w:hAnsi="Arial" w:cs="Arial"/>
          <w:sz w:val="22"/>
          <w:szCs w:val="22"/>
        </w:rPr>
        <w:t xml:space="preserve">the </w:t>
      </w:r>
      <w:r w:rsidRPr="00B652E7">
        <w:rPr>
          <w:rFonts w:ascii="Arial" w:hAnsi="Arial" w:cs="Arial"/>
          <w:sz w:val="22"/>
          <w:szCs w:val="22"/>
        </w:rPr>
        <w:t xml:space="preserve">Fill, which is less than the 0.6 %. </w:t>
      </w:r>
    </w:p>
    <w:p w:rsidR="00B652E7" w:rsidRPr="00B652E7" w:rsidRDefault="00E07A4C" w:rsidP="00B652E7">
      <w:pPr>
        <w:pStyle w:val="FootnoteText"/>
        <w:rPr>
          <w:rFonts w:ascii="Arial" w:hAnsi="Arial" w:cs="Arial"/>
          <w:sz w:val="22"/>
          <w:szCs w:val="22"/>
        </w:rPr>
      </w:pPr>
      <w:r w:rsidRPr="00B652E7">
        <w:rPr>
          <w:rFonts w:ascii="Arial" w:hAnsi="Arial" w:cs="Arial"/>
          <w:sz w:val="22"/>
          <w:szCs w:val="22"/>
        </w:rPr>
        <w:t>Therefore</w:t>
      </w:r>
      <w:r w:rsidR="00B652E7" w:rsidRPr="00B652E7">
        <w:rPr>
          <w:rFonts w:ascii="Arial" w:hAnsi="Arial" w:cs="Arial"/>
          <w:sz w:val="22"/>
          <w:szCs w:val="22"/>
        </w:rPr>
        <w:t xml:space="preserve"> further calculation is necessary as follows: </w:t>
      </w:r>
    </w:p>
    <w:p w:rsidR="00B652E7" w:rsidRPr="00B652E7" w:rsidRDefault="00B652E7" w:rsidP="00B652E7">
      <w:pPr>
        <w:pStyle w:val="FootnoteText"/>
        <w:rPr>
          <w:rFonts w:ascii="Arial" w:hAnsi="Arial" w:cs="Arial"/>
          <w:sz w:val="22"/>
          <w:szCs w:val="22"/>
        </w:rPr>
      </w:pPr>
      <w:r w:rsidRPr="00B652E7">
        <w:rPr>
          <w:rFonts w:ascii="Arial" w:hAnsi="Arial" w:cs="Arial"/>
          <w:sz w:val="22"/>
          <w:szCs w:val="22"/>
        </w:rPr>
        <w:t>Applying the 0</w:t>
      </w:r>
      <w:proofErr w:type="gramStart"/>
      <w:r w:rsidRPr="00B652E7">
        <w:rPr>
          <w:rFonts w:ascii="Arial" w:hAnsi="Arial" w:cs="Arial"/>
          <w:sz w:val="22"/>
          <w:szCs w:val="22"/>
        </w:rPr>
        <w:t>,3</w:t>
      </w:r>
      <w:proofErr w:type="gramEnd"/>
      <w:r w:rsidRPr="00B652E7">
        <w:rPr>
          <w:rFonts w:ascii="Arial" w:hAnsi="Arial" w:cs="Arial"/>
          <w:sz w:val="22"/>
          <w:szCs w:val="22"/>
        </w:rPr>
        <w:t xml:space="preserve"> % the resulting Minfill value will be: 20 g / 0.003 = 6660 g, which value is correct while F range and </w:t>
      </w:r>
      <w:r w:rsidR="00993D17">
        <w:rPr>
          <w:rFonts w:ascii="Arial" w:hAnsi="Arial" w:cs="Arial"/>
          <w:sz w:val="22"/>
          <w:szCs w:val="22"/>
        </w:rPr>
        <w:t>mpd</w:t>
      </w:r>
      <w:r w:rsidRPr="00B652E7">
        <w:rPr>
          <w:rFonts w:ascii="Arial" w:hAnsi="Arial" w:cs="Arial"/>
          <w:sz w:val="22"/>
          <w:szCs w:val="22"/>
        </w:rPr>
        <w:t xml:space="preserve"> are coherent.</w:t>
      </w:r>
    </w:p>
    <w:p w:rsidR="00B652E7" w:rsidRPr="00B652E7" w:rsidRDefault="00B652E7" w:rsidP="00B652E7">
      <w:pPr>
        <w:pStyle w:val="FootnoteText"/>
        <w:rPr>
          <w:rFonts w:ascii="Arial" w:hAnsi="Arial" w:cs="Arial"/>
          <w:sz w:val="22"/>
          <w:szCs w:val="22"/>
        </w:rPr>
      </w:pPr>
    </w:p>
    <w:p w:rsidR="00B652E7" w:rsidRPr="00B652E7" w:rsidRDefault="00B652E7" w:rsidP="00217D0B">
      <w:pPr>
        <w:tabs>
          <w:tab w:val="left" w:pos="0"/>
          <w:tab w:val="center" w:pos="4819"/>
        </w:tabs>
        <w:suppressAutoHyphens/>
        <w:rPr>
          <w:rFonts w:ascii="Arial" w:hAnsi="Arial" w:cs="Arial"/>
          <w:spacing w:val="-3"/>
          <w:sz w:val="22"/>
          <w:szCs w:val="22"/>
        </w:rPr>
      </w:pPr>
      <w:r w:rsidRPr="00B652E7">
        <w:rPr>
          <w:rFonts w:ascii="Arial" w:hAnsi="Arial" w:cs="Arial"/>
          <w:sz w:val="22"/>
          <w:szCs w:val="22"/>
        </w:rPr>
        <w:t xml:space="preserve">Not for each absolute values of the </w:t>
      </w:r>
      <w:r w:rsidR="00993D17">
        <w:rPr>
          <w:rFonts w:ascii="Arial" w:hAnsi="Arial" w:cs="Arial"/>
          <w:sz w:val="22"/>
          <w:szCs w:val="22"/>
        </w:rPr>
        <w:t>mpd</w:t>
      </w:r>
      <w:r w:rsidRPr="00B652E7">
        <w:rPr>
          <w:rFonts w:ascii="Arial" w:hAnsi="Arial" w:cs="Arial"/>
          <w:sz w:val="22"/>
          <w:szCs w:val="22"/>
        </w:rPr>
        <w:t xml:space="preserve"> a Minfill can be obtained. Only the relative </w:t>
      </w:r>
      <w:r w:rsidR="00993D17">
        <w:rPr>
          <w:rFonts w:ascii="Arial" w:hAnsi="Arial" w:cs="Arial"/>
          <w:sz w:val="22"/>
          <w:szCs w:val="22"/>
        </w:rPr>
        <w:t>mpd</w:t>
      </w:r>
      <w:r w:rsidRPr="00B652E7">
        <w:rPr>
          <w:rFonts w:ascii="Arial" w:hAnsi="Arial" w:cs="Arial"/>
          <w:sz w:val="22"/>
          <w:szCs w:val="22"/>
        </w:rPr>
        <w:t xml:space="preserve"> values can be used for the calculation of the Minfill and the calculated Minfill shall be in the same (F) range as the </w:t>
      </w:r>
      <w:r w:rsidR="00993D17">
        <w:rPr>
          <w:rFonts w:ascii="Arial" w:hAnsi="Arial" w:cs="Arial"/>
          <w:sz w:val="22"/>
          <w:szCs w:val="22"/>
        </w:rPr>
        <w:t>mpd</w:t>
      </w:r>
      <w:r w:rsidRPr="00B652E7">
        <w:rPr>
          <w:rFonts w:ascii="Arial" w:hAnsi="Arial" w:cs="Arial"/>
          <w:sz w:val="22"/>
          <w:szCs w:val="22"/>
        </w:rPr>
        <w:t xml:space="preserve"> used in the calculation.</w:t>
      </w:r>
    </w:p>
    <w:p w:rsidR="00B652E7" w:rsidRPr="00B652E7" w:rsidRDefault="00B652E7"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217D0B" w:rsidRPr="00217D0B" w:rsidRDefault="00217D0B" w:rsidP="00217D0B">
      <w:pPr>
        <w:pStyle w:val="FootnoteText"/>
        <w:rPr>
          <w:rFonts w:ascii="Arial" w:hAnsi="Arial" w:cs="Arial"/>
          <w:sz w:val="22"/>
          <w:szCs w:val="22"/>
          <w:u w:val="single"/>
        </w:rPr>
      </w:pPr>
      <w:r w:rsidRPr="00217D0B">
        <w:rPr>
          <w:rFonts w:ascii="Arial" w:hAnsi="Arial" w:cs="Arial"/>
          <w:sz w:val="22"/>
          <w:szCs w:val="22"/>
          <w:u w:val="single"/>
        </w:rPr>
        <w:t>Example 2:</w:t>
      </w:r>
    </w:p>
    <w:p w:rsidR="00217D0B" w:rsidRDefault="00217D0B" w:rsidP="00217D0B">
      <w:pPr>
        <w:pStyle w:val="FootnoteText"/>
        <w:rPr>
          <w:rFonts w:ascii="Arial" w:hAnsi="Arial" w:cs="Arial"/>
          <w:sz w:val="22"/>
          <w:szCs w:val="22"/>
        </w:rPr>
      </w:pPr>
    </w:p>
    <w:p w:rsidR="00217D0B" w:rsidRPr="00217D0B" w:rsidRDefault="00217D0B" w:rsidP="00217D0B">
      <w:pPr>
        <w:pStyle w:val="FootnoteText"/>
        <w:rPr>
          <w:rFonts w:ascii="Arial" w:hAnsi="Arial" w:cs="Arial"/>
          <w:sz w:val="22"/>
          <w:szCs w:val="22"/>
        </w:rPr>
      </w:pPr>
      <w:r w:rsidRPr="00217D0B">
        <w:rPr>
          <w:rFonts w:ascii="Arial" w:hAnsi="Arial" w:cs="Arial"/>
          <w:sz w:val="22"/>
          <w:szCs w:val="22"/>
        </w:rPr>
        <w:t xml:space="preserve">Class </w:t>
      </w:r>
      <w:proofErr w:type="gramStart"/>
      <w:r w:rsidRPr="00217D0B">
        <w:rPr>
          <w:rFonts w:ascii="Arial" w:hAnsi="Arial" w:cs="Arial"/>
          <w:sz w:val="22"/>
          <w:szCs w:val="22"/>
        </w:rPr>
        <w:t>X(</w:t>
      </w:r>
      <w:proofErr w:type="gramEnd"/>
      <w:r w:rsidRPr="00217D0B">
        <w:rPr>
          <w:rFonts w:ascii="Arial" w:hAnsi="Arial" w:cs="Arial"/>
          <w:sz w:val="22"/>
          <w:szCs w:val="22"/>
        </w:rPr>
        <w:t xml:space="preserve">1) </w:t>
      </w:r>
      <w:r w:rsidR="00785941">
        <w:rPr>
          <w:rFonts w:ascii="Arial" w:hAnsi="Arial" w:cs="Arial"/>
          <w:sz w:val="22"/>
          <w:szCs w:val="22"/>
        </w:rPr>
        <w:t>AGFI</w:t>
      </w:r>
      <w:r w:rsidRPr="00217D0B">
        <w:rPr>
          <w:rFonts w:ascii="Arial" w:hAnsi="Arial" w:cs="Arial"/>
          <w:sz w:val="22"/>
          <w:szCs w:val="22"/>
        </w:rPr>
        <w:t xml:space="preserve"> </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d  =</w:t>
      </w:r>
      <w:proofErr w:type="gramEnd"/>
      <w:r w:rsidRPr="00217D0B">
        <w:rPr>
          <w:rFonts w:ascii="Arial" w:hAnsi="Arial" w:cs="Arial"/>
          <w:sz w:val="22"/>
          <w:szCs w:val="22"/>
        </w:rPr>
        <w:t xml:space="preserve"> 10 g</w:t>
      </w:r>
    </w:p>
    <w:p w:rsidR="00217D0B" w:rsidRPr="00217D0B" w:rsidRDefault="00217D0B" w:rsidP="00217D0B">
      <w:pPr>
        <w:pStyle w:val="FootnoteText"/>
        <w:rPr>
          <w:rFonts w:ascii="Arial" w:hAnsi="Arial" w:cs="Arial"/>
          <w:sz w:val="22"/>
          <w:szCs w:val="22"/>
        </w:rPr>
      </w:pPr>
      <w:r w:rsidRPr="00217D0B">
        <w:rPr>
          <w:rFonts w:ascii="Arial" w:hAnsi="Arial" w:cs="Arial"/>
          <w:sz w:val="22"/>
          <w:szCs w:val="22"/>
        </w:rPr>
        <w:t xml:space="preserve">Estimated Minfill 250 g </w:t>
      </w:r>
    </w:p>
    <w:p w:rsidR="00217D0B" w:rsidRPr="00217D0B" w:rsidRDefault="00217D0B" w:rsidP="00217D0B">
      <w:pPr>
        <w:pStyle w:val="FootnoteText"/>
        <w:rPr>
          <w:rFonts w:ascii="Arial" w:hAnsi="Arial" w:cs="Arial"/>
          <w:sz w:val="22"/>
          <w:szCs w:val="22"/>
        </w:rPr>
      </w:pPr>
      <w:r w:rsidRPr="00217D0B">
        <w:rPr>
          <w:rFonts w:ascii="Arial" w:hAnsi="Arial" w:cs="Arial"/>
          <w:sz w:val="22"/>
          <w:szCs w:val="22"/>
        </w:rPr>
        <w:br/>
        <w:t xml:space="preserve">From Table 1 </w:t>
      </w:r>
      <w:proofErr w:type="gramStart"/>
      <w:r w:rsidRPr="00217D0B">
        <w:rPr>
          <w:rFonts w:ascii="Arial" w:hAnsi="Arial" w:cs="Arial"/>
          <w:sz w:val="22"/>
          <w:szCs w:val="22"/>
        </w:rPr>
        <w:t>a</w:t>
      </w:r>
      <w:proofErr w:type="gramEnd"/>
      <w:r w:rsidRPr="00217D0B">
        <w:rPr>
          <w:rFonts w:ascii="Arial" w:hAnsi="Arial" w:cs="Arial"/>
          <w:sz w:val="22"/>
          <w:szCs w:val="22"/>
        </w:rPr>
        <w:t xml:space="preserve"> F of 250 g results in the constant value for </w:t>
      </w:r>
      <w:r w:rsidR="00993D17">
        <w:rPr>
          <w:rFonts w:ascii="Arial" w:hAnsi="Arial" w:cs="Arial"/>
          <w:sz w:val="22"/>
          <w:szCs w:val="22"/>
        </w:rPr>
        <w:t>mpd</w:t>
      </w:r>
      <w:r w:rsidRPr="00217D0B">
        <w:rPr>
          <w:rFonts w:ascii="Arial" w:hAnsi="Arial" w:cs="Arial"/>
          <w:sz w:val="22"/>
          <w:szCs w:val="22"/>
        </w:rPr>
        <w:t xml:space="preserve"> = 9 g.</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which</w:t>
      </w:r>
      <w:proofErr w:type="gramEnd"/>
      <w:r w:rsidRPr="00217D0B">
        <w:rPr>
          <w:rFonts w:ascii="Arial" w:hAnsi="Arial" w:cs="Arial"/>
          <w:sz w:val="22"/>
          <w:szCs w:val="22"/>
        </w:rPr>
        <w:t xml:space="preserve"> implies 9 g = 3.6</w:t>
      </w:r>
      <w:r w:rsidR="006A2E96">
        <w:rPr>
          <w:rFonts w:ascii="Arial" w:hAnsi="Arial" w:cs="Arial"/>
          <w:sz w:val="22"/>
          <w:szCs w:val="22"/>
        </w:rPr>
        <w:t xml:space="preserve"> </w:t>
      </w:r>
      <w:r w:rsidRPr="00217D0B">
        <w:rPr>
          <w:rFonts w:ascii="Arial" w:hAnsi="Arial" w:cs="Arial"/>
          <w:sz w:val="22"/>
          <w:szCs w:val="22"/>
        </w:rPr>
        <w:t xml:space="preserve">% for the estimated Minfill of 250 g. </w:t>
      </w:r>
    </w:p>
    <w:p w:rsidR="00217D0B" w:rsidRPr="00217D0B" w:rsidRDefault="00217D0B" w:rsidP="00217D0B">
      <w:pPr>
        <w:pStyle w:val="FootnoteText"/>
        <w:rPr>
          <w:rFonts w:ascii="Arial" w:hAnsi="Arial" w:cs="Arial"/>
          <w:sz w:val="22"/>
          <w:szCs w:val="22"/>
        </w:rPr>
      </w:pPr>
      <w:r w:rsidRPr="00217D0B">
        <w:rPr>
          <w:rFonts w:ascii="Arial" w:hAnsi="Arial" w:cs="Arial"/>
          <w:sz w:val="22"/>
          <w:szCs w:val="22"/>
        </w:rPr>
        <w:t xml:space="preserve">Based on the d value (10 g) and using this </w:t>
      </w:r>
      <w:r w:rsidR="00993D17">
        <w:rPr>
          <w:rFonts w:ascii="Arial" w:hAnsi="Arial" w:cs="Arial"/>
          <w:sz w:val="22"/>
          <w:szCs w:val="22"/>
        </w:rPr>
        <w:t>mpd</w:t>
      </w:r>
      <w:r w:rsidRPr="00217D0B">
        <w:rPr>
          <w:rFonts w:ascii="Arial" w:hAnsi="Arial" w:cs="Arial"/>
          <w:sz w:val="22"/>
          <w:szCs w:val="22"/>
        </w:rPr>
        <w:t xml:space="preserve"> percentage the Minfill would be: 10 g / 0.036 = 280 g: </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but</w:t>
      </w:r>
      <w:proofErr w:type="gramEnd"/>
      <w:r w:rsidRPr="00217D0B">
        <w:rPr>
          <w:rFonts w:ascii="Arial" w:hAnsi="Arial" w:cs="Arial"/>
          <w:sz w:val="22"/>
          <w:szCs w:val="22"/>
        </w:rPr>
        <w:t xml:space="preserve"> for 280 g the </w:t>
      </w:r>
      <w:r w:rsidR="00993D17">
        <w:rPr>
          <w:rFonts w:ascii="Arial" w:hAnsi="Arial" w:cs="Arial"/>
          <w:sz w:val="22"/>
          <w:szCs w:val="22"/>
        </w:rPr>
        <w:t>mpd</w:t>
      </w:r>
      <w:r w:rsidRPr="00217D0B">
        <w:rPr>
          <w:rFonts w:ascii="Arial" w:hAnsi="Arial" w:cs="Arial"/>
          <w:sz w:val="22"/>
          <w:szCs w:val="22"/>
        </w:rPr>
        <w:t xml:space="preserve"> = 3.2</w:t>
      </w:r>
      <w:r w:rsidR="006A2E96">
        <w:rPr>
          <w:rFonts w:ascii="Arial" w:hAnsi="Arial" w:cs="Arial"/>
          <w:sz w:val="22"/>
          <w:szCs w:val="22"/>
        </w:rPr>
        <w:t xml:space="preserve"> </w:t>
      </w:r>
      <w:r w:rsidRPr="00217D0B">
        <w:rPr>
          <w:rFonts w:ascii="Arial" w:hAnsi="Arial" w:cs="Arial"/>
          <w:sz w:val="22"/>
          <w:szCs w:val="22"/>
        </w:rPr>
        <w:t xml:space="preserve">%  therefore further calculation(iteration) is necessary; </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using</w:t>
      </w:r>
      <w:proofErr w:type="gramEnd"/>
      <w:r w:rsidRPr="00217D0B">
        <w:rPr>
          <w:rFonts w:ascii="Arial" w:hAnsi="Arial" w:cs="Arial"/>
          <w:sz w:val="22"/>
          <w:szCs w:val="22"/>
        </w:rPr>
        <w:t xml:space="preserve"> the last percentage the resulting Minfill value will be: 10 g / 0.032 = 310 g; </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but</w:t>
      </w:r>
      <w:proofErr w:type="gramEnd"/>
      <w:r w:rsidRPr="00217D0B">
        <w:rPr>
          <w:rFonts w:ascii="Arial" w:hAnsi="Arial" w:cs="Arial"/>
          <w:sz w:val="22"/>
          <w:szCs w:val="22"/>
        </w:rPr>
        <w:t xml:space="preserve"> for 310 g the </w:t>
      </w:r>
      <w:r w:rsidR="00993D17">
        <w:rPr>
          <w:rFonts w:ascii="Arial" w:hAnsi="Arial" w:cs="Arial"/>
          <w:sz w:val="22"/>
          <w:szCs w:val="22"/>
        </w:rPr>
        <w:t>mpd</w:t>
      </w:r>
      <w:r w:rsidRPr="00217D0B">
        <w:rPr>
          <w:rFonts w:ascii="Arial" w:hAnsi="Arial" w:cs="Arial"/>
          <w:sz w:val="22"/>
          <w:szCs w:val="22"/>
        </w:rPr>
        <w:t xml:space="preserve"> = 3.0</w:t>
      </w:r>
      <w:r w:rsidR="006A2E96">
        <w:rPr>
          <w:rFonts w:ascii="Arial" w:hAnsi="Arial" w:cs="Arial"/>
          <w:sz w:val="22"/>
          <w:szCs w:val="22"/>
        </w:rPr>
        <w:t xml:space="preserve"> </w:t>
      </w:r>
      <w:r w:rsidRPr="00217D0B">
        <w:rPr>
          <w:rFonts w:ascii="Arial" w:hAnsi="Arial" w:cs="Arial"/>
          <w:sz w:val="22"/>
          <w:szCs w:val="22"/>
        </w:rPr>
        <w:t xml:space="preserve">% ;therefore further calculation is necessary; </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using</w:t>
      </w:r>
      <w:proofErr w:type="gramEnd"/>
      <w:r w:rsidRPr="00217D0B">
        <w:rPr>
          <w:rFonts w:ascii="Arial" w:hAnsi="Arial" w:cs="Arial"/>
          <w:sz w:val="22"/>
          <w:szCs w:val="22"/>
        </w:rPr>
        <w:t xml:space="preserve"> the last percentage the resulting Minfill </w:t>
      </w:r>
      <w:r w:rsidR="001710FB">
        <w:rPr>
          <w:rFonts w:ascii="Arial" w:hAnsi="Arial" w:cs="Arial"/>
          <w:sz w:val="22"/>
          <w:szCs w:val="22"/>
        </w:rPr>
        <w:t>v</w:t>
      </w:r>
      <w:r w:rsidRPr="00217D0B">
        <w:rPr>
          <w:rFonts w:ascii="Arial" w:hAnsi="Arial" w:cs="Arial"/>
          <w:sz w:val="22"/>
          <w:szCs w:val="22"/>
        </w:rPr>
        <w:t xml:space="preserve">alue will be: 10 g / 0.03 = 330 g; </w:t>
      </w:r>
    </w:p>
    <w:p w:rsidR="00217D0B" w:rsidRPr="00217D0B" w:rsidRDefault="00217D0B" w:rsidP="00217D0B">
      <w:pPr>
        <w:pStyle w:val="FootnoteText"/>
        <w:rPr>
          <w:rFonts w:ascii="Arial" w:hAnsi="Arial" w:cs="Arial"/>
          <w:sz w:val="22"/>
          <w:szCs w:val="22"/>
        </w:rPr>
      </w:pPr>
      <w:proofErr w:type="gramStart"/>
      <w:r w:rsidRPr="00217D0B">
        <w:rPr>
          <w:rFonts w:ascii="Arial" w:hAnsi="Arial" w:cs="Arial"/>
          <w:sz w:val="22"/>
          <w:szCs w:val="22"/>
        </w:rPr>
        <w:t>which</w:t>
      </w:r>
      <w:proofErr w:type="gramEnd"/>
      <w:r w:rsidRPr="00217D0B">
        <w:rPr>
          <w:rFonts w:ascii="Arial" w:hAnsi="Arial" w:cs="Arial"/>
          <w:sz w:val="22"/>
          <w:szCs w:val="22"/>
        </w:rPr>
        <w:t xml:space="preserve"> value is correct because the F range and </w:t>
      </w:r>
      <w:r w:rsidR="00993D17">
        <w:rPr>
          <w:rFonts w:ascii="Arial" w:hAnsi="Arial" w:cs="Arial"/>
          <w:sz w:val="22"/>
          <w:szCs w:val="22"/>
        </w:rPr>
        <w:t>mpd</w:t>
      </w:r>
      <w:r w:rsidRPr="00217D0B">
        <w:rPr>
          <w:rFonts w:ascii="Arial" w:hAnsi="Arial" w:cs="Arial"/>
          <w:sz w:val="22"/>
          <w:szCs w:val="22"/>
        </w:rPr>
        <w:t xml:space="preserve"> are coherent.</w:t>
      </w:r>
    </w:p>
    <w:p w:rsidR="00B652E7" w:rsidRPr="00B652E7" w:rsidRDefault="00B652E7" w:rsidP="00956A49">
      <w:pPr>
        <w:tabs>
          <w:tab w:val="left" w:pos="0"/>
          <w:tab w:val="left" w:pos="888"/>
          <w:tab w:val="left" w:pos="1400"/>
          <w:tab w:val="left" w:pos="1500"/>
          <w:tab w:val="center" w:pos="4819"/>
        </w:tabs>
        <w:suppressAutoHyphens/>
        <w:jc w:val="center"/>
        <w:rPr>
          <w:rFonts w:ascii="Arial" w:hAnsi="Arial" w:cs="Arial"/>
          <w:spacing w:val="-3"/>
          <w:sz w:val="22"/>
          <w:szCs w:val="22"/>
        </w:rPr>
      </w:pPr>
    </w:p>
    <w:p w:rsidR="00B652E7" w:rsidRDefault="00B652E7" w:rsidP="00956A49">
      <w:pPr>
        <w:tabs>
          <w:tab w:val="left" w:pos="0"/>
          <w:tab w:val="left" w:pos="888"/>
          <w:tab w:val="left" w:pos="1400"/>
          <w:tab w:val="left" w:pos="1500"/>
          <w:tab w:val="center" w:pos="4819"/>
        </w:tabs>
        <w:suppressAutoHyphens/>
        <w:jc w:val="center"/>
        <w:rPr>
          <w:rFonts w:ascii="Arial" w:hAnsi="Arial"/>
          <w:spacing w:val="-3"/>
          <w:sz w:val="22"/>
        </w:rPr>
      </w:pPr>
    </w:p>
    <w:p w:rsidR="00B652E7" w:rsidRDefault="00B652E7" w:rsidP="00956A49">
      <w:pPr>
        <w:tabs>
          <w:tab w:val="left" w:pos="0"/>
          <w:tab w:val="left" w:pos="888"/>
          <w:tab w:val="left" w:pos="1400"/>
          <w:tab w:val="left" w:pos="1500"/>
          <w:tab w:val="center" w:pos="4819"/>
        </w:tabs>
        <w:suppressAutoHyphens/>
        <w:jc w:val="center"/>
        <w:rPr>
          <w:rFonts w:ascii="Arial" w:hAnsi="Arial"/>
          <w:spacing w:val="-3"/>
          <w:sz w:val="22"/>
        </w:rPr>
      </w:pPr>
    </w:p>
    <w:p w:rsidR="00B652E7" w:rsidRDefault="00B652E7" w:rsidP="00956A49">
      <w:pPr>
        <w:tabs>
          <w:tab w:val="left" w:pos="0"/>
          <w:tab w:val="left" w:pos="888"/>
          <w:tab w:val="left" w:pos="1400"/>
          <w:tab w:val="left" w:pos="1500"/>
          <w:tab w:val="center" w:pos="4819"/>
        </w:tabs>
        <w:suppressAutoHyphens/>
        <w:jc w:val="center"/>
        <w:rPr>
          <w:rFonts w:ascii="Arial" w:hAnsi="Arial"/>
          <w:spacing w:val="-3"/>
          <w:sz w:val="22"/>
        </w:rPr>
      </w:pPr>
    </w:p>
    <w:p w:rsidR="00B652E7" w:rsidRDefault="00B652E7" w:rsidP="00956A49">
      <w:pPr>
        <w:tabs>
          <w:tab w:val="left" w:pos="0"/>
          <w:tab w:val="left" w:pos="888"/>
          <w:tab w:val="left" w:pos="1400"/>
          <w:tab w:val="left" w:pos="1500"/>
          <w:tab w:val="center" w:pos="4819"/>
        </w:tabs>
        <w:suppressAutoHyphens/>
        <w:jc w:val="center"/>
        <w:rPr>
          <w:rFonts w:ascii="Arial" w:hAnsi="Arial"/>
          <w:spacing w:val="-3"/>
          <w:sz w:val="22"/>
        </w:rPr>
      </w:pPr>
    </w:p>
    <w:p w:rsidR="00091831" w:rsidRDefault="00091831" w:rsidP="00956A49">
      <w:pPr>
        <w:tabs>
          <w:tab w:val="left" w:pos="0"/>
          <w:tab w:val="left" w:pos="888"/>
          <w:tab w:val="left" w:pos="1400"/>
          <w:tab w:val="left" w:pos="1500"/>
          <w:tab w:val="center" w:pos="4819"/>
        </w:tabs>
        <w:suppressAutoHyphens/>
        <w:jc w:val="center"/>
        <w:rPr>
          <w:rFonts w:ascii="Arial" w:hAnsi="Arial"/>
          <w:spacing w:val="-3"/>
          <w:sz w:val="22"/>
        </w:rPr>
      </w:pPr>
    </w:p>
    <w:p w:rsidR="00091831" w:rsidRDefault="00091831" w:rsidP="00956A49">
      <w:pPr>
        <w:tabs>
          <w:tab w:val="left" w:pos="0"/>
          <w:tab w:val="left" w:pos="888"/>
          <w:tab w:val="left" w:pos="1400"/>
          <w:tab w:val="left" w:pos="1500"/>
          <w:tab w:val="center" w:pos="4819"/>
        </w:tabs>
        <w:suppressAutoHyphens/>
        <w:jc w:val="center"/>
        <w:rPr>
          <w:rFonts w:ascii="Arial" w:hAnsi="Arial"/>
          <w:spacing w:val="-3"/>
          <w:sz w:val="22"/>
        </w:rPr>
      </w:pPr>
    </w:p>
    <w:p w:rsidR="00091831" w:rsidRDefault="00091831" w:rsidP="00956A49">
      <w:pPr>
        <w:tabs>
          <w:tab w:val="left" w:pos="0"/>
          <w:tab w:val="left" w:pos="888"/>
          <w:tab w:val="left" w:pos="1400"/>
          <w:tab w:val="left" w:pos="1500"/>
          <w:tab w:val="center" w:pos="4819"/>
        </w:tabs>
        <w:suppressAutoHyphens/>
        <w:jc w:val="center"/>
        <w:rPr>
          <w:rFonts w:ascii="Arial" w:hAnsi="Arial"/>
          <w:spacing w:val="-3"/>
          <w:sz w:val="22"/>
        </w:rPr>
      </w:pPr>
    </w:p>
    <w:p w:rsidR="00091831" w:rsidRDefault="00091831" w:rsidP="00956A49">
      <w:pPr>
        <w:tabs>
          <w:tab w:val="left" w:pos="0"/>
          <w:tab w:val="left" w:pos="888"/>
          <w:tab w:val="left" w:pos="1400"/>
          <w:tab w:val="left" w:pos="1500"/>
          <w:tab w:val="center" w:pos="4819"/>
        </w:tabs>
        <w:suppressAutoHyphens/>
        <w:jc w:val="center"/>
        <w:rPr>
          <w:rFonts w:ascii="Arial" w:hAnsi="Arial"/>
          <w:spacing w:val="-3"/>
          <w:sz w:val="22"/>
        </w:rPr>
      </w:pPr>
    </w:p>
    <w:p w:rsidR="00091831" w:rsidRDefault="00091831" w:rsidP="00956A49">
      <w:pPr>
        <w:tabs>
          <w:tab w:val="left" w:pos="0"/>
          <w:tab w:val="left" w:pos="888"/>
          <w:tab w:val="left" w:pos="1400"/>
          <w:tab w:val="left" w:pos="1500"/>
          <w:tab w:val="center" w:pos="4819"/>
        </w:tabs>
        <w:suppressAutoHyphens/>
        <w:jc w:val="center"/>
        <w:rPr>
          <w:rFonts w:ascii="Arial" w:hAnsi="Arial"/>
          <w:spacing w:val="-3"/>
          <w:sz w:val="22"/>
        </w:rPr>
      </w:pPr>
    </w:p>
    <w:p w:rsidR="00782B0A" w:rsidRDefault="00782B0A" w:rsidP="00956A49">
      <w:pPr>
        <w:tabs>
          <w:tab w:val="left" w:pos="0"/>
          <w:tab w:val="left" w:pos="888"/>
          <w:tab w:val="left" w:pos="1400"/>
          <w:tab w:val="left" w:pos="1500"/>
          <w:tab w:val="center" w:pos="4819"/>
        </w:tabs>
        <w:suppressAutoHyphens/>
        <w:jc w:val="center"/>
        <w:rPr>
          <w:rFonts w:ascii="Arial" w:hAnsi="Arial"/>
          <w:spacing w:val="-3"/>
          <w:sz w:val="22"/>
        </w:rPr>
      </w:pPr>
    </w:p>
    <w:p w:rsidR="00782B0A" w:rsidRDefault="00782B0A" w:rsidP="00956A49">
      <w:pPr>
        <w:tabs>
          <w:tab w:val="left" w:pos="0"/>
          <w:tab w:val="left" w:pos="888"/>
          <w:tab w:val="left" w:pos="1400"/>
          <w:tab w:val="left" w:pos="1500"/>
          <w:tab w:val="center" w:pos="4819"/>
        </w:tabs>
        <w:suppressAutoHyphens/>
        <w:jc w:val="center"/>
        <w:rPr>
          <w:rFonts w:ascii="Arial" w:hAnsi="Arial"/>
          <w:spacing w:val="-3"/>
          <w:sz w:val="22"/>
        </w:rPr>
      </w:pPr>
    </w:p>
    <w:p w:rsidR="007301DD" w:rsidRDefault="007301DD" w:rsidP="00956A49">
      <w:pPr>
        <w:tabs>
          <w:tab w:val="left" w:pos="0"/>
          <w:tab w:val="left" w:pos="888"/>
          <w:tab w:val="left" w:pos="1400"/>
          <w:tab w:val="left" w:pos="1500"/>
          <w:tab w:val="center" w:pos="4819"/>
        </w:tabs>
        <w:suppressAutoHyphens/>
        <w:jc w:val="center"/>
        <w:rPr>
          <w:rFonts w:ascii="Arial" w:hAnsi="Arial"/>
          <w:spacing w:val="-3"/>
          <w:sz w:val="22"/>
        </w:rPr>
      </w:pPr>
    </w:p>
    <w:p w:rsidR="007301DD" w:rsidRDefault="007301DD" w:rsidP="00956A49">
      <w:pPr>
        <w:tabs>
          <w:tab w:val="left" w:pos="0"/>
          <w:tab w:val="left" w:pos="888"/>
          <w:tab w:val="left" w:pos="1400"/>
          <w:tab w:val="left" w:pos="1500"/>
          <w:tab w:val="center" w:pos="4819"/>
        </w:tabs>
        <w:suppressAutoHyphens/>
        <w:jc w:val="center"/>
        <w:rPr>
          <w:rFonts w:ascii="Arial" w:hAnsi="Arial"/>
          <w:spacing w:val="-3"/>
          <w:sz w:val="22"/>
        </w:rPr>
      </w:pPr>
    </w:p>
    <w:p w:rsidR="007301DD" w:rsidRDefault="007301DD" w:rsidP="00956A49">
      <w:pPr>
        <w:tabs>
          <w:tab w:val="left" w:pos="0"/>
          <w:tab w:val="left" w:pos="888"/>
          <w:tab w:val="left" w:pos="1400"/>
          <w:tab w:val="left" w:pos="1500"/>
          <w:tab w:val="center" w:pos="4819"/>
        </w:tabs>
        <w:suppressAutoHyphens/>
        <w:jc w:val="center"/>
        <w:rPr>
          <w:rFonts w:ascii="Arial" w:hAnsi="Arial"/>
          <w:spacing w:val="-3"/>
          <w:sz w:val="22"/>
        </w:rPr>
      </w:pPr>
    </w:p>
    <w:p w:rsidR="007301DD" w:rsidRDefault="007301DD" w:rsidP="00956A49">
      <w:pPr>
        <w:tabs>
          <w:tab w:val="left" w:pos="0"/>
          <w:tab w:val="left" w:pos="888"/>
          <w:tab w:val="left" w:pos="1400"/>
          <w:tab w:val="left" w:pos="1500"/>
          <w:tab w:val="center" w:pos="4819"/>
        </w:tabs>
        <w:suppressAutoHyphens/>
        <w:jc w:val="center"/>
        <w:rPr>
          <w:rFonts w:ascii="Arial" w:hAnsi="Arial"/>
          <w:spacing w:val="-3"/>
          <w:sz w:val="22"/>
        </w:rPr>
      </w:pPr>
    </w:p>
    <w:p w:rsidR="00217D0B" w:rsidRDefault="00217D0B" w:rsidP="00956A49">
      <w:pPr>
        <w:tabs>
          <w:tab w:val="left" w:pos="0"/>
          <w:tab w:val="left" w:pos="888"/>
          <w:tab w:val="left" w:pos="1400"/>
          <w:tab w:val="left" w:pos="1500"/>
          <w:tab w:val="center" w:pos="4819"/>
        </w:tabs>
        <w:suppressAutoHyphens/>
        <w:jc w:val="center"/>
        <w:rPr>
          <w:rFonts w:ascii="Arial" w:hAnsi="Arial"/>
          <w:spacing w:val="-3"/>
          <w:sz w:val="22"/>
        </w:rPr>
      </w:pPr>
    </w:p>
    <w:p w:rsidR="00956A49" w:rsidRDefault="004B40A8" w:rsidP="00956A49">
      <w:pPr>
        <w:tabs>
          <w:tab w:val="left" w:pos="0"/>
          <w:tab w:val="left" w:pos="888"/>
          <w:tab w:val="left" w:pos="1400"/>
          <w:tab w:val="left" w:pos="1500"/>
          <w:tab w:val="center" w:pos="4819"/>
        </w:tabs>
        <w:suppressAutoHyphens/>
        <w:jc w:val="center"/>
        <w:rPr>
          <w:rFonts w:ascii="Arial" w:hAnsi="Arial"/>
          <w:b/>
          <w:spacing w:val="-3"/>
          <w:sz w:val="22"/>
        </w:rPr>
      </w:pPr>
      <w:r w:rsidRPr="00966C41">
        <w:rPr>
          <w:rFonts w:ascii="Arial" w:hAnsi="Arial"/>
          <w:b/>
          <w:spacing w:val="-3"/>
          <w:sz w:val="22"/>
        </w:rPr>
        <w:t>BIBLIOGRAPHY</w:t>
      </w:r>
    </w:p>
    <w:p w:rsidR="004B40A8" w:rsidRPr="00966C41" w:rsidRDefault="004B40A8" w:rsidP="008F1028">
      <w:pPr>
        <w:tabs>
          <w:tab w:val="left" w:pos="0"/>
          <w:tab w:val="left" w:pos="340"/>
          <w:tab w:val="left" w:pos="888"/>
          <w:tab w:val="left" w:pos="1400"/>
          <w:tab w:val="left" w:pos="1500"/>
          <w:tab w:val="left" w:pos="4026"/>
          <w:tab w:val="left" w:pos="6357"/>
          <w:tab w:val="left" w:pos="9026"/>
          <w:tab w:val="left" w:pos="9734"/>
          <w:tab w:val="left" w:pos="10442"/>
          <w:tab w:val="left" w:pos="11150"/>
          <w:tab w:val="left" w:pos="11858"/>
          <w:tab w:val="left" w:pos="12566"/>
          <w:tab w:val="left" w:pos="13274"/>
          <w:tab w:val="left" w:pos="13982"/>
          <w:tab w:val="left" w:pos="14690"/>
        </w:tabs>
        <w:suppressAutoHyphens/>
        <w:jc w:val="both"/>
        <w:rPr>
          <w:rFonts w:ascii="Arial" w:hAnsi="Arial"/>
          <w:spacing w:val="-3"/>
          <w:sz w:val="22"/>
        </w:rPr>
      </w:pPr>
    </w:p>
    <w:p w:rsidR="004B40A8" w:rsidRPr="00966C41" w:rsidRDefault="004B40A8" w:rsidP="008F1028">
      <w:pPr>
        <w:tabs>
          <w:tab w:val="left" w:pos="0"/>
          <w:tab w:val="left" w:pos="340"/>
          <w:tab w:val="left" w:pos="888"/>
          <w:tab w:val="left" w:pos="1400"/>
          <w:tab w:val="left" w:pos="1500"/>
          <w:tab w:val="left" w:pos="4026"/>
          <w:tab w:val="left" w:pos="6357"/>
          <w:tab w:val="left" w:pos="9026"/>
          <w:tab w:val="left" w:pos="9734"/>
          <w:tab w:val="left" w:pos="10442"/>
          <w:tab w:val="left" w:pos="11150"/>
          <w:tab w:val="left" w:pos="11858"/>
          <w:tab w:val="left" w:pos="12566"/>
          <w:tab w:val="left" w:pos="13274"/>
          <w:tab w:val="left" w:pos="13982"/>
          <w:tab w:val="left" w:pos="14690"/>
        </w:tabs>
        <w:suppressAutoHyphens/>
        <w:jc w:val="both"/>
        <w:rPr>
          <w:rFonts w:ascii="Arial" w:hAnsi="Arial"/>
          <w:spacing w:val="-3"/>
          <w:sz w:val="22"/>
        </w:rPr>
      </w:pPr>
    </w:p>
    <w:p w:rsidR="004B40A8" w:rsidRDefault="004B40A8" w:rsidP="008F1028">
      <w:pPr>
        <w:tabs>
          <w:tab w:val="left" w:pos="-720"/>
          <w:tab w:val="left" w:pos="0"/>
          <w:tab w:val="left" w:pos="888"/>
          <w:tab w:val="left" w:pos="1400"/>
          <w:tab w:val="left" w:pos="1500"/>
        </w:tabs>
        <w:suppressAutoHyphens/>
        <w:jc w:val="both"/>
        <w:rPr>
          <w:rFonts w:ascii="Arial" w:hAnsi="Arial"/>
          <w:spacing w:val="-3"/>
          <w:sz w:val="22"/>
        </w:rPr>
      </w:pPr>
      <w:r w:rsidRPr="00966C41">
        <w:rPr>
          <w:rFonts w:ascii="Arial" w:hAnsi="Arial"/>
          <w:spacing w:val="-3"/>
          <w:sz w:val="22"/>
        </w:rPr>
        <w:t xml:space="preserve">Below are references to Publications of the International Electrotechnical Commission (IEC), where mention is made in some of the tests in Annex A. </w:t>
      </w:r>
      <w:r>
        <w:rPr>
          <w:rFonts w:ascii="Arial" w:hAnsi="Arial"/>
          <w:spacing w:val="-3"/>
          <w:sz w:val="22"/>
        </w:rPr>
        <w:t xml:space="preserve">Use these or the most recent issue of the publication valid at the time of testing the </w:t>
      </w:r>
      <w:r w:rsidR="00785941">
        <w:rPr>
          <w:rFonts w:ascii="Arial" w:hAnsi="Arial"/>
          <w:spacing w:val="-3"/>
          <w:sz w:val="22"/>
        </w:rPr>
        <w:t>AGFI</w:t>
      </w:r>
      <w:r>
        <w:rPr>
          <w:rFonts w:ascii="Arial" w:hAnsi="Arial"/>
          <w:spacing w:val="-3"/>
          <w:sz w:val="22"/>
        </w:rPr>
        <w:t>.</w:t>
      </w:r>
    </w:p>
    <w:p w:rsidR="001B0269" w:rsidRDefault="001B0269" w:rsidP="008F1028">
      <w:pPr>
        <w:tabs>
          <w:tab w:val="left" w:pos="-720"/>
          <w:tab w:val="left" w:pos="0"/>
          <w:tab w:val="left" w:pos="888"/>
          <w:tab w:val="left" w:pos="1400"/>
          <w:tab w:val="left" w:pos="1500"/>
        </w:tabs>
        <w:suppressAutoHyphens/>
        <w:jc w:val="both"/>
        <w:rPr>
          <w:rFonts w:ascii="Arial" w:hAnsi="Arial"/>
          <w:spacing w:val="-3"/>
          <w:sz w:val="22"/>
        </w:rPr>
      </w:pPr>
    </w:p>
    <w:tbl>
      <w:tblPr>
        <w:tblW w:w="9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3816"/>
        <w:gridCol w:w="4297"/>
      </w:tblGrid>
      <w:tr w:rsidR="001B0269" w:rsidRPr="001B0269" w:rsidTr="005A3B70">
        <w:trPr>
          <w:cantSplit/>
          <w:trHeight w:val="397"/>
          <w:tblHeader/>
          <w:jc w:val="center"/>
        </w:trPr>
        <w:tc>
          <w:tcPr>
            <w:tcW w:w="950" w:type="dxa"/>
            <w:tcBorders>
              <w:bottom w:val="nil"/>
            </w:tcBorders>
            <w:vAlign w:val="center"/>
          </w:tcPr>
          <w:p w:rsidR="001B0269" w:rsidRPr="001B0269" w:rsidRDefault="001B0269" w:rsidP="008F1028">
            <w:pPr>
              <w:tabs>
                <w:tab w:val="left" w:pos="0"/>
                <w:tab w:val="left" w:pos="888"/>
                <w:tab w:val="left" w:pos="1400"/>
                <w:tab w:val="left" w:pos="1500"/>
              </w:tabs>
              <w:autoSpaceDE w:val="0"/>
              <w:autoSpaceDN w:val="0"/>
              <w:adjustRightInd w:val="0"/>
              <w:jc w:val="center"/>
              <w:rPr>
                <w:rFonts w:ascii="Arial" w:hAnsi="Arial" w:cs="Arial"/>
                <w:b/>
                <w:sz w:val="22"/>
                <w:szCs w:val="22"/>
              </w:rPr>
            </w:pPr>
            <w:r w:rsidRPr="001B0269">
              <w:rPr>
                <w:rFonts w:ascii="Arial" w:hAnsi="Arial" w:cs="Arial"/>
                <w:b/>
                <w:sz w:val="22"/>
                <w:szCs w:val="22"/>
              </w:rPr>
              <w:t>Ref.</w:t>
            </w:r>
          </w:p>
        </w:tc>
        <w:tc>
          <w:tcPr>
            <w:tcW w:w="3816" w:type="dxa"/>
            <w:tcBorders>
              <w:bottom w:val="nil"/>
            </w:tcBorders>
            <w:vAlign w:val="center"/>
          </w:tcPr>
          <w:p w:rsidR="001B0269" w:rsidRPr="001B0269" w:rsidRDefault="001B0269" w:rsidP="008F1028">
            <w:pPr>
              <w:tabs>
                <w:tab w:val="left" w:pos="0"/>
                <w:tab w:val="left" w:pos="888"/>
                <w:tab w:val="left" w:pos="1400"/>
                <w:tab w:val="left" w:pos="1500"/>
              </w:tabs>
              <w:autoSpaceDE w:val="0"/>
              <w:autoSpaceDN w:val="0"/>
              <w:adjustRightInd w:val="0"/>
              <w:jc w:val="center"/>
              <w:rPr>
                <w:rFonts w:ascii="Arial" w:hAnsi="Arial" w:cs="Arial"/>
                <w:b/>
                <w:sz w:val="22"/>
                <w:szCs w:val="22"/>
              </w:rPr>
            </w:pPr>
            <w:r w:rsidRPr="001B0269">
              <w:rPr>
                <w:rFonts w:ascii="Arial" w:hAnsi="Arial" w:cs="Arial"/>
                <w:b/>
                <w:sz w:val="22"/>
                <w:szCs w:val="22"/>
              </w:rPr>
              <w:t>Standards and reference documents</w:t>
            </w:r>
          </w:p>
        </w:tc>
        <w:tc>
          <w:tcPr>
            <w:tcW w:w="4297" w:type="dxa"/>
            <w:vAlign w:val="center"/>
          </w:tcPr>
          <w:p w:rsidR="001B0269" w:rsidRPr="001B0269" w:rsidRDefault="001B0269" w:rsidP="008F1028">
            <w:pPr>
              <w:tabs>
                <w:tab w:val="left" w:pos="0"/>
                <w:tab w:val="left" w:pos="888"/>
                <w:tab w:val="left" w:pos="1400"/>
                <w:tab w:val="left" w:pos="1500"/>
              </w:tabs>
              <w:autoSpaceDE w:val="0"/>
              <w:autoSpaceDN w:val="0"/>
              <w:adjustRightInd w:val="0"/>
              <w:jc w:val="center"/>
              <w:rPr>
                <w:rFonts w:ascii="Arial" w:hAnsi="Arial" w:cs="Arial"/>
                <w:b/>
                <w:sz w:val="22"/>
                <w:szCs w:val="22"/>
              </w:rPr>
            </w:pPr>
            <w:r w:rsidRPr="001B0269">
              <w:rPr>
                <w:rFonts w:ascii="Arial" w:hAnsi="Arial" w:cs="Arial"/>
                <w:b/>
                <w:sz w:val="22"/>
                <w:szCs w:val="22"/>
              </w:rPr>
              <w:t>Description</w:t>
            </w:r>
          </w:p>
        </w:tc>
      </w:tr>
      <w:tr w:rsidR="001B0269" w:rsidRPr="001B0269" w:rsidTr="005A3B70">
        <w:trPr>
          <w:cantSplit/>
          <w:trHeight w:val="397"/>
          <w:jc w:val="center"/>
        </w:trPr>
        <w:tc>
          <w:tcPr>
            <w:tcW w:w="950" w:type="dxa"/>
            <w:tcBorders>
              <w:bottom w:val="nil"/>
            </w:tcBorders>
          </w:tcPr>
          <w:p w:rsidR="001B0269" w:rsidRPr="001B0269" w:rsidRDefault="001B0269"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sidRPr="001B0269">
              <w:rPr>
                <w:rFonts w:ascii="Arial" w:hAnsi="Arial" w:cs="Arial"/>
                <w:sz w:val="22"/>
                <w:szCs w:val="22"/>
              </w:rPr>
              <w:t>[1]</w:t>
            </w:r>
          </w:p>
        </w:tc>
        <w:tc>
          <w:tcPr>
            <w:tcW w:w="3816" w:type="dxa"/>
            <w:tcBorders>
              <w:bottom w:val="nil"/>
            </w:tcBorders>
          </w:tcPr>
          <w:p w:rsidR="001B0269" w:rsidRPr="001B0269" w:rsidRDefault="001B0269" w:rsidP="00444799">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International Vocabulary of Metrology -Basic and General Concepts and Associated Terms (VIM) (</w:t>
            </w:r>
            <w:r w:rsidR="00444799">
              <w:rPr>
                <w:rFonts w:ascii="Arial" w:hAnsi="Arial" w:cs="Arial"/>
                <w:sz w:val="22"/>
                <w:szCs w:val="22"/>
              </w:rPr>
              <w:t>2012</w:t>
            </w:r>
            <w:r w:rsidRPr="001B0269">
              <w:rPr>
                <w:rFonts w:ascii="Arial" w:hAnsi="Arial" w:cs="Arial"/>
                <w:sz w:val="22"/>
                <w:szCs w:val="22"/>
              </w:rPr>
              <w:t>)</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Vocabulary, prepared by a joint working group consisting of experts appointed by BIPM, IEC, IFCC, ISO, IUPAC, IUPAP and OIML</w:t>
            </w:r>
          </w:p>
        </w:tc>
      </w:tr>
      <w:tr w:rsidR="001B0269" w:rsidRPr="001B0269" w:rsidTr="005A3B70">
        <w:trPr>
          <w:cantSplit/>
          <w:trHeight w:val="397"/>
          <w:jc w:val="center"/>
        </w:trPr>
        <w:tc>
          <w:tcPr>
            <w:tcW w:w="950" w:type="dxa"/>
            <w:tcBorders>
              <w:bottom w:val="nil"/>
            </w:tcBorders>
          </w:tcPr>
          <w:p w:rsidR="001B0269" w:rsidRPr="001B0269" w:rsidRDefault="001B0269"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sidRPr="001B0269">
              <w:rPr>
                <w:rFonts w:ascii="Arial" w:hAnsi="Arial" w:cs="Arial"/>
                <w:sz w:val="22"/>
                <w:szCs w:val="22"/>
              </w:rPr>
              <w:t>[2]</w:t>
            </w:r>
          </w:p>
        </w:tc>
        <w:tc>
          <w:tcPr>
            <w:tcW w:w="3816" w:type="dxa"/>
            <w:tcBorders>
              <w:bottom w:val="nil"/>
            </w:tcBorders>
          </w:tcPr>
          <w:p w:rsidR="001B0269" w:rsidRPr="001B0269" w:rsidRDefault="001B0269" w:rsidP="00B53460">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 xml:space="preserve">International Vocabulary of Terms in Legal Metrology, </w:t>
            </w:r>
            <w:r w:rsidR="00B53460">
              <w:rPr>
                <w:rFonts w:ascii="Arial" w:hAnsi="Arial" w:cs="Arial"/>
                <w:sz w:val="22"/>
                <w:szCs w:val="22"/>
              </w:rPr>
              <w:t>V</w:t>
            </w:r>
            <w:r w:rsidR="00B53460" w:rsidRPr="001B0269">
              <w:rPr>
                <w:rFonts w:ascii="Arial" w:hAnsi="Arial" w:cs="Arial"/>
                <w:sz w:val="22"/>
                <w:szCs w:val="22"/>
              </w:rPr>
              <w:t>IML</w:t>
            </w:r>
            <w:r w:rsidRPr="001B0269">
              <w:rPr>
                <w:rFonts w:ascii="Arial" w:hAnsi="Arial" w:cs="Arial"/>
                <w:sz w:val="22"/>
                <w:szCs w:val="22"/>
              </w:rPr>
              <w:t>, Paris (2000)</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Vocabulary including only the concepts used in the field of legal metrology. These concepts concern the activities of the legal metrology service, the relevant documents as well as other problems linked with this activity. Also included in this Vocabulary are certain concepts of a general character which have been drawn from the VIM</w:t>
            </w:r>
          </w:p>
        </w:tc>
      </w:tr>
      <w:tr w:rsidR="001B0269" w:rsidRPr="001B0269" w:rsidTr="005A3B70">
        <w:trPr>
          <w:cantSplit/>
          <w:trHeight w:val="397"/>
          <w:jc w:val="center"/>
        </w:trPr>
        <w:tc>
          <w:tcPr>
            <w:tcW w:w="950" w:type="dxa"/>
            <w:tcBorders>
              <w:bottom w:val="nil"/>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[3]</w:t>
            </w:r>
          </w:p>
        </w:tc>
        <w:tc>
          <w:tcPr>
            <w:tcW w:w="3816" w:type="dxa"/>
            <w:tcBorders>
              <w:bottom w:val="nil"/>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OIML D 11:</w:t>
            </w:r>
            <w:r w:rsidR="006E72A8">
              <w:rPr>
                <w:rFonts w:ascii="Arial" w:hAnsi="Arial" w:cs="Arial"/>
                <w:sz w:val="22"/>
                <w:szCs w:val="22"/>
              </w:rPr>
              <w:t>2013</w:t>
            </w:r>
          </w:p>
          <w:p w:rsidR="001B0269" w:rsidRDefault="001B0269" w:rsidP="008F1028">
            <w:pPr>
              <w:tabs>
                <w:tab w:val="left" w:pos="0"/>
                <w:tab w:val="left" w:pos="888"/>
                <w:tab w:val="left" w:pos="1400"/>
                <w:tab w:val="left" w:pos="1500"/>
              </w:tabs>
              <w:autoSpaceDE w:val="0"/>
              <w:autoSpaceDN w:val="0"/>
              <w:adjustRightInd w:val="0"/>
              <w:spacing w:before="60"/>
              <w:rPr>
                <w:rFonts w:ascii="Arial" w:hAnsi="Arial" w:cs="Arial"/>
                <w:i/>
                <w:sz w:val="22"/>
                <w:szCs w:val="22"/>
              </w:rPr>
            </w:pPr>
            <w:r w:rsidRPr="001B0269">
              <w:rPr>
                <w:rFonts w:ascii="Arial" w:hAnsi="Arial" w:cs="Arial"/>
                <w:i/>
                <w:sz w:val="22"/>
                <w:szCs w:val="22"/>
              </w:rPr>
              <w:t>General requirements for electronic measuring instruments</w:t>
            </w:r>
            <w:r w:rsidR="006E72A8">
              <w:rPr>
                <w:rFonts w:ascii="Arial" w:hAnsi="Arial" w:cs="Arial"/>
                <w:i/>
                <w:sz w:val="22"/>
                <w:szCs w:val="22"/>
              </w:rPr>
              <w:t xml:space="preserve"> -</w:t>
            </w:r>
          </w:p>
          <w:p w:rsidR="006E72A8" w:rsidRPr="001B0269" w:rsidRDefault="006E72A8" w:rsidP="008F1028">
            <w:pPr>
              <w:tabs>
                <w:tab w:val="left" w:pos="0"/>
                <w:tab w:val="left" w:pos="888"/>
                <w:tab w:val="left" w:pos="1400"/>
                <w:tab w:val="left" w:pos="1500"/>
              </w:tabs>
              <w:autoSpaceDE w:val="0"/>
              <w:autoSpaceDN w:val="0"/>
              <w:adjustRightInd w:val="0"/>
              <w:spacing w:before="60"/>
              <w:rPr>
                <w:rFonts w:ascii="Arial" w:hAnsi="Arial" w:cs="Arial"/>
                <w:i/>
                <w:sz w:val="22"/>
                <w:szCs w:val="22"/>
              </w:rPr>
            </w:pPr>
            <w:r>
              <w:rPr>
                <w:rFonts w:ascii="Arial" w:hAnsi="Arial" w:cs="Arial"/>
                <w:i/>
                <w:sz w:val="22"/>
                <w:szCs w:val="22"/>
              </w:rPr>
              <w:t>Environmenta</w:t>
            </w:r>
            <w:r w:rsidR="00180247">
              <w:rPr>
                <w:rFonts w:ascii="Arial" w:hAnsi="Arial" w:cs="Arial"/>
                <w:i/>
                <w:sz w:val="22"/>
                <w:szCs w:val="22"/>
              </w:rPr>
              <w:t>l</w:t>
            </w:r>
            <w:r>
              <w:rPr>
                <w:rFonts w:ascii="Arial" w:hAnsi="Arial" w:cs="Arial"/>
                <w:i/>
                <w:sz w:val="22"/>
                <w:szCs w:val="22"/>
              </w:rPr>
              <w:t xml:space="preserve"> Conditions</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Contains general requirements for electronic measuring instruments</w:t>
            </w:r>
          </w:p>
        </w:tc>
      </w:tr>
      <w:tr w:rsidR="001B0269" w:rsidRPr="001B0269" w:rsidTr="005A3B70">
        <w:trPr>
          <w:cantSplit/>
          <w:trHeight w:val="397"/>
          <w:jc w:val="center"/>
        </w:trPr>
        <w:tc>
          <w:tcPr>
            <w:tcW w:w="950" w:type="dxa"/>
            <w:tcBorders>
              <w:bottom w:val="nil"/>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[4]</w:t>
            </w:r>
          </w:p>
        </w:tc>
        <w:tc>
          <w:tcPr>
            <w:tcW w:w="3816" w:type="dxa"/>
            <w:tcBorders>
              <w:bottom w:val="nil"/>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OIML R 111:2004</w:t>
            </w:r>
          </w:p>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i/>
                <w:sz w:val="22"/>
                <w:szCs w:val="22"/>
              </w:rPr>
            </w:pPr>
            <w:r w:rsidRPr="001B0269">
              <w:rPr>
                <w:rFonts w:ascii="Arial" w:hAnsi="Arial" w:cs="Arial"/>
                <w:i/>
                <w:sz w:val="22"/>
                <w:szCs w:val="22"/>
              </w:rPr>
              <w:t>Weights of classes</w:t>
            </w:r>
            <w:r w:rsidRPr="001B0269">
              <w:rPr>
                <w:rFonts w:ascii="Arial" w:hAnsi="Arial" w:cs="Arial"/>
                <w:i/>
                <w:sz w:val="22"/>
                <w:szCs w:val="22"/>
              </w:rPr>
              <w:br/>
              <w:t>E</w:t>
            </w:r>
            <w:r w:rsidRPr="001B0269">
              <w:rPr>
                <w:rFonts w:ascii="Arial" w:hAnsi="Arial" w:cs="Arial"/>
                <w:i/>
                <w:sz w:val="22"/>
                <w:szCs w:val="22"/>
                <w:vertAlign w:val="subscript"/>
              </w:rPr>
              <w:t>1</w:t>
            </w:r>
            <w:r w:rsidRPr="001B0269">
              <w:rPr>
                <w:rFonts w:ascii="Arial" w:hAnsi="Arial" w:cs="Arial"/>
                <w:i/>
                <w:sz w:val="22"/>
                <w:szCs w:val="22"/>
              </w:rPr>
              <w:t>, E</w:t>
            </w:r>
            <w:r w:rsidRPr="001B0269">
              <w:rPr>
                <w:rFonts w:ascii="Arial" w:hAnsi="Arial" w:cs="Arial"/>
                <w:i/>
                <w:sz w:val="22"/>
                <w:szCs w:val="22"/>
                <w:vertAlign w:val="subscript"/>
              </w:rPr>
              <w:t>2</w:t>
            </w:r>
            <w:r w:rsidRPr="001B0269">
              <w:rPr>
                <w:rFonts w:ascii="Arial" w:hAnsi="Arial" w:cs="Arial"/>
                <w:i/>
                <w:sz w:val="22"/>
                <w:szCs w:val="22"/>
              </w:rPr>
              <w:t>, F</w:t>
            </w:r>
            <w:r w:rsidRPr="001B0269">
              <w:rPr>
                <w:rFonts w:ascii="Arial" w:hAnsi="Arial" w:cs="Arial"/>
                <w:i/>
                <w:sz w:val="22"/>
                <w:szCs w:val="22"/>
                <w:vertAlign w:val="subscript"/>
              </w:rPr>
              <w:t>1</w:t>
            </w:r>
            <w:r w:rsidRPr="001B0269">
              <w:rPr>
                <w:rFonts w:ascii="Arial" w:hAnsi="Arial" w:cs="Arial"/>
                <w:i/>
                <w:sz w:val="22"/>
                <w:szCs w:val="22"/>
              </w:rPr>
              <w:t>, F</w:t>
            </w:r>
            <w:r w:rsidRPr="001B0269">
              <w:rPr>
                <w:rFonts w:ascii="Arial" w:hAnsi="Arial" w:cs="Arial"/>
                <w:i/>
                <w:sz w:val="22"/>
                <w:szCs w:val="22"/>
                <w:vertAlign w:val="subscript"/>
              </w:rPr>
              <w:t>2</w:t>
            </w:r>
            <w:r w:rsidRPr="001B0269">
              <w:rPr>
                <w:rFonts w:ascii="Arial" w:hAnsi="Arial" w:cs="Arial"/>
                <w:i/>
                <w:sz w:val="22"/>
                <w:szCs w:val="22"/>
              </w:rPr>
              <w:t>, M</w:t>
            </w:r>
            <w:r w:rsidRPr="001B0269">
              <w:rPr>
                <w:rFonts w:ascii="Arial" w:hAnsi="Arial" w:cs="Arial"/>
                <w:i/>
                <w:sz w:val="22"/>
                <w:szCs w:val="22"/>
                <w:vertAlign w:val="subscript"/>
              </w:rPr>
              <w:t>1</w:t>
            </w:r>
            <w:r w:rsidRPr="001B0269">
              <w:rPr>
                <w:rFonts w:ascii="Arial" w:hAnsi="Arial" w:cs="Arial"/>
                <w:i/>
                <w:sz w:val="22"/>
                <w:szCs w:val="22"/>
              </w:rPr>
              <w:t>, M</w:t>
            </w:r>
            <w:r w:rsidRPr="001B0269">
              <w:rPr>
                <w:rFonts w:ascii="Arial" w:hAnsi="Arial" w:cs="Arial"/>
                <w:i/>
                <w:sz w:val="22"/>
                <w:szCs w:val="22"/>
                <w:vertAlign w:val="subscript"/>
              </w:rPr>
              <w:t>1–2</w:t>
            </w:r>
            <w:r w:rsidRPr="001B0269">
              <w:rPr>
                <w:rFonts w:ascii="Arial" w:hAnsi="Arial" w:cs="Arial"/>
                <w:i/>
                <w:sz w:val="22"/>
                <w:szCs w:val="22"/>
              </w:rPr>
              <w:t>, M</w:t>
            </w:r>
            <w:r w:rsidRPr="001B0269">
              <w:rPr>
                <w:rFonts w:ascii="Arial" w:hAnsi="Arial" w:cs="Arial"/>
                <w:i/>
                <w:sz w:val="22"/>
                <w:szCs w:val="22"/>
                <w:vertAlign w:val="subscript"/>
              </w:rPr>
              <w:t>2</w:t>
            </w:r>
            <w:r w:rsidRPr="001B0269">
              <w:rPr>
                <w:rFonts w:ascii="Arial" w:hAnsi="Arial" w:cs="Arial"/>
                <w:i/>
                <w:sz w:val="22"/>
                <w:szCs w:val="22"/>
              </w:rPr>
              <w:t>, M</w:t>
            </w:r>
            <w:r w:rsidRPr="001B0269">
              <w:rPr>
                <w:rFonts w:ascii="Arial" w:hAnsi="Arial" w:cs="Arial"/>
                <w:i/>
                <w:sz w:val="22"/>
                <w:szCs w:val="22"/>
                <w:vertAlign w:val="subscript"/>
              </w:rPr>
              <w:t>2–3</w:t>
            </w:r>
            <w:r w:rsidRPr="001B0269">
              <w:rPr>
                <w:rFonts w:ascii="Arial" w:hAnsi="Arial" w:cs="Arial"/>
                <w:i/>
                <w:sz w:val="22"/>
                <w:szCs w:val="22"/>
              </w:rPr>
              <w:t xml:space="preserve"> and M</w:t>
            </w:r>
            <w:r w:rsidRPr="001B0269">
              <w:rPr>
                <w:rFonts w:ascii="Arial" w:hAnsi="Arial" w:cs="Arial"/>
                <w:i/>
                <w:sz w:val="22"/>
                <w:szCs w:val="22"/>
                <w:vertAlign w:val="subscript"/>
              </w:rPr>
              <w:t>3</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Provides the principal physical characteristics and metrological requirements for weights used with and for the verification of weighing instruments and weights of a lower class</w:t>
            </w:r>
          </w:p>
        </w:tc>
      </w:tr>
      <w:tr w:rsidR="001B0269" w:rsidRPr="001B0269" w:rsidTr="005A3B70">
        <w:trPr>
          <w:cantSplit/>
          <w:trHeight w:val="397"/>
          <w:jc w:val="center"/>
        </w:trPr>
        <w:tc>
          <w:tcPr>
            <w:tcW w:w="950" w:type="dxa"/>
            <w:tcBorders>
              <w:bottom w:val="nil"/>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[5]</w:t>
            </w:r>
          </w:p>
        </w:tc>
        <w:tc>
          <w:tcPr>
            <w:tcW w:w="3816" w:type="dxa"/>
            <w:tcBorders>
              <w:bottom w:val="nil"/>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OIML R 60:2000</w:t>
            </w:r>
          </w:p>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i/>
                <w:sz w:val="22"/>
                <w:szCs w:val="22"/>
              </w:rPr>
            </w:pPr>
            <w:r w:rsidRPr="001B0269">
              <w:rPr>
                <w:rFonts w:ascii="Arial" w:hAnsi="Arial" w:cs="Arial"/>
                <w:i/>
                <w:sz w:val="22"/>
                <w:szCs w:val="22"/>
              </w:rPr>
              <w:t>Metrological regulation for load cells</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Provides the principal static characteristics and static evaluation procedures for load cells used in the evaluation of mass</w:t>
            </w:r>
          </w:p>
        </w:tc>
      </w:tr>
      <w:tr w:rsidR="001B0269" w:rsidRPr="001B0269" w:rsidTr="005A3B70">
        <w:trPr>
          <w:cantSplit/>
          <w:trHeight w:val="397"/>
          <w:jc w:val="center"/>
        </w:trPr>
        <w:tc>
          <w:tcPr>
            <w:tcW w:w="950" w:type="dxa"/>
            <w:tcBorders>
              <w:bottom w:val="nil"/>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lastRenderedPageBreak/>
              <w:t>[6]</w:t>
            </w:r>
          </w:p>
        </w:tc>
        <w:tc>
          <w:tcPr>
            <w:tcW w:w="3816" w:type="dxa"/>
            <w:tcBorders>
              <w:bottom w:val="nil"/>
            </w:tcBorders>
          </w:tcPr>
          <w:p w:rsidR="001B0269" w:rsidRPr="001B0269" w:rsidRDefault="001B0269" w:rsidP="00060979">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 xml:space="preserve">OIML R 76:2006 </w:t>
            </w:r>
            <w:r w:rsidRPr="001B0269">
              <w:rPr>
                <w:rFonts w:ascii="Arial" w:hAnsi="Arial" w:cs="Arial"/>
                <w:i/>
                <w:sz w:val="22"/>
                <w:szCs w:val="22"/>
              </w:rPr>
              <w:t>Non-automatic weighing instruments</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Provides the principal physical characteristics and metrological requirements for the verification of non-automatic weighing instruments</w:t>
            </w:r>
          </w:p>
        </w:tc>
      </w:tr>
      <w:tr w:rsidR="001B0269" w:rsidRPr="001B0269" w:rsidTr="005A3B70">
        <w:trPr>
          <w:cantSplit/>
          <w:trHeight w:val="397"/>
          <w:jc w:val="center"/>
        </w:trPr>
        <w:tc>
          <w:tcPr>
            <w:tcW w:w="950" w:type="dxa"/>
            <w:tcBorders>
              <w:bottom w:val="single" w:sz="4" w:space="0" w:color="auto"/>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[7]</w:t>
            </w:r>
          </w:p>
        </w:tc>
        <w:tc>
          <w:tcPr>
            <w:tcW w:w="3816" w:type="dxa"/>
            <w:tcBorders>
              <w:bottom w:val="single" w:sz="4" w:space="0" w:color="auto"/>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OIML D 19:1988</w:t>
            </w:r>
          </w:p>
          <w:p w:rsidR="001B0269" w:rsidRPr="001B0269" w:rsidRDefault="001179FD" w:rsidP="008F1028">
            <w:pPr>
              <w:tabs>
                <w:tab w:val="left" w:pos="0"/>
                <w:tab w:val="left" w:pos="888"/>
                <w:tab w:val="left" w:pos="1400"/>
                <w:tab w:val="left" w:pos="1500"/>
              </w:tabs>
              <w:autoSpaceDE w:val="0"/>
              <w:autoSpaceDN w:val="0"/>
              <w:adjustRightInd w:val="0"/>
              <w:spacing w:before="60"/>
              <w:rPr>
                <w:rFonts w:ascii="Arial" w:hAnsi="Arial" w:cs="Arial"/>
                <w:i/>
                <w:sz w:val="22"/>
                <w:szCs w:val="22"/>
              </w:rPr>
            </w:pPr>
            <w:r>
              <w:rPr>
                <w:rFonts w:ascii="Arial" w:hAnsi="Arial" w:cs="Arial"/>
                <w:i/>
                <w:sz w:val="22"/>
                <w:szCs w:val="22"/>
              </w:rPr>
              <w:t>Type</w:t>
            </w:r>
            <w:r w:rsidR="001B0269" w:rsidRPr="001B0269">
              <w:rPr>
                <w:rFonts w:ascii="Arial" w:hAnsi="Arial" w:cs="Arial"/>
                <w:i/>
                <w:sz w:val="22"/>
                <w:szCs w:val="22"/>
              </w:rPr>
              <w:t xml:space="preserve"> evaluation and </w:t>
            </w:r>
            <w:r>
              <w:rPr>
                <w:rFonts w:ascii="Arial" w:hAnsi="Arial" w:cs="Arial"/>
                <w:i/>
                <w:sz w:val="22"/>
                <w:szCs w:val="22"/>
              </w:rPr>
              <w:t>type</w:t>
            </w:r>
            <w:r w:rsidR="001B0269" w:rsidRPr="001B0269">
              <w:rPr>
                <w:rFonts w:ascii="Arial" w:hAnsi="Arial" w:cs="Arial"/>
                <w:i/>
                <w:sz w:val="22"/>
                <w:szCs w:val="22"/>
              </w:rPr>
              <w:t xml:space="preserve"> approval</w:t>
            </w:r>
          </w:p>
        </w:tc>
        <w:tc>
          <w:tcPr>
            <w:tcW w:w="4297" w:type="dxa"/>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 xml:space="preserve">Provides advice, procedures and influencing factors on </w:t>
            </w:r>
            <w:r w:rsidR="001179FD">
              <w:rPr>
                <w:rFonts w:ascii="Arial" w:hAnsi="Arial" w:cs="Arial"/>
                <w:sz w:val="22"/>
                <w:szCs w:val="22"/>
              </w:rPr>
              <w:t>type</w:t>
            </w:r>
            <w:r w:rsidRPr="001B0269">
              <w:rPr>
                <w:rFonts w:ascii="Arial" w:hAnsi="Arial" w:cs="Arial"/>
                <w:sz w:val="22"/>
                <w:szCs w:val="22"/>
              </w:rPr>
              <w:t xml:space="preserve"> evaluation and </w:t>
            </w:r>
            <w:r w:rsidR="001179FD">
              <w:rPr>
                <w:rFonts w:ascii="Arial" w:hAnsi="Arial" w:cs="Arial"/>
                <w:sz w:val="22"/>
                <w:szCs w:val="22"/>
              </w:rPr>
              <w:t>type</w:t>
            </w:r>
            <w:r w:rsidRPr="001B0269">
              <w:rPr>
                <w:rFonts w:ascii="Arial" w:hAnsi="Arial" w:cs="Arial"/>
                <w:sz w:val="22"/>
                <w:szCs w:val="22"/>
              </w:rPr>
              <w:t xml:space="preserve"> approval</w:t>
            </w:r>
          </w:p>
        </w:tc>
      </w:tr>
      <w:tr w:rsidR="001B0269" w:rsidRPr="001B0269" w:rsidTr="005A3B70">
        <w:trPr>
          <w:cantSplit/>
          <w:trHeight w:val="397"/>
          <w:jc w:val="center"/>
        </w:trPr>
        <w:tc>
          <w:tcPr>
            <w:tcW w:w="950" w:type="dxa"/>
            <w:tcBorders>
              <w:top w:val="single" w:sz="4" w:space="0" w:color="auto"/>
              <w:bottom w:val="single" w:sz="4" w:space="0" w:color="auto"/>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[8]</w:t>
            </w:r>
          </w:p>
        </w:tc>
        <w:tc>
          <w:tcPr>
            <w:tcW w:w="3816" w:type="dxa"/>
            <w:tcBorders>
              <w:top w:val="single" w:sz="4" w:space="0" w:color="auto"/>
              <w:bottom w:val="single" w:sz="4" w:space="0" w:color="auto"/>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60068-2-1 (1990-05) with amendments 1 (1993-02) and 2 (1994-06)</w:t>
            </w:r>
          </w:p>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Environmental testing, Part 2: Tests,</w:t>
            </w:r>
            <w:r w:rsidRPr="001B0269">
              <w:rPr>
                <w:rFonts w:ascii="Arial" w:hAnsi="Arial" w:cs="Arial"/>
                <w:sz w:val="22"/>
                <w:szCs w:val="22"/>
              </w:rPr>
              <w:br/>
              <w:t>Test A: Cold</w:t>
            </w:r>
          </w:p>
        </w:tc>
        <w:tc>
          <w:tcPr>
            <w:tcW w:w="4297" w:type="dxa"/>
            <w:tcBorders>
              <w:top w:val="single" w:sz="4" w:space="0" w:color="auto"/>
              <w:bottom w:val="single" w:sz="4" w:space="0" w:color="auto"/>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Concerns cold tests on both non heat dissipating and heat dissipating equipment under test (EUT)</w:t>
            </w:r>
          </w:p>
        </w:tc>
      </w:tr>
      <w:tr w:rsidR="001B0269" w:rsidRPr="001B0269" w:rsidTr="005A3B70">
        <w:trPr>
          <w:cantSplit/>
          <w:trHeight w:val="397"/>
          <w:jc w:val="center"/>
        </w:trPr>
        <w:tc>
          <w:tcPr>
            <w:tcW w:w="950" w:type="dxa"/>
            <w:tcBorders>
              <w:top w:val="single" w:sz="4" w:space="0" w:color="auto"/>
              <w:bottom w:val="single" w:sz="4" w:space="0" w:color="auto"/>
            </w:tcBorders>
          </w:tcPr>
          <w:p w:rsidR="001B0269" w:rsidRPr="001B0269" w:rsidRDefault="005569A3"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[9]</w:t>
            </w:r>
          </w:p>
        </w:tc>
        <w:tc>
          <w:tcPr>
            <w:tcW w:w="3816" w:type="dxa"/>
            <w:tcBorders>
              <w:top w:val="single" w:sz="4" w:space="0" w:color="auto"/>
              <w:bottom w:val="single" w:sz="4" w:space="0" w:color="auto"/>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60068-2-2 (2007-07) Ed. 5.0  Environmental testing Part 2: Tests,</w:t>
            </w:r>
            <w:r w:rsidRPr="001B0269">
              <w:rPr>
                <w:rFonts w:ascii="Arial" w:hAnsi="Arial" w:cs="Arial"/>
                <w:sz w:val="22"/>
                <w:szCs w:val="22"/>
              </w:rPr>
              <w:br/>
              <w:t>Test B: Dry heat</w:t>
            </w:r>
          </w:p>
        </w:tc>
        <w:tc>
          <w:tcPr>
            <w:tcW w:w="4297" w:type="dxa"/>
            <w:tcBorders>
              <w:top w:val="single" w:sz="4" w:space="0" w:color="auto"/>
              <w:bottom w:val="single" w:sz="4" w:space="0" w:color="auto"/>
            </w:tcBorders>
          </w:tcPr>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Contains test Ba</w:t>
            </w:r>
            <w:r w:rsidR="00D11DBA">
              <w:rPr>
                <w:rFonts w:ascii="Arial" w:hAnsi="Arial" w:cs="Arial"/>
                <w:sz w:val="22"/>
                <w:szCs w:val="22"/>
              </w:rPr>
              <w:t>:</w:t>
            </w:r>
            <w:r w:rsidRPr="001B0269">
              <w:rPr>
                <w:rFonts w:ascii="Arial" w:hAnsi="Arial" w:cs="Arial"/>
                <w:sz w:val="22"/>
                <w:szCs w:val="22"/>
              </w:rPr>
              <w:t xml:space="preserve"> dry heat for non heat dissipating specimen with sudden change of temperature; test Bb dry heat for non heat dissipating specimen with gradual change of temperature; tests Bc</w:t>
            </w:r>
            <w:r w:rsidR="00D11DBA">
              <w:rPr>
                <w:rFonts w:ascii="Arial" w:hAnsi="Arial" w:cs="Arial"/>
                <w:sz w:val="22"/>
                <w:szCs w:val="22"/>
              </w:rPr>
              <w:t>:</w:t>
            </w:r>
            <w:r w:rsidRPr="001B0269">
              <w:rPr>
                <w:rFonts w:ascii="Arial" w:hAnsi="Arial" w:cs="Arial"/>
                <w:sz w:val="22"/>
                <w:szCs w:val="22"/>
              </w:rPr>
              <w:t xml:space="preserve"> dry heat for heat dissipating  specimen with sudden  change of temperature; test Bd dry heat for heat dissipating specimen with gradual change of temperature</w:t>
            </w:r>
          </w:p>
          <w:p w:rsidR="001B0269" w:rsidRPr="001B0269" w:rsidRDefault="001B0269"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p>
        </w:tc>
      </w:tr>
      <w:tr w:rsidR="005A3B70" w:rsidRPr="001B0269" w:rsidTr="005A3B70">
        <w:trPr>
          <w:cantSplit/>
          <w:trHeight w:val="397"/>
          <w:jc w:val="center"/>
        </w:trPr>
        <w:tc>
          <w:tcPr>
            <w:tcW w:w="950" w:type="dxa"/>
            <w:tcBorders>
              <w:top w:val="single" w:sz="4" w:space="0" w:color="auto"/>
            </w:tcBorders>
          </w:tcPr>
          <w:p w:rsidR="005A3B70" w:rsidRPr="001B0269" w:rsidRDefault="009A7B98" w:rsidP="006447D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[10]</w:t>
            </w:r>
          </w:p>
        </w:tc>
        <w:tc>
          <w:tcPr>
            <w:tcW w:w="3816" w:type="dxa"/>
            <w:tcBorders>
              <w:top w:val="single" w:sz="4" w:space="0" w:color="auto"/>
            </w:tcBorders>
          </w:tcPr>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60068-3-1 (1974-01) +</w:t>
            </w:r>
          </w:p>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Supplement A (1978-01):</w:t>
            </w:r>
          </w:p>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Environmental testing Part 3</w:t>
            </w:r>
          </w:p>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Background information, Section 1:</w:t>
            </w:r>
          </w:p>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Cold and dry heat tests</w:t>
            </w:r>
          </w:p>
        </w:tc>
        <w:tc>
          <w:tcPr>
            <w:tcW w:w="4297" w:type="dxa"/>
            <w:tcBorders>
              <w:top w:val="single" w:sz="4" w:space="0" w:color="auto"/>
            </w:tcBorders>
          </w:tcPr>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Gives background information for Tests A: Cold (IEC 68-2-1), and Tests B: Dry heat (IEC 68-2-2). Includes appendices on the effect of: chamber size on the surface temperature of a specimen when no forced air circulation is used; airflow on chamber conditions and on surface temperatures of test specimens; wire termination dimensions and material on surface temperature of a component; measurements of temperature, air velocity and emission coefficient.</w:t>
            </w:r>
          </w:p>
          <w:p w:rsidR="005A3B70" w:rsidRPr="001B0269" w:rsidRDefault="005A3B70"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Supplement A - gives additional information for cases where temperature stability is not achieved during the test</w:t>
            </w:r>
          </w:p>
        </w:tc>
      </w:tr>
      <w:tr w:rsidR="009A7B98" w:rsidRPr="001B0269" w:rsidTr="005A3B70">
        <w:trPr>
          <w:cantSplit/>
          <w:trHeight w:val="397"/>
          <w:jc w:val="center"/>
        </w:trPr>
        <w:tc>
          <w:tcPr>
            <w:tcW w:w="950" w:type="dxa"/>
            <w:tcBorders>
              <w:top w:val="single" w:sz="4" w:space="0" w:color="auto"/>
            </w:tcBorders>
          </w:tcPr>
          <w:p w:rsidR="009A7B98" w:rsidRPr="001B0269" w:rsidRDefault="009A7B98" w:rsidP="009A7B9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lastRenderedPageBreak/>
              <w:t>[11]</w:t>
            </w:r>
          </w:p>
        </w:tc>
        <w:tc>
          <w:tcPr>
            <w:tcW w:w="3816" w:type="dxa"/>
            <w:tcBorders>
              <w:top w:val="single" w:sz="4" w:space="0" w:color="auto"/>
            </w:tcBorders>
          </w:tcPr>
          <w:p w:rsidR="009A7B98" w:rsidRPr="001B0269" w:rsidRDefault="009A7B98" w:rsidP="00264582">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60068-2-78 (2001-08)</w:t>
            </w:r>
          </w:p>
          <w:p w:rsidR="009A7B98" w:rsidRPr="001B0269" w:rsidRDefault="009A7B98" w:rsidP="00264582">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Environmental testing - Part 2-78:</w:t>
            </w:r>
          </w:p>
          <w:p w:rsidR="009A7B98" w:rsidRPr="001B0269" w:rsidRDefault="009A7B98" w:rsidP="00264582">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Tests - Test Cab: Damp heat, steady state</w:t>
            </w:r>
          </w:p>
          <w:p w:rsidR="009A7B98" w:rsidRPr="001B0269" w:rsidRDefault="009A7B98" w:rsidP="00264582">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60068-2-78 replaces the following withdrawn standards:</w:t>
            </w:r>
          </w:p>
          <w:p w:rsidR="009A7B98" w:rsidRPr="001B0269" w:rsidRDefault="009A7B98" w:rsidP="00264582">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60068-2-3, test Ca and</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60068-2-56, test Cb)</w:t>
            </w:r>
          </w:p>
        </w:tc>
        <w:tc>
          <w:tcPr>
            <w:tcW w:w="4297" w:type="dxa"/>
            <w:tcBorders>
              <w:top w:val="single" w:sz="4" w:space="0" w:color="auto"/>
            </w:tcBorders>
          </w:tcPr>
          <w:p w:rsidR="009A7B98" w:rsidRPr="001B0269" w:rsidRDefault="009A7B98" w:rsidP="00264582">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Provides a test method for determining the suitability of electro-technical products, components or equipment for transportation, storage and use under conditions of high humidity. The test is primarily intended to permit the observation of the effect of high humidity at constant temperature without condensation on the specimen over a prescribed period</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This test provides a number of preferred severities of high temperature, high humidity and test duration. The test can be applied to both heat-dissipating and non-heat dissipating specimens. The test is applicable to small equipment or components as well as large equipment having complex interconnections with test equipment external to the chamber, requiring a set-up time which prevents the use of preheating and the maintenance of specified conditions during the installation period</w:t>
            </w:r>
          </w:p>
        </w:tc>
      </w:tr>
      <w:tr w:rsidR="009A7B98" w:rsidRPr="001B0269" w:rsidTr="005A3B70">
        <w:trPr>
          <w:cantSplit/>
          <w:trHeight w:val="397"/>
          <w:jc w:val="center"/>
        </w:trPr>
        <w:tc>
          <w:tcPr>
            <w:tcW w:w="950" w:type="dxa"/>
            <w:tcBorders>
              <w:top w:val="single" w:sz="4" w:space="0" w:color="auto"/>
              <w:bottom w:val="single" w:sz="4" w:space="0" w:color="auto"/>
            </w:tcBorders>
          </w:tcPr>
          <w:p w:rsidR="009A7B98" w:rsidRPr="001B0269" w:rsidRDefault="009A7B98" w:rsidP="008332B3">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[12]</w:t>
            </w:r>
          </w:p>
        </w:tc>
        <w:tc>
          <w:tcPr>
            <w:tcW w:w="3816"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60068-3-4 (2001-08)</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Environmental testing - Part 3-4:</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Supporting documentation and guidance - Damp heat tests</w:t>
            </w:r>
          </w:p>
        </w:tc>
        <w:tc>
          <w:tcPr>
            <w:tcW w:w="4297"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Provides the necessary information to assist in preparing relevant specifications, such as standards for components or equipment, in order to select appropriate tests and test severities for specific products and, in some cases, specific types of application. The object of damp heat tests is to determine the ability of products to withstand the stresses occurring in a high relative humidity environment, with or without condensation, and with special regard to variations of electrical and mechanical characteristics. Damp heat tests may also be utilized to check the resistance of a specimen to some forms of corrosion attack</w:t>
            </w:r>
          </w:p>
        </w:tc>
      </w:tr>
      <w:tr w:rsidR="009A7B98" w:rsidRPr="001B0269" w:rsidTr="005A3B70">
        <w:trPr>
          <w:cantSplit/>
          <w:trHeight w:val="397"/>
          <w:jc w:val="center"/>
        </w:trPr>
        <w:tc>
          <w:tcPr>
            <w:tcW w:w="950"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[13]</w:t>
            </w:r>
          </w:p>
        </w:tc>
        <w:tc>
          <w:tcPr>
            <w:tcW w:w="3816"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IEC/TR 61000-2-1</w:t>
            </w:r>
            <w:r w:rsidRPr="001B0269" w:rsidDel="00EE62E6">
              <w:rPr>
                <w:rFonts w:ascii="Arial" w:hAnsi="Arial" w:cs="Arial"/>
                <w:sz w:val="22"/>
                <w:szCs w:val="22"/>
              </w:rPr>
              <w:t xml:space="preserve"> </w:t>
            </w:r>
            <w:r w:rsidRPr="001B0269">
              <w:rPr>
                <w:rFonts w:ascii="Arial" w:hAnsi="Arial" w:cs="Arial"/>
                <w:sz w:val="22"/>
                <w:szCs w:val="22"/>
              </w:rPr>
              <w:t>(1990-05)</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 Part 2: Environment Section 1</w:t>
            </w:r>
          </w:p>
        </w:tc>
        <w:tc>
          <w:tcPr>
            <w:tcW w:w="4297"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 Part 2: Environment Section 1: Description of the environment- Electromagnetic environment for low-frequency conducted disturbances and signalling in public power supply systems</w:t>
            </w:r>
          </w:p>
        </w:tc>
      </w:tr>
      <w:tr w:rsidR="009A7B98" w:rsidRPr="001B0269" w:rsidTr="005A3B70">
        <w:trPr>
          <w:cantSplit/>
          <w:trHeight w:val="397"/>
          <w:jc w:val="center"/>
        </w:trPr>
        <w:tc>
          <w:tcPr>
            <w:tcW w:w="950" w:type="dxa"/>
            <w:tcBorders>
              <w:top w:val="single" w:sz="4" w:space="0" w:color="auto"/>
              <w:bottom w:val="single" w:sz="4" w:space="0" w:color="auto"/>
            </w:tcBorders>
          </w:tcPr>
          <w:p w:rsidR="009A7B98" w:rsidRPr="001B0269" w:rsidRDefault="009A7B98" w:rsidP="008332B3">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lastRenderedPageBreak/>
              <w:t>[14]</w:t>
            </w:r>
          </w:p>
        </w:tc>
        <w:tc>
          <w:tcPr>
            <w:tcW w:w="3816"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61000-4-1 (2006-10) Ed. 3.0 Basic EMC Publication</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Part 4: Testing and measurement techniques. Section 1: Overview of IEC 61000-4 series</w:t>
            </w:r>
          </w:p>
        </w:tc>
        <w:tc>
          <w:tcPr>
            <w:tcW w:w="4297" w:type="dxa"/>
            <w:tcBorders>
              <w:top w:val="single" w:sz="4" w:space="0" w:color="auto"/>
              <w:bottom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Gives applicability assistance to the users and manufacturers of electrical and electronic equipment on EMC standards within the IEC 61000-4 series on testing and measurement techniques</w:t>
            </w:r>
          </w:p>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Provides general recommendations concerning the choice of relevant tests</w:t>
            </w:r>
          </w:p>
        </w:tc>
      </w:tr>
      <w:tr w:rsidR="009A7B98" w:rsidRPr="001B0269" w:rsidTr="005A3B70">
        <w:trPr>
          <w:cantSplit/>
          <w:trHeight w:val="397"/>
          <w:jc w:val="center"/>
        </w:trPr>
        <w:tc>
          <w:tcPr>
            <w:tcW w:w="950" w:type="dxa"/>
            <w:tcBorders>
              <w:top w:val="single" w:sz="4" w:space="0" w:color="auto"/>
            </w:tcBorders>
          </w:tcPr>
          <w:p w:rsidR="009A7B98" w:rsidRPr="001B0269" w:rsidDel="005A3B70" w:rsidRDefault="009A7B98"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[15]</w:t>
            </w:r>
          </w:p>
        </w:tc>
        <w:tc>
          <w:tcPr>
            <w:tcW w:w="3816" w:type="dxa"/>
            <w:tcBorders>
              <w:top w:val="single" w:sz="4" w:space="0" w:color="auto"/>
            </w:tcBorders>
          </w:tcPr>
          <w:p w:rsidR="009A7B98" w:rsidRPr="001B0269" w:rsidRDefault="009A7B98" w:rsidP="007301D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61000-4-2 (2009) with amendment 1 (1998-01) and amendment 2 (2000-11)</w:t>
            </w:r>
          </w:p>
          <w:p w:rsidR="009A7B98" w:rsidRPr="001B0269" w:rsidDel="002922A3"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Consolidated Edition: IEC 61000-4-2 (2001-04) Ed. 1.2</w:t>
            </w:r>
          </w:p>
        </w:tc>
        <w:tc>
          <w:tcPr>
            <w:tcW w:w="4297" w:type="dxa"/>
            <w:tcBorders>
              <w:top w:val="single" w:sz="4" w:space="0" w:color="auto"/>
            </w:tcBorders>
          </w:tcPr>
          <w:p w:rsidR="009A7B98" w:rsidRPr="001B0269" w:rsidDel="002922A3"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 - Part 4: Testing and measurement techniques - Section 2: Electrostatic discharge immunity test. Basic EMC Publication</w:t>
            </w:r>
          </w:p>
        </w:tc>
      </w:tr>
      <w:tr w:rsidR="009A7B98" w:rsidRPr="001B0269" w:rsidTr="005A3B70">
        <w:trPr>
          <w:cantSplit/>
          <w:trHeight w:val="397"/>
          <w:jc w:val="center"/>
        </w:trPr>
        <w:tc>
          <w:tcPr>
            <w:tcW w:w="950" w:type="dxa"/>
            <w:tcBorders>
              <w:top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[16]</w:t>
            </w:r>
          </w:p>
        </w:tc>
        <w:tc>
          <w:tcPr>
            <w:tcW w:w="3816" w:type="dxa"/>
            <w:tcBorders>
              <w:top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 xml:space="preserve">IEC 61000-4-3 (2008-04) Ed. 3.1  </w:t>
            </w:r>
          </w:p>
        </w:tc>
        <w:tc>
          <w:tcPr>
            <w:tcW w:w="4297" w:type="dxa"/>
            <w:tcBorders>
              <w:top w:val="single" w:sz="4" w:space="0" w:color="auto"/>
            </w:tcBorders>
          </w:tcPr>
          <w:p w:rsidR="009A7B98" w:rsidRPr="001B0269"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 - Part 4: Testing and measurement techniques - Section 3: Radiated, radio-frequency, electromagnetic field immunity test</w:t>
            </w:r>
          </w:p>
        </w:tc>
      </w:tr>
      <w:tr w:rsidR="009A7B98" w:rsidRPr="001B0269" w:rsidTr="005A3B70">
        <w:trPr>
          <w:cantSplit/>
          <w:trHeight w:val="397"/>
          <w:jc w:val="center"/>
        </w:trPr>
        <w:tc>
          <w:tcPr>
            <w:tcW w:w="950" w:type="dxa"/>
            <w:tcBorders>
              <w:top w:val="single" w:sz="4" w:space="0" w:color="auto"/>
            </w:tcBorders>
          </w:tcPr>
          <w:p w:rsidR="009A7B98" w:rsidRPr="001B0269" w:rsidRDefault="009A7B98" w:rsidP="008332B3">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[17]</w:t>
            </w:r>
          </w:p>
        </w:tc>
        <w:tc>
          <w:tcPr>
            <w:tcW w:w="3816" w:type="dxa"/>
            <w:tcBorders>
              <w:top w:val="single" w:sz="4" w:space="0" w:color="auto"/>
            </w:tcBorders>
          </w:tcPr>
          <w:p w:rsidR="009A7B98" w:rsidRPr="001B0269" w:rsidRDefault="009A7B98" w:rsidP="007301D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61000-4-4 (2004-07)</w:t>
            </w:r>
            <w:r>
              <w:rPr>
                <w:rFonts w:ascii="Arial" w:hAnsi="Arial" w:cs="Arial"/>
                <w:sz w:val="22"/>
                <w:szCs w:val="22"/>
              </w:rPr>
              <w:t xml:space="preserve"> Ed 2.0</w:t>
            </w:r>
          </w:p>
          <w:p w:rsidR="009A7B98" w:rsidRPr="001B0269" w:rsidRDefault="009A7B98" w:rsidP="007301D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w:t>
            </w:r>
          </w:p>
          <w:p w:rsidR="009A7B98" w:rsidRPr="001B0269"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Part 4-4: Testing and measurement techniques - Electrical fast transient/burst immunity test</w:t>
            </w:r>
          </w:p>
        </w:tc>
        <w:tc>
          <w:tcPr>
            <w:tcW w:w="4297" w:type="dxa"/>
            <w:tcBorders>
              <w:top w:val="single" w:sz="4" w:space="0" w:color="auto"/>
            </w:tcBorders>
          </w:tcPr>
          <w:p w:rsidR="009A7B98" w:rsidRPr="001B0269" w:rsidRDefault="009A7B98" w:rsidP="007301D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Establishes a common and reproducible reference for evaluating the immunity of electrical and electronic equipment when subjected to electrical fast transient/burst on supply, signal, control and earth ports. The test method documented in this part of IEC 61000-4 describes a consistent method to assess the immunity of an equipment or system against a defined phenomenon.</w:t>
            </w:r>
          </w:p>
          <w:p w:rsidR="009A7B98" w:rsidRPr="001B0269" w:rsidRDefault="009A7B98" w:rsidP="007301D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The standard defines:</w:t>
            </w:r>
          </w:p>
          <w:p w:rsidR="009A7B98" w:rsidRDefault="009A7B98">
            <w:pPr>
              <w:numPr>
                <w:ilvl w:val="0"/>
                <w:numId w:val="14"/>
              </w:numPr>
              <w:tabs>
                <w:tab w:val="clear" w:pos="1440"/>
                <w:tab w:val="left" w:pos="0"/>
                <w:tab w:val="left" w:pos="462"/>
                <w:tab w:val="left" w:pos="1400"/>
                <w:tab w:val="left" w:pos="1500"/>
              </w:tabs>
              <w:autoSpaceDE w:val="0"/>
              <w:autoSpaceDN w:val="0"/>
              <w:adjustRightInd w:val="0"/>
              <w:spacing w:before="60"/>
              <w:ind w:left="462" w:hanging="299"/>
              <w:rPr>
                <w:rFonts w:ascii="Arial" w:hAnsi="Arial" w:cs="Arial"/>
                <w:sz w:val="22"/>
                <w:szCs w:val="22"/>
              </w:rPr>
            </w:pPr>
            <w:r w:rsidRPr="001B0269">
              <w:rPr>
                <w:rFonts w:ascii="Arial" w:hAnsi="Arial" w:cs="Arial"/>
                <w:sz w:val="22"/>
                <w:szCs w:val="22"/>
              </w:rPr>
              <w:t>test voltage waveform;</w:t>
            </w:r>
          </w:p>
          <w:p w:rsidR="009A7B98" w:rsidRDefault="009A7B98">
            <w:pPr>
              <w:numPr>
                <w:ilvl w:val="0"/>
                <w:numId w:val="14"/>
              </w:numPr>
              <w:tabs>
                <w:tab w:val="clear" w:pos="1440"/>
                <w:tab w:val="left" w:pos="0"/>
                <w:tab w:val="left" w:pos="462"/>
                <w:tab w:val="left" w:pos="1400"/>
                <w:tab w:val="left" w:pos="1500"/>
              </w:tabs>
              <w:autoSpaceDE w:val="0"/>
              <w:autoSpaceDN w:val="0"/>
              <w:adjustRightInd w:val="0"/>
              <w:spacing w:before="60"/>
              <w:ind w:left="462" w:hanging="299"/>
              <w:rPr>
                <w:rFonts w:ascii="Arial" w:hAnsi="Arial" w:cs="Arial"/>
                <w:sz w:val="22"/>
                <w:szCs w:val="22"/>
              </w:rPr>
            </w:pPr>
            <w:r w:rsidRPr="001B0269">
              <w:rPr>
                <w:rFonts w:ascii="Arial" w:hAnsi="Arial" w:cs="Arial"/>
                <w:sz w:val="22"/>
                <w:szCs w:val="22"/>
              </w:rPr>
              <w:t>range of test levels;</w:t>
            </w:r>
          </w:p>
          <w:p w:rsidR="009A7B98" w:rsidRDefault="009A7B98">
            <w:pPr>
              <w:numPr>
                <w:ilvl w:val="0"/>
                <w:numId w:val="14"/>
              </w:numPr>
              <w:tabs>
                <w:tab w:val="clear" w:pos="1440"/>
                <w:tab w:val="left" w:pos="0"/>
                <w:tab w:val="left" w:pos="462"/>
                <w:tab w:val="left" w:pos="1400"/>
                <w:tab w:val="left" w:pos="1500"/>
              </w:tabs>
              <w:autoSpaceDE w:val="0"/>
              <w:autoSpaceDN w:val="0"/>
              <w:adjustRightInd w:val="0"/>
              <w:spacing w:before="60"/>
              <w:ind w:left="462" w:hanging="299"/>
              <w:rPr>
                <w:rFonts w:ascii="Arial" w:hAnsi="Arial" w:cs="Arial"/>
                <w:sz w:val="22"/>
                <w:szCs w:val="22"/>
              </w:rPr>
            </w:pPr>
            <w:r w:rsidRPr="001B0269">
              <w:rPr>
                <w:rFonts w:ascii="Arial" w:hAnsi="Arial" w:cs="Arial"/>
                <w:sz w:val="22"/>
                <w:szCs w:val="22"/>
              </w:rPr>
              <w:t>test equipment;</w:t>
            </w:r>
          </w:p>
          <w:p w:rsidR="009A7B98" w:rsidRDefault="009A7B98">
            <w:pPr>
              <w:numPr>
                <w:ilvl w:val="0"/>
                <w:numId w:val="14"/>
              </w:numPr>
              <w:tabs>
                <w:tab w:val="clear" w:pos="1440"/>
                <w:tab w:val="left" w:pos="0"/>
                <w:tab w:val="left" w:pos="462"/>
                <w:tab w:val="left" w:pos="1400"/>
                <w:tab w:val="left" w:pos="1500"/>
              </w:tabs>
              <w:autoSpaceDE w:val="0"/>
              <w:autoSpaceDN w:val="0"/>
              <w:adjustRightInd w:val="0"/>
              <w:spacing w:before="60"/>
              <w:ind w:left="462" w:hanging="299"/>
              <w:rPr>
                <w:rFonts w:ascii="Arial" w:hAnsi="Arial" w:cs="Arial"/>
                <w:sz w:val="22"/>
                <w:szCs w:val="22"/>
              </w:rPr>
            </w:pPr>
            <w:r w:rsidRPr="001B0269">
              <w:rPr>
                <w:rFonts w:ascii="Arial" w:hAnsi="Arial" w:cs="Arial"/>
                <w:sz w:val="22"/>
                <w:szCs w:val="22"/>
              </w:rPr>
              <w:t>verification procedures of test equipment;</w:t>
            </w:r>
          </w:p>
          <w:p w:rsidR="009A7B98" w:rsidRDefault="009A7B98">
            <w:pPr>
              <w:numPr>
                <w:ilvl w:val="0"/>
                <w:numId w:val="14"/>
              </w:numPr>
              <w:tabs>
                <w:tab w:val="clear" w:pos="1440"/>
                <w:tab w:val="left" w:pos="0"/>
                <w:tab w:val="left" w:pos="462"/>
                <w:tab w:val="left" w:pos="1400"/>
                <w:tab w:val="left" w:pos="1500"/>
              </w:tabs>
              <w:autoSpaceDE w:val="0"/>
              <w:autoSpaceDN w:val="0"/>
              <w:adjustRightInd w:val="0"/>
              <w:spacing w:before="60"/>
              <w:ind w:left="462" w:hanging="299"/>
              <w:rPr>
                <w:rFonts w:ascii="Arial" w:hAnsi="Arial" w:cs="Arial"/>
                <w:sz w:val="22"/>
                <w:szCs w:val="22"/>
              </w:rPr>
            </w:pPr>
            <w:r w:rsidRPr="001B0269">
              <w:rPr>
                <w:rFonts w:ascii="Arial" w:hAnsi="Arial" w:cs="Arial"/>
                <w:sz w:val="22"/>
                <w:szCs w:val="22"/>
              </w:rPr>
              <w:t>test set-up; and</w:t>
            </w:r>
          </w:p>
          <w:p w:rsidR="009A7B98" w:rsidRDefault="009A7B98">
            <w:pPr>
              <w:numPr>
                <w:ilvl w:val="0"/>
                <w:numId w:val="14"/>
              </w:numPr>
              <w:tabs>
                <w:tab w:val="clear" w:pos="1440"/>
                <w:tab w:val="left" w:pos="0"/>
                <w:tab w:val="left" w:pos="462"/>
                <w:tab w:val="left" w:pos="1400"/>
                <w:tab w:val="left" w:pos="1500"/>
              </w:tabs>
              <w:autoSpaceDE w:val="0"/>
              <w:autoSpaceDN w:val="0"/>
              <w:adjustRightInd w:val="0"/>
              <w:spacing w:before="60"/>
              <w:ind w:left="462" w:hanging="299"/>
              <w:rPr>
                <w:rFonts w:ascii="Arial" w:hAnsi="Arial" w:cs="Arial"/>
                <w:sz w:val="22"/>
                <w:szCs w:val="22"/>
              </w:rPr>
            </w:pPr>
            <w:proofErr w:type="gramStart"/>
            <w:r w:rsidRPr="001B0269">
              <w:rPr>
                <w:rFonts w:ascii="Arial" w:hAnsi="Arial" w:cs="Arial"/>
                <w:sz w:val="22"/>
                <w:szCs w:val="22"/>
              </w:rPr>
              <w:t>test</w:t>
            </w:r>
            <w:proofErr w:type="gramEnd"/>
            <w:r w:rsidRPr="001B0269">
              <w:rPr>
                <w:rFonts w:ascii="Arial" w:hAnsi="Arial" w:cs="Arial"/>
                <w:sz w:val="22"/>
                <w:szCs w:val="22"/>
              </w:rPr>
              <w:t xml:space="preserve"> procedure.</w:t>
            </w:r>
          </w:p>
          <w:p w:rsidR="009A7B98" w:rsidRPr="001B0269"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The standard gives specifications for laboratory and post-installation tests</w:t>
            </w:r>
          </w:p>
        </w:tc>
      </w:tr>
      <w:tr w:rsidR="009A7B98" w:rsidRPr="001B0269" w:rsidTr="005A3B70">
        <w:trPr>
          <w:cantSplit/>
          <w:trHeight w:val="397"/>
          <w:jc w:val="center"/>
        </w:trPr>
        <w:tc>
          <w:tcPr>
            <w:tcW w:w="950" w:type="dxa"/>
            <w:tcBorders>
              <w:top w:val="single" w:sz="4" w:space="0" w:color="auto"/>
            </w:tcBorders>
          </w:tcPr>
          <w:p w:rsidR="009A7B98" w:rsidRPr="001B0269" w:rsidRDefault="009A7B98"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lastRenderedPageBreak/>
              <w:t>[18]</w:t>
            </w:r>
          </w:p>
        </w:tc>
        <w:tc>
          <w:tcPr>
            <w:tcW w:w="3816" w:type="dxa"/>
            <w:tcBorders>
              <w:top w:val="single" w:sz="4" w:space="0" w:color="auto"/>
            </w:tcBorders>
          </w:tcPr>
          <w:p w:rsidR="009A7B98" w:rsidRPr="001B0269"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61000-4-5 (2005-11) Ed. 2.0Electromagnetic compatibility (EMC) - Part 4-5: Testing and measurement techniques - Surge immunity test</w:t>
            </w:r>
          </w:p>
        </w:tc>
        <w:tc>
          <w:tcPr>
            <w:tcW w:w="4297" w:type="dxa"/>
            <w:tcBorders>
              <w:top w:val="single" w:sz="4" w:space="0" w:color="auto"/>
            </w:tcBorders>
          </w:tcPr>
          <w:p w:rsidR="009A7B98" w:rsidRPr="001B0269" w:rsidRDefault="009A7B98" w:rsidP="002922A3">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Relates to the immunity requirements, test methods, and range of recommended test levels for equipment to unidirectional surges caused by over-voltages from switching and lightning transients. Several test levels are defined which relate to different environment and installation conditions. These requirements are developed for and are applicable to electrical and electronic equipment. Establishes a common reference for evaluating the performance of equipment when subjected to high-energy disturbances on the power and inter-connection lines.</w:t>
            </w:r>
          </w:p>
        </w:tc>
      </w:tr>
      <w:tr w:rsidR="009A7B98" w:rsidRPr="001B0269" w:rsidTr="005A3B70">
        <w:trPr>
          <w:cantSplit/>
          <w:trHeight w:val="397"/>
          <w:jc w:val="center"/>
        </w:trPr>
        <w:tc>
          <w:tcPr>
            <w:tcW w:w="950" w:type="dxa"/>
          </w:tcPr>
          <w:p w:rsidR="009A7B98" w:rsidRPr="001B0269" w:rsidRDefault="009A7B98" w:rsidP="009A7B9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sidRPr="001B0269">
              <w:rPr>
                <w:rFonts w:ascii="Arial" w:hAnsi="Arial" w:cs="Arial"/>
                <w:sz w:val="22"/>
                <w:szCs w:val="22"/>
              </w:rPr>
              <w:t>[</w:t>
            </w:r>
            <w:r>
              <w:rPr>
                <w:rFonts w:ascii="Arial" w:hAnsi="Arial" w:cs="Arial"/>
                <w:sz w:val="22"/>
                <w:szCs w:val="22"/>
              </w:rPr>
              <w:t>19</w:t>
            </w:r>
            <w:r w:rsidRPr="001B0269">
              <w:rPr>
                <w:rFonts w:ascii="Arial" w:hAnsi="Arial" w:cs="Arial"/>
                <w:sz w:val="22"/>
                <w:szCs w:val="22"/>
              </w:rPr>
              <w:t>]</w:t>
            </w:r>
          </w:p>
        </w:tc>
        <w:tc>
          <w:tcPr>
            <w:tcW w:w="3816" w:type="dxa"/>
          </w:tcPr>
          <w:p w:rsidR="009A7B98" w:rsidRDefault="009A7B98">
            <w:pPr>
              <w:tabs>
                <w:tab w:val="left" w:pos="0"/>
                <w:tab w:val="left" w:pos="888"/>
                <w:tab w:val="left" w:pos="1400"/>
                <w:tab w:val="left" w:pos="1500"/>
              </w:tabs>
              <w:autoSpaceDE w:val="0"/>
              <w:autoSpaceDN w:val="0"/>
              <w:adjustRightInd w:val="0"/>
              <w:spacing w:before="120"/>
              <w:rPr>
                <w:rFonts w:ascii="Arial" w:hAnsi="Arial" w:cs="Arial"/>
                <w:sz w:val="22"/>
                <w:szCs w:val="22"/>
              </w:rPr>
            </w:pPr>
            <w:r w:rsidRPr="001B0269">
              <w:rPr>
                <w:rFonts w:ascii="Arial" w:hAnsi="Arial" w:cs="Arial"/>
                <w:sz w:val="22"/>
                <w:szCs w:val="22"/>
              </w:rPr>
              <w:t>IEC 61000-4-6 (2008-10) Ed. 3.0Electromagnetic compatibility (EMC)</w:t>
            </w:r>
            <w:r>
              <w:rPr>
                <w:rFonts w:ascii="Arial" w:hAnsi="Arial" w:cs="Arial"/>
                <w:sz w:val="22"/>
                <w:szCs w:val="22"/>
              </w:rPr>
              <w:t xml:space="preserve"> </w:t>
            </w:r>
            <w:r w:rsidRPr="001B0269">
              <w:rPr>
                <w:rFonts w:ascii="Arial" w:hAnsi="Arial" w:cs="Arial"/>
                <w:sz w:val="22"/>
                <w:szCs w:val="22"/>
              </w:rPr>
              <w:t>Part 4: Testing and measurement techniques. Section 6: Immunity to conducted disturbances, induced by radio-frequency fields</w:t>
            </w:r>
          </w:p>
        </w:tc>
        <w:tc>
          <w:tcPr>
            <w:tcW w:w="4297" w:type="dxa"/>
          </w:tcPr>
          <w:p w:rsidR="009A7B98" w:rsidRPr="001B0269"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Relates to the conducted immunity requirements of electrical and electronic equipment to electromagnetic disturbances coming from intended radio-frequency (RF) transmitters in the frequency range 9 kHz up to 80 MHz. Equipment not having at least one conducting cable (such as mains supply, signal line or earth connection), which can couple the equipment to the disturbing RF fields is excluded. This standard does not intend to specify the tests to be applied to particular apparatus or systems. Its main aim is to give a general basic reference to all concerned product committees of the IEC. The product committees (or users and manufacturers of equipment) remain responsible for the appropriate choice of the test and the severity level to be applied to their equipment.</w:t>
            </w:r>
          </w:p>
        </w:tc>
      </w:tr>
      <w:tr w:rsidR="009A7B98" w:rsidRPr="001B0269" w:rsidTr="005A3B70">
        <w:trPr>
          <w:cantSplit/>
          <w:trHeight w:val="397"/>
          <w:jc w:val="center"/>
        </w:trPr>
        <w:tc>
          <w:tcPr>
            <w:tcW w:w="950" w:type="dxa"/>
          </w:tcPr>
          <w:p w:rsidR="009A7B98" w:rsidRPr="001B0269" w:rsidDel="005A3B70" w:rsidRDefault="009A7B98" w:rsidP="008332B3">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lastRenderedPageBreak/>
              <w:t>[20]</w:t>
            </w:r>
          </w:p>
        </w:tc>
        <w:tc>
          <w:tcPr>
            <w:tcW w:w="3816" w:type="dxa"/>
          </w:tcPr>
          <w:p w:rsidR="009A7B98" w:rsidRPr="001B0269" w:rsidRDefault="009A7B98" w:rsidP="00997E2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IEC 61000-4-11 (2004-03)</w:t>
            </w:r>
            <w:r>
              <w:rPr>
                <w:rFonts w:ascii="Arial" w:hAnsi="Arial" w:cs="Arial"/>
                <w:sz w:val="22"/>
                <w:szCs w:val="22"/>
              </w:rPr>
              <w:t xml:space="preserve"> Ed 2.0</w:t>
            </w:r>
          </w:p>
          <w:p w:rsidR="009A7B98" w:rsidRPr="001B0269" w:rsidRDefault="009A7B98" w:rsidP="00997E2D">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Electromagnetic compatibility (EMC)</w:t>
            </w:r>
          </w:p>
          <w:p w:rsidR="009A7B98" w:rsidRPr="001B0269" w:rsidDel="005A3B70"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Part 4-11: Testing and measuring techniques - Voltage dips, short interruptions and voltage variations immunity tests</w:t>
            </w:r>
          </w:p>
        </w:tc>
        <w:tc>
          <w:tcPr>
            <w:tcW w:w="4297" w:type="dxa"/>
          </w:tcPr>
          <w:p w:rsidR="009A7B98" w:rsidRPr="001B0269" w:rsidDel="005A3B70"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B0269">
              <w:rPr>
                <w:rFonts w:ascii="Arial" w:hAnsi="Arial" w:cs="Arial"/>
                <w:sz w:val="22"/>
                <w:szCs w:val="22"/>
              </w:rPr>
              <w:t>Defines the immunity test methods and range of preferred test levels for electrical and electronic equipment connected to low-voltage power supply networks for voltage dips, short interruptions, and voltage variations. This standard applies to electrical and electronic equipment having a rated input current not exceeding 16 A per phase, for connection to 50 Hz or 60 Hz AC networks. It does not apply to electrical and electronic equipment for connection to 400 Hz AC networks. Tests for these networks will be covered by future IEC standards. The object of this standard is to establish a common reference for evaluating the immunity of electrical and electronic equipment when subjected to voltage dips, short interruptions and voltage variations. It has the status of a Basic EMC Publication in accordance with IEC Guide 107</w:t>
            </w:r>
          </w:p>
        </w:tc>
      </w:tr>
      <w:tr w:rsidR="009A7B98" w:rsidRPr="001B0269" w:rsidTr="005A3B70">
        <w:trPr>
          <w:cantSplit/>
          <w:trHeight w:val="397"/>
          <w:jc w:val="center"/>
        </w:trPr>
        <w:tc>
          <w:tcPr>
            <w:tcW w:w="950" w:type="dxa"/>
          </w:tcPr>
          <w:p w:rsidR="009A7B98" w:rsidRPr="001B0269" w:rsidDel="005A3B70" w:rsidRDefault="009A7B98" w:rsidP="008F1028">
            <w:pPr>
              <w:tabs>
                <w:tab w:val="left" w:pos="0"/>
                <w:tab w:val="left" w:pos="888"/>
                <w:tab w:val="left" w:pos="1400"/>
                <w:tab w:val="left" w:pos="1500"/>
              </w:tabs>
              <w:autoSpaceDE w:val="0"/>
              <w:autoSpaceDN w:val="0"/>
              <w:adjustRightInd w:val="0"/>
              <w:spacing w:before="60"/>
              <w:jc w:val="center"/>
              <w:rPr>
                <w:rFonts w:ascii="Arial" w:hAnsi="Arial" w:cs="Arial"/>
                <w:sz w:val="22"/>
                <w:szCs w:val="22"/>
              </w:rPr>
            </w:pPr>
            <w:r>
              <w:rPr>
                <w:rFonts w:ascii="Arial" w:hAnsi="Arial" w:cs="Arial"/>
                <w:sz w:val="22"/>
                <w:szCs w:val="22"/>
              </w:rPr>
              <w:t>[21]</w:t>
            </w:r>
          </w:p>
        </w:tc>
        <w:tc>
          <w:tcPr>
            <w:tcW w:w="3816" w:type="dxa"/>
          </w:tcPr>
          <w:p w:rsidR="009A7B98" w:rsidRPr="00153040" w:rsidRDefault="009A7B98" w:rsidP="00153040">
            <w:pPr>
              <w:pStyle w:val="Default"/>
              <w:rPr>
                <w:rFonts w:ascii="Arial" w:hAnsi="Arial" w:cs="Arial"/>
                <w:sz w:val="22"/>
                <w:szCs w:val="22"/>
              </w:rPr>
            </w:pPr>
            <w:r w:rsidRPr="00153040">
              <w:rPr>
                <w:rFonts w:ascii="Arial" w:hAnsi="Arial" w:cs="Arial"/>
                <w:sz w:val="22"/>
                <w:szCs w:val="22"/>
              </w:rPr>
              <w:t xml:space="preserve">IEC 61000-4-20 Ed 2.0 (2010-08) </w:t>
            </w:r>
          </w:p>
          <w:p w:rsidR="009A7B98" w:rsidRPr="00153040" w:rsidRDefault="009A7B98" w:rsidP="00153040">
            <w:pPr>
              <w:pStyle w:val="Default"/>
              <w:rPr>
                <w:rFonts w:ascii="Arial" w:hAnsi="Arial" w:cs="Arial"/>
                <w:sz w:val="22"/>
                <w:szCs w:val="22"/>
              </w:rPr>
            </w:pPr>
            <w:r w:rsidRPr="00153040">
              <w:rPr>
                <w:rFonts w:ascii="Arial" w:hAnsi="Arial" w:cs="Arial"/>
                <w:iCs/>
                <w:sz w:val="22"/>
                <w:szCs w:val="22"/>
              </w:rPr>
              <w:t xml:space="preserve">Basic EMC Publication – </w:t>
            </w:r>
          </w:p>
          <w:p w:rsidR="009A7B98" w:rsidRPr="00153040" w:rsidRDefault="009A7B98" w:rsidP="00153040">
            <w:pPr>
              <w:pStyle w:val="Default"/>
              <w:rPr>
                <w:rFonts w:ascii="Arial" w:hAnsi="Arial" w:cs="Arial"/>
                <w:sz w:val="22"/>
                <w:szCs w:val="22"/>
              </w:rPr>
            </w:pPr>
            <w:r w:rsidRPr="00153040">
              <w:rPr>
                <w:rFonts w:ascii="Arial" w:hAnsi="Arial" w:cs="Arial"/>
                <w:iCs/>
                <w:sz w:val="22"/>
                <w:szCs w:val="22"/>
              </w:rPr>
              <w:t xml:space="preserve">Electromagnetic compatibility (EMC) – </w:t>
            </w:r>
            <w:r w:rsidRPr="00153040">
              <w:rPr>
                <w:rFonts w:ascii="Arial" w:hAnsi="Arial" w:cs="Arial"/>
                <w:sz w:val="22"/>
                <w:szCs w:val="22"/>
              </w:rPr>
              <w:t xml:space="preserve">Part 4: </w:t>
            </w:r>
            <w:r w:rsidRPr="00153040">
              <w:rPr>
                <w:rFonts w:ascii="Arial" w:hAnsi="Arial" w:cs="Arial"/>
                <w:iCs/>
                <w:sz w:val="22"/>
                <w:szCs w:val="22"/>
              </w:rPr>
              <w:t xml:space="preserve">Testing and measurement techniques – </w:t>
            </w:r>
            <w:r w:rsidRPr="00153040">
              <w:rPr>
                <w:rFonts w:ascii="Arial" w:hAnsi="Arial" w:cs="Arial"/>
                <w:sz w:val="22"/>
                <w:szCs w:val="22"/>
              </w:rPr>
              <w:t xml:space="preserve">Section 20: </w:t>
            </w:r>
            <w:r w:rsidRPr="00153040">
              <w:rPr>
                <w:rFonts w:ascii="Arial" w:hAnsi="Arial" w:cs="Arial"/>
                <w:iCs/>
                <w:sz w:val="22"/>
                <w:szCs w:val="22"/>
              </w:rPr>
              <w:t xml:space="preserve">Emission and immunity testing in transverse electromagnetic (TEM) waveguides </w:t>
            </w:r>
          </w:p>
          <w:p w:rsidR="009A7B98" w:rsidRPr="00153040" w:rsidDel="005A3B70" w:rsidRDefault="009A7B98" w:rsidP="00153040">
            <w:pPr>
              <w:tabs>
                <w:tab w:val="left" w:pos="0"/>
                <w:tab w:val="left" w:pos="888"/>
                <w:tab w:val="left" w:pos="1400"/>
                <w:tab w:val="left" w:pos="1500"/>
              </w:tabs>
              <w:autoSpaceDE w:val="0"/>
              <w:autoSpaceDN w:val="0"/>
              <w:adjustRightInd w:val="0"/>
              <w:spacing w:before="60"/>
              <w:rPr>
                <w:rFonts w:ascii="Arial" w:hAnsi="Arial" w:cs="Arial"/>
                <w:sz w:val="22"/>
                <w:szCs w:val="22"/>
              </w:rPr>
            </w:pPr>
            <w:r w:rsidRPr="00153040">
              <w:rPr>
                <w:rFonts w:ascii="Arial" w:hAnsi="Arial" w:cs="Arial"/>
                <w:sz w:val="22"/>
                <w:szCs w:val="22"/>
              </w:rPr>
              <w:t xml:space="preserve">Stability date: 2014 </w:t>
            </w:r>
          </w:p>
        </w:tc>
        <w:tc>
          <w:tcPr>
            <w:tcW w:w="4297" w:type="dxa"/>
          </w:tcPr>
          <w:p w:rsidR="009A7B98" w:rsidRPr="00153040" w:rsidDel="005A3B70" w:rsidRDefault="009A7B98" w:rsidP="008F1028">
            <w:pPr>
              <w:tabs>
                <w:tab w:val="left" w:pos="0"/>
                <w:tab w:val="left" w:pos="888"/>
                <w:tab w:val="left" w:pos="1400"/>
                <w:tab w:val="left" w:pos="1500"/>
              </w:tabs>
              <w:autoSpaceDE w:val="0"/>
              <w:autoSpaceDN w:val="0"/>
              <w:adjustRightInd w:val="0"/>
              <w:spacing w:before="60"/>
              <w:rPr>
                <w:rFonts w:ascii="Arial" w:hAnsi="Arial" w:cs="Arial"/>
                <w:sz w:val="22"/>
                <w:szCs w:val="22"/>
              </w:rPr>
            </w:pPr>
            <w:r w:rsidRPr="00153040">
              <w:rPr>
                <w:rFonts w:ascii="Arial" w:hAnsi="Arial" w:cs="Arial"/>
                <w:sz w:val="22"/>
                <w:szCs w:val="22"/>
              </w:rPr>
              <w:t xml:space="preserve">Provides radiated immunity test methods for electrical and electronic equipment using various types of transverse electromagnetic (TEM) waveguides. These types include open structures (for example, striplines and electromagnetic pulse simulators) and closed structures (for example, TEM cells). </w:t>
            </w:r>
          </w:p>
        </w:tc>
      </w:tr>
      <w:tr w:rsidR="009A7B98" w:rsidRPr="001B0269" w:rsidTr="005A3B70">
        <w:trPr>
          <w:cantSplit/>
          <w:trHeight w:val="397"/>
          <w:jc w:val="center"/>
        </w:trPr>
        <w:tc>
          <w:tcPr>
            <w:tcW w:w="950" w:type="dxa"/>
          </w:tcPr>
          <w:p w:rsidR="009A7B98" w:rsidRPr="00047780" w:rsidRDefault="009A7B98" w:rsidP="008332B3">
            <w:pPr>
              <w:tabs>
                <w:tab w:val="left" w:pos="0"/>
                <w:tab w:val="left" w:pos="888"/>
                <w:tab w:val="left" w:pos="1400"/>
                <w:tab w:val="left" w:pos="1500"/>
              </w:tabs>
              <w:autoSpaceDE w:val="0"/>
              <w:autoSpaceDN w:val="0"/>
              <w:adjustRightInd w:val="0"/>
              <w:spacing w:before="120"/>
              <w:jc w:val="center"/>
              <w:rPr>
                <w:rFonts w:ascii="Arial" w:hAnsi="Arial" w:cs="Arial"/>
                <w:sz w:val="22"/>
                <w:szCs w:val="22"/>
              </w:rPr>
            </w:pPr>
            <w:r>
              <w:rPr>
                <w:rFonts w:ascii="Arial" w:hAnsi="Arial" w:cs="Arial"/>
                <w:sz w:val="22"/>
                <w:szCs w:val="22"/>
              </w:rPr>
              <w:t>[22]</w:t>
            </w:r>
          </w:p>
        </w:tc>
        <w:tc>
          <w:tcPr>
            <w:tcW w:w="3816" w:type="dxa"/>
          </w:tcPr>
          <w:p w:rsidR="009A7B98" w:rsidRPr="00C406AA" w:rsidRDefault="009A7B98" w:rsidP="008F1028">
            <w:pPr>
              <w:tabs>
                <w:tab w:val="left" w:pos="0"/>
                <w:tab w:val="left" w:pos="888"/>
                <w:tab w:val="left" w:pos="1400"/>
                <w:tab w:val="left" w:pos="1500"/>
              </w:tabs>
              <w:autoSpaceDE w:val="0"/>
              <w:autoSpaceDN w:val="0"/>
              <w:adjustRightInd w:val="0"/>
              <w:spacing w:before="120"/>
              <w:rPr>
                <w:rFonts w:ascii="Arial" w:hAnsi="Arial" w:cs="Arial"/>
                <w:sz w:val="22"/>
                <w:szCs w:val="22"/>
              </w:rPr>
            </w:pPr>
            <w:r w:rsidRPr="00C406AA">
              <w:rPr>
                <w:rFonts w:ascii="Arial" w:hAnsi="Arial" w:cs="Arial"/>
                <w:sz w:val="22"/>
                <w:szCs w:val="22"/>
              </w:rPr>
              <w:t xml:space="preserve">OIML D 28 </w:t>
            </w:r>
            <w:r w:rsidRPr="009E0E73">
              <w:rPr>
                <w:rFonts w:ascii="Arial" w:hAnsi="Arial" w:cs="Arial"/>
                <w:sz w:val="22"/>
                <w:szCs w:val="22"/>
              </w:rPr>
              <w:t>Edition 2004 (E)</w:t>
            </w:r>
          </w:p>
        </w:tc>
        <w:tc>
          <w:tcPr>
            <w:tcW w:w="4297" w:type="dxa"/>
          </w:tcPr>
          <w:p w:rsidR="009A7B98" w:rsidRPr="00ED29DC" w:rsidRDefault="009A7B98" w:rsidP="008F1028">
            <w:pPr>
              <w:tabs>
                <w:tab w:val="left" w:pos="0"/>
                <w:tab w:val="left" w:pos="888"/>
                <w:tab w:val="left" w:pos="1400"/>
                <w:tab w:val="left" w:pos="1500"/>
              </w:tabs>
              <w:autoSpaceDE w:val="0"/>
              <w:autoSpaceDN w:val="0"/>
              <w:adjustRightInd w:val="0"/>
              <w:spacing w:before="120"/>
              <w:rPr>
                <w:rFonts w:ascii="Arial" w:hAnsi="Arial" w:cs="Arial"/>
                <w:sz w:val="24"/>
                <w:szCs w:val="24"/>
              </w:rPr>
            </w:pPr>
            <w:r w:rsidRPr="00ED29DC">
              <w:rPr>
                <w:rFonts w:ascii="Futura" w:hAnsi="Futura" w:cs="Futura"/>
                <w:sz w:val="24"/>
                <w:szCs w:val="24"/>
              </w:rPr>
              <w:t>Conventional value of the result of weighing in air</w:t>
            </w:r>
          </w:p>
        </w:tc>
      </w:tr>
      <w:tr w:rsidR="009A7B98" w:rsidRPr="001B0269" w:rsidTr="005A3B70">
        <w:trPr>
          <w:cantSplit/>
          <w:trHeight w:val="397"/>
          <w:jc w:val="center"/>
        </w:trPr>
        <w:tc>
          <w:tcPr>
            <w:tcW w:w="950" w:type="dxa"/>
          </w:tcPr>
          <w:p w:rsidR="009A7B98" w:rsidRPr="00D30433" w:rsidRDefault="009A7B98" w:rsidP="008332B3">
            <w:pPr>
              <w:tabs>
                <w:tab w:val="left" w:pos="0"/>
                <w:tab w:val="left" w:pos="888"/>
                <w:tab w:val="left" w:pos="1400"/>
                <w:tab w:val="left" w:pos="1500"/>
              </w:tabs>
              <w:autoSpaceDE w:val="0"/>
              <w:autoSpaceDN w:val="0"/>
              <w:adjustRightInd w:val="0"/>
              <w:spacing w:before="120"/>
              <w:jc w:val="center"/>
              <w:rPr>
                <w:rFonts w:ascii="Arial" w:hAnsi="Arial" w:cs="Arial"/>
                <w:sz w:val="22"/>
                <w:szCs w:val="22"/>
              </w:rPr>
            </w:pPr>
            <w:r>
              <w:rPr>
                <w:rFonts w:ascii="Arial" w:hAnsi="Arial" w:cs="Arial"/>
                <w:sz w:val="22"/>
                <w:szCs w:val="22"/>
              </w:rPr>
              <w:t>[23]</w:t>
            </w:r>
          </w:p>
        </w:tc>
        <w:tc>
          <w:tcPr>
            <w:tcW w:w="3816" w:type="dxa"/>
          </w:tcPr>
          <w:p w:rsidR="009A7B98" w:rsidRPr="00D30433" w:rsidRDefault="009A7B98" w:rsidP="00EC5E1A">
            <w:pPr>
              <w:autoSpaceDE w:val="0"/>
              <w:autoSpaceDN w:val="0"/>
              <w:adjustRightInd w:val="0"/>
              <w:rPr>
                <w:rFonts w:ascii="Arial" w:hAnsi="Arial" w:cs="Arial"/>
                <w:sz w:val="22"/>
                <w:szCs w:val="22"/>
              </w:rPr>
            </w:pPr>
            <w:r w:rsidRPr="00D30433">
              <w:rPr>
                <w:rFonts w:ascii="Arial" w:hAnsi="Arial" w:cs="Arial"/>
                <w:sz w:val="22"/>
                <w:szCs w:val="22"/>
              </w:rPr>
              <w:t>IEC 60068-2-30 (1980-01) with amendment 1 (1985-08)</w:t>
            </w:r>
          </w:p>
          <w:p w:rsidR="009A7B98" w:rsidRPr="00D30433" w:rsidRDefault="009A7B98" w:rsidP="00EC5E1A">
            <w:pPr>
              <w:autoSpaceDE w:val="0"/>
              <w:autoSpaceDN w:val="0"/>
              <w:adjustRightInd w:val="0"/>
              <w:rPr>
                <w:rFonts w:ascii="Arial" w:hAnsi="Arial" w:cs="Arial"/>
                <w:sz w:val="22"/>
                <w:szCs w:val="22"/>
              </w:rPr>
            </w:pPr>
            <w:r w:rsidRPr="00D30433">
              <w:rPr>
                <w:rFonts w:ascii="Arial" w:hAnsi="Arial" w:cs="Arial"/>
                <w:sz w:val="22"/>
                <w:szCs w:val="22"/>
              </w:rPr>
              <w:t>Environmental testing Part 2: Tests</w:t>
            </w:r>
          </w:p>
          <w:p w:rsidR="009A7B98" w:rsidRPr="00D30433" w:rsidRDefault="009A7B98" w:rsidP="008F1028">
            <w:pPr>
              <w:tabs>
                <w:tab w:val="left" w:pos="0"/>
                <w:tab w:val="left" w:pos="888"/>
                <w:tab w:val="left" w:pos="1400"/>
                <w:tab w:val="left" w:pos="1500"/>
              </w:tabs>
              <w:autoSpaceDE w:val="0"/>
              <w:autoSpaceDN w:val="0"/>
              <w:adjustRightInd w:val="0"/>
              <w:spacing w:before="120"/>
              <w:rPr>
                <w:rFonts w:ascii="Arial" w:hAnsi="Arial" w:cs="Arial"/>
                <w:sz w:val="22"/>
                <w:szCs w:val="22"/>
              </w:rPr>
            </w:pPr>
            <w:r w:rsidRPr="00D30433">
              <w:rPr>
                <w:rFonts w:ascii="Arial" w:hAnsi="Arial" w:cs="Arial"/>
                <w:sz w:val="22"/>
                <w:szCs w:val="22"/>
              </w:rPr>
              <w:t>Test Db and guidance: Damp heat, cyclic (12 + 12-hour cycle)</w:t>
            </w:r>
          </w:p>
        </w:tc>
        <w:tc>
          <w:tcPr>
            <w:tcW w:w="4297" w:type="dxa"/>
          </w:tcPr>
          <w:p w:rsidR="009A7B98" w:rsidRPr="00D30433" w:rsidRDefault="009A7B98" w:rsidP="00EC5E1A">
            <w:pPr>
              <w:autoSpaceDE w:val="0"/>
              <w:autoSpaceDN w:val="0"/>
              <w:adjustRightInd w:val="0"/>
              <w:rPr>
                <w:rFonts w:ascii="Arial" w:hAnsi="Arial" w:cs="Arial"/>
                <w:sz w:val="22"/>
                <w:szCs w:val="22"/>
              </w:rPr>
            </w:pPr>
            <w:r w:rsidRPr="00D30433">
              <w:rPr>
                <w:rFonts w:ascii="Arial" w:hAnsi="Arial" w:cs="Arial"/>
                <w:sz w:val="22"/>
                <w:szCs w:val="22"/>
              </w:rPr>
              <w:t>Determines the suitability of components, equipment and other articles for use and/or storage under conditions of high humidity when combined with cyclic temperature changes.</w:t>
            </w:r>
          </w:p>
          <w:p w:rsidR="009A7B98" w:rsidRPr="00D30433" w:rsidRDefault="009A7B98" w:rsidP="008F1028">
            <w:pPr>
              <w:tabs>
                <w:tab w:val="left" w:pos="0"/>
                <w:tab w:val="left" w:pos="888"/>
                <w:tab w:val="left" w:pos="1400"/>
                <w:tab w:val="left" w:pos="1500"/>
              </w:tabs>
              <w:autoSpaceDE w:val="0"/>
              <w:autoSpaceDN w:val="0"/>
              <w:adjustRightInd w:val="0"/>
              <w:spacing w:before="120"/>
              <w:rPr>
                <w:rFonts w:ascii="Futura" w:hAnsi="Futura" w:cs="Futura"/>
                <w:sz w:val="22"/>
                <w:szCs w:val="22"/>
              </w:rPr>
            </w:pPr>
            <w:r w:rsidRPr="00D30433">
              <w:rPr>
                <w:rFonts w:ascii="Arial" w:hAnsi="Arial" w:cs="Arial"/>
                <w:sz w:val="22"/>
                <w:szCs w:val="22"/>
              </w:rPr>
              <w:t>Amendment No. 1 replaces the third paragraph of Clause 8, Recovery.</w:t>
            </w:r>
          </w:p>
        </w:tc>
      </w:tr>
      <w:tr w:rsidR="009A7B98" w:rsidRPr="001B0269" w:rsidTr="005A3B70">
        <w:trPr>
          <w:cantSplit/>
          <w:trHeight w:val="397"/>
          <w:jc w:val="center"/>
        </w:trPr>
        <w:tc>
          <w:tcPr>
            <w:tcW w:w="950" w:type="dxa"/>
          </w:tcPr>
          <w:p w:rsidR="009A7B98" w:rsidRPr="00162DEA" w:rsidRDefault="009A7B98" w:rsidP="008332B3">
            <w:pPr>
              <w:tabs>
                <w:tab w:val="left" w:pos="0"/>
                <w:tab w:val="left" w:pos="888"/>
                <w:tab w:val="left" w:pos="1400"/>
                <w:tab w:val="left" w:pos="1500"/>
              </w:tabs>
              <w:autoSpaceDE w:val="0"/>
              <w:autoSpaceDN w:val="0"/>
              <w:adjustRightInd w:val="0"/>
              <w:spacing w:before="120"/>
              <w:jc w:val="center"/>
              <w:rPr>
                <w:rFonts w:ascii="Arial" w:hAnsi="Arial" w:cs="Arial"/>
                <w:sz w:val="22"/>
                <w:szCs w:val="22"/>
              </w:rPr>
            </w:pPr>
            <w:r>
              <w:rPr>
                <w:rFonts w:ascii="Arial" w:hAnsi="Arial" w:cs="Arial"/>
                <w:snapToGrid w:val="0"/>
                <w:sz w:val="22"/>
                <w:szCs w:val="22"/>
                <w:lang w:eastAsia="en-US"/>
              </w:rPr>
              <w:t>[24]</w:t>
            </w:r>
          </w:p>
        </w:tc>
        <w:tc>
          <w:tcPr>
            <w:tcW w:w="3816" w:type="dxa"/>
          </w:tcPr>
          <w:p w:rsidR="009A7B98" w:rsidRPr="00162DEA" w:rsidRDefault="009A7B98" w:rsidP="00EC5E1A">
            <w:pPr>
              <w:autoSpaceDE w:val="0"/>
              <w:autoSpaceDN w:val="0"/>
              <w:adjustRightInd w:val="0"/>
              <w:rPr>
                <w:rFonts w:ascii="Arial" w:hAnsi="Arial" w:cs="Arial"/>
                <w:sz w:val="22"/>
                <w:szCs w:val="22"/>
              </w:rPr>
            </w:pPr>
            <w:r w:rsidRPr="00162DEA">
              <w:rPr>
                <w:rFonts w:ascii="Arial" w:hAnsi="Arial" w:cs="Arial"/>
                <w:sz w:val="22"/>
                <w:szCs w:val="22"/>
              </w:rPr>
              <w:t>ISO 16750-2 (2003)</w:t>
            </w:r>
          </w:p>
        </w:tc>
        <w:tc>
          <w:tcPr>
            <w:tcW w:w="4297" w:type="dxa"/>
          </w:tcPr>
          <w:p w:rsidR="009A7B98" w:rsidRPr="00162DEA" w:rsidRDefault="009A7B98" w:rsidP="00EC5E1A">
            <w:pPr>
              <w:autoSpaceDE w:val="0"/>
              <w:autoSpaceDN w:val="0"/>
              <w:adjustRightInd w:val="0"/>
              <w:rPr>
                <w:rFonts w:ascii="Arial" w:hAnsi="Arial" w:cs="Arial"/>
                <w:sz w:val="22"/>
                <w:szCs w:val="22"/>
              </w:rPr>
            </w:pPr>
            <w:r w:rsidRPr="00162DEA">
              <w:rPr>
                <w:rFonts w:ascii="Arial" w:hAnsi="Arial" w:cs="Arial"/>
                <w:sz w:val="22"/>
                <w:szCs w:val="22"/>
              </w:rPr>
              <w:t>Road vehicles - Environmental conditions and testing for electrical and electronic equipment – Part 2: Electrical loads</w:t>
            </w:r>
          </w:p>
        </w:tc>
      </w:tr>
      <w:tr w:rsidR="009A7B98" w:rsidRPr="001B0269" w:rsidTr="005A3B70">
        <w:trPr>
          <w:cantSplit/>
          <w:trHeight w:val="397"/>
          <w:jc w:val="center"/>
        </w:trPr>
        <w:tc>
          <w:tcPr>
            <w:tcW w:w="950" w:type="dxa"/>
          </w:tcPr>
          <w:p w:rsidR="009A7B98" w:rsidRPr="005012AB" w:rsidRDefault="009A7B98" w:rsidP="008332B3">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Pr>
                <w:rFonts w:ascii="Arial" w:hAnsi="Arial" w:cs="Arial"/>
                <w:snapToGrid w:val="0"/>
                <w:sz w:val="22"/>
                <w:szCs w:val="22"/>
                <w:lang w:eastAsia="en-US"/>
              </w:rPr>
              <w:lastRenderedPageBreak/>
              <w:t>[25]</w:t>
            </w:r>
          </w:p>
        </w:tc>
        <w:tc>
          <w:tcPr>
            <w:tcW w:w="3816" w:type="dxa"/>
          </w:tcPr>
          <w:p w:rsidR="009A7B98" w:rsidRPr="005012AB" w:rsidRDefault="009A7B98" w:rsidP="00E80996">
            <w:pPr>
              <w:autoSpaceDE w:val="0"/>
              <w:autoSpaceDN w:val="0"/>
              <w:adjustRightInd w:val="0"/>
              <w:rPr>
                <w:rFonts w:ascii="Arial" w:hAnsi="Arial" w:cs="Arial"/>
                <w:color w:val="FF0000"/>
                <w:sz w:val="22"/>
                <w:szCs w:val="22"/>
              </w:rPr>
            </w:pPr>
            <w:r w:rsidRPr="005012AB">
              <w:rPr>
                <w:rFonts w:ascii="Arial" w:hAnsi="Arial" w:cs="Arial"/>
                <w:color w:val="FF0000"/>
                <w:sz w:val="22"/>
                <w:szCs w:val="22"/>
              </w:rPr>
              <w:t>ISO 7637-2 (2004)</w:t>
            </w:r>
          </w:p>
          <w:p w:rsidR="009A7B98" w:rsidRPr="005012AB" w:rsidRDefault="009A7B98" w:rsidP="00E80996">
            <w:pPr>
              <w:autoSpaceDE w:val="0"/>
              <w:autoSpaceDN w:val="0"/>
              <w:adjustRightInd w:val="0"/>
              <w:rPr>
                <w:rFonts w:ascii="Arial" w:hAnsi="Arial" w:cs="Arial"/>
                <w:color w:val="FF0000"/>
                <w:sz w:val="22"/>
                <w:szCs w:val="22"/>
              </w:rPr>
            </w:pPr>
            <w:r w:rsidRPr="005012AB">
              <w:rPr>
                <w:rFonts w:ascii="Arial" w:hAnsi="Arial" w:cs="Arial"/>
                <w:color w:val="FF0000"/>
                <w:sz w:val="22"/>
                <w:szCs w:val="22"/>
              </w:rPr>
              <w:t>Road vehicles - electrical disturbance from conducting and coupling –</w:t>
            </w:r>
            <w:r>
              <w:rPr>
                <w:rFonts w:ascii="Arial" w:hAnsi="Arial" w:cs="Arial"/>
                <w:color w:val="FF0000"/>
                <w:sz w:val="22"/>
                <w:szCs w:val="22"/>
              </w:rPr>
              <w:t xml:space="preserve"> </w:t>
            </w:r>
            <w:r w:rsidRPr="005012AB">
              <w:rPr>
                <w:rFonts w:ascii="Arial" w:hAnsi="Arial" w:cs="Arial"/>
                <w:color w:val="FF0000"/>
                <w:sz w:val="22"/>
                <w:szCs w:val="22"/>
              </w:rPr>
              <w:t>Part 2: Electrical transient conduction along supply lines only</w:t>
            </w:r>
          </w:p>
          <w:p w:rsidR="009A7B98" w:rsidRPr="005012AB" w:rsidRDefault="009A7B98" w:rsidP="00EC5E1A">
            <w:pPr>
              <w:autoSpaceDE w:val="0"/>
              <w:autoSpaceDN w:val="0"/>
              <w:adjustRightInd w:val="0"/>
              <w:rPr>
                <w:rFonts w:ascii="Arial" w:hAnsi="Arial" w:cs="Arial"/>
                <w:sz w:val="22"/>
                <w:szCs w:val="22"/>
              </w:rPr>
            </w:pPr>
          </w:p>
        </w:tc>
        <w:tc>
          <w:tcPr>
            <w:tcW w:w="4297" w:type="dxa"/>
          </w:tcPr>
          <w:p w:rsidR="009A7B98" w:rsidRPr="005012AB" w:rsidRDefault="009A7B98" w:rsidP="00EC5E1A">
            <w:pPr>
              <w:autoSpaceDE w:val="0"/>
              <w:autoSpaceDN w:val="0"/>
              <w:adjustRightInd w:val="0"/>
              <w:rPr>
                <w:rFonts w:ascii="Arial" w:hAnsi="Arial" w:cs="Arial"/>
                <w:sz w:val="22"/>
                <w:szCs w:val="22"/>
              </w:rPr>
            </w:pPr>
            <w:r w:rsidRPr="005012AB">
              <w:rPr>
                <w:rFonts w:ascii="Arial" w:hAnsi="Arial" w:cs="Arial"/>
                <w:color w:val="FF0000"/>
                <w:sz w:val="22"/>
                <w:szCs w:val="22"/>
              </w:rPr>
              <w:t>Specifies bench tests for testing the compatibility to conducted electrical transients of equipment installed on passenger cars and light commercial vehicles fitted with a 12 V electrical system or commercial vehicles fitted with a 24 V electrical system. Failure mode severity classification for immunity to transients is also given. It is applicable to these types of road vehicle, independent of the propulsion system (e.g. spark ignition or diesel engine, or electric motor).</w:t>
            </w:r>
          </w:p>
        </w:tc>
      </w:tr>
      <w:tr w:rsidR="009A7B98" w:rsidRPr="001B0269" w:rsidTr="005A3B70">
        <w:trPr>
          <w:cantSplit/>
          <w:trHeight w:val="397"/>
          <w:jc w:val="center"/>
        </w:trPr>
        <w:tc>
          <w:tcPr>
            <w:tcW w:w="950" w:type="dxa"/>
          </w:tcPr>
          <w:p w:rsidR="009A7B98" w:rsidRPr="005012AB" w:rsidRDefault="009A7B98" w:rsidP="004C4CB9">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Pr>
                <w:rFonts w:ascii="Arial" w:hAnsi="Arial" w:cs="Arial"/>
                <w:snapToGrid w:val="0"/>
                <w:sz w:val="22"/>
                <w:szCs w:val="22"/>
                <w:lang w:eastAsia="en-US"/>
              </w:rPr>
              <w:t>[26]</w:t>
            </w:r>
          </w:p>
        </w:tc>
        <w:tc>
          <w:tcPr>
            <w:tcW w:w="3816" w:type="dxa"/>
          </w:tcPr>
          <w:p w:rsidR="009A7B98" w:rsidRPr="005012AB" w:rsidRDefault="009A7B98" w:rsidP="00E80996">
            <w:pPr>
              <w:widowControl w:val="0"/>
              <w:tabs>
                <w:tab w:val="left" w:pos="3969"/>
              </w:tabs>
              <w:rPr>
                <w:rFonts w:ascii="Arial" w:hAnsi="Arial" w:cs="Arial"/>
                <w:snapToGrid w:val="0"/>
                <w:sz w:val="22"/>
                <w:szCs w:val="22"/>
              </w:rPr>
            </w:pPr>
            <w:r w:rsidRPr="005012AB">
              <w:rPr>
                <w:rFonts w:ascii="Arial" w:hAnsi="Arial" w:cs="Arial"/>
                <w:snapToGrid w:val="0"/>
                <w:sz w:val="22"/>
                <w:szCs w:val="22"/>
              </w:rPr>
              <w:t xml:space="preserve">ISO 7637-3 (1995) with correction 1 (1995) </w:t>
            </w:r>
          </w:p>
          <w:p w:rsidR="009A7B98" w:rsidRPr="005012AB" w:rsidRDefault="009A7B98" w:rsidP="00D16C7F">
            <w:pPr>
              <w:widowControl w:val="0"/>
              <w:tabs>
                <w:tab w:val="left" w:pos="3969"/>
              </w:tabs>
              <w:rPr>
                <w:rFonts w:ascii="Arial" w:hAnsi="Arial" w:cs="Arial"/>
                <w:sz w:val="22"/>
                <w:szCs w:val="22"/>
              </w:rPr>
            </w:pPr>
            <w:r w:rsidRPr="005012AB">
              <w:rPr>
                <w:rFonts w:ascii="Arial" w:hAnsi="Arial" w:cs="Arial"/>
                <w:snapToGrid w:val="0"/>
                <w:sz w:val="22"/>
                <w:szCs w:val="22"/>
              </w:rPr>
              <w:t xml:space="preserve">Road vehicles - Electrical disturbance by conducting and coupling - </w:t>
            </w:r>
            <w:r w:rsidRPr="005012AB">
              <w:rPr>
                <w:rFonts w:ascii="Arial" w:hAnsi="Arial" w:cs="Arial"/>
                <w:sz w:val="22"/>
                <w:szCs w:val="22"/>
              </w:rPr>
              <w:t xml:space="preserve">Part 3: Passenger cars and light commercial vehicles with nominal 12 V supply voltage and commercial vehicles with 24 V supply voltage - Electrical transient transmission by capacitive and inductive coupling via lines other than supply lines </w:t>
            </w:r>
          </w:p>
        </w:tc>
        <w:tc>
          <w:tcPr>
            <w:tcW w:w="4297" w:type="dxa"/>
          </w:tcPr>
          <w:p w:rsidR="009A7B98" w:rsidRPr="005012AB" w:rsidRDefault="009A7B98" w:rsidP="00E07A4C">
            <w:pPr>
              <w:autoSpaceDE w:val="0"/>
              <w:autoSpaceDN w:val="0"/>
              <w:adjustRightInd w:val="0"/>
              <w:rPr>
                <w:rFonts w:ascii="Arial" w:hAnsi="Arial" w:cs="Arial"/>
                <w:sz w:val="22"/>
                <w:szCs w:val="22"/>
              </w:rPr>
            </w:pPr>
            <w:r w:rsidRPr="005012AB">
              <w:rPr>
                <w:rFonts w:ascii="Arial" w:hAnsi="Arial" w:cs="Arial"/>
                <w:snapToGrid w:val="0"/>
                <w:sz w:val="22"/>
                <w:szCs w:val="22"/>
              </w:rPr>
              <w:t>Establishes a common basis for the evaluation of the EMC of electronic instruments, devices and equipment in vehicles against transient transmission by coupling via lines other than supply lines. The test intention is the demonstration of the immunity of the instrument, device or equipment when subjected to coupled fast transient disturbances, such as those caused by switching (switching of inductive loads, relay contact bounce, etc)</w:t>
            </w:r>
          </w:p>
        </w:tc>
      </w:tr>
      <w:tr w:rsidR="009A7B98" w:rsidRPr="001B0269" w:rsidTr="005A3B70">
        <w:trPr>
          <w:cantSplit/>
          <w:trHeight w:val="397"/>
          <w:jc w:val="center"/>
        </w:trPr>
        <w:tc>
          <w:tcPr>
            <w:tcW w:w="950" w:type="dxa"/>
          </w:tcPr>
          <w:p w:rsidR="009A7B98" w:rsidRPr="005012AB" w:rsidRDefault="00264582" w:rsidP="008332B3">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Pr>
                <w:rFonts w:ascii="Arial" w:hAnsi="Arial" w:cs="Arial"/>
                <w:snapToGrid w:val="0"/>
                <w:sz w:val="22"/>
                <w:szCs w:val="22"/>
                <w:lang w:eastAsia="en-US"/>
              </w:rPr>
              <w:t>[27]</w:t>
            </w:r>
          </w:p>
        </w:tc>
        <w:tc>
          <w:tcPr>
            <w:tcW w:w="3816" w:type="dxa"/>
          </w:tcPr>
          <w:p w:rsidR="009A7B98" w:rsidRPr="00E80996" w:rsidRDefault="009A7B98" w:rsidP="00E80996">
            <w:pPr>
              <w:widowControl w:val="0"/>
              <w:tabs>
                <w:tab w:val="left" w:pos="3969"/>
              </w:tabs>
              <w:rPr>
                <w:rFonts w:ascii="Arial" w:hAnsi="Arial" w:cs="Arial"/>
                <w:snapToGrid w:val="0"/>
                <w:sz w:val="22"/>
                <w:szCs w:val="22"/>
              </w:rPr>
            </w:pPr>
            <w:r w:rsidRPr="00E80996">
              <w:rPr>
                <w:rFonts w:ascii="Arial" w:hAnsi="Arial" w:cs="Arial"/>
                <w:snapToGrid w:val="0"/>
                <w:sz w:val="22"/>
                <w:szCs w:val="22"/>
              </w:rPr>
              <w:t xml:space="preserve">IEC 61000-6-1 Ed. 2.0 (2005-3) </w:t>
            </w:r>
          </w:p>
          <w:p w:rsidR="009A7B98" w:rsidRPr="00E80996" w:rsidRDefault="009A7B98" w:rsidP="00E80996">
            <w:pPr>
              <w:widowControl w:val="0"/>
              <w:tabs>
                <w:tab w:val="left" w:pos="3969"/>
              </w:tabs>
              <w:rPr>
                <w:rFonts w:ascii="Arial" w:hAnsi="Arial" w:cs="Arial"/>
                <w:snapToGrid w:val="0"/>
                <w:sz w:val="22"/>
                <w:szCs w:val="22"/>
              </w:rPr>
            </w:pPr>
            <w:r w:rsidRPr="00E80996">
              <w:rPr>
                <w:rFonts w:ascii="Arial" w:hAnsi="Arial" w:cs="Arial"/>
                <w:snapToGrid w:val="0"/>
                <w:sz w:val="22"/>
                <w:szCs w:val="22"/>
              </w:rPr>
              <w:t xml:space="preserve">Basic EMC Publication – </w:t>
            </w:r>
          </w:p>
          <w:p w:rsidR="009A7B98" w:rsidRPr="00E80996" w:rsidRDefault="009A7B98" w:rsidP="00E80996">
            <w:pPr>
              <w:widowControl w:val="0"/>
              <w:tabs>
                <w:tab w:val="left" w:pos="3969"/>
              </w:tabs>
              <w:rPr>
                <w:rFonts w:ascii="Arial" w:hAnsi="Arial" w:cs="Arial"/>
                <w:snapToGrid w:val="0"/>
                <w:sz w:val="22"/>
                <w:szCs w:val="22"/>
              </w:rPr>
            </w:pPr>
            <w:r w:rsidRPr="00E80996">
              <w:rPr>
                <w:rFonts w:ascii="Arial" w:hAnsi="Arial" w:cs="Arial"/>
                <w:snapToGrid w:val="0"/>
                <w:sz w:val="22"/>
                <w:szCs w:val="22"/>
              </w:rPr>
              <w:t xml:space="preserve">Electromagnetic compatibility (EMC) – Part 6: Generic standards – Section 1: Immunity for residential, commercial and light-industrial </w:t>
            </w:r>
          </w:p>
          <w:p w:rsidR="009A7B98" w:rsidRPr="00E80996" w:rsidRDefault="009A7B98" w:rsidP="00E80996">
            <w:pPr>
              <w:widowControl w:val="0"/>
              <w:tabs>
                <w:tab w:val="left" w:pos="3969"/>
              </w:tabs>
              <w:rPr>
                <w:rFonts w:ascii="Arial" w:hAnsi="Arial" w:cs="Arial"/>
                <w:snapToGrid w:val="0"/>
                <w:sz w:val="22"/>
                <w:szCs w:val="22"/>
              </w:rPr>
            </w:pPr>
            <w:r w:rsidRPr="00E80996">
              <w:rPr>
                <w:rFonts w:ascii="Arial" w:hAnsi="Arial" w:cs="Arial"/>
                <w:snapToGrid w:val="0"/>
                <w:sz w:val="22"/>
                <w:szCs w:val="22"/>
              </w:rPr>
              <w:t xml:space="preserve">environments </w:t>
            </w:r>
          </w:p>
          <w:p w:rsidR="009A7B98" w:rsidRPr="00E80996" w:rsidRDefault="009A7B98" w:rsidP="00E80996">
            <w:pPr>
              <w:widowControl w:val="0"/>
              <w:tabs>
                <w:tab w:val="left" w:pos="3969"/>
              </w:tabs>
              <w:rPr>
                <w:rFonts w:ascii="Arial" w:hAnsi="Arial" w:cs="Arial"/>
                <w:snapToGrid w:val="0"/>
                <w:sz w:val="22"/>
                <w:szCs w:val="22"/>
              </w:rPr>
            </w:pPr>
            <w:r w:rsidRPr="00E80996">
              <w:rPr>
                <w:rFonts w:ascii="Arial" w:hAnsi="Arial" w:cs="Arial"/>
                <w:snapToGrid w:val="0"/>
                <w:sz w:val="22"/>
                <w:szCs w:val="22"/>
              </w:rPr>
              <w:t xml:space="preserve">Stability date: 2013 </w:t>
            </w:r>
          </w:p>
        </w:tc>
        <w:tc>
          <w:tcPr>
            <w:tcW w:w="4297" w:type="dxa"/>
          </w:tcPr>
          <w:p w:rsidR="009A7B98" w:rsidRPr="00E80996" w:rsidRDefault="009A7B98" w:rsidP="00E80996">
            <w:pPr>
              <w:autoSpaceDE w:val="0"/>
              <w:autoSpaceDN w:val="0"/>
              <w:adjustRightInd w:val="0"/>
              <w:rPr>
                <w:rFonts w:ascii="Arial" w:hAnsi="Arial" w:cs="Arial"/>
                <w:snapToGrid w:val="0"/>
                <w:sz w:val="22"/>
                <w:szCs w:val="22"/>
              </w:rPr>
            </w:pPr>
            <w:r w:rsidRPr="00E80996">
              <w:rPr>
                <w:rFonts w:ascii="Arial" w:hAnsi="Arial" w:cs="Arial"/>
                <w:color w:val="FF0000"/>
                <w:sz w:val="22"/>
                <w:szCs w:val="22"/>
              </w:rPr>
              <w:t>Defines the immunity test requirements in relation to continuous and transient, conducted and radiated disturbances, including electrostatic discharges, for electrical and electronic apparatus intended for use in residential, commercial and light-industrial environment, and for which no dedicated product or product-family standard exists. Immunity requirements in the frequency range 0 kHz to 400 GHz are covered and are specified for each port considered. This standard applies to apparatus intended to be directly connected to a low-voltage public mains network or connected to a dedicated DC source which is intended to interface between the apparatus and the low-voltage public mains network.</w:t>
            </w:r>
          </w:p>
        </w:tc>
      </w:tr>
      <w:tr w:rsidR="009A7B98" w:rsidRPr="001B0269" w:rsidTr="005A3B70">
        <w:trPr>
          <w:cantSplit/>
          <w:trHeight w:val="397"/>
          <w:jc w:val="center"/>
        </w:trPr>
        <w:tc>
          <w:tcPr>
            <w:tcW w:w="950" w:type="dxa"/>
          </w:tcPr>
          <w:p w:rsidR="009A7B98" w:rsidRDefault="00264582" w:rsidP="00264582">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Pr>
                <w:rFonts w:ascii="Arial" w:hAnsi="Arial" w:cs="Arial"/>
                <w:snapToGrid w:val="0"/>
                <w:sz w:val="22"/>
                <w:szCs w:val="22"/>
                <w:lang w:eastAsia="en-US"/>
              </w:rPr>
              <w:lastRenderedPageBreak/>
              <w:t>[28]</w:t>
            </w:r>
          </w:p>
        </w:tc>
        <w:tc>
          <w:tcPr>
            <w:tcW w:w="3816" w:type="dxa"/>
          </w:tcPr>
          <w:p w:rsidR="009A7B98" w:rsidRPr="00760B7D" w:rsidRDefault="009A7B98" w:rsidP="00E80996">
            <w:pPr>
              <w:widowControl w:val="0"/>
              <w:tabs>
                <w:tab w:val="left" w:pos="3969"/>
              </w:tabs>
              <w:rPr>
                <w:rFonts w:ascii="Arial" w:hAnsi="Arial" w:cs="Arial"/>
                <w:snapToGrid w:val="0"/>
                <w:sz w:val="22"/>
                <w:szCs w:val="22"/>
              </w:rPr>
            </w:pPr>
            <w:r w:rsidRPr="00760B7D">
              <w:rPr>
                <w:rFonts w:ascii="Arial" w:hAnsi="Arial" w:cs="Arial"/>
                <w:sz w:val="22"/>
                <w:szCs w:val="22"/>
              </w:rPr>
              <w:t xml:space="preserve">IEC 61000-6-2 Ed. 2.0 (2005-01) </w:t>
            </w:r>
            <w:r w:rsidRPr="00760B7D">
              <w:rPr>
                <w:rFonts w:ascii="Arial" w:hAnsi="Arial" w:cs="Arial"/>
                <w:iCs/>
                <w:sz w:val="22"/>
                <w:szCs w:val="22"/>
              </w:rPr>
              <w:t xml:space="preserve">Basic EMC Publication – Electromagnetic compatibility (EMC) – </w:t>
            </w:r>
            <w:r w:rsidRPr="00760B7D">
              <w:rPr>
                <w:rFonts w:ascii="Arial" w:hAnsi="Arial" w:cs="Arial"/>
                <w:sz w:val="22"/>
                <w:szCs w:val="22"/>
              </w:rPr>
              <w:t xml:space="preserve">Part 6: </w:t>
            </w:r>
            <w:r w:rsidRPr="00760B7D">
              <w:rPr>
                <w:rFonts w:ascii="Arial" w:hAnsi="Arial" w:cs="Arial"/>
                <w:iCs/>
                <w:sz w:val="22"/>
                <w:szCs w:val="22"/>
              </w:rPr>
              <w:t xml:space="preserve">Generic standards </w:t>
            </w:r>
            <w:r w:rsidRPr="00760B7D">
              <w:rPr>
                <w:rFonts w:ascii="Arial" w:hAnsi="Arial" w:cs="Arial"/>
                <w:sz w:val="22"/>
                <w:szCs w:val="22"/>
              </w:rPr>
              <w:t xml:space="preserve">– Section 2: </w:t>
            </w:r>
            <w:r w:rsidRPr="00760B7D">
              <w:rPr>
                <w:rFonts w:ascii="Arial" w:hAnsi="Arial" w:cs="Arial"/>
                <w:iCs/>
                <w:sz w:val="22"/>
                <w:szCs w:val="22"/>
              </w:rPr>
              <w:t xml:space="preserve">Immunity for industrial environments </w:t>
            </w:r>
            <w:r w:rsidRPr="00760B7D">
              <w:rPr>
                <w:rFonts w:ascii="Arial" w:hAnsi="Arial" w:cs="Arial"/>
                <w:sz w:val="22"/>
                <w:szCs w:val="22"/>
              </w:rPr>
              <w:t>Stability date :2013</w:t>
            </w:r>
          </w:p>
        </w:tc>
        <w:tc>
          <w:tcPr>
            <w:tcW w:w="4297" w:type="dxa"/>
          </w:tcPr>
          <w:p w:rsidR="009A7B98" w:rsidRPr="00153040" w:rsidRDefault="009A7B98" w:rsidP="00E80996">
            <w:pPr>
              <w:autoSpaceDE w:val="0"/>
              <w:autoSpaceDN w:val="0"/>
              <w:adjustRightInd w:val="0"/>
              <w:rPr>
                <w:rFonts w:ascii="Arial" w:hAnsi="Arial" w:cs="Arial"/>
                <w:color w:val="FF0000"/>
                <w:sz w:val="22"/>
                <w:szCs w:val="22"/>
              </w:rPr>
            </w:pPr>
            <w:r w:rsidRPr="00153040">
              <w:rPr>
                <w:rFonts w:ascii="Arial" w:hAnsi="Arial" w:cs="Arial"/>
                <w:sz w:val="22"/>
                <w:szCs w:val="22"/>
              </w:rPr>
              <w:t>Defines the immunity performance requirements for electrical and electronic apparatus intended for use in industrial environments, both indoor and outdoor and for which no dedicated product or product-family immunity standard exists. Immunity requirements in the frequency range 0 Hz to 400 GHz are covered, in relation to continuous and transient, conducted and radiated disturbances, including electrostatic discharges, and are specified for each port considered. This standard applies to apparatus intended to be connected to a power network supplied from a high or medium voltage transformer dedicated to the supply of an installation feeding manufacturing or similar plant, and intended to operate in or in proximity to industrial locations, as described below. This standard also applies to apparatus which are battery operated and intended to be used in industrial locations. Industrial locations are in addition characterised by the existence of one or more of the following: - industrial, scientific and medical (ISM) apparatus (as defined in CISPR 11); - heavy inductive or capacitive loads are frequently switched; - currents and associated magnetic fields are high</w:t>
            </w:r>
            <w:r>
              <w:rPr>
                <w:rFonts w:ascii="Arial" w:hAnsi="Arial" w:cs="Arial"/>
                <w:sz w:val="22"/>
                <w:szCs w:val="22"/>
              </w:rPr>
              <w:t>.</w:t>
            </w:r>
          </w:p>
        </w:tc>
      </w:tr>
      <w:tr w:rsidR="009A7B98" w:rsidRPr="001B0269" w:rsidTr="005A3B70">
        <w:trPr>
          <w:cantSplit/>
          <w:trHeight w:val="397"/>
          <w:jc w:val="center"/>
        </w:trPr>
        <w:tc>
          <w:tcPr>
            <w:tcW w:w="950" w:type="dxa"/>
          </w:tcPr>
          <w:p w:rsidR="009A7B98" w:rsidRPr="003521FD" w:rsidRDefault="00264582" w:rsidP="008332B3">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Pr>
                <w:rFonts w:ascii="Arial" w:hAnsi="Arial" w:cs="Arial"/>
                <w:snapToGrid w:val="0"/>
                <w:sz w:val="22"/>
                <w:szCs w:val="22"/>
                <w:lang w:eastAsia="en-US"/>
              </w:rPr>
              <w:t>[29]</w:t>
            </w:r>
          </w:p>
        </w:tc>
        <w:tc>
          <w:tcPr>
            <w:tcW w:w="3816" w:type="dxa"/>
          </w:tcPr>
          <w:p w:rsidR="009A7B98" w:rsidRPr="003521FD" w:rsidRDefault="009871F6" w:rsidP="00E80996">
            <w:pPr>
              <w:widowControl w:val="0"/>
              <w:tabs>
                <w:tab w:val="left" w:pos="3969"/>
              </w:tabs>
              <w:rPr>
                <w:rFonts w:ascii="Arial" w:hAnsi="Arial" w:cs="Arial"/>
                <w:sz w:val="22"/>
                <w:szCs w:val="22"/>
              </w:rPr>
            </w:pPr>
            <w:r>
              <w:rPr>
                <w:rFonts w:ascii="Arial" w:hAnsi="Arial" w:cs="Arial"/>
                <w:sz w:val="22"/>
                <w:szCs w:val="22"/>
              </w:rPr>
              <w:t xml:space="preserve">OIML D 31: 2008 E </w:t>
            </w:r>
            <w:r w:rsidR="009A7B98" w:rsidRPr="003521FD">
              <w:rPr>
                <w:rFonts w:ascii="Arial" w:hAnsi="Arial" w:cs="Arial"/>
                <w:sz w:val="22"/>
                <w:szCs w:val="22"/>
              </w:rPr>
              <w:t>General requirements for software controlled measuring instruments</w:t>
            </w:r>
          </w:p>
        </w:tc>
        <w:tc>
          <w:tcPr>
            <w:tcW w:w="4297" w:type="dxa"/>
          </w:tcPr>
          <w:p w:rsidR="009A7B98" w:rsidRPr="003521FD" w:rsidRDefault="009A7B98" w:rsidP="003521FD">
            <w:pPr>
              <w:autoSpaceDE w:val="0"/>
              <w:autoSpaceDN w:val="0"/>
              <w:adjustRightInd w:val="0"/>
              <w:rPr>
                <w:rFonts w:ascii="Arial" w:hAnsi="Arial" w:cs="Arial"/>
                <w:sz w:val="22"/>
                <w:szCs w:val="22"/>
              </w:rPr>
            </w:pPr>
            <w:r w:rsidRPr="003521FD">
              <w:rPr>
                <w:rFonts w:ascii="Arial" w:hAnsi="Arial" w:cs="Arial"/>
                <w:sz w:val="22"/>
                <w:szCs w:val="22"/>
              </w:rPr>
              <w:t>Provides guidance for establishing appropriate requirements for software related</w:t>
            </w:r>
            <w:r>
              <w:rPr>
                <w:rFonts w:ascii="Arial" w:hAnsi="Arial" w:cs="Arial"/>
                <w:sz w:val="22"/>
                <w:szCs w:val="22"/>
              </w:rPr>
              <w:t xml:space="preserve"> </w:t>
            </w:r>
            <w:r w:rsidRPr="003521FD">
              <w:rPr>
                <w:rFonts w:ascii="Arial" w:hAnsi="Arial" w:cs="Arial"/>
                <w:sz w:val="22"/>
                <w:szCs w:val="22"/>
              </w:rPr>
              <w:t>functionalities in measuring instruments covered by OIML Recommendations</w:t>
            </w:r>
            <w:r>
              <w:rPr>
                <w:rFonts w:ascii="Arial" w:hAnsi="Arial" w:cs="Arial"/>
                <w:sz w:val="22"/>
                <w:szCs w:val="22"/>
              </w:rPr>
              <w:t>.</w:t>
            </w:r>
          </w:p>
        </w:tc>
      </w:tr>
      <w:tr w:rsidR="00BA3D56" w:rsidRPr="001B0269" w:rsidTr="00E07A4C">
        <w:trPr>
          <w:cantSplit/>
          <w:trHeight w:val="397"/>
          <w:jc w:val="center"/>
        </w:trPr>
        <w:tc>
          <w:tcPr>
            <w:tcW w:w="950" w:type="dxa"/>
          </w:tcPr>
          <w:p w:rsidR="00BA3D56" w:rsidRPr="00BA3D56" w:rsidRDefault="00BA3D56" w:rsidP="008332B3">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sidRPr="00BA3D56">
              <w:rPr>
                <w:rFonts w:ascii="Arial" w:hAnsi="Arial" w:cs="Arial"/>
                <w:snapToGrid w:val="0"/>
                <w:sz w:val="22"/>
                <w:szCs w:val="22"/>
                <w:lang w:eastAsia="en-US"/>
              </w:rPr>
              <w:t>[30]</w:t>
            </w:r>
          </w:p>
        </w:tc>
        <w:tc>
          <w:tcPr>
            <w:tcW w:w="3816" w:type="dxa"/>
            <w:shd w:val="clear" w:color="auto" w:fill="auto"/>
          </w:tcPr>
          <w:p w:rsidR="00BA3D56" w:rsidRPr="00CC4D38" w:rsidRDefault="00BA3D56" w:rsidP="00E80996">
            <w:pPr>
              <w:widowControl w:val="0"/>
              <w:tabs>
                <w:tab w:val="left" w:pos="3969"/>
              </w:tabs>
              <w:rPr>
                <w:rFonts w:ascii="Arial" w:hAnsi="Arial" w:cs="Arial"/>
                <w:sz w:val="22"/>
                <w:szCs w:val="22"/>
              </w:rPr>
            </w:pPr>
            <w:r w:rsidRPr="00CC4D38">
              <w:rPr>
                <w:rFonts w:ascii="Arial" w:hAnsi="Arial" w:cs="Arial"/>
                <w:sz w:val="22"/>
                <w:szCs w:val="22"/>
                <w:shd w:val="clear" w:color="auto" w:fill="FFFFFF"/>
              </w:rPr>
              <w:t xml:space="preserve">ILAC-G24/OIML D 10: 2007 </w:t>
            </w:r>
            <w:r w:rsidR="004A1D76">
              <w:rPr>
                <w:rFonts w:ascii="Arial" w:hAnsi="Arial" w:cs="Arial"/>
                <w:sz w:val="22"/>
                <w:szCs w:val="22"/>
                <w:shd w:val="clear" w:color="auto" w:fill="FFFFFF"/>
              </w:rPr>
              <w:t>Guidelines for the determination of recalibration intervals of measuring equipment used in testing laboratories</w:t>
            </w:r>
          </w:p>
        </w:tc>
        <w:tc>
          <w:tcPr>
            <w:tcW w:w="4297" w:type="dxa"/>
          </w:tcPr>
          <w:p w:rsidR="00BA3D56" w:rsidRPr="00BA3D56" w:rsidRDefault="00BA3D56" w:rsidP="008F002F">
            <w:pPr>
              <w:autoSpaceDE w:val="0"/>
              <w:autoSpaceDN w:val="0"/>
              <w:adjustRightInd w:val="0"/>
              <w:rPr>
                <w:rFonts w:ascii="Arial" w:hAnsi="Arial" w:cs="Arial"/>
                <w:sz w:val="22"/>
                <w:szCs w:val="22"/>
              </w:rPr>
            </w:pPr>
            <w:r w:rsidRPr="00BA3D56">
              <w:rPr>
                <w:rFonts w:ascii="Arial" w:hAnsi="Arial" w:cs="Arial"/>
                <w:sz w:val="22"/>
                <w:szCs w:val="22"/>
              </w:rPr>
              <w:t>The purpose of this Document is to give laboratories, particularly while setting up their calibration system, guidance on how to determine calibration intervals. This Document identifies and describes the methods that are available and known for the evaluation of calibration intervals.</w:t>
            </w:r>
          </w:p>
        </w:tc>
      </w:tr>
      <w:tr w:rsidR="00C863B7" w:rsidRPr="001B0269" w:rsidTr="00E07A4C">
        <w:trPr>
          <w:cantSplit/>
          <w:trHeight w:val="397"/>
          <w:jc w:val="center"/>
        </w:trPr>
        <w:tc>
          <w:tcPr>
            <w:tcW w:w="950" w:type="dxa"/>
          </w:tcPr>
          <w:p w:rsidR="00C863B7" w:rsidRPr="00BA3D56" w:rsidRDefault="00C863B7" w:rsidP="008332B3">
            <w:pPr>
              <w:tabs>
                <w:tab w:val="left" w:pos="0"/>
                <w:tab w:val="left" w:pos="888"/>
                <w:tab w:val="left" w:pos="1400"/>
                <w:tab w:val="left" w:pos="1500"/>
              </w:tabs>
              <w:autoSpaceDE w:val="0"/>
              <w:autoSpaceDN w:val="0"/>
              <w:adjustRightInd w:val="0"/>
              <w:spacing w:before="120"/>
              <w:jc w:val="center"/>
              <w:rPr>
                <w:rFonts w:ascii="Arial" w:hAnsi="Arial" w:cs="Arial"/>
                <w:snapToGrid w:val="0"/>
                <w:sz w:val="22"/>
                <w:szCs w:val="22"/>
                <w:lang w:eastAsia="en-US"/>
              </w:rPr>
            </w:pPr>
            <w:r>
              <w:rPr>
                <w:rFonts w:ascii="Arial" w:hAnsi="Arial" w:cs="Arial"/>
                <w:snapToGrid w:val="0"/>
                <w:sz w:val="22"/>
                <w:szCs w:val="22"/>
                <w:lang w:eastAsia="en-US"/>
              </w:rPr>
              <w:lastRenderedPageBreak/>
              <w:t>[31]</w:t>
            </w:r>
          </w:p>
        </w:tc>
        <w:tc>
          <w:tcPr>
            <w:tcW w:w="3816" w:type="dxa"/>
            <w:shd w:val="clear" w:color="auto" w:fill="auto"/>
          </w:tcPr>
          <w:p w:rsidR="008F002F" w:rsidRPr="008F002F" w:rsidRDefault="008F002F" w:rsidP="008F002F">
            <w:pPr>
              <w:widowControl w:val="0"/>
              <w:tabs>
                <w:tab w:val="left" w:pos="3969"/>
              </w:tabs>
              <w:rPr>
                <w:rFonts w:ascii="Arial" w:hAnsi="Arial" w:cs="Arial"/>
                <w:color w:val="000000"/>
                <w:sz w:val="22"/>
                <w:szCs w:val="22"/>
              </w:rPr>
            </w:pPr>
            <w:r w:rsidRPr="008F002F">
              <w:rPr>
                <w:rFonts w:ascii="Arial" w:hAnsi="Arial" w:cs="Arial"/>
                <w:color w:val="000000"/>
                <w:sz w:val="22"/>
                <w:szCs w:val="22"/>
              </w:rPr>
              <w:t>IEC 61000-4-17 Consolidated Ed. 1.2 (2009-01) (incl. Amendment 1 and Amendment 2)</w:t>
            </w:r>
            <w:r>
              <w:rPr>
                <w:rFonts w:ascii="Arial" w:hAnsi="Arial" w:cs="Arial"/>
                <w:color w:val="000000"/>
                <w:sz w:val="22"/>
                <w:szCs w:val="22"/>
              </w:rPr>
              <w:t xml:space="preserve"> </w:t>
            </w:r>
            <w:r w:rsidRPr="008F002F">
              <w:rPr>
                <w:rFonts w:ascii="Arial" w:hAnsi="Arial" w:cs="Arial"/>
                <w:color w:val="000000"/>
                <w:sz w:val="22"/>
                <w:szCs w:val="22"/>
              </w:rPr>
              <w:t>Basic EMC Publication –</w:t>
            </w:r>
            <w:r>
              <w:rPr>
                <w:rFonts w:ascii="Arial" w:hAnsi="Arial" w:cs="Arial"/>
                <w:color w:val="000000"/>
                <w:sz w:val="22"/>
                <w:szCs w:val="22"/>
              </w:rPr>
              <w:t xml:space="preserve"> </w:t>
            </w:r>
            <w:r w:rsidRPr="008F002F">
              <w:rPr>
                <w:rFonts w:ascii="Arial" w:hAnsi="Arial" w:cs="Arial"/>
                <w:color w:val="000000"/>
                <w:sz w:val="22"/>
                <w:szCs w:val="22"/>
              </w:rPr>
              <w:t>Electromagnetic compatibility (EMC) –</w:t>
            </w:r>
            <w:r>
              <w:rPr>
                <w:rFonts w:ascii="Arial" w:hAnsi="Arial" w:cs="Arial"/>
                <w:color w:val="000000"/>
                <w:sz w:val="22"/>
                <w:szCs w:val="22"/>
              </w:rPr>
              <w:t xml:space="preserve"> </w:t>
            </w:r>
            <w:r w:rsidRPr="008F002F">
              <w:rPr>
                <w:rFonts w:ascii="Arial" w:hAnsi="Arial" w:cs="Arial"/>
                <w:color w:val="000000"/>
                <w:sz w:val="22"/>
                <w:szCs w:val="22"/>
              </w:rPr>
              <w:t>Part 4: Testing and measurement techniques –</w:t>
            </w:r>
            <w:r>
              <w:rPr>
                <w:rFonts w:ascii="Arial" w:hAnsi="Arial" w:cs="Arial"/>
                <w:color w:val="000000"/>
                <w:sz w:val="22"/>
                <w:szCs w:val="22"/>
              </w:rPr>
              <w:t xml:space="preserve"> </w:t>
            </w:r>
            <w:r w:rsidRPr="008F002F">
              <w:rPr>
                <w:rFonts w:ascii="Arial" w:hAnsi="Arial" w:cs="Arial"/>
                <w:color w:val="000000"/>
                <w:sz w:val="22"/>
                <w:szCs w:val="22"/>
              </w:rPr>
              <w:t>Section 17: Ripple on DC input power port immunity test</w:t>
            </w:r>
          </w:p>
          <w:p w:rsidR="00C863B7" w:rsidRPr="00C863B7" w:rsidRDefault="008F002F" w:rsidP="008F002F">
            <w:pPr>
              <w:widowControl w:val="0"/>
              <w:tabs>
                <w:tab w:val="left" w:pos="3969"/>
              </w:tabs>
              <w:rPr>
                <w:rFonts w:ascii="Arial" w:hAnsi="Arial" w:cs="Arial"/>
                <w:sz w:val="22"/>
                <w:szCs w:val="22"/>
                <w:shd w:val="clear" w:color="auto" w:fill="FFFFFF"/>
              </w:rPr>
            </w:pPr>
            <w:r w:rsidRPr="008F002F">
              <w:rPr>
                <w:rFonts w:ascii="Arial" w:hAnsi="Arial" w:cs="Arial"/>
                <w:color w:val="000000"/>
                <w:sz w:val="22"/>
                <w:szCs w:val="22"/>
              </w:rPr>
              <w:t>Stability date: 2015</w:t>
            </w:r>
          </w:p>
        </w:tc>
        <w:tc>
          <w:tcPr>
            <w:tcW w:w="4297" w:type="dxa"/>
          </w:tcPr>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 xml:space="preserve">Provides test methods for immunity to ripple at the DC input power port of electrical or electronic equipment. </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This standard is applicable to low-voltage DC power ports of equipment supplied by external rectifier systems, or batteries which are being charged.</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This standard defines:</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 test voltage waveform,</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 range of test levels,</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 test generator,</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 test setup,</w:t>
            </w:r>
          </w:p>
          <w:p w:rsidR="008F002F" w:rsidRPr="008F002F"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 test procedure.</w:t>
            </w:r>
          </w:p>
          <w:p w:rsidR="00C863B7" w:rsidRPr="00BA3D56" w:rsidRDefault="008F002F" w:rsidP="008F002F">
            <w:pPr>
              <w:autoSpaceDE w:val="0"/>
              <w:autoSpaceDN w:val="0"/>
              <w:adjustRightInd w:val="0"/>
              <w:rPr>
                <w:rFonts w:ascii="Arial" w:hAnsi="Arial" w:cs="Arial"/>
                <w:sz w:val="22"/>
                <w:szCs w:val="22"/>
              </w:rPr>
            </w:pPr>
            <w:r w:rsidRPr="008F002F">
              <w:rPr>
                <w:rFonts w:ascii="Arial" w:hAnsi="Arial" w:cs="Arial"/>
                <w:sz w:val="22"/>
                <w:szCs w:val="22"/>
              </w:rPr>
              <w:t>This test does not apply to equipment connected to battery charger systems incorporating switch mode converters.</w:t>
            </w:r>
          </w:p>
        </w:tc>
      </w:tr>
    </w:tbl>
    <w:p w:rsidR="001B0269" w:rsidRDefault="001B0269" w:rsidP="008F1028">
      <w:pPr>
        <w:tabs>
          <w:tab w:val="left" w:pos="-720"/>
          <w:tab w:val="left" w:pos="0"/>
          <w:tab w:val="left" w:pos="888"/>
          <w:tab w:val="left" w:pos="1400"/>
          <w:tab w:val="left" w:pos="1500"/>
        </w:tabs>
        <w:suppressAutoHyphens/>
        <w:jc w:val="both"/>
        <w:rPr>
          <w:rFonts w:ascii="Arial" w:hAnsi="Arial"/>
          <w:spacing w:val="-3"/>
          <w:sz w:val="22"/>
        </w:rPr>
      </w:pPr>
    </w:p>
    <w:p w:rsidR="001B0269" w:rsidRDefault="001B0269" w:rsidP="008F1028">
      <w:pPr>
        <w:tabs>
          <w:tab w:val="left" w:pos="-720"/>
          <w:tab w:val="left" w:pos="0"/>
          <w:tab w:val="left" w:pos="888"/>
          <w:tab w:val="left" w:pos="1400"/>
          <w:tab w:val="left" w:pos="1500"/>
        </w:tabs>
        <w:suppressAutoHyphens/>
        <w:jc w:val="both"/>
        <w:rPr>
          <w:rFonts w:ascii="Arial" w:hAnsi="Arial"/>
          <w:spacing w:val="-3"/>
          <w:sz w:val="22"/>
        </w:rPr>
      </w:pPr>
    </w:p>
    <w:p w:rsidR="004B40A8" w:rsidRDefault="004B40A8" w:rsidP="008F1028">
      <w:pPr>
        <w:tabs>
          <w:tab w:val="left" w:pos="0"/>
          <w:tab w:val="left" w:pos="888"/>
          <w:tab w:val="left" w:pos="1400"/>
          <w:tab w:val="left" w:pos="1500"/>
        </w:tabs>
      </w:pPr>
    </w:p>
    <w:sectPr w:rsidR="004B40A8" w:rsidSect="0075478E">
      <w:footerReference w:type="even" r:id="rId22"/>
      <w:footerReference w:type="default" r:id="rId23"/>
      <w:footerReference w:type="first" r:id="rId24"/>
      <w:pgSz w:w="11906" w:h="16838" w:code="9"/>
      <w:pgMar w:top="1440" w:right="1983" w:bottom="1440" w:left="1418" w:header="680" w:footer="510" w:gutter="0"/>
      <w:pgNumType w:start="1"/>
      <w:cols w:space="720"/>
      <w:noEndnote/>
      <w:titlePg/>
      <w:docGrid w:linePitch="27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morayoa" w:date="2014-09-11T16:02:00Z" w:initials="m">
    <w:p w:rsidR="0073309B" w:rsidRDefault="0073309B">
      <w:pPr>
        <w:pStyle w:val="CommentText"/>
      </w:pPr>
      <w:r>
        <w:rPr>
          <w:rStyle w:val="CommentReference"/>
        </w:rPr>
        <w:annotationRef/>
      </w:r>
      <w:r>
        <w:t>Insert approval date R61</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09B" w:rsidRDefault="0073309B">
      <w:r>
        <w:separator/>
      </w:r>
    </w:p>
  </w:endnote>
  <w:endnote w:type="continuationSeparator" w:id="0">
    <w:p w:rsidR="0073309B" w:rsidRDefault="007330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Aste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MT">
    <w:altName w:val="Arial Unicode MS"/>
    <w:panose1 w:val="00000000000000000000"/>
    <w:charset w:val="00"/>
    <w:family w:val="swiss"/>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0" w:usb1="08070000" w:usb2="00000010" w:usb3="00000000" w:csb0="00020000" w:csb1="00000000"/>
  </w:font>
  <w:font w:name="Futura">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9B" w:rsidRDefault="00514A76">
    <w:pPr>
      <w:pStyle w:val="Footer"/>
      <w:framePr w:wrap="around" w:vAnchor="text" w:hAnchor="margin" w:xAlign="center" w:y="1"/>
      <w:rPr>
        <w:rStyle w:val="PageNumber"/>
      </w:rPr>
    </w:pPr>
    <w:r>
      <w:rPr>
        <w:rStyle w:val="PageNumber"/>
      </w:rPr>
      <w:fldChar w:fldCharType="begin"/>
    </w:r>
    <w:r w:rsidR="0073309B">
      <w:rPr>
        <w:rStyle w:val="PageNumber"/>
      </w:rPr>
      <w:instrText xml:space="preserve">PAGE  </w:instrText>
    </w:r>
    <w:r>
      <w:rPr>
        <w:rStyle w:val="PageNumber"/>
      </w:rPr>
      <w:fldChar w:fldCharType="separate"/>
    </w:r>
    <w:r w:rsidR="0073309B">
      <w:rPr>
        <w:rStyle w:val="PageNumber"/>
        <w:noProof/>
      </w:rPr>
      <w:t>53</w:t>
    </w:r>
    <w:r>
      <w:rPr>
        <w:rStyle w:val="PageNumber"/>
      </w:rPr>
      <w:fldChar w:fldCharType="end"/>
    </w:r>
  </w:p>
  <w:p w:rsidR="0073309B" w:rsidRDefault="007330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9B" w:rsidRDefault="0073309B">
    <w:pPr>
      <w:spacing w:before="140" w:line="100" w:lineRule="exact"/>
      <w:jc w:val="center"/>
      <w:rPr>
        <w:rFonts w:ascii="Arial Narrow" w:hAnsi="Arial Narrow"/>
      </w:rPr>
    </w:pPr>
    <w:r>
      <w:rPr>
        <w:rFonts w:ascii="Arial Narrow" w:hAnsi="Arial Narrow"/>
        <w:snapToGrid w:val="0"/>
        <w:lang w:eastAsia="en-US"/>
      </w:rPr>
      <w:t xml:space="preserve">R 61-1 Page </w:t>
    </w:r>
    <w:r w:rsidR="00514A76">
      <w:rPr>
        <w:rFonts w:ascii="Arial Narrow" w:hAnsi="Arial Narrow"/>
        <w:snapToGrid w:val="0"/>
        <w:lang w:eastAsia="en-US"/>
      </w:rPr>
      <w:fldChar w:fldCharType="begin"/>
    </w:r>
    <w:r>
      <w:rPr>
        <w:rFonts w:ascii="Arial Narrow" w:hAnsi="Arial Narrow"/>
        <w:snapToGrid w:val="0"/>
        <w:lang w:eastAsia="en-US"/>
      </w:rPr>
      <w:instrText xml:space="preserve"> PAGE </w:instrText>
    </w:r>
    <w:r w:rsidR="00514A76">
      <w:rPr>
        <w:rFonts w:ascii="Arial Narrow" w:hAnsi="Arial Narrow"/>
        <w:snapToGrid w:val="0"/>
        <w:lang w:eastAsia="en-US"/>
      </w:rPr>
      <w:fldChar w:fldCharType="separate"/>
    </w:r>
    <w:r w:rsidR="001147DA">
      <w:rPr>
        <w:rFonts w:ascii="Arial Narrow" w:hAnsi="Arial Narrow"/>
        <w:noProof/>
        <w:snapToGrid w:val="0"/>
        <w:lang w:eastAsia="en-US"/>
      </w:rPr>
      <w:t>5</w:t>
    </w:r>
    <w:r w:rsidR="00514A76">
      <w:rPr>
        <w:rFonts w:ascii="Arial Narrow" w:hAnsi="Arial Narrow"/>
        <w:snapToGrid w:val="0"/>
        <w:lang w:eastAsia="en-US"/>
      </w:rPr>
      <w:fldChar w:fldCharType="end"/>
    </w:r>
  </w:p>
  <w:p w:rsidR="0073309B" w:rsidRDefault="0073309B">
    <w:pPr>
      <w:tabs>
        <w:tab w:val="left" w:pos="-267"/>
        <w:tab w:val="left" w:pos="0"/>
        <w:tab w:val="left" w:pos="177"/>
        <w:tab w:val="left" w:pos="355"/>
        <w:tab w:val="left" w:pos="532"/>
        <w:tab w:val="left" w:pos="710"/>
        <w:tab w:val="left" w:pos="888"/>
        <w:tab w:val="left" w:pos="1154"/>
        <w:tab w:val="left" w:pos="1440"/>
      </w:tabs>
      <w:suppressAutoHyphens/>
      <w:jc w:val="both"/>
      <w:rPr>
        <w:sz w:val="24"/>
      </w:rPr>
    </w:pPr>
  </w:p>
  <w:p w:rsidR="0073309B" w:rsidRDefault="0073309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09B" w:rsidRDefault="0073309B">
    <w:pPr>
      <w:pStyle w:val="Footer"/>
      <w:framePr w:wrap="around" w:vAnchor="text" w:hAnchor="margin" w:xAlign="center" w:y="1"/>
      <w:rPr>
        <w:rStyle w:val="PageNumber"/>
        <w:rFonts w:ascii="Arial" w:hAnsi="Arial"/>
        <w:sz w:val="24"/>
      </w:rPr>
    </w:pPr>
  </w:p>
  <w:p w:rsidR="0073309B" w:rsidRDefault="007330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09B" w:rsidRDefault="0073309B">
      <w:r>
        <w:separator/>
      </w:r>
    </w:p>
  </w:footnote>
  <w:footnote w:type="continuationSeparator" w:id="0">
    <w:p w:rsidR="0073309B" w:rsidRDefault="00733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604555"/>
    <w:multiLevelType w:val="hybridMultilevel"/>
    <w:tmpl w:val="4AAC30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1F30F1"/>
    <w:multiLevelType w:val="hybridMultilevel"/>
    <w:tmpl w:val="96B2C8A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1B64FBA"/>
    <w:multiLevelType w:val="singleLevel"/>
    <w:tmpl w:val="08090001"/>
    <w:lvl w:ilvl="0">
      <w:start w:val="1"/>
      <w:numFmt w:val="bullet"/>
      <w:lvlText w:val=""/>
      <w:lvlJc w:val="left"/>
      <w:pPr>
        <w:ind w:left="720" w:hanging="360"/>
      </w:pPr>
      <w:rPr>
        <w:rFonts w:ascii="Symbol" w:hAnsi="Symbol" w:hint="default"/>
      </w:rPr>
    </w:lvl>
  </w:abstractNum>
  <w:abstractNum w:abstractNumId="3">
    <w:nsid w:val="02AC1F56"/>
    <w:multiLevelType w:val="hybridMultilevel"/>
    <w:tmpl w:val="D5023CA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6290653"/>
    <w:multiLevelType w:val="hybridMultilevel"/>
    <w:tmpl w:val="7B5CDC84"/>
    <w:lvl w:ilvl="0" w:tplc="08090017">
      <w:start w:val="1"/>
      <w:numFmt w:val="lowerLetter"/>
      <w:lvlText w:val="%1)"/>
      <w:lvlJc w:val="left"/>
      <w:pPr>
        <w:ind w:left="2120" w:hanging="360"/>
      </w:pPr>
    </w:lvl>
    <w:lvl w:ilvl="1" w:tplc="08090019" w:tentative="1">
      <w:start w:val="1"/>
      <w:numFmt w:val="lowerLetter"/>
      <w:lvlText w:val="%2."/>
      <w:lvlJc w:val="left"/>
      <w:pPr>
        <w:ind w:left="2840" w:hanging="360"/>
      </w:pPr>
    </w:lvl>
    <w:lvl w:ilvl="2" w:tplc="0809001B" w:tentative="1">
      <w:start w:val="1"/>
      <w:numFmt w:val="lowerRoman"/>
      <w:lvlText w:val="%3."/>
      <w:lvlJc w:val="right"/>
      <w:pPr>
        <w:ind w:left="3560" w:hanging="180"/>
      </w:pPr>
    </w:lvl>
    <w:lvl w:ilvl="3" w:tplc="0809000F" w:tentative="1">
      <w:start w:val="1"/>
      <w:numFmt w:val="decimal"/>
      <w:lvlText w:val="%4."/>
      <w:lvlJc w:val="left"/>
      <w:pPr>
        <w:ind w:left="4280" w:hanging="360"/>
      </w:pPr>
    </w:lvl>
    <w:lvl w:ilvl="4" w:tplc="08090019" w:tentative="1">
      <w:start w:val="1"/>
      <w:numFmt w:val="lowerLetter"/>
      <w:lvlText w:val="%5."/>
      <w:lvlJc w:val="left"/>
      <w:pPr>
        <w:ind w:left="5000" w:hanging="360"/>
      </w:pPr>
    </w:lvl>
    <w:lvl w:ilvl="5" w:tplc="0809001B" w:tentative="1">
      <w:start w:val="1"/>
      <w:numFmt w:val="lowerRoman"/>
      <w:lvlText w:val="%6."/>
      <w:lvlJc w:val="right"/>
      <w:pPr>
        <w:ind w:left="5720" w:hanging="180"/>
      </w:pPr>
    </w:lvl>
    <w:lvl w:ilvl="6" w:tplc="0809000F" w:tentative="1">
      <w:start w:val="1"/>
      <w:numFmt w:val="decimal"/>
      <w:lvlText w:val="%7."/>
      <w:lvlJc w:val="left"/>
      <w:pPr>
        <w:ind w:left="6440" w:hanging="360"/>
      </w:pPr>
    </w:lvl>
    <w:lvl w:ilvl="7" w:tplc="08090019" w:tentative="1">
      <w:start w:val="1"/>
      <w:numFmt w:val="lowerLetter"/>
      <w:lvlText w:val="%8."/>
      <w:lvlJc w:val="left"/>
      <w:pPr>
        <w:ind w:left="7160" w:hanging="360"/>
      </w:pPr>
    </w:lvl>
    <w:lvl w:ilvl="8" w:tplc="0809001B" w:tentative="1">
      <w:start w:val="1"/>
      <w:numFmt w:val="lowerRoman"/>
      <w:lvlText w:val="%9."/>
      <w:lvlJc w:val="right"/>
      <w:pPr>
        <w:ind w:left="7880" w:hanging="180"/>
      </w:pPr>
    </w:lvl>
  </w:abstractNum>
  <w:abstractNum w:abstractNumId="5">
    <w:nsid w:val="070039D1"/>
    <w:multiLevelType w:val="hybridMultilevel"/>
    <w:tmpl w:val="054A3A4C"/>
    <w:lvl w:ilvl="0" w:tplc="08090017">
      <w:start w:val="1"/>
      <w:numFmt w:val="lowerLetter"/>
      <w:lvlText w:val="%1)"/>
      <w:lvlJc w:val="left"/>
      <w:pPr>
        <w:ind w:left="1075" w:hanging="360"/>
      </w:pPr>
      <w:rPr>
        <w:rFonts w:hint="default"/>
      </w:rPr>
    </w:lvl>
    <w:lvl w:ilvl="1" w:tplc="08090019" w:tentative="1">
      <w:start w:val="1"/>
      <w:numFmt w:val="lowerLetter"/>
      <w:lvlText w:val="%2."/>
      <w:lvlJc w:val="left"/>
      <w:pPr>
        <w:ind w:left="1795" w:hanging="360"/>
      </w:pPr>
    </w:lvl>
    <w:lvl w:ilvl="2" w:tplc="0809001B" w:tentative="1">
      <w:start w:val="1"/>
      <w:numFmt w:val="lowerRoman"/>
      <w:lvlText w:val="%3."/>
      <w:lvlJc w:val="right"/>
      <w:pPr>
        <w:ind w:left="2515" w:hanging="180"/>
      </w:pPr>
    </w:lvl>
    <w:lvl w:ilvl="3" w:tplc="0809000F" w:tentative="1">
      <w:start w:val="1"/>
      <w:numFmt w:val="decimal"/>
      <w:lvlText w:val="%4."/>
      <w:lvlJc w:val="left"/>
      <w:pPr>
        <w:ind w:left="3235" w:hanging="360"/>
      </w:pPr>
    </w:lvl>
    <w:lvl w:ilvl="4" w:tplc="08090019" w:tentative="1">
      <w:start w:val="1"/>
      <w:numFmt w:val="lowerLetter"/>
      <w:lvlText w:val="%5."/>
      <w:lvlJc w:val="left"/>
      <w:pPr>
        <w:ind w:left="3955" w:hanging="360"/>
      </w:pPr>
    </w:lvl>
    <w:lvl w:ilvl="5" w:tplc="0809001B" w:tentative="1">
      <w:start w:val="1"/>
      <w:numFmt w:val="lowerRoman"/>
      <w:lvlText w:val="%6."/>
      <w:lvlJc w:val="right"/>
      <w:pPr>
        <w:ind w:left="4675" w:hanging="180"/>
      </w:pPr>
    </w:lvl>
    <w:lvl w:ilvl="6" w:tplc="0809000F" w:tentative="1">
      <w:start w:val="1"/>
      <w:numFmt w:val="decimal"/>
      <w:lvlText w:val="%7."/>
      <w:lvlJc w:val="left"/>
      <w:pPr>
        <w:ind w:left="5395" w:hanging="360"/>
      </w:pPr>
    </w:lvl>
    <w:lvl w:ilvl="7" w:tplc="08090019" w:tentative="1">
      <w:start w:val="1"/>
      <w:numFmt w:val="lowerLetter"/>
      <w:lvlText w:val="%8."/>
      <w:lvlJc w:val="left"/>
      <w:pPr>
        <w:ind w:left="6115" w:hanging="360"/>
      </w:pPr>
    </w:lvl>
    <w:lvl w:ilvl="8" w:tplc="0809001B" w:tentative="1">
      <w:start w:val="1"/>
      <w:numFmt w:val="lowerRoman"/>
      <w:lvlText w:val="%9."/>
      <w:lvlJc w:val="right"/>
      <w:pPr>
        <w:ind w:left="6835" w:hanging="180"/>
      </w:pPr>
    </w:lvl>
  </w:abstractNum>
  <w:abstractNum w:abstractNumId="6">
    <w:nsid w:val="08DD4660"/>
    <w:multiLevelType w:val="hybridMultilevel"/>
    <w:tmpl w:val="147661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0B2B1B24"/>
    <w:multiLevelType w:val="hybridMultilevel"/>
    <w:tmpl w:val="F2B011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C71021"/>
    <w:multiLevelType w:val="hybridMultilevel"/>
    <w:tmpl w:val="EB90788C"/>
    <w:lvl w:ilvl="0" w:tplc="FD0C4C9A">
      <w:start w:val="1"/>
      <w:numFmt w:val="decimal"/>
      <w:lvlText w:val="%1)"/>
      <w:lvlJc w:val="left"/>
      <w:pPr>
        <w:ind w:left="720" w:hanging="360"/>
      </w:pPr>
      <w:rPr>
        <w:rFonts w:hint="default"/>
        <w:b w:val="0"/>
        <w:i w:val="0"/>
      </w:rPr>
    </w:lvl>
    <w:lvl w:ilvl="1" w:tplc="08090001">
      <w:start w:val="1"/>
      <w:numFmt w:val="bullet"/>
      <w:lvlText w:val=""/>
      <w:lvlJc w:val="left"/>
      <w:pPr>
        <w:ind w:left="1440" w:hanging="360"/>
      </w:pPr>
      <w:rPr>
        <w:rFonts w:ascii="Symbol" w:hAnsi="Symbol" w:hint="default"/>
        <w:b/>
        <w:i w:val="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E4349E8"/>
    <w:multiLevelType w:val="hybridMultilevel"/>
    <w:tmpl w:val="3912ED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E5210B6"/>
    <w:multiLevelType w:val="hybridMultilevel"/>
    <w:tmpl w:val="63120B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F30451F"/>
    <w:multiLevelType w:val="hybridMultilevel"/>
    <w:tmpl w:val="054A3A4C"/>
    <w:lvl w:ilvl="0" w:tplc="08090017">
      <w:start w:val="1"/>
      <w:numFmt w:val="lowerLetter"/>
      <w:lvlText w:val="%1)"/>
      <w:lvlJc w:val="left"/>
      <w:pPr>
        <w:ind w:left="1075" w:hanging="360"/>
      </w:pPr>
      <w:rPr>
        <w:rFonts w:hint="default"/>
      </w:rPr>
    </w:lvl>
    <w:lvl w:ilvl="1" w:tplc="08090019" w:tentative="1">
      <w:start w:val="1"/>
      <w:numFmt w:val="lowerLetter"/>
      <w:lvlText w:val="%2."/>
      <w:lvlJc w:val="left"/>
      <w:pPr>
        <w:ind w:left="1795" w:hanging="360"/>
      </w:pPr>
    </w:lvl>
    <w:lvl w:ilvl="2" w:tplc="0809001B" w:tentative="1">
      <w:start w:val="1"/>
      <w:numFmt w:val="lowerRoman"/>
      <w:lvlText w:val="%3."/>
      <w:lvlJc w:val="right"/>
      <w:pPr>
        <w:ind w:left="2515" w:hanging="180"/>
      </w:pPr>
    </w:lvl>
    <w:lvl w:ilvl="3" w:tplc="0809000F" w:tentative="1">
      <w:start w:val="1"/>
      <w:numFmt w:val="decimal"/>
      <w:lvlText w:val="%4."/>
      <w:lvlJc w:val="left"/>
      <w:pPr>
        <w:ind w:left="3235" w:hanging="360"/>
      </w:pPr>
    </w:lvl>
    <w:lvl w:ilvl="4" w:tplc="08090019" w:tentative="1">
      <w:start w:val="1"/>
      <w:numFmt w:val="lowerLetter"/>
      <w:lvlText w:val="%5."/>
      <w:lvlJc w:val="left"/>
      <w:pPr>
        <w:ind w:left="3955" w:hanging="360"/>
      </w:pPr>
    </w:lvl>
    <w:lvl w:ilvl="5" w:tplc="0809001B" w:tentative="1">
      <w:start w:val="1"/>
      <w:numFmt w:val="lowerRoman"/>
      <w:lvlText w:val="%6."/>
      <w:lvlJc w:val="right"/>
      <w:pPr>
        <w:ind w:left="4675" w:hanging="180"/>
      </w:pPr>
    </w:lvl>
    <w:lvl w:ilvl="6" w:tplc="0809000F" w:tentative="1">
      <w:start w:val="1"/>
      <w:numFmt w:val="decimal"/>
      <w:lvlText w:val="%7."/>
      <w:lvlJc w:val="left"/>
      <w:pPr>
        <w:ind w:left="5395" w:hanging="360"/>
      </w:pPr>
    </w:lvl>
    <w:lvl w:ilvl="7" w:tplc="08090019" w:tentative="1">
      <w:start w:val="1"/>
      <w:numFmt w:val="lowerLetter"/>
      <w:lvlText w:val="%8."/>
      <w:lvlJc w:val="left"/>
      <w:pPr>
        <w:ind w:left="6115" w:hanging="360"/>
      </w:pPr>
    </w:lvl>
    <w:lvl w:ilvl="8" w:tplc="0809001B" w:tentative="1">
      <w:start w:val="1"/>
      <w:numFmt w:val="lowerRoman"/>
      <w:lvlText w:val="%9."/>
      <w:lvlJc w:val="right"/>
      <w:pPr>
        <w:ind w:left="6835" w:hanging="180"/>
      </w:pPr>
    </w:lvl>
  </w:abstractNum>
  <w:abstractNum w:abstractNumId="12">
    <w:nsid w:val="10320EEF"/>
    <w:multiLevelType w:val="hybridMultilevel"/>
    <w:tmpl w:val="83AAB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273011"/>
    <w:multiLevelType w:val="hybridMultilevel"/>
    <w:tmpl w:val="34BC5CD6"/>
    <w:lvl w:ilvl="0" w:tplc="08090017">
      <w:start w:val="1"/>
      <w:numFmt w:val="lowerLetter"/>
      <w:lvlText w:val="%1)"/>
      <w:lvlJc w:val="left"/>
      <w:pPr>
        <w:ind w:left="1075" w:hanging="360"/>
      </w:pPr>
      <w:rPr>
        <w:rFonts w:hint="default"/>
      </w:rPr>
    </w:lvl>
    <w:lvl w:ilvl="1" w:tplc="08090019" w:tentative="1">
      <w:start w:val="1"/>
      <w:numFmt w:val="lowerLetter"/>
      <w:lvlText w:val="%2."/>
      <w:lvlJc w:val="left"/>
      <w:pPr>
        <w:ind w:left="1795" w:hanging="360"/>
      </w:pPr>
    </w:lvl>
    <w:lvl w:ilvl="2" w:tplc="0809001B" w:tentative="1">
      <w:start w:val="1"/>
      <w:numFmt w:val="lowerRoman"/>
      <w:lvlText w:val="%3."/>
      <w:lvlJc w:val="right"/>
      <w:pPr>
        <w:ind w:left="2515" w:hanging="180"/>
      </w:pPr>
    </w:lvl>
    <w:lvl w:ilvl="3" w:tplc="0809000F" w:tentative="1">
      <w:start w:val="1"/>
      <w:numFmt w:val="decimal"/>
      <w:lvlText w:val="%4."/>
      <w:lvlJc w:val="left"/>
      <w:pPr>
        <w:ind w:left="3235" w:hanging="360"/>
      </w:pPr>
    </w:lvl>
    <w:lvl w:ilvl="4" w:tplc="08090019" w:tentative="1">
      <w:start w:val="1"/>
      <w:numFmt w:val="lowerLetter"/>
      <w:lvlText w:val="%5."/>
      <w:lvlJc w:val="left"/>
      <w:pPr>
        <w:ind w:left="3955" w:hanging="360"/>
      </w:pPr>
    </w:lvl>
    <w:lvl w:ilvl="5" w:tplc="0809001B" w:tentative="1">
      <w:start w:val="1"/>
      <w:numFmt w:val="lowerRoman"/>
      <w:lvlText w:val="%6."/>
      <w:lvlJc w:val="right"/>
      <w:pPr>
        <w:ind w:left="4675" w:hanging="180"/>
      </w:pPr>
    </w:lvl>
    <w:lvl w:ilvl="6" w:tplc="0809000F" w:tentative="1">
      <w:start w:val="1"/>
      <w:numFmt w:val="decimal"/>
      <w:lvlText w:val="%7."/>
      <w:lvlJc w:val="left"/>
      <w:pPr>
        <w:ind w:left="5395" w:hanging="360"/>
      </w:pPr>
    </w:lvl>
    <w:lvl w:ilvl="7" w:tplc="08090019" w:tentative="1">
      <w:start w:val="1"/>
      <w:numFmt w:val="lowerLetter"/>
      <w:lvlText w:val="%8."/>
      <w:lvlJc w:val="left"/>
      <w:pPr>
        <w:ind w:left="6115" w:hanging="360"/>
      </w:pPr>
    </w:lvl>
    <w:lvl w:ilvl="8" w:tplc="0809001B" w:tentative="1">
      <w:start w:val="1"/>
      <w:numFmt w:val="lowerRoman"/>
      <w:lvlText w:val="%9."/>
      <w:lvlJc w:val="right"/>
      <w:pPr>
        <w:ind w:left="6835" w:hanging="180"/>
      </w:pPr>
    </w:lvl>
  </w:abstractNum>
  <w:abstractNum w:abstractNumId="14">
    <w:nsid w:val="11F776B7"/>
    <w:multiLevelType w:val="multilevel"/>
    <w:tmpl w:val="445AA7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12BE47A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132C3AB7"/>
    <w:multiLevelType w:val="hybridMultilevel"/>
    <w:tmpl w:val="28E2BBB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4762599"/>
    <w:multiLevelType w:val="hybridMultilevel"/>
    <w:tmpl w:val="259411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5FB7B7F"/>
    <w:multiLevelType w:val="hybridMultilevel"/>
    <w:tmpl w:val="1D2475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66A18B3"/>
    <w:multiLevelType w:val="hybridMultilevel"/>
    <w:tmpl w:val="8BC0B4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98F3786"/>
    <w:multiLevelType w:val="hybridMultilevel"/>
    <w:tmpl w:val="AD7612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A19587D"/>
    <w:multiLevelType w:val="hybridMultilevel"/>
    <w:tmpl w:val="D86436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B751A9C"/>
    <w:multiLevelType w:val="hybridMultilevel"/>
    <w:tmpl w:val="44421C2C"/>
    <w:lvl w:ilvl="0" w:tplc="2A2C5B6A">
      <w:start w:val="4"/>
      <w:numFmt w:val="lowerLetter"/>
      <w:lvlText w:val="%1)"/>
      <w:lvlJc w:val="left"/>
      <w:pPr>
        <w:ind w:left="525" w:hanging="525"/>
      </w:pPr>
      <w:rPr>
        <w:rFonts w:hint="default"/>
        <w:sz w:val="22"/>
        <w:szCs w:val="22"/>
        <w:vertAlign w:val="baseline"/>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23">
    <w:nsid w:val="1C7439B2"/>
    <w:multiLevelType w:val="singleLevel"/>
    <w:tmpl w:val="0B94A840"/>
    <w:lvl w:ilvl="0">
      <w:start w:val="1"/>
      <w:numFmt w:val="lowerLetter"/>
      <w:lvlText w:val="%1)"/>
      <w:lvlJc w:val="left"/>
      <w:pPr>
        <w:ind w:left="360" w:hanging="360"/>
      </w:pPr>
      <w:rPr>
        <w:rFonts w:hint="default"/>
      </w:rPr>
    </w:lvl>
  </w:abstractNum>
  <w:abstractNum w:abstractNumId="24">
    <w:nsid w:val="1D6604C8"/>
    <w:multiLevelType w:val="hybridMultilevel"/>
    <w:tmpl w:val="2C5C2A1A"/>
    <w:lvl w:ilvl="0" w:tplc="08090017">
      <w:start w:val="1"/>
      <w:numFmt w:val="lowerLetter"/>
      <w:lvlText w:val="%1)"/>
      <w:lvlJc w:val="left"/>
      <w:pPr>
        <w:ind w:left="1608" w:hanging="360"/>
      </w:pPr>
    </w:lvl>
    <w:lvl w:ilvl="1" w:tplc="08090017">
      <w:start w:val="1"/>
      <w:numFmt w:val="lowerLetter"/>
      <w:lvlText w:val="%2)"/>
      <w:lvlJc w:val="left"/>
      <w:pPr>
        <w:ind w:left="2493" w:hanging="525"/>
      </w:pPr>
      <w:rPr>
        <w:rFonts w:hint="default"/>
      </w:r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5">
    <w:nsid w:val="1DAB6993"/>
    <w:multiLevelType w:val="hybridMultilevel"/>
    <w:tmpl w:val="F0EE67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F9A1AB2"/>
    <w:multiLevelType w:val="hybridMultilevel"/>
    <w:tmpl w:val="D4A8DEEE"/>
    <w:lvl w:ilvl="0" w:tplc="F166622C">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02E29E4"/>
    <w:multiLevelType w:val="hybridMultilevel"/>
    <w:tmpl w:val="E442377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nsid w:val="204D717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2087140C"/>
    <w:multiLevelType w:val="hybridMultilevel"/>
    <w:tmpl w:val="AAD40CFA"/>
    <w:lvl w:ilvl="0" w:tplc="BD08938C">
      <w:start w:val="1"/>
      <w:numFmt w:val="lowerLetter"/>
      <w:lvlText w:val="%1)"/>
      <w:lvlJc w:val="left"/>
      <w:pPr>
        <w:ind w:left="360" w:hanging="360"/>
      </w:pPr>
      <w:rPr>
        <w:rFonts w:ascii="Arial" w:hAnsi="Arial" w:hint="default"/>
        <w:b w:val="0"/>
        <w:i w:val="0"/>
        <w:color w:val="00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2123751F"/>
    <w:multiLevelType w:val="hybridMultilevel"/>
    <w:tmpl w:val="A61C12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23335FC"/>
    <w:multiLevelType w:val="hybridMultilevel"/>
    <w:tmpl w:val="9AD668E6"/>
    <w:lvl w:ilvl="0" w:tplc="EE5CFE24">
      <w:start w:val="6"/>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22D20606"/>
    <w:multiLevelType w:val="hybridMultilevel"/>
    <w:tmpl w:val="7CCC03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53F208A"/>
    <w:multiLevelType w:val="hybridMultilevel"/>
    <w:tmpl w:val="F4F646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27134C2D"/>
    <w:multiLevelType w:val="hybridMultilevel"/>
    <w:tmpl w:val="2C7884D8"/>
    <w:lvl w:ilvl="0" w:tplc="BD08938C">
      <w:start w:val="1"/>
      <w:numFmt w:val="lowerLetter"/>
      <w:lvlText w:val="%1)"/>
      <w:lvlJc w:val="left"/>
      <w:pPr>
        <w:ind w:left="720" w:hanging="360"/>
      </w:pPr>
      <w:rPr>
        <w:rFonts w:ascii="Arial" w:hAnsi="Arial" w:hint="default"/>
        <w:b w:val="0"/>
        <w:i w:val="0"/>
        <w:color w:val="0000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74C3826"/>
    <w:multiLevelType w:val="hybridMultilevel"/>
    <w:tmpl w:val="AE0A43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8F86717"/>
    <w:multiLevelType w:val="multilevel"/>
    <w:tmpl w:val="AFF0067C"/>
    <w:lvl w:ilvl="0">
      <w:start w:val="1"/>
      <w:numFmt w:val="decimal"/>
      <w:pStyle w:val="Heading9"/>
      <w:lvlText w:val="%1"/>
      <w:lvlJc w:val="left"/>
      <w:pPr>
        <w:tabs>
          <w:tab w:val="num" w:pos="1440"/>
        </w:tabs>
        <w:ind w:left="1440" w:hanging="1440"/>
      </w:pPr>
      <w:rPr>
        <w:rFonts w:ascii="Arial" w:hAnsi="Arial" w:hint="default"/>
        <w:b/>
        <w:i w:val="0"/>
        <w:sz w:val="22"/>
      </w:rPr>
    </w:lvl>
    <w:lvl w:ilvl="1">
      <w:start w:val="1"/>
      <w:numFmt w:val="decimal"/>
      <w:lvlText w:val="%1.%2"/>
      <w:lvlJc w:val="left"/>
      <w:pPr>
        <w:tabs>
          <w:tab w:val="num" w:pos="1440"/>
        </w:tabs>
        <w:ind w:left="1440" w:hanging="1440"/>
      </w:pPr>
      <w:rPr>
        <w:rFonts w:ascii="Arial" w:hAnsi="Arial" w:hint="default"/>
        <w:b/>
        <w:i w:val="0"/>
        <w:sz w:val="22"/>
      </w:rPr>
    </w:lvl>
    <w:lvl w:ilvl="2">
      <w:start w:val="1"/>
      <w:numFmt w:val="decimal"/>
      <w:lvlText w:val="%1.%2.%3"/>
      <w:lvlJc w:val="left"/>
      <w:pPr>
        <w:tabs>
          <w:tab w:val="num" w:pos="1440"/>
        </w:tabs>
        <w:ind w:left="1440" w:hanging="1440"/>
      </w:pPr>
      <w:rPr>
        <w:rFonts w:ascii="Arial" w:hAnsi="Arial" w:hint="default"/>
        <w:b/>
        <w:i w:val="0"/>
        <w:sz w:val="22"/>
      </w:rPr>
    </w:lvl>
    <w:lvl w:ilvl="3">
      <w:start w:val="1"/>
      <w:numFmt w:val="decimal"/>
      <w:lvlText w:val="%1.%2.%3.%4"/>
      <w:lvlJc w:val="left"/>
      <w:pPr>
        <w:tabs>
          <w:tab w:val="num" w:pos="1440"/>
        </w:tabs>
        <w:ind w:left="1440" w:hanging="1440"/>
      </w:pPr>
      <w:rPr>
        <w:rFonts w:ascii="Arial" w:hAnsi="Arial" w:hint="default"/>
        <w:b/>
        <w:i w:val="0"/>
        <w:sz w:val="22"/>
      </w:rPr>
    </w:lvl>
    <w:lvl w:ilvl="4">
      <w:start w:val="1"/>
      <w:numFmt w:val="decimal"/>
      <w:lvlText w:val="%1.%2.%3.%4.%5"/>
      <w:lvlJc w:val="left"/>
      <w:pPr>
        <w:tabs>
          <w:tab w:val="num" w:pos="1440"/>
        </w:tabs>
        <w:ind w:left="1440" w:hanging="1440"/>
      </w:pPr>
      <w:rPr>
        <w:rFonts w:ascii="Arial" w:hAnsi="Arial" w:hint="default"/>
        <w:b/>
        <w:i w:val="0"/>
        <w:sz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BB207B4"/>
    <w:multiLevelType w:val="hybridMultilevel"/>
    <w:tmpl w:val="6E8C6146"/>
    <w:lvl w:ilvl="0" w:tplc="3380FE86">
      <w:start w:val="1"/>
      <w:numFmt w:val="lowerLetter"/>
      <w:lvlText w:val="%1)"/>
      <w:lvlJc w:val="left"/>
      <w:pPr>
        <w:ind w:left="107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8">
    <w:nsid w:val="2DC87D18"/>
    <w:multiLevelType w:val="hybridMultilevel"/>
    <w:tmpl w:val="8EACCDD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2EC923C2"/>
    <w:multiLevelType w:val="hybridMultilevel"/>
    <w:tmpl w:val="A582EBAA"/>
    <w:lvl w:ilvl="0" w:tplc="08090017">
      <w:start w:val="1"/>
      <w:numFmt w:val="lowerLetter"/>
      <w:lvlText w:val="%1)"/>
      <w:lvlJc w:val="left"/>
      <w:pPr>
        <w:ind w:left="1252" w:hanging="360"/>
      </w:pPr>
      <w:rPr>
        <w:rFonts w:hint="default"/>
      </w:rPr>
    </w:lvl>
    <w:lvl w:ilvl="1" w:tplc="08090019" w:tentative="1">
      <w:start w:val="1"/>
      <w:numFmt w:val="lowerLetter"/>
      <w:lvlText w:val="%2."/>
      <w:lvlJc w:val="left"/>
      <w:pPr>
        <w:ind w:left="1972" w:hanging="360"/>
      </w:pPr>
    </w:lvl>
    <w:lvl w:ilvl="2" w:tplc="0809001B" w:tentative="1">
      <w:start w:val="1"/>
      <w:numFmt w:val="lowerRoman"/>
      <w:lvlText w:val="%3."/>
      <w:lvlJc w:val="right"/>
      <w:pPr>
        <w:ind w:left="2692" w:hanging="180"/>
      </w:pPr>
    </w:lvl>
    <w:lvl w:ilvl="3" w:tplc="0809000F" w:tentative="1">
      <w:start w:val="1"/>
      <w:numFmt w:val="decimal"/>
      <w:lvlText w:val="%4."/>
      <w:lvlJc w:val="left"/>
      <w:pPr>
        <w:ind w:left="3412" w:hanging="360"/>
      </w:pPr>
    </w:lvl>
    <w:lvl w:ilvl="4" w:tplc="08090019" w:tentative="1">
      <w:start w:val="1"/>
      <w:numFmt w:val="lowerLetter"/>
      <w:lvlText w:val="%5."/>
      <w:lvlJc w:val="left"/>
      <w:pPr>
        <w:ind w:left="4132" w:hanging="360"/>
      </w:pPr>
    </w:lvl>
    <w:lvl w:ilvl="5" w:tplc="0809001B" w:tentative="1">
      <w:start w:val="1"/>
      <w:numFmt w:val="lowerRoman"/>
      <w:lvlText w:val="%6."/>
      <w:lvlJc w:val="right"/>
      <w:pPr>
        <w:ind w:left="4852" w:hanging="180"/>
      </w:pPr>
    </w:lvl>
    <w:lvl w:ilvl="6" w:tplc="0809000F" w:tentative="1">
      <w:start w:val="1"/>
      <w:numFmt w:val="decimal"/>
      <w:lvlText w:val="%7."/>
      <w:lvlJc w:val="left"/>
      <w:pPr>
        <w:ind w:left="5572" w:hanging="360"/>
      </w:pPr>
    </w:lvl>
    <w:lvl w:ilvl="7" w:tplc="08090019" w:tentative="1">
      <w:start w:val="1"/>
      <w:numFmt w:val="lowerLetter"/>
      <w:lvlText w:val="%8."/>
      <w:lvlJc w:val="left"/>
      <w:pPr>
        <w:ind w:left="6292" w:hanging="360"/>
      </w:pPr>
    </w:lvl>
    <w:lvl w:ilvl="8" w:tplc="0809001B" w:tentative="1">
      <w:start w:val="1"/>
      <w:numFmt w:val="lowerRoman"/>
      <w:lvlText w:val="%9."/>
      <w:lvlJc w:val="right"/>
      <w:pPr>
        <w:ind w:left="7012" w:hanging="180"/>
      </w:pPr>
    </w:lvl>
  </w:abstractNum>
  <w:abstractNum w:abstractNumId="40">
    <w:nsid w:val="2FEA6499"/>
    <w:multiLevelType w:val="hybridMultilevel"/>
    <w:tmpl w:val="1A6AD9CE"/>
    <w:lvl w:ilvl="0" w:tplc="08090001">
      <w:start w:val="1"/>
      <w:numFmt w:val="bullet"/>
      <w:lvlText w:val=""/>
      <w:lvlJc w:val="left"/>
      <w:pPr>
        <w:tabs>
          <w:tab w:val="num" w:pos="1080"/>
        </w:tabs>
        <w:ind w:left="1080" w:hanging="360"/>
      </w:pPr>
      <w:rPr>
        <w:rFonts w:ascii="Symbol" w:hAnsi="Symbol" w:hint="default"/>
        <w:b/>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305B5269"/>
    <w:multiLevelType w:val="hybridMultilevel"/>
    <w:tmpl w:val="3F40E9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30BA1350"/>
    <w:multiLevelType w:val="hybridMultilevel"/>
    <w:tmpl w:val="1520CB58"/>
    <w:lvl w:ilvl="0" w:tplc="08090001">
      <w:start w:val="1"/>
      <w:numFmt w:val="bullet"/>
      <w:lvlText w:val=""/>
      <w:lvlJc w:val="left"/>
      <w:pPr>
        <w:ind w:left="720" w:hanging="360"/>
      </w:pPr>
      <w:rPr>
        <w:rFonts w:ascii="Symbol" w:hAnsi="Symbol" w:hint="default"/>
      </w:rPr>
    </w:lvl>
    <w:lvl w:ilvl="1" w:tplc="BAFE1A6A">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321E70C3"/>
    <w:multiLevelType w:val="hybridMultilevel"/>
    <w:tmpl w:val="5AF8386A"/>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32616372"/>
    <w:multiLevelType w:val="hybridMultilevel"/>
    <w:tmpl w:val="A2A41F8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33D36723"/>
    <w:multiLevelType w:val="hybridMultilevel"/>
    <w:tmpl w:val="F8DA86C6"/>
    <w:lvl w:ilvl="0" w:tplc="BF62A87E">
      <w:start w:val="1"/>
      <w:numFmt w:val="lowerLetter"/>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nsid w:val="351D4DEE"/>
    <w:multiLevelType w:val="hybridMultilevel"/>
    <w:tmpl w:val="16983A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35570241"/>
    <w:multiLevelType w:val="hybridMultilevel"/>
    <w:tmpl w:val="60C622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35924EE4"/>
    <w:multiLevelType w:val="hybridMultilevel"/>
    <w:tmpl w:val="1FCC329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36B3277B"/>
    <w:multiLevelType w:val="hybridMultilevel"/>
    <w:tmpl w:val="C0D8B7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3825289D"/>
    <w:multiLevelType w:val="hybridMultilevel"/>
    <w:tmpl w:val="0B225BDC"/>
    <w:lvl w:ilvl="0" w:tplc="A7E0A9FC">
      <w:start w:val="1"/>
      <w:numFmt w:val="lowerLetter"/>
      <w:lvlText w:val="%1)"/>
      <w:lvlJc w:val="left"/>
      <w:pPr>
        <w:ind w:left="360" w:hanging="360"/>
      </w:pPr>
      <w:rPr>
        <w:rFonts w:hint="default"/>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51">
    <w:nsid w:val="39F812B5"/>
    <w:multiLevelType w:val="hybridMultilevel"/>
    <w:tmpl w:val="7F3ED69E"/>
    <w:lvl w:ilvl="0" w:tplc="08090017">
      <w:start w:val="1"/>
      <w:numFmt w:val="lowerLetter"/>
      <w:lvlText w:val="%1)"/>
      <w:lvlJc w:val="left"/>
      <w:pPr>
        <w:ind w:left="1075" w:hanging="360"/>
      </w:pPr>
      <w:rPr>
        <w:rFonts w:hint="default"/>
      </w:rPr>
    </w:lvl>
    <w:lvl w:ilvl="1" w:tplc="08090019" w:tentative="1">
      <w:start w:val="1"/>
      <w:numFmt w:val="lowerLetter"/>
      <w:lvlText w:val="%2."/>
      <w:lvlJc w:val="left"/>
      <w:pPr>
        <w:ind w:left="1795" w:hanging="360"/>
      </w:pPr>
    </w:lvl>
    <w:lvl w:ilvl="2" w:tplc="0809001B" w:tentative="1">
      <w:start w:val="1"/>
      <w:numFmt w:val="lowerRoman"/>
      <w:lvlText w:val="%3."/>
      <w:lvlJc w:val="right"/>
      <w:pPr>
        <w:ind w:left="2515" w:hanging="180"/>
      </w:pPr>
    </w:lvl>
    <w:lvl w:ilvl="3" w:tplc="0809000F" w:tentative="1">
      <w:start w:val="1"/>
      <w:numFmt w:val="decimal"/>
      <w:lvlText w:val="%4."/>
      <w:lvlJc w:val="left"/>
      <w:pPr>
        <w:ind w:left="3235" w:hanging="360"/>
      </w:pPr>
    </w:lvl>
    <w:lvl w:ilvl="4" w:tplc="08090019" w:tentative="1">
      <w:start w:val="1"/>
      <w:numFmt w:val="lowerLetter"/>
      <w:lvlText w:val="%5."/>
      <w:lvlJc w:val="left"/>
      <w:pPr>
        <w:ind w:left="3955" w:hanging="360"/>
      </w:pPr>
    </w:lvl>
    <w:lvl w:ilvl="5" w:tplc="0809001B" w:tentative="1">
      <w:start w:val="1"/>
      <w:numFmt w:val="lowerRoman"/>
      <w:lvlText w:val="%6."/>
      <w:lvlJc w:val="right"/>
      <w:pPr>
        <w:ind w:left="4675" w:hanging="180"/>
      </w:pPr>
    </w:lvl>
    <w:lvl w:ilvl="6" w:tplc="0809000F" w:tentative="1">
      <w:start w:val="1"/>
      <w:numFmt w:val="decimal"/>
      <w:lvlText w:val="%7."/>
      <w:lvlJc w:val="left"/>
      <w:pPr>
        <w:ind w:left="5395" w:hanging="360"/>
      </w:pPr>
    </w:lvl>
    <w:lvl w:ilvl="7" w:tplc="08090019" w:tentative="1">
      <w:start w:val="1"/>
      <w:numFmt w:val="lowerLetter"/>
      <w:lvlText w:val="%8."/>
      <w:lvlJc w:val="left"/>
      <w:pPr>
        <w:ind w:left="6115" w:hanging="360"/>
      </w:pPr>
    </w:lvl>
    <w:lvl w:ilvl="8" w:tplc="0809001B" w:tentative="1">
      <w:start w:val="1"/>
      <w:numFmt w:val="lowerRoman"/>
      <w:lvlText w:val="%9."/>
      <w:lvlJc w:val="right"/>
      <w:pPr>
        <w:ind w:left="6835" w:hanging="180"/>
      </w:pPr>
    </w:lvl>
  </w:abstractNum>
  <w:abstractNum w:abstractNumId="52">
    <w:nsid w:val="3A434F3F"/>
    <w:multiLevelType w:val="hybridMultilevel"/>
    <w:tmpl w:val="CC6E165A"/>
    <w:lvl w:ilvl="0" w:tplc="81285616">
      <w:start w:val="1"/>
      <w:numFmt w:val="lowerLetter"/>
      <w:lvlText w:val="%1)"/>
      <w:lvlJc w:val="left"/>
      <w:pPr>
        <w:ind w:left="720" w:hanging="360"/>
      </w:pPr>
      <w:rPr>
        <w:rFonts w:ascii="Arial" w:hAnsi="Arial" w:hint="default"/>
        <w:b w:val="0"/>
        <w:i w:val="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3B515659"/>
    <w:multiLevelType w:val="hybridMultilevel"/>
    <w:tmpl w:val="C39CCEE6"/>
    <w:lvl w:ilvl="0" w:tplc="08090017">
      <w:start w:val="1"/>
      <w:numFmt w:val="lowerLetter"/>
      <w:lvlText w:val="%1)"/>
      <w:lvlJc w:val="left"/>
      <w:pPr>
        <w:ind w:left="1460" w:hanging="360"/>
      </w:pPr>
      <w:rPr>
        <w:rFonts w:hint="default"/>
      </w:rPr>
    </w:lvl>
    <w:lvl w:ilvl="1" w:tplc="08090019" w:tentative="1">
      <w:start w:val="1"/>
      <w:numFmt w:val="lowerLetter"/>
      <w:lvlText w:val="%2."/>
      <w:lvlJc w:val="left"/>
      <w:pPr>
        <w:ind w:left="2180" w:hanging="360"/>
      </w:pPr>
    </w:lvl>
    <w:lvl w:ilvl="2" w:tplc="0809001B" w:tentative="1">
      <w:start w:val="1"/>
      <w:numFmt w:val="lowerRoman"/>
      <w:lvlText w:val="%3."/>
      <w:lvlJc w:val="right"/>
      <w:pPr>
        <w:ind w:left="2900" w:hanging="180"/>
      </w:pPr>
    </w:lvl>
    <w:lvl w:ilvl="3" w:tplc="0809000F" w:tentative="1">
      <w:start w:val="1"/>
      <w:numFmt w:val="decimal"/>
      <w:lvlText w:val="%4."/>
      <w:lvlJc w:val="left"/>
      <w:pPr>
        <w:ind w:left="3620" w:hanging="360"/>
      </w:pPr>
    </w:lvl>
    <w:lvl w:ilvl="4" w:tplc="08090019" w:tentative="1">
      <w:start w:val="1"/>
      <w:numFmt w:val="lowerLetter"/>
      <w:lvlText w:val="%5."/>
      <w:lvlJc w:val="left"/>
      <w:pPr>
        <w:ind w:left="4340" w:hanging="360"/>
      </w:pPr>
    </w:lvl>
    <w:lvl w:ilvl="5" w:tplc="0809001B" w:tentative="1">
      <w:start w:val="1"/>
      <w:numFmt w:val="lowerRoman"/>
      <w:lvlText w:val="%6."/>
      <w:lvlJc w:val="right"/>
      <w:pPr>
        <w:ind w:left="5060" w:hanging="180"/>
      </w:pPr>
    </w:lvl>
    <w:lvl w:ilvl="6" w:tplc="0809000F" w:tentative="1">
      <w:start w:val="1"/>
      <w:numFmt w:val="decimal"/>
      <w:lvlText w:val="%7."/>
      <w:lvlJc w:val="left"/>
      <w:pPr>
        <w:ind w:left="5780" w:hanging="360"/>
      </w:pPr>
    </w:lvl>
    <w:lvl w:ilvl="7" w:tplc="08090019" w:tentative="1">
      <w:start w:val="1"/>
      <w:numFmt w:val="lowerLetter"/>
      <w:lvlText w:val="%8."/>
      <w:lvlJc w:val="left"/>
      <w:pPr>
        <w:ind w:left="6500" w:hanging="360"/>
      </w:pPr>
    </w:lvl>
    <w:lvl w:ilvl="8" w:tplc="0809001B" w:tentative="1">
      <w:start w:val="1"/>
      <w:numFmt w:val="lowerRoman"/>
      <w:lvlText w:val="%9."/>
      <w:lvlJc w:val="right"/>
      <w:pPr>
        <w:ind w:left="7220" w:hanging="180"/>
      </w:pPr>
    </w:lvl>
  </w:abstractNum>
  <w:abstractNum w:abstractNumId="54">
    <w:nsid w:val="3BC773A3"/>
    <w:multiLevelType w:val="multilevel"/>
    <w:tmpl w:val="E5D0F936"/>
    <w:styleLink w:val="StyleBulleted"/>
    <w:lvl w:ilvl="0">
      <w:numFmt w:val="bullet"/>
      <w:lvlText w:val="-"/>
      <w:lvlJc w:val="left"/>
      <w:pPr>
        <w:tabs>
          <w:tab w:val="num" w:pos="357"/>
        </w:tabs>
        <w:ind w:left="357" w:hanging="357"/>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nsid w:val="3CE14284"/>
    <w:multiLevelType w:val="hybridMultilevel"/>
    <w:tmpl w:val="431009F8"/>
    <w:lvl w:ilvl="0" w:tplc="331E6CF0">
      <w:start w:val="1"/>
      <w:numFmt w:val="lowerLetter"/>
      <w:lvlText w:val="%1)"/>
      <w:lvlJc w:val="left"/>
      <w:pPr>
        <w:ind w:left="720" w:hanging="360"/>
      </w:pPr>
      <w:rPr>
        <w:rFonts w:hint="default"/>
        <w:b w:val="0"/>
      </w:rPr>
    </w:lvl>
    <w:lvl w:ilvl="1" w:tplc="C4E887EC" w:tentative="1">
      <w:start w:val="1"/>
      <w:numFmt w:val="bullet"/>
      <w:lvlText w:val="o"/>
      <w:lvlJc w:val="left"/>
      <w:pPr>
        <w:ind w:left="1440" w:hanging="360"/>
      </w:pPr>
      <w:rPr>
        <w:rFonts w:ascii="Courier New" w:hAnsi="Courier New" w:cs="Courier New" w:hint="default"/>
      </w:rPr>
    </w:lvl>
    <w:lvl w:ilvl="2" w:tplc="D6900CE4" w:tentative="1">
      <w:start w:val="1"/>
      <w:numFmt w:val="bullet"/>
      <w:lvlText w:val=""/>
      <w:lvlJc w:val="left"/>
      <w:pPr>
        <w:ind w:left="2160" w:hanging="360"/>
      </w:pPr>
      <w:rPr>
        <w:rFonts w:ascii="Wingdings" w:hAnsi="Wingdings" w:hint="default"/>
      </w:rPr>
    </w:lvl>
    <w:lvl w:ilvl="3" w:tplc="F52AED68" w:tentative="1">
      <w:start w:val="1"/>
      <w:numFmt w:val="bullet"/>
      <w:lvlText w:val=""/>
      <w:lvlJc w:val="left"/>
      <w:pPr>
        <w:ind w:left="2880" w:hanging="360"/>
      </w:pPr>
      <w:rPr>
        <w:rFonts w:ascii="Symbol" w:hAnsi="Symbol" w:hint="default"/>
      </w:rPr>
    </w:lvl>
    <w:lvl w:ilvl="4" w:tplc="6A6645EE" w:tentative="1">
      <w:start w:val="1"/>
      <w:numFmt w:val="bullet"/>
      <w:lvlText w:val="o"/>
      <w:lvlJc w:val="left"/>
      <w:pPr>
        <w:ind w:left="3600" w:hanging="360"/>
      </w:pPr>
      <w:rPr>
        <w:rFonts w:ascii="Courier New" w:hAnsi="Courier New" w:cs="Courier New" w:hint="default"/>
      </w:rPr>
    </w:lvl>
    <w:lvl w:ilvl="5" w:tplc="2F66CE60" w:tentative="1">
      <w:start w:val="1"/>
      <w:numFmt w:val="bullet"/>
      <w:lvlText w:val=""/>
      <w:lvlJc w:val="left"/>
      <w:pPr>
        <w:ind w:left="4320" w:hanging="360"/>
      </w:pPr>
      <w:rPr>
        <w:rFonts w:ascii="Wingdings" w:hAnsi="Wingdings" w:hint="default"/>
      </w:rPr>
    </w:lvl>
    <w:lvl w:ilvl="6" w:tplc="C5AE2276" w:tentative="1">
      <w:start w:val="1"/>
      <w:numFmt w:val="bullet"/>
      <w:lvlText w:val=""/>
      <w:lvlJc w:val="left"/>
      <w:pPr>
        <w:ind w:left="5040" w:hanging="360"/>
      </w:pPr>
      <w:rPr>
        <w:rFonts w:ascii="Symbol" w:hAnsi="Symbol" w:hint="default"/>
      </w:rPr>
    </w:lvl>
    <w:lvl w:ilvl="7" w:tplc="79F2A632" w:tentative="1">
      <w:start w:val="1"/>
      <w:numFmt w:val="bullet"/>
      <w:lvlText w:val="o"/>
      <w:lvlJc w:val="left"/>
      <w:pPr>
        <w:ind w:left="5760" w:hanging="360"/>
      </w:pPr>
      <w:rPr>
        <w:rFonts w:ascii="Courier New" w:hAnsi="Courier New" w:cs="Courier New" w:hint="default"/>
      </w:rPr>
    </w:lvl>
    <w:lvl w:ilvl="8" w:tplc="721ADD28" w:tentative="1">
      <w:start w:val="1"/>
      <w:numFmt w:val="bullet"/>
      <w:lvlText w:val=""/>
      <w:lvlJc w:val="left"/>
      <w:pPr>
        <w:ind w:left="6480" w:hanging="360"/>
      </w:pPr>
      <w:rPr>
        <w:rFonts w:ascii="Wingdings" w:hAnsi="Wingdings" w:hint="default"/>
      </w:rPr>
    </w:lvl>
  </w:abstractNum>
  <w:abstractNum w:abstractNumId="56">
    <w:nsid w:val="3D2619B6"/>
    <w:multiLevelType w:val="hybridMultilevel"/>
    <w:tmpl w:val="C6009F94"/>
    <w:lvl w:ilvl="0" w:tplc="F536B138">
      <w:start w:val="1"/>
      <w:numFmt w:val="lowerLetter"/>
      <w:lvlText w:val="%1)"/>
      <w:lvlJc w:val="left"/>
      <w:pPr>
        <w:ind w:left="880" w:hanging="525"/>
      </w:pPr>
      <w:rPr>
        <w:rFonts w:hint="default"/>
      </w:rPr>
    </w:lvl>
    <w:lvl w:ilvl="1" w:tplc="411AD520" w:tentative="1">
      <w:start w:val="1"/>
      <w:numFmt w:val="lowerLetter"/>
      <w:lvlText w:val="%2."/>
      <w:lvlJc w:val="left"/>
      <w:pPr>
        <w:ind w:left="1435" w:hanging="360"/>
      </w:pPr>
    </w:lvl>
    <w:lvl w:ilvl="2" w:tplc="D1C86C36" w:tentative="1">
      <w:start w:val="1"/>
      <w:numFmt w:val="lowerRoman"/>
      <w:lvlText w:val="%3."/>
      <w:lvlJc w:val="right"/>
      <w:pPr>
        <w:ind w:left="2155" w:hanging="180"/>
      </w:pPr>
    </w:lvl>
    <w:lvl w:ilvl="3" w:tplc="B2584B76" w:tentative="1">
      <w:start w:val="1"/>
      <w:numFmt w:val="decimal"/>
      <w:lvlText w:val="%4."/>
      <w:lvlJc w:val="left"/>
      <w:pPr>
        <w:ind w:left="2875" w:hanging="360"/>
      </w:pPr>
    </w:lvl>
    <w:lvl w:ilvl="4" w:tplc="52168090" w:tentative="1">
      <w:start w:val="1"/>
      <w:numFmt w:val="lowerLetter"/>
      <w:lvlText w:val="%5."/>
      <w:lvlJc w:val="left"/>
      <w:pPr>
        <w:ind w:left="3595" w:hanging="360"/>
      </w:pPr>
    </w:lvl>
    <w:lvl w:ilvl="5" w:tplc="A1441D4E" w:tentative="1">
      <w:start w:val="1"/>
      <w:numFmt w:val="lowerRoman"/>
      <w:lvlText w:val="%6."/>
      <w:lvlJc w:val="right"/>
      <w:pPr>
        <w:ind w:left="4315" w:hanging="180"/>
      </w:pPr>
    </w:lvl>
    <w:lvl w:ilvl="6" w:tplc="906042D6" w:tentative="1">
      <w:start w:val="1"/>
      <w:numFmt w:val="decimal"/>
      <w:lvlText w:val="%7."/>
      <w:lvlJc w:val="left"/>
      <w:pPr>
        <w:ind w:left="5035" w:hanging="360"/>
      </w:pPr>
    </w:lvl>
    <w:lvl w:ilvl="7" w:tplc="6BAAC0A2" w:tentative="1">
      <w:start w:val="1"/>
      <w:numFmt w:val="lowerLetter"/>
      <w:lvlText w:val="%8."/>
      <w:lvlJc w:val="left"/>
      <w:pPr>
        <w:ind w:left="5755" w:hanging="360"/>
      </w:pPr>
    </w:lvl>
    <w:lvl w:ilvl="8" w:tplc="C272325A" w:tentative="1">
      <w:start w:val="1"/>
      <w:numFmt w:val="lowerRoman"/>
      <w:lvlText w:val="%9."/>
      <w:lvlJc w:val="right"/>
      <w:pPr>
        <w:ind w:left="6475" w:hanging="180"/>
      </w:pPr>
    </w:lvl>
  </w:abstractNum>
  <w:abstractNum w:abstractNumId="57">
    <w:nsid w:val="3E6A3416"/>
    <w:multiLevelType w:val="hybridMultilevel"/>
    <w:tmpl w:val="FD58C226"/>
    <w:lvl w:ilvl="0" w:tplc="7DA24A48">
      <w:start w:val="7"/>
      <w:numFmt w:val="lowerLetter"/>
      <w:lvlText w:val="(%1)"/>
      <w:lvlJc w:val="left"/>
      <w:pPr>
        <w:ind w:left="360" w:hanging="360"/>
      </w:pPr>
      <w:rPr>
        <w:rFonts w:hint="default"/>
      </w:rPr>
    </w:lvl>
    <w:lvl w:ilvl="1" w:tplc="338CEBEA" w:tentative="1">
      <w:start w:val="1"/>
      <w:numFmt w:val="lowerLetter"/>
      <w:lvlText w:val="%2."/>
      <w:lvlJc w:val="left"/>
      <w:pPr>
        <w:ind w:left="1440" w:hanging="360"/>
      </w:pPr>
    </w:lvl>
    <w:lvl w:ilvl="2" w:tplc="2982C932" w:tentative="1">
      <w:start w:val="1"/>
      <w:numFmt w:val="lowerRoman"/>
      <w:lvlText w:val="%3."/>
      <w:lvlJc w:val="right"/>
      <w:pPr>
        <w:ind w:left="2160" w:hanging="180"/>
      </w:pPr>
    </w:lvl>
    <w:lvl w:ilvl="3" w:tplc="026C4696" w:tentative="1">
      <w:start w:val="1"/>
      <w:numFmt w:val="decimal"/>
      <w:lvlText w:val="%4."/>
      <w:lvlJc w:val="left"/>
      <w:pPr>
        <w:ind w:left="2880" w:hanging="360"/>
      </w:pPr>
    </w:lvl>
    <w:lvl w:ilvl="4" w:tplc="4F4A1C22" w:tentative="1">
      <w:start w:val="1"/>
      <w:numFmt w:val="lowerLetter"/>
      <w:lvlText w:val="%5."/>
      <w:lvlJc w:val="left"/>
      <w:pPr>
        <w:ind w:left="3600" w:hanging="360"/>
      </w:pPr>
    </w:lvl>
    <w:lvl w:ilvl="5" w:tplc="B59464DC" w:tentative="1">
      <w:start w:val="1"/>
      <w:numFmt w:val="lowerRoman"/>
      <w:lvlText w:val="%6."/>
      <w:lvlJc w:val="right"/>
      <w:pPr>
        <w:ind w:left="4320" w:hanging="180"/>
      </w:pPr>
    </w:lvl>
    <w:lvl w:ilvl="6" w:tplc="AA8A23C6" w:tentative="1">
      <w:start w:val="1"/>
      <w:numFmt w:val="decimal"/>
      <w:lvlText w:val="%7."/>
      <w:lvlJc w:val="left"/>
      <w:pPr>
        <w:ind w:left="5040" w:hanging="360"/>
      </w:pPr>
    </w:lvl>
    <w:lvl w:ilvl="7" w:tplc="A4B2B690" w:tentative="1">
      <w:start w:val="1"/>
      <w:numFmt w:val="lowerLetter"/>
      <w:lvlText w:val="%8."/>
      <w:lvlJc w:val="left"/>
      <w:pPr>
        <w:ind w:left="5760" w:hanging="360"/>
      </w:pPr>
    </w:lvl>
    <w:lvl w:ilvl="8" w:tplc="532C4088" w:tentative="1">
      <w:start w:val="1"/>
      <w:numFmt w:val="lowerRoman"/>
      <w:lvlText w:val="%9."/>
      <w:lvlJc w:val="right"/>
      <w:pPr>
        <w:ind w:left="6480" w:hanging="180"/>
      </w:pPr>
    </w:lvl>
  </w:abstractNum>
  <w:abstractNum w:abstractNumId="58">
    <w:nsid w:val="3F21236D"/>
    <w:multiLevelType w:val="hybridMultilevel"/>
    <w:tmpl w:val="0CD6F1CA"/>
    <w:lvl w:ilvl="0" w:tplc="D3666DC6">
      <w:start w:val="1"/>
      <w:numFmt w:val="lowerLetter"/>
      <w:lvlText w:val="%1)"/>
      <w:lvlJc w:val="left"/>
      <w:pPr>
        <w:ind w:left="720" w:hanging="360"/>
      </w:pPr>
    </w:lvl>
    <w:lvl w:ilvl="1" w:tplc="CBDAF458" w:tentative="1">
      <w:start w:val="1"/>
      <w:numFmt w:val="lowerLetter"/>
      <w:lvlText w:val="%2."/>
      <w:lvlJc w:val="left"/>
      <w:pPr>
        <w:ind w:left="1440" w:hanging="360"/>
      </w:pPr>
    </w:lvl>
    <w:lvl w:ilvl="2" w:tplc="776E44E8" w:tentative="1">
      <w:start w:val="1"/>
      <w:numFmt w:val="lowerRoman"/>
      <w:lvlText w:val="%3."/>
      <w:lvlJc w:val="right"/>
      <w:pPr>
        <w:ind w:left="2160" w:hanging="180"/>
      </w:pPr>
    </w:lvl>
    <w:lvl w:ilvl="3" w:tplc="FD56883C" w:tentative="1">
      <w:start w:val="1"/>
      <w:numFmt w:val="decimal"/>
      <w:lvlText w:val="%4."/>
      <w:lvlJc w:val="left"/>
      <w:pPr>
        <w:ind w:left="2880" w:hanging="360"/>
      </w:pPr>
    </w:lvl>
    <w:lvl w:ilvl="4" w:tplc="00F2C55E" w:tentative="1">
      <w:start w:val="1"/>
      <w:numFmt w:val="lowerLetter"/>
      <w:lvlText w:val="%5."/>
      <w:lvlJc w:val="left"/>
      <w:pPr>
        <w:ind w:left="3600" w:hanging="360"/>
      </w:pPr>
    </w:lvl>
    <w:lvl w:ilvl="5" w:tplc="350A0CD8" w:tentative="1">
      <w:start w:val="1"/>
      <w:numFmt w:val="lowerRoman"/>
      <w:lvlText w:val="%6."/>
      <w:lvlJc w:val="right"/>
      <w:pPr>
        <w:ind w:left="4320" w:hanging="180"/>
      </w:pPr>
    </w:lvl>
    <w:lvl w:ilvl="6" w:tplc="FC2489D0" w:tentative="1">
      <w:start w:val="1"/>
      <w:numFmt w:val="decimal"/>
      <w:lvlText w:val="%7."/>
      <w:lvlJc w:val="left"/>
      <w:pPr>
        <w:ind w:left="5040" w:hanging="360"/>
      </w:pPr>
    </w:lvl>
    <w:lvl w:ilvl="7" w:tplc="8BEC5772" w:tentative="1">
      <w:start w:val="1"/>
      <w:numFmt w:val="lowerLetter"/>
      <w:lvlText w:val="%8."/>
      <w:lvlJc w:val="left"/>
      <w:pPr>
        <w:ind w:left="5760" w:hanging="360"/>
      </w:pPr>
    </w:lvl>
    <w:lvl w:ilvl="8" w:tplc="421E0DD8" w:tentative="1">
      <w:start w:val="1"/>
      <w:numFmt w:val="lowerRoman"/>
      <w:lvlText w:val="%9."/>
      <w:lvlJc w:val="right"/>
      <w:pPr>
        <w:ind w:left="6480" w:hanging="180"/>
      </w:pPr>
    </w:lvl>
  </w:abstractNum>
  <w:abstractNum w:abstractNumId="59">
    <w:nsid w:val="404978C8"/>
    <w:multiLevelType w:val="hybridMultilevel"/>
    <w:tmpl w:val="BDF87D1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nsid w:val="414B13FC"/>
    <w:multiLevelType w:val="hybridMultilevel"/>
    <w:tmpl w:val="C7162ACA"/>
    <w:lvl w:ilvl="0" w:tplc="173E0A12">
      <w:start w:val="3"/>
      <w:numFmt w:val="bullet"/>
      <w:lvlText w:val="-"/>
      <w:lvlJc w:val="left"/>
      <w:pPr>
        <w:ind w:left="720" w:hanging="360"/>
      </w:pPr>
      <w:rPr>
        <w:rFonts w:hint="default"/>
      </w:rPr>
    </w:lvl>
    <w:lvl w:ilvl="1" w:tplc="A3B00722" w:tentative="1">
      <w:start w:val="1"/>
      <w:numFmt w:val="bullet"/>
      <w:lvlText w:val="o"/>
      <w:lvlJc w:val="left"/>
      <w:pPr>
        <w:ind w:left="1440" w:hanging="360"/>
      </w:pPr>
      <w:rPr>
        <w:rFonts w:ascii="Courier New" w:hAnsi="Courier New" w:cs="Courier New" w:hint="default"/>
      </w:rPr>
    </w:lvl>
    <w:lvl w:ilvl="2" w:tplc="E430A4A6" w:tentative="1">
      <w:start w:val="1"/>
      <w:numFmt w:val="bullet"/>
      <w:lvlText w:val=""/>
      <w:lvlJc w:val="left"/>
      <w:pPr>
        <w:ind w:left="2160" w:hanging="360"/>
      </w:pPr>
      <w:rPr>
        <w:rFonts w:ascii="Wingdings" w:hAnsi="Wingdings" w:hint="default"/>
      </w:rPr>
    </w:lvl>
    <w:lvl w:ilvl="3" w:tplc="EC0C4C0A" w:tentative="1">
      <w:start w:val="1"/>
      <w:numFmt w:val="bullet"/>
      <w:lvlText w:val=""/>
      <w:lvlJc w:val="left"/>
      <w:pPr>
        <w:ind w:left="2880" w:hanging="360"/>
      </w:pPr>
      <w:rPr>
        <w:rFonts w:ascii="Symbol" w:hAnsi="Symbol" w:hint="default"/>
      </w:rPr>
    </w:lvl>
    <w:lvl w:ilvl="4" w:tplc="6DC22458" w:tentative="1">
      <w:start w:val="1"/>
      <w:numFmt w:val="bullet"/>
      <w:lvlText w:val="o"/>
      <w:lvlJc w:val="left"/>
      <w:pPr>
        <w:ind w:left="3600" w:hanging="360"/>
      </w:pPr>
      <w:rPr>
        <w:rFonts w:ascii="Courier New" w:hAnsi="Courier New" w:cs="Courier New" w:hint="default"/>
      </w:rPr>
    </w:lvl>
    <w:lvl w:ilvl="5" w:tplc="9DCAFD8E" w:tentative="1">
      <w:start w:val="1"/>
      <w:numFmt w:val="bullet"/>
      <w:lvlText w:val=""/>
      <w:lvlJc w:val="left"/>
      <w:pPr>
        <w:ind w:left="4320" w:hanging="360"/>
      </w:pPr>
      <w:rPr>
        <w:rFonts w:ascii="Wingdings" w:hAnsi="Wingdings" w:hint="default"/>
      </w:rPr>
    </w:lvl>
    <w:lvl w:ilvl="6" w:tplc="F792439E" w:tentative="1">
      <w:start w:val="1"/>
      <w:numFmt w:val="bullet"/>
      <w:lvlText w:val=""/>
      <w:lvlJc w:val="left"/>
      <w:pPr>
        <w:ind w:left="5040" w:hanging="360"/>
      </w:pPr>
      <w:rPr>
        <w:rFonts w:ascii="Symbol" w:hAnsi="Symbol" w:hint="default"/>
      </w:rPr>
    </w:lvl>
    <w:lvl w:ilvl="7" w:tplc="5F1C47EA" w:tentative="1">
      <w:start w:val="1"/>
      <w:numFmt w:val="bullet"/>
      <w:lvlText w:val="o"/>
      <w:lvlJc w:val="left"/>
      <w:pPr>
        <w:ind w:left="5760" w:hanging="360"/>
      </w:pPr>
      <w:rPr>
        <w:rFonts w:ascii="Courier New" w:hAnsi="Courier New" w:cs="Courier New" w:hint="default"/>
      </w:rPr>
    </w:lvl>
    <w:lvl w:ilvl="8" w:tplc="399A252C" w:tentative="1">
      <w:start w:val="1"/>
      <w:numFmt w:val="bullet"/>
      <w:lvlText w:val=""/>
      <w:lvlJc w:val="left"/>
      <w:pPr>
        <w:ind w:left="6480" w:hanging="360"/>
      </w:pPr>
      <w:rPr>
        <w:rFonts w:ascii="Wingdings" w:hAnsi="Wingdings" w:hint="default"/>
      </w:rPr>
    </w:lvl>
  </w:abstractNum>
  <w:abstractNum w:abstractNumId="61">
    <w:nsid w:val="426F66E0"/>
    <w:multiLevelType w:val="hybridMultilevel"/>
    <w:tmpl w:val="C916F962"/>
    <w:lvl w:ilvl="0" w:tplc="461AB050">
      <w:start w:val="1"/>
      <w:numFmt w:val="bullet"/>
      <w:lvlText w:val=""/>
      <w:lvlJc w:val="left"/>
      <w:pPr>
        <w:tabs>
          <w:tab w:val="num" w:pos="1440"/>
        </w:tabs>
        <w:ind w:left="1440" w:hanging="360"/>
      </w:pPr>
      <w:rPr>
        <w:rFonts w:ascii="Wingdings" w:hAnsi="Wingdings" w:hint="default"/>
      </w:rPr>
    </w:lvl>
    <w:lvl w:ilvl="1" w:tplc="A42A7132" w:tentative="1">
      <w:start w:val="1"/>
      <w:numFmt w:val="bullet"/>
      <w:lvlText w:val="o"/>
      <w:lvlJc w:val="left"/>
      <w:pPr>
        <w:tabs>
          <w:tab w:val="num" w:pos="2160"/>
        </w:tabs>
        <w:ind w:left="2160" w:hanging="360"/>
      </w:pPr>
      <w:rPr>
        <w:rFonts w:ascii="Courier New" w:hAnsi="Courier New" w:cs="Courier New" w:hint="default"/>
      </w:rPr>
    </w:lvl>
    <w:lvl w:ilvl="2" w:tplc="07408580" w:tentative="1">
      <w:start w:val="1"/>
      <w:numFmt w:val="bullet"/>
      <w:lvlText w:val=""/>
      <w:lvlJc w:val="left"/>
      <w:pPr>
        <w:tabs>
          <w:tab w:val="num" w:pos="2880"/>
        </w:tabs>
        <w:ind w:left="2880" w:hanging="360"/>
      </w:pPr>
      <w:rPr>
        <w:rFonts w:ascii="Wingdings" w:hAnsi="Wingdings" w:hint="default"/>
      </w:rPr>
    </w:lvl>
    <w:lvl w:ilvl="3" w:tplc="F9307166" w:tentative="1">
      <w:start w:val="1"/>
      <w:numFmt w:val="bullet"/>
      <w:lvlText w:val=""/>
      <w:lvlJc w:val="left"/>
      <w:pPr>
        <w:tabs>
          <w:tab w:val="num" w:pos="3600"/>
        </w:tabs>
        <w:ind w:left="3600" w:hanging="360"/>
      </w:pPr>
      <w:rPr>
        <w:rFonts w:ascii="Symbol" w:hAnsi="Symbol" w:hint="default"/>
      </w:rPr>
    </w:lvl>
    <w:lvl w:ilvl="4" w:tplc="E6921F18" w:tentative="1">
      <w:start w:val="1"/>
      <w:numFmt w:val="bullet"/>
      <w:lvlText w:val="o"/>
      <w:lvlJc w:val="left"/>
      <w:pPr>
        <w:tabs>
          <w:tab w:val="num" w:pos="4320"/>
        </w:tabs>
        <w:ind w:left="4320" w:hanging="360"/>
      </w:pPr>
      <w:rPr>
        <w:rFonts w:ascii="Courier New" w:hAnsi="Courier New" w:cs="Courier New" w:hint="default"/>
      </w:rPr>
    </w:lvl>
    <w:lvl w:ilvl="5" w:tplc="58D434A4" w:tentative="1">
      <w:start w:val="1"/>
      <w:numFmt w:val="bullet"/>
      <w:lvlText w:val=""/>
      <w:lvlJc w:val="left"/>
      <w:pPr>
        <w:tabs>
          <w:tab w:val="num" w:pos="5040"/>
        </w:tabs>
        <w:ind w:left="5040" w:hanging="360"/>
      </w:pPr>
      <w:rPr>
        <w:rFonts w:ascii="Wingdings" w:hAnsi="Wingdings" w:hint="default"/>
      </w:rPr>
    </w:lvl>
    <w:lvl w:ilvl="6" w:tplc="FF8EB810" w:tentative="1">
      <w:start w:val="1"/>
      <w:numFmt w:val="bullet"/>
      <w:lvlText w:val=""/>
      <w:lvlJc w:val="left"/>
      <w:pPr>
        <w:tabs>
          <w:tab w:val="num" w:pos="5760"/>
        </w:tabs>
        <w:ind w:left="5760" w:hanging="360"/>
      </w:pPr>
      <w:rPr>
        <w:rFonts w:ascii="Symbol" w:hAnsi="Symbol" w:hint="default"/>
      </w:rPr>
    </w:lvl>
    <w:lvl w:ilvl="7" w:tplc="C2ACB652" w:tentative="1">
      <w:start w:val="1"/>
      <w:numFmt w:val="bullet"/>
      <w:lvlText w:val="o"/>
      <w:lvlJc w:val="left"/>
      <w:pPr>
        <w:tabs>
          <w:tab w:val="num" w:pos="6480"/>
        </w:tabs>
        <w:ind w:left="6480" w:hanging="360"/>
      </w:pPr>
      <w:rPr>
        <w:rFonts w:ascii="Courier New" w:hAnsi="Courier New" w:cs="Courier New" w:hint="default"/>
      </w:rPr>
    </w:lvl>
    <w:lvl w:ilvl="8" w:tplc="0ADA8C44" w:tentative="1">
      <w:start w:val="1"/>
      <w:numFmt w:val="bullet"/>
      <w:lvlText w:val=""/>
      <w:lvlJc w:val="left"/>
      <w:pPr>
        <w:tabs>
          <w:tab w:val="num" w:pos="7200"/>
        </w:tabs>
        <w:ind w:left="7200" w:hanging="360"/>
      </w:pPr>
      <w:rPr>
        <w:rFonts w:ascii="Wingdings" w:hAnsi="Wingdings" w:hint="default"/>
      </w:rPr>
    </w:lvl>
  </w:abstractNum>
  <w:abstractNum w:abstractNumId="62">
    <w:nsid w:val="43374F47"/>
    <w:multiLevelType w:val="hybridMultilevel"/>
    <w:tmpl w:val="315A9CE2"/>
    <w:lvl w:ilvl="0" w:tplc="3250A81A">
      <w:start w:val="1"/>
      <w:numFmt w:val="lowerLetter"/>
      <w:lvlText w:val="%1)"/>
      <w:lvlJc w:val="left"/>
      <w:pPr>
        <w:ind w:left="1080" w:hanging="360"/>
      </w:pPr>
      <w:rPr>
        <w:rFonts w:hint="default"/>
      </w:rPr>
    </w:lvl>
    <w:lvl w:ilvl="1" w:tplc="8CC04144" w:tentative="1">
      <w:start w:val="1"/>
      <w:numFmt w:val="bullet"/>
      <w:lvlText w:val="o"/>
      <w:lvlJc w:val="left"/>
      <w:pPr>
        <w:ind w:left="1800" w:hanging="360"/>
      </w:pPr>
      <w:rPr>
        <w:rFonts w:ascii="Courier New" w:hAnsi="Courier New" w:cs="Courier New" w:hint="default"/>
      </w:rPr>
    </w:lvl>
    <w:lvl w:ilvl="2" w:tplc="4FA4B09E" w:tentative="1">
      <w:start w:val="1"/>
      <w:numFmt w:val="bullet"/>
      <w:lvlText w:val=""/>
      <w:lvlJc w:val="left"/>
      <w:pPr>
        <w:ind w:left="2520" w:hanging="360"/>
      </w:pPr>
      <w:rPr>
        <w:rFonts w:ascii="Wingdings" w:hAnsi="Wingdings" w:hint="default"/>
      </w:rPr>
    </w:lvl>
    <w:lvl w:ilvl="3" w:tplc="1CFC6C10" w:tentative="1">
      <w:start w:val="1"/>
      <w:numFmt w:val="bullet"/>
      <w:lvlText w:val=""/>
      <w:lvlJc w:val="left"/>
      <w:pPr>
        <w:ind w:left="3240" w:hanging="360"/>
      </w:pPr>
      <w:rPr>
        <w:rFonts w:ascii="Symbol" w:hAnsi="Symbol" w:hint="default"/>
      </w:rPr>
    </w:lvl>
    <w:lvl w:ilvl="4" w:tplc="1694A964" w:tentative="1">
      <w:start w:val="1"/>
      <w:numFmt w:val="bullet"/>
      <w:lvlText w:val="o"/>
      <w:lvlJc w:val="left"/>
      <w:pPr>
        <w:ind w:left="3960" w:hanging="360"/>
      </w:pPr>
      <w:rPr>
        <w:rFonts w:ascii="Courier New" w:hAnsi="Courier New" w:cs="Courier New" w:hint="default"/>
      </w:rPr>
    </w:lvl>
    <w:lvl w:ilvl="5" w:tplc="E7A07706" w:tentative="1">
      <w:start w:val="1"/>
      <w:numFmt w:val="bullet"/>
      <w:lvlText w:val=""/>
      <w:lvlJc w:val="left"/>
      <w:pPr>
        <w:ind w:left="4680" w:hanging="360"/>
      </w:pPr>
      <w:rPr>
        <w:rFonts w:ascii="Wingdings" w:hAnsi="Wingdings" w:hint="default"/>
      </w:rPr>
    </w:lvl>
    <w:lvl w:ilvl="6" w:tplc="B3CAB922" w:tentative="1">
      <w:start w:val="1"/>
      <w:numFmt w:val="bullet"/>
      <w:lvlText w:val=""/>
      <w:lvlJc w:val="left"/>
      <w:pPr>
        <w:ind w:left="5400" w:hanging="360"/>
      </w:pPr>
      <w:rPr>
        <w:rFonts w:ascii="Symbol" w:hAnsi="Symbol" w:hint="default"/>
      </w:rPr>
    </w:lvl>
    <w:lvl w:ilvl="7" w:tplc="ECC6ED26" w:tentative="1">
      <w:start w:val="1"/>
      <w:numFmt w:val="bullet"/>
      <w:lvlText w:val="o"/>
      <w:lvlJc w:val="left"/>
      <w:pPr>
        <w:ind w:left="6120" w:hanging="360"/>
      </w:pPr>
      <w:rPr>
        <w:rFonts w:ascii="Courier New" w:hAnsi="Courier New" w:cs="Courier New" w:hint="default"/>
      </w:rPr>
    </w:lvl>
    <w:lvl w:ilvl="8" w:tplc="49082488" w:tentative="1">
      <w:start w:val="1"/>
      <w:numFmt w:val="bullet"/>
      <w:lvlText w:val=""/>
      <w:lvlJc w:val="left"/>
      <w:pPr>
        <w:ind w:left="6840" w:hanging="360"/>
      </w:pPr>
      <w:rPr>
        <w:rFonts w:ascii="Wingdings" w:hAnsi="Wingdings" w:hint="default"/>
      </w:rPr>
    </w:lvl>
  </w:abstractNum>
  <w:abstractNum w:abstractNumId="63">
    <w:nsid w:val="43932C0A"/>
    <w:multiLevelType w:val="hybridMultilevel"/>
    <w:tmpl w:val="7A14C0BC"/>
    <w:lvl w:ilvl="0" w:tplc="08090017">
      <w:start w:val="1"/>
      <w:numFmt w:val="bullet"/>
      <w:lvlText w:val=""/>
      <w:lvlJc w:val="left"/>
      <w:pPr>
        <w:ind w:left="1248" w:hanging="360"/>
      </w:pPr>
      <w:rPr>
        <w:rFonts w:ascii="Symbol" w:hAnsi="Symbol" w:hint="default"/>
      </w:rPr>
    </w:lvl>
    <w:lvl w:ilvl="1" w:tplc="08090019" w:tentative="1">
      <w:start w:val="1"/>
      <w:numFmt w:val="bullet"/>
      <w:lvlText w:val="o"/>
      <w:lvlJc w:val="left"/>
      <w:pPr>
        <w:ind w:left="1968" w:hanging="360"/>
      </w:pPr>
      <w:rPr>
        <w:rFonts w:ascii="Courier New" w:hAnsi="Courier New" w:cs="Courier New" w:hint="default"/>
      </w:rPr>
    </w:lvl>
    <w:lvl w:ilvl="2" w:tplc="0809001B" w:tentative="1">
      <w:start w:val="1"/>
      <w:numFmt w:val="bullet"/>
      <w:lvlText w:val=""/>
      <w:lvlJc w:val="left"/>
      <w:pPr>
        <w:ind w:left="2688" w:hanging="360"/>
      </w:pPr>
      <w:rPr>
        <w:rFonts w:ascii="Wingdings" w:hAnsi="Wingdings" w:hint="default"/>
      </w:rPr>
    </w:lvl>
    <w:lvl w:ilvl="3" w:tplc="0809000F" w:tentative="1">
      <w:start w:val="1"/>
      <w:numFmt w:val="bullet"/>
      <w:lvlText w:val=""/>
      <w:lvlJc w:val="left"/>
      <w:pPr>
        <w:ind w:left="3408" w:hanging="360"/>
      </w:pPr>
      <w:rPr>
        <w:rFonts w:ascii="Symbol" w:hAnsi="Symbol" w:hint="default"/>
      </w:rPr>
    </w:lvl>
    <w:lvl w:ilvl="4" w:tplc="08090019" w:tentative="1">
      <w:start w:val="1"/>
      <w:numFmt w:val="bullet"/>
      <w:lvlText w:val="o"/>
      <w:lvlJc w:val="left"/>
      <w:pPr>
        <w:ind w:left="4128" w:hanging="360"/>
      </w:pPr>
      <w:rPr>
        <w:rFonts w:ascii="Courier New" w:hAnsi="Courier New" w:cs="Courier New" w:hint="default"/>
      </w:rPr>
    </w:lvl>
    <w:lvl w:ilvl="5" w:tplc="0809001B" w:tentative="1">
      <w:start w:val="1"/>
      <w:numFmt w:val="bullet"/>
      <w:lvlText w:val=""/>
      <w:lvlJc w:val="left"/>
      <w:pPr>
        <w:ind w:left="4848" w:hanging="360"/>
      </w:pPr>
      <w:rPr>
        <w:rFonts w:ascii="Wingdings" w:hAnsi="Wingdings" w:hint="default"/>
      </w:rPr>
    </w:lvl>
    <w:lvl w:ilvl="6" w:tplc="0809000F" w:tentative="1">
      <w:start w:val="1"/>
      <w:numFmt w:val="bullet"/>
      <w:lvlText w:val=""/>
      <w:lvlJc w:val="left"/>
      <w:pPr>
        <w:ind w:left="5568" w:hanging="360"/>
      </w:pPr>
      <w:rPr>
        <w:rFonts w:ascii="Symbol" w:hAnsi="Symbol" w:hint="default"/>
      </w:rPr>
    </w:lvl>
    <w:lvl w:ilvl="7" w:tplc="08090019" w:tentative="1">
      <w:start w:val="1"/>
      <w:numFmt w:val="bullet"/>
      <w:lvlText w:val="o"/>
      <w:lvlJc w:val="left"/>
      <w:pPr>
        <w:ind w:left="6288" w:hanging="360"/>
      </w:pPr>
      <w:rPr>
        <w:rFonts w:ascii="Courier New" w:hAnsi="Courier New" w:cs="Courier New" w:hint="default"/>
      </w:rPr>
    </w:lvl>
    <w:lvl w:ilvl="8" w:tplc="0809001B" w:tentative="1">
      <w:start w:val="1"/>
      <w:numFmt w:val="bullet"/>
      <w:lvlText w:val=""/>
      <w:lvlJc w:val="left"/>
      <w:pPr>
        <w:ind w:left="7008" w:hanging="360"/>
      </w:pPr>
      <w:rPr>
        <w:rFonts w:ascii="Wingdings" w:hAnsi="Wingdings" w:hint="default"/>
      </w:rPr>
    </w:lvl>
  </w:abstractNum>
  <w:abstractNum w:abstractNumId="64">
    <w:nsid w:val="464041BA"/>
    <w:multiLevelType w:val="hybridMultilevel"/>
    <w:tmpl w:val="8BCA55B2"/>
    <w:lvl w:ilvl="0" w:tplc="08090017">
      <w:start w:val="1"/>
      <w:numFmt w:val="lowerLetter"/>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47413C2E"/>
    <w:multiLevelType w:val="hybridMultilevel"/>
    <w:tmpl w:val="72F23072"/>
    <w:lvl w:ilvl="0" w:tplc="08090001">
      <w:start w:val="1"/>
      <w:numFmt w:val="decimal"/>
      <w:lvlText w:val="(%1)"/>
      <w:lvlJc w:val="left"/>
      <w:pPr>
        <w:ind w:left="885" w:hanging="360"/>
      </w:pPr>
      <w:rPr>
        <w:rFonts w:hint="default"/>
        <w:sz w:val="22"/>
        <w:szCs w:val="22"/>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66">
    <w:nsid w:val="4791511E"/>
    <w:multiLevelType w:val="hybridMultilevel"/>
    <w:tmpl w:val="56043C6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48885EE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8">
    <w:nsid w:val="492717BE"/>
    <w:multiLevelType w:val="hybridMultilevel"/>
    <w:tmpl w:val="CB726866"/>
    <w:lvl w:ilvl="0" w:tplc="ABF6A082">
      <w:start w:val="1"/>
      <w:numFmt w:val="upperRoman"/>
      <w:pStyle w:val="SpHeadingI"/>
      <w:lvlText w:val="%1."/>
      <w:lvlJc w:val="left"/>
      <w:pPr>
        <w:ind w:left="644"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9">
    <w:nsid w:val="4C8F3CB8"/>
    <w:multiLevelType w:val="singleLevel"/>
    <w:tmpl w:val="08090001"/>
    <w:lvl w:ilvl="0">
      <w:start w:val="1"/>
      <w:numFmt w:val="bullet"/>
      <w:lvlText w:val=""/>
      <w:lvlJc w:val="left"/>
      <w:pPr>
        <w:ind w:left="720" w:hanging="360"/>
      </w:pPr>
      <w:rPr>
        <w:rFonts w:ascii="Symbol" w:hAnsi="Symbol" w:hint="default"/>
      </w:rPr>
    </w:lvl>
  </w:abstractNum>
  <w:abstractNum w:abstractNumId="70">
    <w:nsid w:val="4CBF06F4"/>
    <w:multiLevelType w:val="hybridMultilevel"/>
    <w:tmpl w:val="F1AC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4CCE375D"/>
    <w:multiLevelType w:val="hybridMultilevel"/>
    <w:tmpl w:val="64FED98E"/>
    <w:lvl w:ilvl="0" w:tplc="F336F6A2">
      <w:start w:val="2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D05075D"/>
    <w:multiLevelType w:val="hybridMultilevel"/>
    <w:tmpl w:val="735AD62A"/>
    <w:lvl w:ilvl="0" w:tplc="F1B40F04">
      <w:start w:val="1"/>
      <w:numFmt w:val="lowerLetter"/>
      <w:lvlText w:val="%1)"/>
      <w:lvlJc w:val="left"/>
      <w:pPr>
        <w:ind w:left="1080" w:hanging="360"/>
      </w:pPr>
    </w:lvl>
    <w:lvl w:ilvl="1" w:tplc="71042004" w:tentative="1">
      <w:start w:val="1"/>
      <w:numFmt w:val="lowerLetter"/>
      <w:lvlText w:val="%2."/>
      <w:lvlJc w:val="left"/>
      <w:pPr>
        <w:ind w:left="1800" w:hanging="360"/>
      </w:pPr>
    </w:lvl>
    <w:lvl w:ilvl="2" w:tplc="C40692E0" w:tentative="1">
      <w:start w:val="1"/>
      <w:numFmt w:val="lowerRoman"/>
      <w:lvlText w:val="%3."/>
      <w:lvlJc w:val="right"/>
      <w:pPr>
        <w:ind w:left="2520" w:hanging="180"/>
      </w:pPr>
    </w:lvl>
    <w:lvl w:ilvl="3" w:tplc="16C8568C" w:tentative="1">
      <w:start w:val="1"/>
      <w:numFmt w:val="decimal"/>
      <w:lvlText w:val="%4."/>
      <w:lvlJc w:val="left"/>
      <w:pPr>
        <w:ind w:left="3240" w:hanging="360"/>
      </w:pPr>
    </w:lvl>
    <w:lvl w:ilvl="4" w:tplc="8B362CDE" w:tentative="1">
      <w:start w:val="1"/>
      <w:numFmt w:val="lowerLetter"/>
      <w:lvlText w:val="%5."/>
      <w:lvlJc w:val="left"/>
      <w:pPr>
        <w:ind w:left="3960" w:hanging="360"/>
      </w:pPr>
    </w:lvl>
    <w:lvl w:ilvl="5" w:tplc="C3868FF8" w:tentative="1">
      <w:start w:val="1"/>
      <w:numFmt w:val="lowerRoman"/>
      <w:lvlText w:val="%6."/>
      <w:lvlJc w:val="right"/>
      <w:pPr>
        <w:ind w:left="4680" w:hanging="180"/>
      </w:pPr>
    </w:lvl>
    <w:lvl w:ilvl="6" w:tplc="B53E9592" w:tentative="1">
      <w:start w:val="1"/>
      <w:numFmt w:val="decimal"/>
      <w:lvlText w:val="%7."/>
      <w:lvlJc w:val="left"/>
      <w:pPr>
        <w:ind w:left="5400" w:hanging="360"/>
      </w:pPr>
    </w:lvl>
    <w:lvl w:ilvl="7" w:tplc="70620154" w:tentative="1">
      <w:start w:val="1"/>
      <w:numFmt w:val="lowerLetter"/>
      <w:lvlText w:val="%8."/>
      <w:lvlJc w:val="left"/>
      <w:pPr>
        <w:ind w:left="6120" w:hanging="360"/>
      </w:pPr>
    </w:lvl>
    <w:lvl w:ilvl="8" w:tplc="63448E18" w:tentative="1">
      <w:start w:val="1"/>
      <w:numFmt w:val="lowerRoman"/>
      <w:lvlText w:val="%9."/>
      <w:lvlJc w:val="right"/>
      <w:pPr>
        <w:ind w:left="6840" w:hanging="180"/>
      </w:pPr>
    </w:lvl>
  </w:abstractNum>
  <w:abstractNum w:abstractNumId="73">
    <w:nsid w:val="4E085096"/>
    <w:multiLevelType w:val="hybridMultilevel"/>
    <w:tmpl w:val="8C5413EA"/>
    <w:lvl w:ilvl="0" w:tplc="08090017">
      <w:start w:val="1"/>
      <w:numFmt w:val="lowerLetter"/>
      <w:lvlText w:val="%1)"/>
      <w:lvlJc w:val="left"/>
      <w:pPr>
        <w:ind w:left="-228" w:hanging="360"/>
      </w:pPr>
    </w:lvl>
    <w:lvl w:ilvl="1" w:tplc="08090019" w:tentative="1">
      <w:start w:val="1"/>
      <w:numFmt w:val="lowerLetter"/>
      <w:lvlText w:val="%2."/>
      <w:lvlJc w:val="left"/>
      <w:pPr>
        <w:ind w:left="492" w:hanging="360"/>
      </w:pPr>
    </w:lvl>
    <w:lvl w:ilvl="2" w:tplc="0809001B" w:tentative="1">
      <w:start w:val="1"/>
      <w:numFmt w:val="lowerRoman"/>
      <w:lvlText w:val="%3."/>
      <w:lvlJc w:val="right"/>
      <w:pPr>
        <w:ind w:left="1212" w:hanging="180"/>
      </w:pPr>
    </w:lvl>
    <w:lvl w:ilvl="3" w:tplc="0809000F" w:tentative="1">
      <w:start w:val="1"/>
      <w:numFmt w:val="decimal"/>
      <w:lvlText w:val="%4."/>
      <w:lvlJc w:val="left"/>
      <w:pPr>
        <w:ind w:left="1932" w:hanging="360"/>
      </w:pPr>
    </w:lvl>
    <w:lvl w:ilvl="4" w:tplc="08090019" w:tentative="1">
      <w:start w:val="1"/>
      <w:numFmt w:val="lowerLetter"/>
      <w:lvlText w:val="%5."/>
      <w:lvlJc w:val="left"/>
      <w:pPr>
        <w:ind w:left="2652" w:hanging="360"/>
      </w:pPr>
    </w:lvl>
    <w:lvl w:ilvl="5" w:tplc="0809001B" w:tentative="1">
      <w:start w:val="1"/>
      <w:numFmt w:val="lowerRoman"/>
      <w:lvlText w:val="%6."/>
      <w:lvlJc w:val="right"/>
      <w:pPr>
        <w:ind w:left="3372" w:hanging="180"/>
      </w:pPr>
    </w:lvl>
    <w:lvl w:ilvl="6" w:tplc="0809000F" w:tentative="1">
      <w:start w:val="1"/>
      <w:numFmt w:val="decimal"/>
      <w:lvlText w:val="%7."/>
      <w:lvlJc w:val="left"/>
      <w:pPr>
        <w:ind w:left="4092" w:hanging="360"/>
      </w:pPr>
    </w:lvl>
    <w:lvl w:ilvl="7" w:tplc="08090019" w:tentative="1">
      <w:start w:val="1"/>
      <w:numFmt w:val="lowerLetter"/>
      <w:lvlText w:val="%8."/>
      <w:lvlJc w:val="left"/>
      <w:pPr>
        <w:ind w:left="4812" w:hanging="360"/>
      </w:pPr>
    </w:lvl>
    <w:lvl w:ilvl="8" w:tplc="0809001B" w:tentative="1">
      <w:start w:val="1"/>
      <w:numFmt w:val="lowerRoman"/>
      <w:lvlText w:val="%9."/>
      <w:lvlJc w:val="right"/>
      <w:pPr>
        <w:ind w:left="5532" w:hanging="180"/>
      </w:pPr>
    </w:lvl>
  </w:abstractNum>
  <w:abstractNum w:abstractNumId="74">
    <w:nsid w:val="4ECF230C"/>
    <w:multiLevelType w:val="singleLevel"/>
    <w:tmpl w:val="5CA226EE"/>
    <w:lvl w:ilvl="0">
      <w:start w:val="1"/>
      <w:numFmt w:val="bullet"/>
      <w:lvlText w:val=""/>
      <w:lvlJc w:val="left"/>
      <w:pPr>
        <w:tabs>
          <w:tab w:val="num" w:pos="1782"/>
        </w:tabs>
        <w:ind w:left="1782" w:hanging="1215"/>
      </w:pPr>
      <w:rPr>
        <w:rFonts w:ascii="Wingdings" w:hAnsi="Wingdings" w:hint="default"/>
      </w:rPr>
    </w:lvl>
  </w:abstractNum>
  <w:abstractNum w:abstractNumId="75">
    <w:nsid w:val="505B0B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nsid w:val="51B66945"/>
    <w:multiLevelType w:val="hybridMultilevel"/>
    <w:tmpl w:val="A3EE8B60"/>
    <w:lvl w:ilvl="0" w:tplc="08090017">
      <w:start w:val="1"/>
      <w:numFmt w:val="lowerLetter"/>
      <w:lvlText w:val="%1)"/>
      <w:lvlJc w:val="left"/>
      <w:pPr>
        <w:ind w:left="720" w:hanging="360"/>
      </w:pPr>
      <w:rPr>
        <w:rFonts w:ascii="Arial" w:hAnsi="Arial" w:hint="default"/>
        <w:b w:val="0"/>
        <w:i w:val="0"/>
        <w:color w:val="0000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52D86CAC"/>
    <w:multiLevelType w:val="hybridMultilevel"/>
    <w:tmpl w:val="C862E9A0"/>
    <w:lvl w:ilvl="0" w:tplc="08090001">
      <w:start w:val="21"/>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nsid w:val="53012287"/>
    <w:multiLevelType w:val="hybridMultilevel"/>
    <w:tmpl w:val="7DF20E10"/>
    <w:lvl w:ilvl="0" w:tplc="F336F6A2">
      <w:start w:val="21"/>
      <w:numFmt w:val="bullet"/>
      <w:lvlText w:val="-"/>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nsid w:val="54477A92"/>
    <w:multiLevelType w:val="hybridMultilevel"/>
    <w:tmpl w:val="1AD000EC"/>
    <w:lvl w:ilvl="0" w:tplc="4CC8E92C">
      <w:start w:val="1"/>
      <w:numFmt w:val="bullet"/>
      <w:lvlText w:val=""/>
      <w:lvlJc w:val="left"/>
      <w:pPr>
        <w:ind w:left="720" w:hanging="360"/>
      </w:pPr>
      <w:rPr>
        <w:rFonts w:ascii="Symbol" w:hAnsi="Symbol" w:hint="default"/>
      </w:rPr>
    </w:lvl>
    <w:lvl w:ilvl="1" w:tplc="F2BCA1AA" w:tentative="1">
      <w:start w:val="1"/>
      <w:numFmt w:val="bullet"/>
      <w:lvlText w:val="o"/>
      <w:lvlJc w:val="left"/>
      <w:pPr>
        <w:ind w:left="1440" w:hanging="360"/>
      </w:pPr>
      <w:rPr>
        <w:rFonts w:ascii="Courier New" w:hAnsi="Courier New" w:cs="Courier New" w:hint="default"/>
      </w:rPr>
    </w:lvl>
    <w:lvl w:ilvl="2" w:tplc="641CEADC" w:tentative="1">
      <w:start w:val="1"/>
      <w:numFmt w:val="bullet"/>
      <w:lvlText w:val=""/>
      <w:lvlJc w:val="left"/>
      <w:pPr>
        <w:ind w:left="2160" w:hanging="360"/>
      </w:pPr>
      <w:rPr>
        <w:rFonts w:ascii="Wingdings" w:hAnsi="Wingdings" w:hint="default"/>
      </w:rPr>
    </w:lvl>
    <w:lvl w:ilvl="3" w:tplc="A8EACE50" w:tentative="1">
      <w:start w:val="1"/>
      <w:numFmt w:val="bullet"/>
      <w:lvlText w:val=""/>
      <w:lvlJc w:val="left"/>
      <w:pPr>
        <w:ind w:left="2880" w:hanging="360"/>
      </w:pPr>
      <w:rPr>
        <w:rFonts w:ascii="Symbol" w:hAnsi="Symbol" w:hint="default"/>
      </w:rPr>
    </w:lvl>
    <w:lvl w:ilvl="4" w:tplc="8B9457BA" w:tentative="1">
      <w:start w:val="1"/>
      <w:numFmt w:val="bullet"/>
      <w:lvlText w:val="o"/>
      <w:lvlJc w:val="left"/>
      <w:pPr>
        <w:ind w:left="3600" w:hanging="360"/>
      </w:pPr>
      <w:rPr>
        <w:rFonts w:ascii="Courier New" w:hAnsi="Courier New" w:cs="Courier New" w:hint="default"/>
      </w:rPr>
    </w:lvl>
    <w:lvl w:ilvl="5" w:tplc="02B2C93C" w:tentative="1">
      <w:start w:val="1"/>
      <w:numFmt w:val="bullet"/>
      <w:lvlText w:val=""/>
      <w:lvlJc w:val="left"/>
      <w:pPr>
        <w:ind w:left="4320" w:hanging="360"/>
      </w:pPr>
      <w:rPr>
        <w:rFonts w:ascii="Wingdings" w:hAnsi="Wingdings" w:hint="default"/>
      </w:rPr>
    </w:lvl>
    <w:lvl w:ilvl="6" w:tplc="99C22F8E" w:tentative="1">
      <w:start w:val="1"/>
      <w:numFmt w:val="bullet"/>
      <w:lvlText w:val=""/>
      <w:lvlJc w:val="left"/>
      <w:pPr>
        <w:ind w:left="5040" w:hanging="360"/>
      </w:pPr>
      <w:rPr>
        <w:rFonts w:ascii="Symbol" w:hAnsi="Symbol" w:hint="default"/>
      </w:rPr>
    </w:lvl>
    <w:lvl w:ilvl="7" w:tplc="BAC4946C" w:tentative="1">
      <w:start w:val="1"/>
      <w:numFmt w:val="bullet"/>
      <w:lvlText w:val="o"/>
      <w:lvlJc w:val="left"/>
      <w:pPr>
        <w:ind w:left="5760" w:hanging="360"/>
      </w:pPr>
      <w:rPr>
        <w:rFonts w:ascii="Courier New" w:hAnsi="Courier New" w:cs="Courier New" w:hint="default"/>
      </w:rPr>
    </w:lvl>
    <w:lvl w:ilvl="8" w:tplc="5ED6ABCE" w:tentative="1">
      <w:start w:val="1"/>
      <w:numFmt w:val="bullet"/>
      <w:lvlText w:val=""/>
      <w:lvlJc w:val="left"/>
      <w:pPr>
        <w:ind w:left="6480" w:hanging="360"/>
      </w:pPr>
      <w:rPr>
        <w:rFonts w:ascii="Wingdings" w:hAnsi="Wingdings" w:hint="default"/>
      </w:rPr>
    </w:lvl>
  </w:abstractNum>
  <w:abstractNum w:abstractNumId="80">
    <w:nsid w:val="54A639A9"/>
    <w:multiLevelType w:val="hybridMultilevel"/>
    <w:tmpl w:val="9210165A"/>
    <w:lvl w:ilvl="0" w:tplc="5714F128">
      <w:start w:val="1"/>
      <w:numFmt w:val="lowerLetter"/>
      <w:lvlText w:val="%1)"/>
      <w:lvlJc w:val="left"/>
      <w:pPr>
        <w:ind w:left="1080" w:hanging="360"/>
      </w:pPr>
    </w:lvl>
    <w:lvl w:ilvl="1" w:tplc="12129352" w:tentative="1">
      <w:start w:val="1"/>
      <w:numFmt w:val="lowerLetter"/>
      <w:lvlText w:val="%2."/>
      <w:lvlJc w:val="left"/>
      <w:pPr>
        <w:ind w:left="1800" w:hanging="360"/>
      </w:pPr>
    </w:lvl>
    <w:lvl w:ilvl="2" w:tplc="22BE3D24" w:tentative="1">
      <w:start w:val="1"/>
      <w:numFmt w:val="lowerRoman"/>
      <w:lvlText w:val="%3."/>
      <w:lvlJc w:val="right"/>
      <w:pPr>
        <w:ind w:left="2520" w:hanging="180"/>
      </w:pPr>
    </w:lvl>
    <w:lvl w:ilvl="3" w:tplc="E80CA114" w:tentative="1">
      <w:start w:val="1"/>
      <w:numFmt w:val="decimal"/>
      <w:lvlText w:val="%4."/>
      <w:lvlJc w:val="left"/>
      <w:pPr>
        <w:ind w:left="3240" w:hanging="360"/>
      </w:pPr>
    </w:lvl>
    <w:lvl w:ilvl="4" w:tplc="11DEAFC8" w:tentative="1">
      <w:start w:val="1"/>
      <w:numFmt w:val="lowerLetter"/>
      <w:lvlText w:val="%5."/>
      <w:lvlJc w:val="left"/>
      <w:pPr>
        <w:ind w:left="3960" w:hanging="360"/>
      </w:pPr>
    </w:lvl>
    <w:lvl w:ilvl="5" w:tplc="17543A02" w:tentative="1">
      <w:start w:val="1"/>
      <w:numFmt w:val="lowerRoman"/>
      <w:lvlText w:val="%6."/>
      <w:lvlJc w:val="right"/>
      <w:pPr>
        <w:ind w:left="4680" w:hanging="180"/>
      </w:pPr>
    </w:lvl>
    <w:lvl w:ilvl="6" w:tplc="B164FA58" w:tentative="1">
      <w:start w:val="1"/>
      <w:numFmt w:val="decimal"/>
      <w:lvlText w:val="%7."/>
      <w:lvlJc w:val="left"/>
      <w:pPr>
        <w:ind w:left="5400" w:hanging="360"/>
      </w:pPr>
    </w:lvl>
    <w:lvl w:ilvl="7" w:tplc="A050CAB8" w:tentative="1">
      <w:start w:val="1"/>
      <w:numFmt w:val="lowerLetter"/>
      <w:lvlText w:val="%8."/>
      <w:lvlJc w:val="left"/>
      <w:pPr>
        <w:ind w:left="6120" w:hanging="360"/>
      </w:pPr>
    </w:lvl>
    <w:lvl w:ilvl="8" w:tplc="9B92C01E" w:tentative="1">
      <w:start w:val="1"/>
      <w:numFmt w:val="lowerRoman"/>
      <w:lvlText w:val="%9."/>
      <w:lvlJc w:val="right"/>
      <w:pPr>
        <w:ind w:left="6840" w:hanging="180"/>
      </w:pPr>
    </w:lvl>
  </w:abstractNum>
  <w:abstractNum w:abstractNumId="81">
    <w:nsid w:val="554C0575"/>
    <w:multiLevelType w:val="hybridMultilevel"/>
    <w:tmpl w:val="29F4DF66"/>
    <w:lvl w:ilvl="0" w:tplc="E77284EA">
      <w:start w:val="1"/>
      <w:numFmt w:val="bullet"/>
      <w:lvlText w:val=""/>
      <w:lvlJc w:val="left"/>
      <w:pPr>
        <w:ind w:left="1080" w:hanging="360"/>
      </w:pPr>
      <w:rPr>
        <w:rFonts w:ascii="Symbol" w:hAnsi="Symbol" w:hint="default"/>
      </w:rPr>
    </w:lvl>
    <w:lvl w:ilvl="1" w:tplc="77C4F77E" w:tentative="1">
      <w:start w:val="1"/>
      <w:numFmt w:val="bullet"/>
      <w:lvlText w:val="o"/>
      <w:lvlJc w:val="left"/>
      <w:pPr>
        <w:ind w:left="1800" w:hanging="360"/>
      </w:pPr>
      <w:rPr>
        <w:rFonts w:ascii="Courier New" w:hAnsi="Courier New" w:cs="Courier New" w:hint="default"/>
      </w:rPr>
    </w:lvl>
    <w:lvl w:ilvl="2" w:tplc="4DE6C3A4" w:tentative="1">
      <w:start w:val="1"/>
      <w:numFmt w:val="bullet"/>
      <w:lvlText w:val=""/>
      <w:lvlJc w:val="left"/>
      <w:pPr>
        <w:ind w:left="2520" w:hanging="360"/>
      </w:pPr>
      <w:rPr>
        <w:rFonts w:ascii="Wingdings" w:hAnsi="Wingdings" w:hint="default"/>
      </w:rPr>
    </w:lvl>
    <w:lvl w:ilvl="3" w:tplc="EA8A46CA" w:tentative="1">
      <w:start w:val="1"/>
      <w:numFmt w:val="bullet"/>
      <w:lvlText w:val=""/>
      <w:lvlJc w:val="left"/>
      <w:pPr>
        <w:ind w:left="3240" w:hanging="360"/>
      </w:pPr>
      <w:rPr>
        <w:rFonts w:ascii="Symbol" w:hAnsi="Symbol" w:hint="default"/>
      </w:rPr>
    </w:lvl>
    <w:lvl w:ilvl="4" w:tplc="49D835E8" w:tentative="1">
      <w:start w:val="1"/>
      <w:numFmt w:val="bullet"/>
      <w:lvlText w:val="o"/>
      <w:lvlJc w:val="left"/>
      <w:pPr>
        <w:ind w:left="3960" w:hanging="360"/>
      </w:pPr>
      <w:rPr>
        <w:rFonts w:ascii="Courier New" w:hAnsi="Courier New" w:cs="Courier New" w:hint="default"/>
      </w:rPr>
    </w:lvl>
    <w:lvl w:ilvl="5" w:tplc="6582B71C" w:tentative="1">
      <w:start w:val="1"/>
      <w:numFmt w:val="bullet"/>
      <w:lvlText w:val=""/>
      <w:lvlJc w:val="left"/>
      <w:pPr>
        <w:ind w:left="4680" w:hanging="360"/>
      </w:pPr>
      <w:rPr>
        <w:rFonts w:ascii="Wingdings" w:hAnsi="Wingdings" w:hint="default"/>
      </w:rPr>
    </w:lvl>
    <w:lvl w:ilvl="6" w:tplc="2776590E" w:tentative="1">
      <w:start w:val="1"/>
      <w:numFmt w:val="bullet"/>
      <w:lvlText w:val=""/>
      <w:lvlJc w:val="left"/>
      <w:pPr>
        <w:ind w:left="5400" w:hanging="360"/>
      </w:pPr>
      <w:rPr>
        <w:rFonts w:ascii="Symbol" w:hAnsi="Symbol" w:hint="default"/>
      </w:rPr>
    </w:lvl>
    <w:lvl w:ilvl="7" w:tplc="EF7C0650" w:tentative="1">
      <w:start w:val="1"/>
      <w:numFmt w:val="bullet"/>
      <w:lvlText w:val="o"/>
      <w:lvlJc w:val="left"/>
      <w:pPr>
        <w:ind w:left="6120" w:hanging="360"/>
      </w:pPr>
      <w:rPr>
        <w:rFonts w:ascii="Courier New" w:hAnsi="Courier New" w:cs="Courier New" w:hint="default"/>
      </w:rPr>
    </w:lvl>
    <w:lvl w:ilvl="8" w:tplc="7E10B988" w:tentative="1">
      <w:start w:val="1"/>
      <w:numFmt w:val="bullet"/>
      <w:lvlText w:val=""/>
      <w:lvlJc w:val="left"/>
      <w:pPr>
        <w:ind w:left="6840" w:hanging="360"/>
      </w:pPr>
      <w:rPr>
        <w:rFonts w:ascii="Wingdings" w:hAnsi="Wingdings" w:hint="default"/>
      </w:rPr>
    </w:lvl>
  </w:abstractNum>
  <w:abstractNum w:abstractNumId="82">
    <w:nsid w:val="576C2360"/>
    <w:multiLevelType w:val="hybridMultilevel"/>
    <w:tmpl w:val="94785268"/>
    <w:lvl w:ilvl="0" w:tplc="D96EDD08">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3">
    <w:nsid w:val="57AB0864"/>
    <w:multiLevelType w:val="hybridMultilevel"/>
    <w:tmpl w:val="53A43D4E"/>
    <w:lvl w:ilvl="0" w:tplc="6D1C53B4">
      <w:start w:val="1"/>
      <w:numFmt w:val="lowerLetter"/>
      <w:lvlText w:val="%1)"/>
      <w:lvlJc w:val="left"/>
      <w:pPr>
        <w:ind w:left="720" w:hanging="360"/>
      </w:pPr>
    </w:lvl>
    <w:lvl w:ilvl="1" w:tplc="93F6AAAE" w:tentative="1">
      <w:start w:val="1"/>
      <w:numFmt w:val="lowerLetter"/>
      <w:lvlText w:val="%2."/>
      <w:lvlJc w:val="left"/>
      <w:pPr>
        <w:ind w:left="1440" w:hanging="360"/>
      </w:pPr>
    </w:lvl>
    <w:lvl w:ilvl="2" w:tplc="5022B0BC" w:tentative="1">
      <w:start w:val="1"/>
      <w:numFmt w:val="lowerRoman"/>
      <w:lvlText w:val="%3."/>
      <w:lvlJc w:val="right"/>
      <w:pPr>
        <w:ind w:left="2160" w:hanging="180"/>
      </w:pPr>
    </w:lvl>
    <w:lvl w:ilvl="3" w:tplc="8990E10C" w:tentative="1">
      <w:start w:val="1"/>
      <w:numFmt w:val="decimal"/>
      <w:lvlText w:val="%4."/>
      <w:lvlJc w:val="left"/>
      <w:pPr>
        <w:ind w:left="2880" w:hanging="360"/>
      </w:pPr>
    </w:lvl>
    <w:lvl w:ilvl="4" w:tplc="345631CA" w:tentative="1">
      <w:start w:val="1"/>
      <w:numFmt w:val="lowerLetter"/>
      <w:lvlText w:val="%5."/>
      <w:lvlJc w:val="left"/>
      <w:pPr>
        <w:ind w:left="3600" w:hanging="360"/>
      </w:pPr>
    </w:lvl>
    <w:lvl w:ilvl="5" w:tplc="5EFEA5E6" w:tentative="1">
      <w:start w:val="1"/>
      <w:numFmt w:val="lowerRoman"/>
      <w:lvlText w:val="%6."/>
      <w:lvlJc w:val="right"/>
      <w:pPr>
        <w:ind w:left="4320" w:hanging="180"/>
      </w:pPr>
    </w:lvl>
    <w:lvl w:ilvl="6" w:tplc="19809422" w:tentative="1">
      <w:start w:val="1"/>
      <w:numFmt w:val="decimal"/>
      <w:lvlText w:val="%7."/>
      <w:lvlJc w:val="left"/>
      <w:pPr>
        <w:ind w:left="5040" w:hanging="360"/>
      </w:pPr>
    </w:lvl>
    <w:lvl w:ilvl="7" w:tplc="661E0FC4" w:tentative="1">
      <w:start w:val="1"/>
      <w:numFmt w:val="lowerLetter"/>
      <w:lvlText w:val="%8."/>
      <w:lvlJc w:val="left"/>
      <w:pPr>
        <w:ind w:left="5760" w:hanging="360"/>
      </w:pPr>
    </w:lvl>
    <w:lvl w:ilvl="8" w:tplc="34946D38" w:tentative="1">
      <w:start w:val="1"/>
      <w:numFmt w:val="lowerRoman"/>
      <w:lvlText w:val="%9."/>
      <w:lvlJc w:val="right"/>
      <w:pPr>
        <w:ind w:left="6480" w:hanging="180"/>
      </w:pPr>
    </w:lvl>
  </w:abstractNum>
  <w:abstractNum w:abstractNumId="84">
    <w:nsid w:val="57B91CB0"/>
    <w:multiLevelType w:val="hybridMultilevel"/>
    <w:tmpl w:val="6E2ABF54"/>
    <w:lvl w:ilvl="0" w:tplc="F336F6A2">
      <w:start w:val="21"/>
      <w:numFmt w:val="bullet"/>
      <w:lvlText w:val="-"/>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581C6480"/>
    <w:multiLevelType w:val="hybridMultilevel"/>
    <w:tmpl w:val="9D5C4A58"/>
    <w:lvl w:ilvl="0" w:tplc="0809000F">
      <w:start w:val="1"/>
      <w:numFmt w:val="lowerLetter"/>
      <w:lvlText w:val="(%1)"/>
      <w:lvlJc w:val="left"/>
      <w:pPr>
        <w:ind w:left="1075" w:hanging="360"/>
      </w:pPr>
      <w:rPr>
        <w:rFonts w:hint="default"/>
      </w:rPr>
    </w:lvl>
    <w:lvl w:ilvl="1" w:tplc="08090019" w:tentative="1">
      <w:start w:val="1"/>
      <w:numFmt w:val="lowerLetter"/>
      <w:lvlText w:val="%2."/>
      <w:lvlJc w:val="left"/>
      <w:pPr>
        <w:ind w:left="1795" w:hanging="360"/>
      </w:pPr>
    </w:lvl>
    <w:lvl w:ilvl="2" w:tplc="0809001B" w:tentative="1">
      <w:start w:val="1"/>
      <w:numFmt w:val="lowerRoman"/>
      <w:lvlText w:val="%3."/>
      <w:lvlJc w:val="right"/>
      <w:pPr>
        <w:ind w:left="2515" w:hanging="180"/>
      </w:pPr>
    </w:lvl>
    <w:lvl w:ilvl="3" w:tplc="0809000F" w:tentative="1">
      <w:start w:val="1"/>
      <w:numFmt w:val="decimal"/>
      <w:lvlText w:val="%4."/>
      <w:lvlJc w:val="left"/>
      <w:pPr>
        <w:ind w:left="3235" w:hanging="360"/>
      </w:pPr>
    </w:lvl>
    <w:lvl w:ilvl="4" w:tplc="08090019" w:tentative="1">
      <w:start w:val="1"/>
      <w:numFmt w:val="lowerLetter"/>
      <w:lvlText w:val="%5."/>
      <w:lvlJc w:val="left"/>
      <w:pPr>
        <w:ind w:left="3955" w:hanging="360"/>
      </w:pPr>
    </w:lvl>
    <w:lvl w:ilvl="5" w:tplc="0809001B" w:tentative="1">
      <w:start w:val="1"/>
      <w:numFmt w:val="lowerRoman"/>
      <w:lvlText w:val="%6."/>
      <w:lvlJc w:val="right"/>
      <w:pPr>
        <w:ind w:left="4675" w:hanging="180"/>
      </w:pPr>
    </w:lvl>
    <w:lvl w:ilvl="6" w:tplc="0809000F" w:tentative="1">
      <w:start w:val="1"/>
      <w:numFmt w:val="decimal"/>
      <w:lvlText w:val="%7."/>
      <w:lvlJc w:val="left"/>
      <w:pPr>
        <w:ind w:left="5395" w:hanging="360"/>
      </w:pPr>
    </w:lvl>
    <w:lvl w:ilvl="7" w:tplc="08090019" w:tentative="1">
      <w:start w:val="1"/>
      <w:numFmt w:val="lowerLetter"/>
      <w:lvlText w:val="%8."/>
      <w:lvlJc w:val="left"/>
      <w:pPr>
        <w:ind w:left="6115" w:hanging="360"/>
      </w:pPr>
    </w:lvl>
    <w:lvl w:ilvl="8" w:tplc="0809001B" w:tentative="1">
      <w:start w:val="1"/>
      <w:numFmt w:val="lowerRoman"/>
      <w:lvlText w:val="%9."/>
      <w:lvlJc w:val="right"/>
      <w:pPr>
        <w:ind w:left="6835" w:hanging="180"/>
      </w:pPr>
    </w:lvl>
  </w:abstractNum>
  <w:abstractNum w:abstractNumId="86">
    <w:nsid w:val="58515F0C"/>
    <w:multiLevelType w:val="hybridMultilevel"/>
    <w:tmpl w:val="B30EAB1E"/>
    <w:lvl w:ilvl="0" w:tplc="08090001">
      <w:start w:val="1"/>
      <w:numFmt w:val="lowerLetter"/>
      <w:lvlText w:val="%1)"/>
      <w:lvlJc w:val="left"/>
      <w:pPr>
        <w:ind w:left="360" w:hanging="360"/>
      </w:pPr>
    </w:lvl>
    <w:lvl w:ilvl="1" w:tplc="08090003" w:tentative="1">
      <w:start w:val="1"/>
      <w:numFmt w:val="lowerLetter"/>
      <w:lvlText w:val="%2."/>
      <w:lvlJc w:val="left"/>
      <w:pPr>
        <w:ind w:left="1080" w:hanging="360"/>
      </w:pPr>
    </w:lvl>
    <w:lvl w:ilvl="2" w:tplc="08090005" w:tentative="1">
      <w:start w:val="1"/>
      <w:numFmt w:val="lowerRoman"/>
      <w:lvlText w:val="%3."/>
      <w:lvlJc w:val="right"/>
      <w:pPr>
        <w:ind w:left="1800" w:hanging="180"/>
      </w:pPr>
    </w:lvl>
    <w:lvl w:ilvl="3" w:tplc="08090001" w:tentative="1">
      <w:start w:val="1"/>
      <w:numFmt w:val="decimal"/>
      <w:lvlText w:val="%4."/>
      <w:lvlJc w:val="left"/>
      <w:pPr>
        <w:ind w:left="2520" w:hanging="360"/>
      </w:pPr>
    </w:lvl>
    <w:lvl w:ilvl="4" w:tplc="08090003" w:tentative="1">
      <w:start w:val="1"/>
      <w:numFmt w:val="lowerLetter"/>
      <w:lvlText w:val="%5."/>
      <w:lvlJc w:val="left"/>
      <w:pPr>
        <w:ind w:left="3240" w:hanging="360"/>
      </w:pPr>
    </w:lvl>
    <w:lvl w:ilvl="5" w:tplc="08090005" w:tentative="1">
      <w:start w:val="1"/>
      <w:numFmt w:val="lowerRoman"/>
      <w:lvlText w:val="%6."/>
      <w:lvlJc w:val="right"/>
      <w:pPr>
        <w:ind w:left="3960" w:hanging="180"/>
      </w:pPr>
    </w:lvl>
    <w:lvl w:ilvl="6" w:tplc="08090001" w:tentative="1">
      <w:start w:val="1"/>
      <w:numFmt w:val="decimal"/>
      <w:lvlText w:val="%7."/>
      <w:lvlJc w:val="left"/>
      <w:pPr>
        <w:ind w:left="4680" w:hanging="360"/>
      </w:pPr>
    </w:lvl>
    <w:lvl w:ilvl="7" w:tplc="08090003" w:tentative="1">
      <w:start w:val="1"/>
      <w:numFmt w:val="lowerLetter"/>
      <w:lvlText w:val="%8."/>
      <w:lvlJc w:val="left"/>
      <w:pPr>
        <w:ind w:left="5400" w:hanging="360"/>
      </w:pPr>
    </w:lvl>
    <w:lvl w:ilvl="8" w:tplc="08090005" w:tentative="1">
      <w:start w:val="1"/>
      <w:numFmt w:val="lowerRoman"/>
      <w:lvlText w:val="%9."/>
      <w:lvlJc w:val="right"/>
      <w:pPr>
        <w:ind w:left="6120" w:hanging="180"/>
      </w:pPr>
    </w:lvl>
  </w:abstractNum>
  <w:abstractNum w:abstractNumId="87">
    <w:nsid w:val="5A152EDA"/>
    <w:multiLevelType w:val="hybridMultilevel"/>
    <w:tmpl w:val="76481D2C"/>
    <w:lvl w:ilvl="0" w:tplc="C6286D4C">
      <w:start w:val="1"/>
      <w:numFmt w:val="lowerLetter"/>
      <w:lvlText w:val="%1)"/>
      <w:lvlJc w:val="left"/>
      <w:pPr>
        <w:ind w:left="720" w:hanging="360"/>
      </w:pPr>
      <w:rPr>
        <w:rFonts w:hint="default"/>
        <w:b w:val="0"/>
        <w:i w:val="0"/>
        <w:color w:val="000000"/>
        <w:sz w:val="22"/>
        <w:szCs w:val="22"/>
      </w:rPr>
    </w:lvl>
    <w:lvl w:ilvl="1" w:tplc="6C94EA92" w:tentative="1">
      <w:start w:val="1"/>
      <w:numFmt w:val="lowerLetter"/>
      <w:lvlText w:val="%2."/>
      <w:lvlJc w:val="left"/>
      <w:pPr>
        <w:ind w:left="1440" w:hanging="360"/>
      </w:pPr>
    </w:lvl>
    <w:lvl w:ilvl="2" w:tplc="6E4CB488" w:tentative="1">
      <w:start w:val="1"/>
      <w:numFmt w:val="lowerRoman"/>
      <w:lvlText w:val="%3."/>
      <w:lvlJc w:val="right"/>
      <w:pPr>
        <w:ind w:left="2160" w:hanging="180"/>
      </w:pPr>
    </w:lvl>
    <w:lvl w:ilvl="3" w:tplc="39B09F48" w:tentative="1">
      <w:start w:val="1"/>
      <w:numFmt w:val="decimal"/>
      <w:lvlText w:val="%4."/>
      <w:lvlJc w:val="left"/>
      <w:pPr>
        <w:ind w:left="2880" w:hanging="360"/>
      </w:pPr>
    </w:lvl>
    <w:lvl w:ilvl="4" w:tplc="F4D06C80" w:tentative="1">
      <w:start w:val="1"/>
      <w:numFmt w:val="lowerLetter"/>
      <w:lvlText w:val="%5."/>
      <w:lvlJc w:val="left"/>
      <w:pPr>
        <w:ind w:left="3600" w:hanging="360"/>
      </w:pPr>
    </w:lvl>
    <w:lvl w:ilvl="5" w:tplc="FB988F44" w:tentative="1">
      <w:start w:val="1"/>
      <w:numFmt w:val="lowerRoman"/>
      <w:lvlText w:val="%6."/>
      <w:lvlJc w:val="right"/>
      <w:pPr>
        <w:ind w:left="4320" w:hanging="180"/>
      </w:pPr>
    </w:lvl>
    <w:lvl w:ilvl="6" w:tplc="B75CBFCE" w:tentative="1">
      <w:start w:val="1"/>
      <w:numFmt w:val="decimal"/>
      <w:lvlText w:val="%7."/>
      <w:lvlJc w:val="left"/>
      <w:pPr>
        <w:ind w:left="5040" w:hanging="360"/>
      </w:pPr>
    </w:lvl>
    <w:lvl w:ilvl="7" w:tplc="D8A0F00C" w:tentative="1">
      <w:start w:val="1"/>
      <w:numFmt w:val="lowerLetter"/>
      <w:lvlText w:val="%8."/>
      <w:lvlJc w:val="left"/>
      <w:pPr>
        <w:ind w:left="5760" w:hanging="360"/>
      </w:pPr>
    </w:lvl>
    <w:lvl w:ilvl="8" w:tplc="BEC86EC6" w:tentative="1">
      <w:start w:val="1"/>
      <w:numFmt w:val="lowerRoman"/>
      <w:lvlText w:val="%9."/>
      <w:lvlJc w:val="right"/>
      <w:pPr>
        <w:ind w:left="6480" w:hanging="180"/>
      </w:pPr>
    </w:lvl>
  </w:abstractNum>
  <w:abstractNum w:abstractNumId="88">
    <w:nsid w:val="5ACB57C7"/>
    <w:multiLevelType w:val="hybridMultilevel"/>
    <w:tmpl w:val="90A0C2A8"/>
    <w:lvl w:ilvl="0" w:tplc="08090017">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5B9943CB"/>
    <w:multiLevelType w:val="singleLevel"/>
    <w:tmpl w:val="F166622C"/>
    <w:lvl w:ilvl="0">
      <w:start w:val="1"/>
      <w:numFmt w:val="lowerLetter"/>
      <w:lvlText w:val="(%1)"/>
      <w:lvlJc w:val="left"/>
      <w:pPr>
        <w:ind w:left="720" w:hanging="360"/>
      </w:pPr>
      <w:rPr>
        <w:rFonts w:hint="default"/>
      </w:rPr>
    </w:lvl>
  </w:abstractNum>
  <w:abstractNum w:abstractNumId="90">
    <w:nsid w:val="5B9D61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nsid w:val="5E2B5D7F"/>
    <w:multiLevelType w:val="hybridMultilevel"/>
    <w:tmpl w:val="A918A5D0"/>
    <w:lvl w:ilvl="0" w:tplc="5862349E">
      <w:start w:val="1"/>
      <w:numFmt w:val="lowerLetter"/>
      <w:lvlText w:val="%1)"/>
      <w:lvlJc w:val="left"/>
      <w:pPr>
        <w:ind w:left="880" w:hanging="525"/>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2">
    <w:nsid w:val="5ECA3FB2"/>
    <w:multiLevelType w:val="hybridMultilevel"/>
    <w:tmpl w:val="D738358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61583E6F"/>
    <w:multiLevelType w:val="singleLevel"/>
    <w:tmpl w:val="08090001"/>
    <w:lvl w:ilvl="0">
      <w:start w:val="1"/>
      <w:numFmt w:val="bullet"/>
      <w:lvlText w:val=""/>
      <w:lvlJc w:val="left"/>
      <w:pPr>
        <w:ind w:left="720" w:hanging="360"/>
      </w:pPr>
      <w:rPr>
        <w:rFonts w:ascii="Symbol" w:hAnsi="Symbol" w:hint="default"/>
      </w:rPr>
    </w:lvl>
  </w:abstractNum>
  <w:abstractNum w:abstractNumId="94">
    <w:nsid w:val="6193044C"/>
    <w:multiLevelType w:val="hybridMultilevel"/>
    <w:tmpl w:val="26109F1E"/>
    <w:lvl w:ilvl="0" w:tplc="70889B0E">
      <w:start w:val="1"/>
      <w:numFmt w:val="lowerLetter"/>
      <w:lvlText w:val="%1)"/>
      <w:lvlJc w:val="left"/>
      <w:pPr>
        <w:ind w:left="1080" w:hanging="360"/>
      </w:pPr>
    </w:lvl>
    <w:lvl w:ilvl="1" w:tplc="10BA0B70" w:tentative="1">
      <w:start w:val="1"/>
      <w:numFmt w:val="lowerLetter"/>
      <w:lvlText w:val="%2."/>
      <w:lvlJc w:val="left"/>
      <w:pPr>
        <w:ind w:left="1800" w:hanging="360"/>
      </w:pPr>
    </w:lvl>
    <w:lvl w:ilvl="2" w:tplc="3CC499AC" w:tentative="1">
      <w:start w:val="1"/>
      <w:numFmt w:val="lowerRoman"/>
      <w:lvlText w:val="%3."/>
      <w:lvlJc w:val="right"/>
      <w:pPr>
        <w:ind w:left="2520" w:hanging="180"/>
      </w:pPr>
    </w:lvl>
    <w:lvl w:ilvl="3" w:tplc="C8F026B8" w:tentative="1">
      <w:start w:val="1"/>
      <w:numFmt w:val="decimal"/>
      <w:lvlText w:val="%4."/>
      <w:lvlJc w:val="left"/>
      <w:pPr>
        <w:ind w:left="3240" w:hanging="360"/>
      </w:pPr>
    </w:lvl>
    <w:lvl w:ilvl="4" w:tplc="BBB47D5E" w:tentative="1">
      <w:start w:val="1"/>
      <w:numFmt w:val="lowerLetter"/>
      <w:lvlText w:val="%5."/>
      <w:lvlJc w:val="left"/>
      <w:pPr>
        <w:ind w:left="3960" w:hanging="360"/>
      </w:pPr>
    </w:lvl>
    <w:lvl w:ilvl="5" w:tplc="F2483730" w:tentative="1">
      <w:start w:val="1"/>
      <w:numFmt w:val="lowerRoman"/>
      <w:lvlText w:val="%6."/>
      <w:lvlJc w:val="right"/>
      <w:pPr>
        <w:ind w:left="4680" w:hanging="180"/>
      </w:pPr>
    </w:lvl>
    <w:lvl w:ilvl="6" w:tplc="78282C98" w:tentative="1">
      <w:start w:val="1"/>
      <w:numFmt w:val="decimal"/>
      <w:lvlText w:val="%7."/>
      <w:lvlJc w:val="left"/>
      <w:pPr>
        <w:ind w:left="5400" w:hanging="360"/>
      </w:pPr>
    </w:lvl>
    <w:lvl w:ilvl="7" w:tplc="4FA24E50" w:tentative="1">
      <w:start w:val="1"/>
      <w:numFmt w:val="lowerLetter"/>
      <w:lvlText w:val="%8."/>
      <w:lvlJc w:val="left"/>
      <w:pPr>
        <w:ind w:left="6120" w:hanging="360"/>
      </w:pPr>
    </w:lvl>
    <w:lvl w:ilvl="8" w:tplc="A69679F6" w:tentative="1">
      <w:start w:val="1"/>
      <w:numFmt w:val="lowerRoman"/>
      <w:lvlText w:val="%9."/>
      <w:lvlJc w:val="right"/>
      <w:pPr>
        <w:ind w:left="6840" w:hanging="180"/>
      </w:pPr>
    </w:lvl>
  </w:abstractNum>
  <w:abstractNum w:abstractNumId="95">
    <w:nsid w:val="62B053C2"/>
    <w:multiLevelType w:val="hybridMultilevel"/>
    <w:tmpl w:val="86468CC2"/>
    <w:lvl w:ilvl="0" w:tplc="2AE855E2">
      <w:start w:val="1"/>
      <w:numFmt w:val="lowerLetter"/>
      <w:lvlText w:val="%1)"/>
      <w:lvlJc w:val="left"/>
      <w:pPr>
        <w:ind w:left="720" w:hanging="360"/>
      </w:pPr>
      <w:rPr>
        <w:rFonts w:hint="default"/>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96">
    <w:nsid w:val="636A3652"/>
    <w:multiLevelType w:val="hybridMultilevel"/>
    <w:tmpl w:val="3850AF0A"/>
    <w:lvl w:ilvl="0" w:tplc="F336F6A2">
      <w:start w:val="21"/>
      <w:numFmt w:val="bullet"/>
      <w:lvlText w:val="-"/>
      <w:lvlJc w:val="left"/>
      <w:pPr>
        <w:ind w:left="1146" w:hanging="360"/>
      </w:pPr>
      <w:rPr>
        <w:rFonts w:hint="default"/>
      </w:rPr>
    </w:lvl>
    <w:lvl w:ilvl="1" w:tplc="08090019" w:tentative="1">
      <w:start w:val="1"/>
      <w:numFmt w:val="bullet"/>
      <w:lvlText w:val="o"/>
      <w:lvlJc w:val="left"/>
      <w:pPr>
        <w:ind w:left="1866" w:hanging="360"/>
      </w:pPr>
      <w:rPr>
        <w:rFonts w:ascii="Courier New" w:hAnsi="Courier New" w:cs="Courier New" w:hint="default"/>
      </w:rPr>
    </w:lvl>
    <w:lvl w:ilvl="2" w:tplc="0809001B" w:tentative="1">
      <w:start w:val="1"/>
      <w:numFmt w:val="bullet"/>
      <w:lvlText w:val=""/>
      <w:lvlJc w:val="left"/>
      <w:pPr>
        <w:ind w:left="2586" w:hanging="360"/>
      </w:pPr>
      <w:rPr>
        <w:rFonts w:ascii="Wingdings" w:hAnsi="Wingdings" w:hint="default"/>
      </w:rPr>
    </w:lvl>
    <w:lvl w:ilvl="3" w:tplc="0809000F" w:tentative="1">
      <w:start w:val="1"/>
      <w:numFmt w:val="bullet"/>
      <w:lvlText w:val=""/>
      <w:lvlJc w:val="left"/>
      <w:pPr>
        <w:ind w:left="3306" w:hanging="360"/>
      </w:pPr>
      <w:rPr>
        <w:rFonts w:ascii="Symbol" w:hAnsi="Symbol" w:hint="default"/>
      </w:rPr>
    </w:lvl>
    <w:lvl w:ilvl="4" w:tplc="08090019" w:tentative="1">
      <w:start w:val="1"/>
      <w:numFmt w:val="bullet"/>
      <w:lvlText w:val="o"/>
      <w:lvlJc w:val="left"/>
      <w:pPr>
        <w:ind w:left="4026" w:hanging="360"/>
      </w:pPr>
      <w:rPr>
        <w:rFonts w:ascii="Courier New" w:hAnsi="Courier New" w:cs="Courier New" w:hint="default"/>
      </w:rPr>
    </w:lvl>
    <w:lvl w:ilvl="5" w:tplc="0809001B" w:tentative="1">
      <w:start w:val="1"/>
      <w:numFmt w:val="bullet"/>
      <w:lvlText w:val=""/>
      <w:lvlJc w:val="left"/>
      <w:pPr>
        <w:ind w:left="4746" w:hanging="360"/>
      </w:pPr>
      <w:rPr>
        <w:rFonts w:ascii="Wingdings" w:hAnsi="Wingdings" w:hint="default"/>
      </w:rPr>
    </w:lvl>
    <w:lvl w:ilvl="6" w:tplc="0809000F" w:tentative="1">
      <w:start w:val="1"/>
      <w:numFmt w:val="bullet"/>
      <w:lvlText w:val=""/>
      <w:lvlJc w:val="left"/>
      <w:pPr>
        <w:ind w:left="5466" w:hanging="360"/>
      </w:pPr>
      <w:rPr>
        <w:rFonts w:ascii="Symbol" w:hAnsi="Symbol" w:hint="default"/>
      </w:rPr>
    </w:lvl>
    <w:lvl w:ilvl="7" w:tplc="08090019" w:tentative="1">
      <w:start w:val="1"/>
      <w:numFmt w:val="bullet"/>
      <w:lvlText w:val="o"/>
      <w:lvlJc w:val="left"/>
      <w:pPr>
        <w:ind w:left="6186" w:hanging="360"/>
      </w:pPr>
      <w:rPr>
        <w:rFonts w:ascii="Courier New" w:hAnsi="Courier New" w:cs="Courier New" w:hint="default"/>
      </w:rPr>
    </w:lvl>
    <w:lvl w:ilvl="8" w:tplc="0809001B" w:tentative="1">
      <w:start w:val="1"/>
      <w:numFmt w:val="bullet"/>
      <w:lvlText w:val=""/>
      <w:lvlJc w:val="left"/>
      <w:pPr>
        <w:ind w:left="6906" w:hanging="360"/>
      </w:pPr>
      <w:rPr>
        <w:rFonts w:ascii="Wingdings" w:hAnsi="Wingdings" w:hint="default"/>
      </w:rPr>
    </w:lvl>
  </w:abstractNum>
  <w:abstractNum w:abstractNumId="97">
    <w:nsid w:val="65261CC8"/>
    <w:multiLevelType w:val="hybridMultilevel"/>
    <w:tmpl w:val="3E6E95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660D3D45"/>
    <w:multiLevelType w:val="hybridMultilevel"/>
    <w:tmpl w:val="5D5CF186"/>
    <w:lvl w:ilvl="0" w:tplc="08090017">
      <w:start w:val="1"/>
      <w:numFmt w:val="lowerLetter"/>
      <w:lvlText w:val="%1)"/>
      <w:lvlJc w:val="left"/>
      <w:pPr>
        <w:ind w:left="1075" w:hanging="360"/>
      </w:pPr>
      <w:rPr>
        <w:rFonts w:hint="default"/>
      </w:rPr>
    </w:lvl>
    <w:lvl w:ilvl="1" w:tplc="08090019" w:tentative="1">
      <w:start w:val="1"/>
      <w:numFmt w:val="lowerLetter"/>
      <w:lvlText w:val="%2."/>
      <w:lvlJc w:val="left"/>
      <w:pPr>
        <w:ind w:left="1795" w:hanging="360"/>
      </w:pPr>
    </w:lvl>
    <w:lvl w:ilvl="2" w:tplc="0809001B" w:tentative="1">
      <w:start w:val="1"/>
      <w:numFmt w:val="lowerRoman"/>
      <w:lvlText w:val="%3."/>
      <w:lvlJc w:val="right"/>
      <w:pPr>
        <w:ind w:left="2515" w:hanging="180"/>
      </w:pPr>
    </w:lvl>
    <w:lvl w:ilvl="3" w:tplc="0809000F" w:tentative="1">
      <w:start w:val="1"/>
      <w:numFmt w:val="decimal"/>
      <w:lvlText w:val="%4."/>
      <w:lvlJc w:val="left"/>
      <w:pPr>
        <w:ind w:left="3235" w:hanging="360"/>
      </w:pPr>
    </w:lvl>
    <w:lvl w:ilvl="4" w:tplc="08090019" w:tentative="1">
      <w:start w:val="1"/>
      <w:numFmt w:val="lowerLetter"/>
      <w:lvlText w:val="%5."/>
      <w:lvlJc w:val="left"/>
      <w:pPr>
        <w:ind w:left="3955" w:hanging="360"/>
      </w:pPr>
    </w:lvl>
    <w:lvl w:ilvl="5" w:tplc="0809001B" w:tentative="1">
      <w:start w:val="1"/>
      <w:numFmt w:val="lowerRoman"/>
      <w:lvlText w:val="%6."/>
      <w:lvlJc w:val="right"/>
      <w:pPr>
        <w:ind w:left="4675" w:hanging="180"/>
      </w:pPr>
    </w:lvl>
    <w:lvl w:ilvl="6" w:tplc="0809000F" w:tentative="1">
      <w:start w:val="1"/>
      <w:numFmt w:val="decimal"/>
      <w:lvlText w:val="%7."/>
      <w:lvlJc w:val="left"/>
      <w:pPr>
        <w:ind w:left="5395" w:hanging="360"/>
      </w:pPr>
    </w:lvl>
    <w:lvl w:ilvl="7" w:tplc="08090019" w:tentative="1">
      <w:start w:val="1"/>
      <w:numFmt w:val="lowerLetter"/>
      <w:lvlText w:val="%8."/>
      <w:lvlJc w:val="left"/>
      <w:pPr>
        <w:ind w:left="6115" w:hanging="360"/>
      </w:pPr>
    </w:lvl>
    <w:lvl w:ilvl="8" w:tplc="0809001B" w:tentative="1">
      <w:start w:val="1"/>
      <w:numFmt w:val="lowerRoman"/>
      <w:lvlText w:val="%9."/>
      <w:lvlJc w:val="right"/>
      <w:pPr>
        <w:ind w:left="6835" w:hanging="180"/>
      </w:pPr>
    </w:lvl>
  </w:abstractNum>
  <w:abstractNum w:abstractNumId="99">
    <w:nsid w:val="666B61E4"/>
    <w:multiLevelType w:val="hybridMultilevel"/>
    <w:tmpl w:val="41D028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6E307170"/>
    <w:multiLevelType w:val="hybridMultilevel"/>
    <w:tmpl w:val="4C4C937C"/>
    <w:lvl w:ilvl="0" w:tplc="6A50E69E">
      <w:start w:val="1"/>
      <w:numFmt w:val="bullet"/>
      <w:lvlText w:val=""/>
      <w:lvlJc w:val="left"/>
      <w:pPr>
        <w:ind w:left="1080" w:hanging="360"/>
      </w:pPr>
      <w:rPr>
        <w:rFonts w:ascii="Symbol" w:hAnsi="Symbol" w:hint="default"/>
      </w:rPr>
    </w:lvl>
    <w:lvl w:ilvl="1" w:tplc="EBB63FF6" w:tentative="1">
      <w:start w:val="1"/>
      <w:numFmt w:val="bullet"/>
      <w:lvlText w:val="o"/>
      <w:lvlJc w:val="left"/>
      <w:pPr>
        <w:ind w:left="1800" w:hanging="360"/>
      </w:pPr>
      <w:rPr>
        <w:rFonts w:ascii="Courier New" w:hAnsi="Courier New" w:cs="Courier New" w:hint="default"/>
      </w:rPr>
    </w:lvl>
    <w:lvl w:ilvl="2" w:tplc="54A016D6" w:tentative="1">
      <w:start w:val="1"/>
      <w:numFmt w:val="bullet"/>
      <w:lvlText w:val=""/>
      <w:lvlJc w:val="left"/>
      <w:pPr>
        <w:ind w:left="2520" w:hanging="360"/>
      </w:pPr>
      <w:rPr>
        <w:rFonts w:ascii="Wingdings" w:hAnsi="Wingdings" w:hint="default"/>
      </w:rPr>
    </w:lvl>
    <w:lvl w:ilvl="3" w:tplc="7B78087C" w:tentative="1">
      <w:start w:val="1"/>
      <w:numFmt w:val="bullet"/>
      <w:lvlText w:val=""/>
      <w:lvlJc w:val="left"/>
      <w:pPr>
        <w:ind w:left="3240" w:hanging="360"/>
      </w:pPr>
      <w:rPr>
        <w:rFonts w:ascii="Symbol" w:hAnsi="Symbol" w:hint="default"/>
      </w:rPr>
    </w:lvl>
    <w:lvl w:ilvl="4" w:tplc="C53E64FC" w:tentative="1">
      <w:start w:val="1"/>
      <w:numFmt w:val="bullet"/>
      <w:lvlText w:val="o"/>
      <w:lvlJc w:val="left"/>
      <w:pPr>
        <w:ind w:left="3960" w:hanging="360"/>
      </w:pPr>
      <w:rPr>
        <w:rFonts w:ascii="Courier New" w:hAnsi="Courier New" w:cs="Courier New" w:hint="default"/>
      </w:rPr>
    </w:lvl>
    <w:lvl w:ilvl="5" w:tplc="8D8231C4" w:tentative="1">
      <w:start w:val="1"/>
      <w:numFmt w:val="bullet"/>
      <w:lvlText w:val=""/>
      <w:lvlJc w:val="left"/>
      <w:pPr>
        <w:ind w:left="4680" w:hanging="360"/>
      </w:pPr>
      <w:rPr>
        <w:rFonts w:ascii="Wingdings" w:hAnsi="Wingdings" w:hint="default"/>
      </w:rPr>
    </w:lvl>
    <w:lvl w:ilvl="6" w:tplc="ACB8A9A4" w:tentative="1">
      <w:start w:val="1"/>
      <w:numFmt w:val="bullet"/>
      <w:lvlText w:val=""/>
      <w:lvlJc w:val="left"/>
      <w:pPr>
        <w:ind w:left="5400" w:hanging="360"/>
      </w:pPr>
      <w:rPr>
        <w:rFonts w:ascii="Symbol" w:hAnsi="Symbol" w:hint="default"/>
      </w:rPr>
    </w:lvl>
    <w:lvl w:ilvl="7" w:tplc="8DFA1EBA" w:tentative="1">
      <w:start w:val="1"/>
      <w:numFmt w:val="bullet"/>
      <w:lvlText w:val="o"/>
      <w:lvlJc w:val="left"/>
      <w:pPr>
        <w:ind w:left="6120" w:hanging="360"/>
      </w:pPr>
      <w:rPr>
        <w:rFonts w:ascii="Courier New" w:hAnsi="Courier New" w:cs="Courier New" w:hint="default"/>
      </w:rPr>
    </w:lvl>
    <w:lvl w:ilvl="8" w:tplc="19E83D16" w:tentative="1">
      <w:start w:val="1"/>
      <w:numFmt w:val="bullet"/>
      <w:lvlText w:val=""/>
      <w:lvlJc w:val="left"/>
      <w:pPr>
        <w:ind w:left="6840" w:hanging="360"/>
      </w:pPr>
      <w:rPr>
        <w:rFonts w:ascii="Wingdings" w:hAnsi="Wingdings" w:hint="default"/>
      </w:rPr>
    </w:lvl>
  </w:abstractNum>
  <w:abstractNum w:abstractNumId="101">
    <w:nsid w:val="71395F52"/>
    <w:multiLevelType w:val="hybridMultilevel"/>
    <w:tmpl w:val="1DBC0E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71C8483F"/>
    <w:multiLevelType w:val="hybridMultilevel"/>
    <w:tmpl w:val="FD7400F0"/>
    <w:lvl w:ilvl="0" w:tplc="2CF0730A">
      <w:start w:val="1"/>
      <w:numFmt w:val="lowerLetter"/>
      <w:lvlText w:val="%1)"/>
      <w:lvlJc w:val="left"/>
      <w:pPr>
        <w:ind w:left="720" w:hanging="360"/>
      </w:pPr>
      <w:rPr>
        <w:sz w:val="22"/>
        <w:szCs w:val="22"/>
        <w:vertAlign w:val="baseline"/>
      </w:rPr>
    </w:lvl>
    <w:lvl w:ilvl="1" w:tplc="AFFCC868">
      <w:start w:val="1"/>
      <w:numFmt w:val="decimal"/>
      <w:lvlText w:val="%2)"/>
      <w:lvlJc w:val="left"/>
      <w:pPr>
        <w:ind w:left="1440" w:hanging="360"/>
      </w:pPr>
      <w:rPr>
        <w:vertAlign w:val="baseline"/>
      </w:rPr>
    </w:lvl>
    <w:lvl w:ilvl="2" w:tplc="C95C5536">
      <w:start w:val="1"/>
      <w:numFmt w:val="lowerRoman"/>
      <w:lvlText w:val="%3."/>
      <w:lvlJc w:val="right"/>
      <w:pPr>
        <w:ind w:left="2160" w:hanging="180"/>
      </w:pPr>
    </w:lvl>
    <w:lvl w:ilvl="3" w:tplc="6CB28952" w:tentative="1">
      <w:start w:val="1"/>
      <w:numFmt w:val="decimal"/>
      <w:lvlText w:val="%4."/>
      <w:lvlJc w:val="left"/>
      <w:pPr>
        <w:ind w:left="2880" w:hanging="360"/>
      </w:pPr>
    </w:lvl>
    <w:lvl w:ilvl="4" w:tplc="7FF457C0" w:tentative="1">
      <w:start w:val="1"/>
      <w:numFmt w:val="lowerLetter"/>
      <w:lvlText w:val="%5."/>
      <w:lvlJc w:val="left"/>
      <w:pPr>
        <w:ind w:left="3600" w:hanging="360"/>
      </w:pPr>
    </w:lvl>
    <w:lvl w:ilvl="5" w:tplc="F5DCA0FA" w:tentative="1">
      <w:start w:val="1"/>
      <w:numFmt w:val="lowerRoman"/>
      <w:lvlText w:val="%6."/>
      <w:lvlJc w:val="right"/>
      <w:pPr>
        <w:ind w:left="4320" w:hanging="180"/>
      </w:pPr>
    </w:lvl>
    <w:lvl w:ilvl="6" w:tplc="474EFD90" w:tentative="1">
      <w:start w:val="1"/>
      <w:numFmt w:val="decimal"/>
      <w:lvlText w:val="%7."/>
      <w:lvlJc w:val="left"/>
      <w:pPr>
        <w:ind w:left="5040" w:hanging="360"/>
      </w:pPr>
    </w:lvl>
    <w:lvl w:ilvl="7" w:tplc="0E3A0496" w:tentative="1">
      <w:start w:val="1"/>
      <w:numFmt w:val="lowerLetter"/>
      <w:lvlText w:val="%8."/>
      <w:lvlJc w:val="left"/>
      <w:pPr>
        <w:ind w:left="5760" w:hanging="360"/>
      </w:pPr>
    </w:lvl>
    <w:lvl w:ilvl="8" w:tplc="35FEADE0" w:tentative="1">
      <w:start w:val="1"/>
      <w:numFmt w:val="lowerRoman"/>
      <w:lvlText w:val="%9."/>
      <w:lvlJc w:val="right"/>
      <w:pPr>
        <w:ind w:left="6480" w:hanging="180"/>
      </w:pPr>
    </w:lvl>
  </w:abstractNum>
  <w:abstractNum w:abstractNumId="103">
    <w:nsid w:val="74A127A1"/>
    <w:multiLevelType w:val="hybridMultilevel"/>
    <w:tmpl w:val="9A1E0EE2"/>
    <w:lvl w:ilvl="0" w:tplc="0F94EC68">
      <w:start w:val="1"/>
      <w:numFmt w:val="decimal"/>
      <w:lvlText w:val="%1)"/>
      <w:lvlJc w:val="left"/>
      <w:pPr>
        <w:ind w:left="720" w:hanging="360"/>
      </w:pPr>
    </w:lvl>
    <w:lvl w:ilvl="1" w:tplc="08090003">
      <w:start w:val="1"/>
      <w:numFmt w:val="lowerLetter"/>
      <w:lvlText w:val="%2)"/>
      <w:lvlJc w:val="left"/>
      <w:pPr>
        <w:ind w:left="1440" w:hanging="360"/>
      </w:pPr>
      <w:rPr>
        <w:rFonts w:hint="default"/>
      </w:r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04">
    <w:nsid w:val="753A162F"/>
    <w:multiLevelType w:val="hybridMultilevel"/>
    <w:tmpl w:val="736C79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76061CED"/>
    <w:multiLevelType w:val="hybridMultilevel"/>
    <w:tmpl w:val="C316CB7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6">
    <w:nsid w:val="77361D4A"/>
    <w:multiLevelType w:val="hybridMultilevel"/>
    <w:tmpl w:val="287CA6E4"/>
    <w:lvl w:ilvl="0" w:tplc="D96EDD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nsid w:val="7737498E"/>
    <w:multiLevelType w:val="hybridMultilevel"/>
    <w:tmpl w:val="F78EC64C"/>
    <w:lvl w:ilvl="0" w:tplc="5A62D46E">
      <w:start w:val="1"/>
      <w:numFmt w:val="lowerLetter"/>
      <w:lvlText w:val="%1)"/>
      <w:lvlJc w:val="left"/>
      <w:pPr>
        <w:ind w:left="360" w:hanging="360"/>
      </w:pPr>
      <w:rPr>
        <w:rFonts w:hint="default"/>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108">
    <w:nsid w:val="77A13590"/>
    <w:multiLevelType w:val="hybridMultilevel"/>
    <w:tmpl w:val="4B56AF2A"/>
    <w:lvl w:ilvl="0" w:tplc="08090011">
      <w:start w:val="5"/>
      <w:numFmt w:val="lowerLetter"/>
      <w:lvlText w:val="%1)"/>
      <w:lvlJc w:val="left"/>
      <w:pPr>
        <w:ind w:left="525" w:hanging="525"/>
      </w:pPr>
      <w:rPr>
        <w:rFonts w:hint="default"/>
      </w:rPr>
    </w:lvl>
    <w:lvl w:ilvl="1" w:tplc="F66EA65E"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109">
    <w:nsid w:val="78535B33"/>
    <w:multiLevelType w:val="hybridMultilevel"/>
    <w:tmpl w:val="DDAEFD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7CD373A2"/>
    <w:multiLevelType w:val="hybridMultilevel"/>
    <w:tmpl w:val="EB2821D6"/>
    <w:lvl w:ilvl="0" w:tplc="08090001">
      <w:start w:val="1"/>
      <w:numFmt w:val="lowerLetter"/>
      <w:lvlText w:val="%1)"/>
      <w:lvlJc w:val="left"/>
      <w:pPr>
        <w:tabs>
          <w:tab w:val="num" w:pos="720"/>
        </w:tabs>
        <w:ind w:left="720" w:hanging="360"/>
      </w:pPr>
      <w:rPr>
        <w:rFonts w:hint="default"/>
      </w:rPr>
    </w:lvl>
    <w:lvl w:ilvl="1" w:tplc="08090003" w:tentative="1">
      <w:start w:val="1"/>
      <w:numFmt w:val="lowerLetter"/>
      <w:lvlText w:val="%2."/>
      <w:lvlJc w:val="left"/>
      <w:pPr>
        <w:tabs>
          <w:tab w:val="num" w:pos="1800"/>
        </w:tabs>
        <w:ind w:left="1800" w:hanging="360"/>
      </w:pPr>
    </w:lvl>
    <w:lvl w:ilvl="2" w:tplc="08090005" w:tentative="1">
      <w:start w:val="1"/>
      <w:numFmt w:val="lowerRoman"/>
      <w:lvlText w:val="%3."/>
      <w:lvlJc w:val="right"/>
      <w:pPr>
        <w:tabs>
          <w:tab w:val="num" w:pos="2520"/>
        </w:tabs>
        <w:ind w:left="2520" w:hanging="180"/>
      </w:pPr>
    </w:lvl>
    <w:lvl w:ilvl="3" w:tplc="08090001" w:tentative="1">
      <w:start w:val="1"/>
      <w:numFmt w:val="decimal"/>
      <w:lvlText w:val="%4."/>
      <w:lvlJc w:val="left"/>
      <w:pPr>
        <w:tabs>
          <w:tab w:val="num" w:pos="3240"/>
        </w:tabs>
        <w:ind w:left="3240" w:hanging="360"/>
      </w:pPr>
    </w:lvl>
    <w:lvl w:ilvl="4" w:tplc="08090003" w:tentative="1">
      <w:start w:val="1"/>
      <w:numFmt w:val="lowerLetter"/>
      <w:lvlText w:val="%5."/>
      <w:lvlJc w:val="left"/>
      <w:pPr>
        <w:tabs>
          <w:tab w:val="num" w:pos="3960"/>
        </w:tabs>
        <w:ind w:left="3960" w:hanging="360"/>
      </w:pPr>
    </w:lvl>
    <w:lvl w:ilvl="5" w:tplc="08090005" w:tentative="1">
      <w:start w:val="1"/>
      <w:numFmt w:val="lowerRoman"/>
      <w:lvlText w:val="%6."/>
      <w:lvlJc w:val="right"/>
      <w:pPr>
        <w:tabs>
          <w:tab w:val="num" w:pos="4680"/>
        </w:tabs>
        <w:ind w:left="4680" w:hanging="180"/>
      </w:pPr>
    </w:lvl>
    <w:lvl w:ilvl="6" w:tplc="08090001" w:tentative="1">
      <w:start w:val="1"/>
      <w:numFmt w:val="decimal"/>
      <w:lvlText w:val="%7."/>
      <w:lvlJc w:val="left"/>
      <w:pPr>
        <w:tabs>
          <w:tab w:val="num" w:pos="5400"/>
        </w:tabs>
        <w:ind w:left="5400" w:hanging="360"/>
      </w:pPr>
    </w:lvl>
    <w:lvl w:ilvl="7" w:tplc="08090003" w:tentative="1">
      <w:start w:val="1"/>
      <w:numFmt w:val="lowerLetter"/>
      <w:lvlText w:val="%8."/>
      <w:lvlJc w:val="left"/>
      <w:pPr>
        <w:tabs>
          <w:tab w:val="num" w:pos="6120"/>
        </w:tabs>
        <w:ind w:left="6120" w:hanging="360"/>
      </w:pPr>
    </w:lvl>
    <w:lvl w:ilvl="8" w:tplc="08090005" w:tentative="1">
      <w:start w:val="1"/>
      <w:numFmt w:val="lowerRoman"/>
      <w:lvlText w:val="%9."/>
      <w:lvlJc w:val="right"/>
      <w:pPr>
        <w:tabs>
          <w:tab w:val="num" w:pos="6840"/>
        </w:tabs>
        <w:ind w:left="6840" w:hanging="180"/>
      </w:pPr>
    </w:lvl>
  </w:abstractNum>
  <w:abstractNum w:abstractNumId="111">
    <w:nsid w:val="7D7E181A"/>
    <w:multiLevelType w:val="hybridMultilevel"/>
    <w:tmpl w:val="75FA71DA"/>
    <w:lvl w:ilvl="0" w:tplc="08090017">
      <w:start w:val="1"/>
      <w:numFmt w:val="decimal"/>
      <w:lvlText w:val="(%1)"/>
      <w:lvlJc w:val="left"/>
      <w:pPr>
        <w:ind w:left="1760" w:hanging="360"/>
      </w:pPr>
      <w:rPr>
        <w:rFonts w:hint="default"/>
        <w:sz w:val="22"/>
        <w:szCs w:val="22"/>
      </w:rPr>
    </w:lvl>
    <w:lvl w:ilvl="1" w:tplc="08090019" w:tentative="1">
      <w:start w:val="1"/>
      <w:numFmt w:val="lowerLetter"/>
      <w:lvlText w:val="%2."/>
      <w:lvlJc w:val="left"/>
      <w:pPr>
        <w:ind w:left="2480" w:hanging="360"/>
      </w:pPr>
    </w:lvl>
    <w:lvl w:ilvl="2" w:tplc="0809001B" w:tentative="1">
      <w:start w:val="1"/>
      <w:numFmt w:val="lowerRoman"/>
      <w:lvlText w:val="%3."/>
      <w:lvlJc w:val="right"/>
      <w:pPr>
        <w:ind w:left="3200" w:hanging="180"/>
      </w:pPr>
    </w:lvl>
    <w:lvl w:ilvl="3" w:tplc="0809000F" w:tentative="1">
      <w:start w:val="1"/>
      <w:numFmt w:val="decimal"/>
      <w:lvlText w:val="%4."/>
      <w:lvlJc w:val="left"/>
      <w:pPr>
        <w:ind w:left="3920" w:hanging="360"/>
      </w:pPr>
    </w:lvl>
    <w:lvl w:ilvl="4" w:tplc="08090019" w:tentative="1">
      <w:start w:val="1"/>
      <w:numFmt w:val="lowerLetter"/>
      <w:lvlText w:val="%5."/>
      <w:lvlJc w:val="left"/>
      <w:pPr>
        <w:ind w:left="4640" w:hanging="360"/>
      </w:pPr>
    </w:lvl>
    <w:lvl w:ilvl="5" w:tplc="0809001B" w:tentative="1">
      <w:start w:val="1"/>
      <w:numFmt w:val="lowerRoman"/>
      <w:lvlText w:val="%6."/>
      <w:lvlJc w:val="right"/>
      <w:pPr>
        <w:ind w:left="5360" w:hanging="180"/>
      </w:pPr>
    </w:lvl>
    <w:lvl w:ilvl="6" w:tplc="0809000F" w:tentative="1">
      <w:start w:val="1"/>
      <w:numFmt w:val="decimal"/>
      <w:lvlText w:val="%7."/>
      <w:lvlJc w:val="left"/>
      <w:pPr>
        <w:ind w:left="6080" w:hanging="360"/>
      </w:pPr>
    </w:lvl>
    <w:lvl w:ilvl="7" w:tplc="08090019" w:tentative="1">
      <w:start w:val="1"/>
      <w:numFmt w:val="lowerLetter"/>
      <w:lvlText w:val="%8."/>
      <w:lvlJc w:val="left"/>
      <w:pPr>
        <w:ind w:left="6800" w:hanging="360"/>
      </w:pPr>
    </w:lvl>
    <w:lvl w:ilvl="8" w:tplc="0809001B" w:tentative="1">
      <w:start w:val="1"/>
      <w:numFmt w:val="lowerRoman"/>
      <w:lvlText w:val="%9."/>
      <w:lvlJc w:val="right"/>
      <w:pPr>
        <w:ind w:left="7520" w:hanging="180"/>
      </w:pPr>
    </w:lvl>
  </w:abstractNum>
  <w:abstractNum w:abstractNumId="112">
    <w:nsid w:val="7D9B75A4"/>
    <w:multiLevelType w:val="hybridMultilevel"/>
    <w:tmpl w:val="C770B200"/>
    <w:lvl w:ilvl="0" w:tplc="D7B853F8">
      <w:start w:val="21"/>
      <w:numFmt w:val="bullet"/>
      <w:lvlText w:val="-"/>
      <w:lvlJc w:val="left"/>
      <w:pPr>
        <w:ind w:left="720" w:hanging="360"/>
      </w:pPr>
      <w:rPr>
        <w:rFonts w:hint="default"/>
      </w:rPr>
    </w:lvl>
    <w:lvl w:ilvl="1" w:tplc="F66EA65E"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13">
    <w:nsid w:val="7E2762CF"/>
    <w:multiLevelType w:val="hybridMultilevel"/>
    <w:tmpl w:val="9D88FCF0"/>
    <w:lvl w:ilvl="0" w:tplc="1FB81600">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14">
    <w:nsid w:val="7E72215B"/>
    <w:multiLevelType w:val="hybridMultilevel"/>
    <w:tmpl w:val="A622D49A"/>
    <w:lvl w:ilvl="0" w:tplc="08090011">
      <w:start w:val="1"/>
      <w:numFmt w:val="lowerLetter"/>
      <w:lvlText w:val="%1)"/>
      <w:lvlJc w:val="left"/>
      <w:pPr>
        <w:ind w:left="720" w:hanging="360"/>
      </w:pPr>
    </w:lvl>
    <w:lvl w:ilvl="1" w:tplc="08090017"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nsid w:val="7F925BBE"/>
    <w:multiLevelType w:val="hybridMultilevel"/>
    <w:tmpl w:val="9FBA445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
    <w:nsid w:val="7FF40B18"/>
    <w:multiLevelType w:val="hybridMultilevel"/>
    <w:tmpl w:val="86FCD178"/>
    <w:lvl w:ilvl="0" w:tplc="35FA0BBA">
      <w:start w:val="1"/>
      <w:numFmt w:val="bullet"/>
      <w:lvlText w:val=""/>
      <w:lvlJc w:val="left"/>
      <w:pPr>
        <w:ind w:left="720" w:hanging="360"/>
      </w:pPr>
      <w:rPr>
        <w:rFonts w:ascii="Symbol" w:hAnsi="Symbol" w:hint="default"/>
        <w:b/>
        <w:i w:val="0"/>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num w:numId="1">
    <w:abstractNumId w:val="36"/>
  </w:num>
  <w:num w:numId="2">
    <w:abstractNumId w:val="15"/>
  </w:num>
  <w:num w:numId="3">
    <w:abstractNumId w:val="67"/>
  </w:num>
  <w:num w:numId="4">
    <w:abstractNumId w:val="2"/>
  </w:num>
  <w:num w:numId="5">
    <w:abstractNumId w:val="23"/>
  </w:num>
  <w:num w:numId="6">
    <w:abstractNumId w:val="28"/>
  </w:num>
  <w:num w:numId="7">
    <w:abstractNumId w:val="75"/>
  </w:num>
  <w:num w:numId="8">
    <w:abstractNumId w:val="90"/>
  </w:num>
  <w:num w:numId="9">
    <w:abstractNumId w:val="69"/>
  </w:num>
  <w:num w:numId="10">
    <w:abstractNumId w:val="93"/>
  </w:num>
  <w:num w:numId="11">
    <w:abstractNumId w:val="89"/>
  </w:num>
  <w:num w:numId="12">
    <w:abstractNumId w:val="27"/>
  </w:num>
  <w:num w:numId="13">
    <w:abstractNumId w:val="110"/>
  </w:num>
  <w:num w:numId="14">
    <w:abstractNumId w:val="61"/>
  </w:num>
  <w:num w:numId="15">
    <w:abstractNumId w:val="24"/>
  </w:num>
  <w:num w:numId="16">
    <w:abstractNumId w:val="32"/>
  </w:num>
  <w:num w:numId="17">
    <w:abstractNumId w:val="55"/>
  </w:num>
  <w:num w:numId="18">
    <w:abstractNumId w:val="109"/>
  </w:num>
  <w:num w:numId="19">
    <w:abstractNumId w:val="49"/>
  </w:num>
  <w:num w:numId="20">
    <w:abstractNumId w:val="9"/>
  </w:num>
  <w:num w:numId="21">
    <w:abstractNumId w:val="4"/>
  </w:num>
  <w:num w:numId="22">
    <w:abstractNumId w:val="3"/>
  </w:num>
  <w:num w:numId="23">
    <w:abstractNumId w:val="19"/>
  </w:num>
  <w:num w:numId="24">
    <w:abstractNumId w:val="100"/>
  </w:num>
  <w:num w:numId="25">
    <w:abstractNumId w:val="101"/>
  </w:num>
  <w:num w:numId="26">
    <w:abstractNumId w:val="44"/>
  </w:num>
  <w:num w:numId="27">
    <w:abstractNumId w:val="114"/>
  </w:num>
  <w:num w:numId="28">
    <w:abstractNumId w:val="25"/>
  </w:num>
  <w:num w:numId="29">
    <w:abstractNumId w:val="7"/>
  </w:num>
  <w:num w:numId="30">
    <w:abstractNumId w:val="58"/>
  </w:num>
  <w:num w:numId="31">
    <w:abstractNumId w:val="104"/>
  </w:num>
  <w:num w:numId="32">
    <w:abstractNumId w:val="56"/>
  </w:num>
  <w:num w:numId="33">
    <w:abstractNumId w:val="63"/>
  </w:num>
  <w:num w:numId="34">
    <w:abstractNumId w:val="53"/>
  </w:num>
  <w:num w:numId="35">
    <w:abstractNumId w:val="39"/>
  </w:num>
  <w:num w:numId="36">
    <w:abstractNumId w:val="103"/>
  </w:num>
  <w:num w:numId="37">
    <w:abstractNumId w:val="91"/>
  </w:num>
  <w:num w:numId="38">
    <w:abstractNumId w:val="115"/>
  </w:num>
  <w:num w:numId="39">
    <w:abstractNumId w:val="50"/>
  </w:num>
  <w:num w:numId="40">
    <w:abstractNumId w:val="107"/>
  </w:num>
  <w:num w:numId="41">
    <w:abstractNumId w:val="26"/>
  </w:num>
  <w:num w:numId="42">
    <w:abstractNumId w:val="37"/>
  </w:num>
  <w:num w:numId="43">
    <w:abstractNumId w:val="92"/>
  </w:num>
  <w:num w:numId="44">
    <w:abstractNumId w:val="106"/>
  </w:num>
  <w:num w:numId="45">
    <w:abstractNumId w:val="111"/>
  </w:num>
  <w:num w:numId="46">
    <w:abstractNumId w:val="65"/>
  </w:num>
  <w:num w:numId="47">
    <w:abstractNumId w:val="30"/>
  </w:num>
  <w:num w:numId="48">
    <w:abstractNumId w:val="83"/>
  </w:num>
  <w:num w:numId="49">
    <w:abstractNumId w:val="95"/>
  </w:num>
  <w:num w:numId="50">
    <w:abstractNumId w:val="41"/>
  </w:num>
  <w:num w:numId="51">
    <w:abstractNumId w:val="76"/>
  </w:num>
  <w:num w:numId="52">
    <w:abstractNumId w:val="87"/>
  </w:num>
  <w:num w:numId="53">
    <w:abstractNumId w:val="73"/>
  </w:num>
  <w:num w:numId="54">
    <w:abstractNumId w:val="1"/>
  </w:num>
  <w:num w:numId="55">
    <w:abstractNumId w:val="72"/>
  </w:num>
  <w:num w:numId="56">
    <w:abstractNumId w:val="20"/>
  </w:num>
  <w:num w:numId="57">
    <w:abstractNumId w:val="17"/>
  </w:num>
  <w:num w:numId="58">
    <w:abstractNumId w:val="99"/>
  </w:num>
  <w:num w:numId="59">
    <w:abstractNumId w:val="98"/>
  </w:num>
  <w:num w:numId="60">
    <w:abstractNumId w:val="5"/>
  </w:num>
  <w:num w:numId="61">
    <w:abstractNumId w:val="13"/>
  </w:num>
  <w:num w:numId="62">
    <w:abstractNumId w:val="48"/>
  </w:num>
  <w:num w:numId="63">
    <w:abstractNumId w:val="85"/>
  </w:num>
  <w:num w:numId="64">
    <w:abstractNumId w:val="51"/>
  </w:num>
  <w:num w:numId="65">
    <w:abstractNumId w:val="31"/>
  </w:num>
  <w:num w:numId="66">
    <w:abstractNumId w:val="57"/>
  </w:num>
  <w:num w:numId="67">
    <w:abstractNumId w:val="62"/>
  </w:num>
  <w:num w:numId="68">
    <w:abstractNumId w:val="80"/>
  </w:num>
  <w:num w:numId="69">
    <w:abstractNumId w:val="102"/>
  </w:num>
  <w:num w:numId="70">
    <w:abstractNumId w:val="64"/>
  </w:num>
  <w:num w:numId="71">
    <w:abstractNumId w:val="94"/>
  </w:num>
  <w:num w:numId="72">
    <w:abstractNumId w:val="21"/>
  </w:num>
  <w:num w:numId="73">
    <w:abstractNumId w:val="18"/>
  </w:num>
  <w:num w:numId="74">
    <w:abstractNumId w:val="88"/>
  </w:num>
  <w:num w:numId="75">
    <w:abstractNumId w:val="10"/>
  </w:num>
  <w:num w:numId="76">
    <w:abstractNumId w:val="43"/>
  </w:num>
  <w:num w:numId="77">
    <w:abstractNumId w:val="116"/>
  </w:num>
  <w:num w:numId="78">
    <w:abstractNumId w:val="81"/>
  </w:num>
  <w:num w:numId="79">
    <w:abstractNumId w:val="8"/>
  </w:num>
  <w:num w:numId="80">
    <w:abstractNumId w:val="40"/>
  </w:num>
  <w:num w:numId="81">
    <w:abstractNumId w:val="33"/>
  </w:num>
  <w:num w:numId="82">
    <w:abstractNumId w:val="0"/>
  </w:num>
  <w:num w:numId="83">
    <w:abstractNumId w:val="46"/>
  </w:num>
  <w:num w:numId="84">
    <w:abstractNumId w:val="86"/>
  </w:num>
  <w:num w:numId="85">
    <w:abstractNumId w:val="29"/>
  </w:num>
  <w:num w:numId="86">
    <w:abstractNumId w:val="52"/>
  </w:num>
  <w:num w:numId="87">
    <w:abstractNumId w:val="82"/>
  </w:num>
  <w:num w:numId="88">
    <w:abstractNumId w:val="12"/>
  </w:num>
  <w:num w:numId="89">
    <w:abstractNumId w:val="34"/>
  </w:num>
  <w:num w:numId="90">
    <w:abstractNumId w:val="79"/>
  </w:num>
  <w:num w:numId="91">
    <w:abstractNumId w:val="97"/>
  </w:num>
  <w:num w:numId="92">
    <w:abstractNumId w:val="16"/>
  </w:num>
  <w:num w:numId="93">
    <w:abstractNumId w:val="113"/>
  </w:num>
  <w:num w:numId="94">
    <w:abstractNumId w:val="105"/>
  </w:num>
  <w:num w:numId="95">
    <w:abstractNumId w:val="38"/>
  </w:num>
  <w:num w:numId="96">
    <w:abstractNumId w:val="22"/>
  </w:num>
  <w:num w:numId="97">
    <w:abstractNumId w:val="108"/>
  </w:num>
  <w:num w:numId="98">
    <w:abstractNumId w:val="11"/>
  </w:num>
  <w:num w:numId="99">
    <w:abstractNumId w:val="35"/>
  </w:num>
  <w:num w:numId="100">
    <w:abstractNumId w:val="96"/>
  </w:num>
  <w:num w:numId="101">
    <w:abstractNumId w:val="47"/>
  </w:num>
  <w:num w:numId="102">
    <w:abstractNumId w:val="42"/>
  </w:num>
  <w:num w:numId="103">
    <w:abstractNumId w:val="112"/>
  </w:num>
  <w:num w:numId="104">
    <w:abstractNumId w:val="60"/>
  </w:num>
  <w:num w:numId="105">
    <w:abstractNumId w:val="77"/>
  </w:num>
  <w:num w:numId="106">
    <w:abstractNumId w:val="54"/>
  </w:num>
  <w:num w:numId="107">
    <w:abstractNumId w:val="74"/>
  </w:num>
  <w:num w:numId="108">
    <w:abstractNumId w:val="6"/>
  </w:num>
  <w:num w:numId="109">
    <w:abstractNumId w:val="59"/>
  </w:num>
  <w:num w:numId="110">
    <w:abstractNumId w:val="68"/>
  </w:num>
  <w:num w:numId="111">
    <w:abstractNumId w:val="14"/>
  </w:num>
  <w:num w:numId="1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5"/>
  </w:num>
  <w:num w:numId="150">
    <w:abstractNumId w:val="84"/>
  </w:num>
  <w:num w:numId="151">
    <w:abstractNumId w:val="78"/>
  </w:num>
  <w:num w:numId="152">
    <w:abstractNumId w:val="71"/>
  </w:num>
  <w:num w:numId="153">
    <w:abstractNumId w:val="66"/>
  </w:num>
  <w:num w:numId="154">
    <w:abstractNumId w:val="70"/>
  </w:num>
  <w:numIdMacAtCleanup w:val="1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trackRevisions/>
  <w:defaultTabStop w:val="720"/>
  <w:drawingGridHorizontalSpacing w:val="100"/>
  <w:displayHorizontalDrawingGridEvery w:val="0"/>
  <w:displayVerticalDrawingGridEvery w:val="0"/>
  <w:noPunctuationKerning/>
  <w:characterSpacingControl w:val="doNotCompress"/>
  <w:hdrShapeDefaults>
    <o:shapedefaults v:ext="edit" spidmax="217089"/>
  </w:hdrShapeDefaults>
  <w:footnotePr>
    <w:footnote w:id="-1"/>
    <w:footnote w:id="0"/>
  </w:footnotePr>
  <w:endnotePr>
    <w:endnote w:id="-1"/>
    <w:endnote w:id="0"/>
  </w:endnotePr>
  <w:compat/>
  <w:rsids>
    <w:rsidRoot w:val="009A5495"/>
    <w:rsid w:val="00001611"/>
    <w:rsid w:val="00004E7C"/>
    <w:rsid w:val="00006FA0"/>
    <w:rsid w:val="0000798D"/>
    <w:rsid w:val="00010913"/>
    <w:rsid w:val="0001297E"/>
    <w:rsid w:val="00012FBA"/>
    <w:rsid w:val="00013220"/>
    <w:rsid w:val="0001339B"/>
    <w:rsid w:val="0001654D"/>
    <w:rsid w:val="0001672A"/>
    <w:rsid w:val="00016D58"/>
    <w:rsid w:val="00020E58"/>
    <w:rsid w:val="000222A9"/>
    <w:rsid w:val="00022CFD"/>
    <w:rsid w:val="00023B80"/>
    <w:rsid w:val="000252E0"/>
    <w:rsid w:val="00025AC2"/>
    <w:rsid w:val="00025F3B"/>
    <w:rsid w:val="000304DF"/>
    <w:rsid w:val="000313FE"/>
    <w:rsid w:val="00034050"/>
    <w:rsid w:val="00034F89"/>
    <w:rsid w:val="00037E75"/>
    <w:rsid w:val="00044026"/>
    <w:rsid w:val="00045CE2"/>
    <w:rsid w:val="000473EB"/>
    <w:rsid w:val="00047780"/>
    <w:rsid w:val="0005160B"/>
    <w:rsid w:val="00051AE7"/>
    <w:rsid w:val="00052982"/>
    <w:rsid w:val="00052E3D"/>
    <w:rsid w:val="00053A19"/>
    <w:rsid w:val="00054319"/>
    <w:rsid w:val="00055DCC"/>
    <w:rsid w:val="00056906"/>
    <w:rsid w:val="00060979"/>
    <w:rsid w:val="00062301"/>
    <w:rsid w:val="00062B6C"/>
    <w:rsid w:val="0006306C"/>
    <w:rsid w:val="00063C91"/>
    <w:rsid w:val="00064C30"/>
    <w:rsid w:val="00067A85"/>
    <w:rsid w:val="00067FAB"/>
    <w:rsid w:val="00070C30"/>
    <w:rsid w:val="0007271F"/>
    <w:rsid w:val="00075300"/>
    <w:rsid w:val="00075E3C"/>
    <w:rsid w:val="00076BA6"/>
    <w:rsid w:val="00082109"/>
    <w:rsid w:val="00082C71"/>
    <w:rsid w:val="0008399D"/>
    <w:rsid w:val="0008421C"/>
    <w:rsid w:val="00084844"/>
    <w:rsid w:val="0008613E"/>
    <w:rsid w:val="00091831"/>
    <w:rsid w:val="00095339"/>
    <w:rsid w:val="00096A90"/>
    <w:rsid w:val="00096ACF"/>
    <w:rsid w:val="000A13B7"/>
    <w:rsid w:val="000A21D4"/>
    <w:rsid w:val="000A300F"/>
    <w:rsid w:val="000A4482"/>
    <w:rsid w:val="000B0122"/>
    <w:rsid w:val="000B0E33"/>
    <w:rsid w:val="000B128A"/>
    <w:rsid w:val="000B627E"/>
    <w:rsid w:val="000B67E4"/>
    <w:rsid w:val="000B7013"/>
    <w:rsid w:val="000C0618"/>
    <w:rsid w:val="000C0727"/>
    <w:rsid w:val="000C2FFE"/>
    <w:rsid w:val="000C6304"/>
    <w:rsid w:val="000C68CB"/>
    <w:rsid w:val="000D0171"/>
    <w:rsid w:val="000D0245"/>
    <w:rsid w:val="000D0F4D"/>
    <w:rsid w:val="000D1059"/>
    <w:rsid w:val="000D1687"/>
    <w:rsid w:val="000D5659"/>
    <w:rsid w:val="000D5722"/>
    <w:rsid w:val="000D6949"/>
    <w:rsid w:val="000D775C"/>
    <w:rsid w:val="000E06B3"/>
    <w:rsid w:val="000E11DA"/>
    <w:rsid w:val="000E22BB"/>
    <w:rsid w:val="000E5246"/>
    <w:rsid w:val="000E572D"/>
    <w:rsid w:val="000E707A"/>
    <w:rsid w:val="000E72AC"/>
    <w:rsid w:val="000E7CF4"/>
    <w:rsid w:val="000F0218"/>
    <w:rsid w:val="000F2294"/>
    <w:rsid w:val="000F2F08"/>
    <w:rsid w:val="000F2F8C"/>
    <w:rsid w:val="000F3256"/>
    <w:rsid w:val="000F3B2B"/>
    <w:rsid w:val="000F4E73"/>
    <w:rsid w:val="000F58CD"/>
    <w:rsid w:val="000F7DB9"/>
    <w:rsid w:val="001051A9"/>
    <w:rsid w:val="001068EA"/>
    <w:rsid w:val="001077F3"/>
    <w:rsid w:val="00110664"/>
    <w:rsid w:val="00111E37"/>
    <w:rsid w:val="0011209B"/>
    <w:rsid w:val="001126FF"/>
    <w:rsid w:val="00112F46"/>
    <w:rsid w:val="00113A3F"/>
    <w:rsid w:val="001147DA"/>
    <w:rsid w:val="001168B4"/>
    <w:rsid w:val="00117612"/>
    <w:rsid w:val="001179FD"/>
    <w:rsid w:val="0012002F"/>
    <w:rsid w:val="00124CE0"/>
    <w:rsid w:val="0012571A"/>
    <w:rsid w:val="00126F96"/>
    <w:rsid w:val="00130CFD"/>
    <w:rsid w:val="001323E1"/>
    <w:rsid w:val="0013341E"/>
    <w:rsid w:val="00133455"/>
    <w:rsid w:val="00134C85"/>
    <w:rsid w:val="00134D63"/>
    <w:rsid w:val="001364DC"/>
    <w:rsid w:val="001364E5"/>
    <w:rsid w:val="001366D4"/>
    <w:rsid w:val="00136F0C"/>
    <w:rsid w:val="001414C0"/>
    <w:rsid w:val="001418C3"/>
    <w:rsid w:val="00141AE5"/>
    <w:rsid w:val="001430FC"/>
    <w:rsid w:val="00143C97"/>
    <w:rsid w:val="00143D0B"/>
    <w:rsid w:val="001440FD"/>
    <w:rsid w:val="00146725"/>
    <w:rsid w:val="0014731C"/>
    <w:rsid w:val="00147478"/>
    <w:rsid w:val="001507CE"/>
    <w:rsid w:val="0015169F"/>
    <w:rsid w:val="00151EED"/>
    <w:rsid w:val="0015237A"/>
    <w:rsid w:val="00153040"/>
    <w:rsid w:val="001547AC"/>
    <w:rsid w:val="001549B8"/>
    <w:rsid w:val="00154AE8"/>
    <w:rsid w:val="00154BAB"/>
    <w:rsid w:val="00154F46"/>
    <w:rsid w:val="00154FB1"/>
    <w:rsid w:val="00155460"/>
    <w:rsid w:val="00155BD6"/>
    <w:rsid w:val="00156421"/>
    <w:rsid w:val="0015698D"/>
    <w:rsid w:val="00156D2A"/>
    <w:rsid w:val="00157236"/>
    <w:rsid w:val="00161993"/>
    <w:rsid w:val="00161CD5"/>
    <w:rsid w:val="00162DEA"/>
    <w:rsid w:val="001635EA"/>
    <w:rsid w:val="00166285"/>
    <w:rsid w:val="0017019E"/>
    <w:rsid w:val="001710FB"/>
    <w:rsid w:val="0017146D"/>
    <w:rsid w:val="001719F7"/>
    <w:rsid w:val="00172F32"/>
    <w:rsid w:val="00172FB8"/>
    <w:rsid w:val="00174113"/>
    <w:rsid w:val="00175707"/>
    <w:rsid w:val="0017634B"/>
    <w:rsid w:val="00177020"/>
    <w:rsid w:val="00177855"/>
    <w:rsid w:val="00180247"/>
    <w:rsid w:val="00182296"/>
    <w:rsid w:val="001839D9"/>
    <w:rsid w:val="00184560"/>
    <w:rsid w:val="00184BB1"/>
    <w:rsid w:val="00186561"/>
    <w:rsid w:val="00187660"/>
    <w:rsid w:val="00191A1D"/>
    <w:rsid w:val="00193D4B"/>
    <w:rsid w:val="00194C1B"/>
    <w:rsid w:val="00194D5F"/>
    <w:rsid w:val="00194DCF"/>
    <w:rsid w:val="001971D8"/>
    <w:rsid w:val="001976BA"/>
    <w:rsid w:val="00197733"/>
    <w:rsid w:val="001A0B2A"/>
    <w:rsid w:val="001A3031"/>
    <w:rsid w:val="001A40DE"/>
    <w:rsid w:val="001A7932"/>
    <w:rsid w:val="001B0269"/>
    <w:rsid w:val="001B04C3"/>
    <w:rsid w:val="001B2C38"/>
    <w:rsid w:val="001B2DDD"/>
    <w:rsid w:val="001B3800"/>
    <w:rsid w:val="001B404C"/>
    <w:rsid w:val="001B684F"/>
    <w:rsid w:val="001B6E14"/>
    <w:rsid w:val="001C08BD"/>
    <w:rsid w:val="001C5EDC"/>
    <w:rsid w:val="001C619D"/>
    <w:rsid w:val="001D0A0A"/>
    <w:rsid w:val="001D182C"/>
    <w:rsid w:val="001D22BE"/>
    <w:rsid w:val="001D6DF6"/>
    <w:rsid w:val="001D707D"/>
    <w:rsid w:val="001D7823"/>
    <w:rsid w:val="001D7843"/>
    <w:rsid w:val="001E06F8"/>
    <w:rsid w:val="001E1289"/>
    <w:rsid w:val="001E20A8"/>
    <w:rsid w:val="001E7102"/>
    <w:rsid w:val="001F0866"/>
    <w:rsid w:val="001F348E"/>
    <w:rsid w:val="001F3A38"/>
    <w:rsid w:val="001F49AB"/>
    <w:rsid w:val="001F4B42"/>
    <w:rsid w:val="001F4BBC"/>
    <w:rsid w:val="001F4DFC"/>
    <w:rsid w:val="001F52E0"/>
    <w:rsid w:val="001F72ED"/>
    <w:rsid w:val="002016BA"/>
    <w:rsid w:val="002020D2"/>
    <w:rsid w:val="00202231"/>
    <w:rsid w:val="00203248"/>
    <w:rsid w:val="00207667"/>
    <w:rsid w:val="002128CA"/>
    <w:rsid w:val="002162C3"/>
    <w:rsid w:val="002166B0"/>
    <w:rsid w:val="0021775F"/>
    <w:rsid w:val="00217D0B"/>
    <w:rsid w:val="00217E27"/>
    <w:rsid w:val="002203C1"/>
    <w:rsid w:val="00224C2C"/>
    <w:rsid w:val="0022597B"/>
    <w:rsid w:val="0022655E"/>
    <w:rsid w:val="0022689B"/>
    <w:rsid w:val="002269C6"/>
    <w:rsid w:val="002271F6"/>
    <w:rsid w:val="002319DB"/>
    <w:rsid w:val="00231A7F"/>
    <w:rsid w:val="00232063"/>
    <w:rsid w:val="00234EAF"/>
    <w:rsid w:val="0023744E"/>
    <w:rsid w:val="00237860"/>
    <w:rsid w:val="00240808"/>
    <w:rsid w:val="002428A9"/>
    <w:rsid w:val="00242A64"/>
    <w:rsid w:val="00244905"/>
    <w:rsid w:val="002464F8"/>
    <w:rsid w:val="002577ED"/>
    <w:rsid w:val="00261F70"/>
    <w:rsid w:val="00262926"/>
    <w:rsid w:val="0026323D"/>
    <w:rsid w:val="0026362A"/>
    <w:rsid w:val="00264582"/>
    <w:rsid w:val="00264F80"/>
    <w:rsid w:val="00266580"/>
    <w:rsid w:val="00266691"/>
    <w:rsid w:val="00270D88"/>
    <w:rsid w:val="00271BEA"/>
    <w:rsid w:val="00272B31"/>
    <w:rsid w:val="00273809"/>
    <w:rsid w:val="00277FF9"/>
    <w:rsid w:val="0028132B"/>
    <w:rsid w:val="0028327E"/>
    <w:rsid w:val="0028444A"/>
    <w:rsid w:val="002910DA"/>
    <w:rsid w:val="00291EF5"/>
    <w:rsid w:val="002922A3"/>
    <w:rsid w:val="002938C3"/>
    <w:rsid w:val="002943E4"/>
    <w:rsid w:val="00295552"/>
    <w:rsid w:val="002966CA"/>
    <w:rsid w:val="002A1CDA"/>
    <w:rsid w:val="002A2050"/>
    <w:rsid w:val="002A2964"/>
    <w:rsid w:val="002A2E1B"/>
    <w:rsid w:val="002A3409"/>
    <w:rsid w:val="002A4BE6"/>
    <w:rsid w:val="002A559B"/>
    <w:rsid w:val="002A5999"/>
    <w:rsid w:val="002A6595"/>
    <w:rsid w:val="002A69AF"/>
    <w:rsid w:val="002B07F0"/>
    <w:rsid w:val="002B12CB"/>
    <w:rsid w:val="002B249E"/>
    <w:rsid w:val="002B24F8"/>
    <w:rsid w:val="002B44DB"/>
    <w:rsid w:val="002B6CD8"/>
    <w:rsid w:val="002B7506"/>
    <w:rsid w:val="002C058B"/>
    <w:rsid w:val="002C0773"/>
    <w:rsid w:val="002C084E"/>
    <w:rsid w:val="002C25E4"/>
    <w:rsid w:val="002C2C3C"/>
    <w:rsid w:val="002C3512"/>
    <w:rsid w:val="002C389D"/>
    <w:rsid w:val="002C597F"/>
    <w:rsid w:val="002C6B48"/>
    <w:rsid w:val="002C7712"/>
    <w:rsid w:val="002D0FF8"/>
    <w:rsid w:val="002D3BB1"/>
    <w:rsid w:val="002D3E32"/>
    <w:rsid w:val="002D57D8"/>
    <w:rsid w:val="002D5CE8"/>
    <w:rsid w:val="002D66E2"/>
    <w:rsid w:val="002E321E"/>
    <w:rsid w:val="002E55E6"/>
    <w:rsid w:val="002E5BE8"/>
    <w:rsid w:val="002F21F1"/>
    <w:rsid w:val="002F2ED5"/>
    <w:rsid w:val="002F6610"/>
    <w:rsid w:val="0030216D"/>
    <w:rsid w:val="00302A78"/>
    <w:rsid w:val="00303DF2"/>
    <w:rsid w:val="003045C9"/>
    <w:rsid w:val="00307514"/>
    <w:rsid w:val="00310FBD"/>
    <w:rsid w:val="0031344B"/>
    <w:rsid w:val="003135C8"/>
    <w:rsid w:val="003138A8"/>
    <w:rsid w:val="00313A7E"/>
    <w:rsid w:val="00313F1A"/>
    <w:rsid w:val="0031727D"/>
    <w:rsid w:val="00322823"/>
    <w:rsid w:val="00324C04"/>
    <w:rsid w:val="00327796"/>
    <w:rsid w:val="00327A78"/>
    <w:rsid w:val="00327D47"/>
    <w:rsid w:val="00327F73"/>
    <w:rsid w:val="00330060"/>
    <w:rsid w:val="00330AD6"/>
    <w:rsid w:val="00334381"/>
    <w:rsid w:val="00335238"/>
    <w:rsid w:val="00335DEA"/>
    <w:rsid w:val="00341096"/>
    <w:rsid w:val="00342CCF"/>
    <w:rsid w:val="00343815"/>
    <w:rsid w:val="003460B8"/>
    <w:rsid w:val="00351416"/>
    <w:rsid w:val="003521FD"/>
    <w:rsid w:val="003530F8"/>
    <w:rsid w:val="00353B18"/>
    <w:rsid w:val="0035481C"/>
    <w:rsid w:val="00355006"/>
    <w:rsid w:val="00356D11"/>
    <w:rsid w:val="00357273"/>
    <w:rsid w:val="00357D5E"/>
    <w:rsid w:val="00361ACC"/>
    <w:rsid w:val="00364917"/>
    <w:rsid w:val="00365797"/>
    <w:rsid w:val="00365809"/>
    <w:rsid w:val="00366248"/>
    <w:rsid w:val="003663F2"/>
    <w:rsid w:val="00367459"/>
    <w:rsid w:val="00370B77"/>
    <w:rsid w:val="00372BCE"/>
    <w:rsid w:val="00373F13"/>
    <w:rsid w:val="00374CC4"/>
    <w:rsid w:val="00374DC3"/>
    <w:rsid w:val="00376D5E"/>
    <w:rsid w:val="0037703D"/>
    <w:rsid w:val="003777B7"/>
    <w:rsid w:val="00383DBB"/>
    <w:rsid w:val="003842B5"/>
    <w:rsid w:val="00386C5C"/>
    <w:rsid w:val="00387610"/>
    <w:rsid w:val="00390208"/>
    <w:rsid w:val="00392F95"/>
    <w:rsid w:val="0039329C"/>
    <w:rsid w:val="00393DF6"/>
    <w:rsid w:val="00394148"/>
    <w:rsid w:val="003964EF"/>
    <w:rsid w:val="00397618"/>
    <w:rsid w:val="003A26AC"/>
    <w:rsid w:val="003A2F45"/>
    <w:rsid w:val="003A3CDA"/>
    <w:rsid w:val="003A4EDA"/>
    <w:rsid w:val="003A5FAE"/>
    <w:rsid w:val="003A6116"/>
    <w:rsid w:val="003A691C"/>
    <w:rsid w:val="003A75C5"/>
    <w:rsid w:val="003A7F24"/>
    <w:rsid w:val="003B136A"/>
    <w:rsid w:val="003B1DE9"/>
    <w:rsid w:val="003B6F8D"/>
    <w:rsid w:val="003C0051"/>
    <w:rsid w:val="003C0B3E"/>
    <w:rsid w:val="003C1987"/>
    <w:rsid w:val="003C2B4B"/>
    <w:rsid w:val="003C379A"/>
    <w:rsid w:val="003C3EC1"/>
    <w:rsid w:val="003C4638"/>
    <w:rsid w:val="003C6188"/>
    <w:rsid w:val="003C7B62"/>
    <w:rsid w:val="003D0991"/>
    <w:rsid w:val="003D3304"/>
    <w:rsid w:val="003D3965"/>
    <w:rsid w:val="003D566E"/>
    <w:rsid w:val="003D56C5"/>
    <w:rsid w:val="003D6A16"/>
    <w:rsid w:val="003E1CF3"/>
    <w:rsid w:val="003E3318"/>
    <w:rsid w:val="003E3FA0"/>
    <w:rsid w:val="003E44F0"/>
    <w:rsid w:val="003E5EFA"/>
    <w:rsid w:val="003F0F71"/>
    <w:rsid w:val="003F4373"/>
    <w:rsid w:val="003F565A"/>
    <w:rsid w:val="003F5729"/>
    <w:rsid w:val="003F7C4B"/>
    <w:rsid w:val="00400CEC"/>
    <w:rsid w:val="00401727"/>
    <w:rsid w:val="00404FED"/>
    <w:rsid w:val="0040731D"/>
    <w:rsid w:val="00412121"/>
    <w:rsid w:val="00413E69"/>
    <w:rsid w:val="004154A2"/>
    <w:rsid w:val="0041590B"/>
    <w:rsid w:val="00416193"/>
    <w:rsid w:val="004213E7"/>
    <w:rsid w:val="00421601"/>
    <w:rsid w:val="00421D78"/>
    <w:rsid w:val="00425648"/>
    <w:rsid w:val="00426B1F"/>
    <w:rsid w:val="00430442"/>
    <w:rsid w:val="0043135D"/>
    <w:rsid w:val="004325F8"/>
    <w:rsid w:val="00432B2C"/>
    <w:rsid w:val="00432B5E"/>
    <w:rsid w:val="00433C00"/>
    <w:rsid w:val="00434087"/>
    <w:rsid w:val="0043431E"/>
    <w:rsid w:val="00435B93"/>
    <w:rsid w:val="00435C0C"/>
    <w:rsid w:val="0044078D"/>
    <w:rsid w:val="00440C66"/>
    <w:rsid w:val="00442186"/>
    <w:rsid w:val="00442390"/>
    <w:rsid w:val="00443979"/>
    <w:rsid w:val="00443A64"/>
    <w:rsid w:val="00444659"/>
    <w:rsid w:val="00444799"/>
    <w:rsid w:val="00445C3A"/>
    <w:rsid w:val="00450D12"/>
    <w:rsid w:val="0045128B"/>
    <w:rsid w:val="00451F31"/>
    <w:rsid w:val="00455E92"/>
    <w:rsid w:val="004564B4"/>
    <w:rsid w:val="00456AF7"/>
    <w:rsid w:val="00460285"/>
    <w:rsid w:val="0046423C"/>
    <w:rsid w:val="00467621"/>
    <w:rsid w:val="00470CDB"/>
    <w:rsid w:val="004746CE"/>
    <w:rsid w:val="00476E9B"/>
    <w:rsid w:val="00480116"/>
    <w:rsid w:val="004804D8"/>
    <w:rsid w:val="0048678D"/>
    <w:rsid w:val="00487CC3"/>
    <w:rsid w:val="004919A7"/>
    <w:rsid w:val="00494F91"/>
    <w:rsid w:val="004A1D76"/>
    <w:rsid w:val="004A314B"/>
    <w:rsid w:val="004A4485"/>
    <w:rsid w:val="004A51F0"/>
    <w:rsid w:val="004A5E0A"/>
    <w:rsid w:val="004B09BD"/>
    <w:rsid w:val="004B1307"/>
    <w:rsid w:val="004B1ABA"/>
    <w:rsid w:val="004B1E9A"/>
    <w:rsid w:val="004B24D6"/>
    <w:rsid w:val="004B40A8"/>
    <w:rsid w:val="004B74EF"/>
    <w:rsid w:val="004C2469"/>
    <w:rsid w:val="004C3379"/>
    <w:rsid w:val="004C3477"/>
    <w:rsid w:val="004C3528"/>
    <w:rsid w:val="004C4CB9"/>
    <w:rsid w:val="004C658D"/>
    <w:rsid w:val="004D078F"/>
    <w:rsid w:val="004D24BF"/>
    <w:rsid w:val="004D2B8E"/>
    <w:rsid w:val="004D2D11"/>
    <w:rsid w:val="004D426C"/>
    <w:rsid w:val="004D4311"/>
    <w:rsid w:val="004D45EF"/>
    <w:rsid w:val="004D5CE5"/>
    <w:rsid w:val="004D6D0F"/>
    <w:rsid w:val="004E076F"/>
    <w:rsid w:val="004E095D"/>
    <w:rsid w:val="004E16FE"/>
    <w:rsid w:val="004E3B3B"/>
    <w:rsid w:val="004E3ED0"/>
    <w:rsid w:val="004E6D35"/>
    <w:rsid w:val="004F045F"/>
    <w:rsid w:val="004F051B"/>
    <w:rsid w:val="004F05C6"/>
    <w:rsid w:val="004F2E72"/>
    <w:rsid w:val="004F4A41"/>
    <w:rsid w:val="004F4AFD"/>
    <w:rsid w:val="004F5805"/>
    <w:rsid w:val="004F5C99"/>
    <w:rsid w:val="004F794B"/>
    <w:rsid w:val="00500BC4"/>
    <w:rsid w:val="005012AB"/>
    <w:rsid w:val="00501664"/>
    <w:rsid w:val="00501DD2"/>
    <w:rsid w:val="00501EC4"/>
    <w:rsid w:val="00501EFB"/>
    <w:rsid w:val="00503B80"/>
    <w:rsid w:val="00505B67"/>
    <w:rsid w:val="00506368"/>
    <w:rsid w:val="0050684F"/>
    <w:rsid w:val="00507662"/>
    <w:rsid w:val="00510E1F"/>
    <w:rsid w:val="00512C43"/>
    <w:rsid w:val="00512C93"/>
    <w:rsid w:val="00514A76"/>
    <w:rsid w:val="00515CCB"/>
    <w:rsid w:val="005215BB"/>
    <w:rsid w:val="00522B2E"/>
    <w:rsid w:val="00522ED4"/>
    <w:rsid w:val="00523AC9"/>
    <w:rsid w:val="00525104"/>
    <w:rsid w:val="00525B1C"/>
    <w:rsid w:val="0052730F"/>
    <w:rsid w:val="005307DD"/>
    <w:rsid w:val="0053105D"/>
    <w:rsid w:val="00532931"/>
    <w:rsid w:val="005333AA"/>
    <w:rsid w:val="00533748"/>
    <w:rsid w:val="00535A93"/>
    <w:rsid w:val="0053707B"/>
    <w:rsid w:val="00537892"/>
    <w:rsid w:val="00540332"/>
    <w:rsid w:val="005414D9"/>
    <w:rsid w:val="0054279D"/>
    <w:rsid w:val="00543CDB"/>
    <w:rsid w:val="00545258"/>
    <w:rsid w:val="00551207"/>
    <w:rsid w:val="00552B1F"/>
    <w:rsid w:val="00552C8A"/>
    <w:rsid w:val="005536B8"/>
    <w:rsid w:val="0055419C"/>
    <w:rsid w:val="00554802"/>
    <w:rsid w:val="00554BF2"/>
    <w:rsid w:val="00555114"/>
    <w:rsid w:val="00555D82"/>
    <w:rsid w:val="0055615C"/>
    <w:rsid w:val="005569A3"/>
    <w:rsid w:val="00556B22"/>
    <w:rsid w:val="00556F80"/>
    <w:rsid w:val="005570F3"/>
    <w:rsid w:val="005604F7"/>
    <w:rsid w:val="00565A82"/>
    <w:rsid w:val="00565C24"/>
    <w:rsid w:val="00566098"/>
    <w:rsid w:val="00567071"/>
    <w:rsid w:val="00570A9E"/>
    <w:rsid w:val="00570DBE"/>
    <w:rsid w:val="0057226C"/>
    <w:rsid w:val="00572492"/>
    <w:rsid w:val="005729E2"/>
    <w:rsid w:val="00572ED6"/>
    <w:rsid w:val="00573A63"/>
    <w:rsid w:val="00573C54"/>
    <w:rsid w:val="00575A27"/>
    <w:rsid w:val="0058087A"/>
    <w:rsid w:val="0058106C"/>
    <w:rsid w:val="00581E86"/>
    <w:rsid w:val="00582A37"/>
    <w:rsid w:val="00586270"/>
    <w:rsid w:val="00586F3D"/>
    <w:rsid w:val="0058704E"/>
    <w:rsid w:val="00587505"/>
    <w:rsid w:val="005908DA"/>
    <w:rsid w:val="005937D4"/>
    <w:rsid w:val="005946CC"/>
    <w:rsid w:val="0059630A"/>
    <w:rsid w:val="005A1017"/>
    <w:rsid w:val="005A1BFF"/>
    <w:rsid w:val="005A26A3"/>
    <w:rsid w:val="005A34AF"/>
    <w:rsid w:val="005A3645"/>
    <w:rsid w:val="005A36A8"/>
    <w:rsid w:val="005A3B70"/>
    <w:rsid w:val="005A6C69"/>
    <w:rsid w:val="005B0056"/>
    <w:rsid w:val="005B1269"/>
    <w:rsid w:val="005B2468"/>
    <w:rsid w:val="005B46DC"/>
    <w:rsid w:val="005B4933"/>
    <w:rsid w:val="005B5296"/>
    <w:rsid w:val="005B5750"/>
    <w:rsid w:val="005B6DF8"/>
    <w:rsid w:val="005B6F22"/>
    <w:rsid w:val="005C118A"/>
    <w:rsid w:val="005C135D"/>
    <w:rsid w:val="005C1DFA"/>
    <w:rsid w:val="005C742A"/>
    <w:rsid w:val="005D0E26"/>
    <w:rsid w:val="005D57E7"/>
    <w:rsid w:val="005E002B"/>
    <w:rsid w:val="005E0C3C"/>
    <w:rsid w:val="005E67B5"/>
    <w:rsid w:val="005E6B42"/>
    <w:rsid w:val="005E6B77"/>
    <w:rsid w:val="005E71BB"/>
    <w:rsid w:val="005F0642"/>
    <w:rsid w:val="005F3047"/>
    <w:rsid w:val="005F387D"/>
    <w:rsid w:val="005F3D32"/>
    <w:rsid w:val="005F494E"/>
    <w:rsid w:val="005F4D8D"/>
    <w:rsid w:val="005F5403"/>
    <w:rsid w:val="005F6026"/>
    <w:rsid w:val="006011F5"/>
    <w:rsid w:val="006023F5"/>
    <w:rsid w:val="00605465"/>
    <w:rsid w:val="00605E2D"/>
    <w:rsid w:val="0060668C"/>
    <w:rsid w:val="00606814"/>
    <w:rsid w:val="00607490"/>
    <w:rsid w:val="00610570"/>
    <w:rsid w:val="006124A4"/>
    <w:rsid w:val="006133E3"/>
    <w:rsid w:val="00613F5E"/>
    <w:rsid w:val="006150B8"/>
    <w:rsid w:val="00617188"/>
    <w:rsid w:val="00620AA5"/>
    <w:rsid w:val="00620C28"/>
    <w:rsid w:val="00623833"/>
    <w:rsid w:val="00624E26"/>
    <w:rsid w:val="00624F2A"/>
    <w:rsid w:val="00626EDF"/>
    <w:rsid w:val="00630143"/>
    <w:rsid w:val="0063200E"/>
    <w:rsid w:val="00632945"/>
    <w:rsid w:val="00632B4B"/>
    <w:rsid w:val="00632DC0"/>
    <w:rsid w:val="00633E40"/>
    <w:rsid w:val="00637917"/>
    <w:rsid w:val="00641A56"/>
    <w:rsid w:val="00641D72"/>
    <w:rsid w:val="00642A4E"/>
    <w:rsid w:val="00642CA8"/>
    <w:rsid w:val="0064362B"/>
    <w:rsid w:val="006447D8"/>
    <w:rsid w:val="006463A1"/>
    <w:rsid w:val="00646F50"/>
    <w:rsid w:val="00647734"/>
    <w:rsid w:val="00653083"/>
    <w:rsid w:val="0065352B"/>
    <w:rsid w:val="00653E1E"/>
    <w:rsid w:val="00654499"/>
    <w:rsid w:val="00654E00"/>
    <w:rsid w:val="0065584D"/>
    <w:rsid w:val="006613FC"/>
    <w:rsid w:val="00664F92"/>
    <w:rsid w:val="00665326"/>
    <w:rsid w:val="00665911"/>
    <w:rsid w:val="006663F2"/>
    <w:rsid w:val="00667504"/>
    <w:rsid w:val="006707AC"/>
    <w:rsid w:val="00672263"/>
    <w:rsid w:val="006724C3"/>
    <w:rsid w:val="00673FC5"/>
    <w:rsid w:val="006746B5"/>
    <w:rsid w:val="00675829"/>
    <w:rsid w:val="00676B9E"/>
    <w:rsid w:val="006774DC"/>
    <w:rsid w:val="00677756"/>
    <w:rsid w:val="006802C6"/>
    <w:rsid w:val="006837DA"/>
    <w:rsid w:val="00683FBA"/>
    <w:rsid w:val="00684BD1"/>
    <w:rsid w:val="00684E74"/>
    <w:rsid w:val="00685376"/>
    <w:rsid w:val="00685496"/>
    <w:rsid w:val="00686BF9"/>
    <w:rsid w:val="00686EAF"/>
    <w:rsid w:val="00687103"/>
    <w:rsid w:val="00687D74"/>
    <w:rsid w:val="00690771"/>
    <w:rsid w:val="006910A9"/>
    <w:rsid w:val="00691D13"/>
    <w:rsid w:val="00691D7A"/>
    <w:rsid w:val="00692B89"/>
    <w:rsid w:val="00693AC7"/>
    <w:rsid w:val="0069414D"/>
    <w:rsid w:val="0069713A"/>
    <w:rsid w:val="006A2E96"/>
    <w:rsid w:val="006A42C5"/>
    <w:rsid w:val="006A5385"/>
    <w:rsid w:val="006A5DB5"/>
    <w:rsid w:val="006A6031"/>
    <w:rsid w:val="006A6AB7"/>
    <w:rsid w:val="006B1279"/>
    <w:rsid w:val="006B3CBE"/>
    <w:rsid w:val="006B675D"/>
    <w:rsid w:val="006B6F38"/>
    <w:rsid w:val="006C2B2D"/>
    <w:rsid w:val="006C3738"/>
    <w:rsid w:val="006C4770"/>
    <w:rsid w:val="006C5A1F"/>
    <w:rsid w:val="006C6F8B"/>
    <w:rsid w:val="006D097A"/>
    <w:rsid w:val="006D30A3"/>
    <w:rsid w:val="006D43B9"/>
    <w:rsid w:val="006D53A6"/>
    <w:rsid w:val="006D7AC4"/>
    <w:rsid w:val="006E2BC4"/>
    <w:rsid w:val="006E2EC7"/>
    <w:rsid w:val="006E366E"/>
    <w:rsid w:val="006E5ADC"/>
    <w:rsid w:val="006E7064"/>
    <w:rsid w:val="006E72A8"/>
    <w:rsid w:val="006F0780"/>
    <w:rsid w:val="006F1F77"/>
    <w:rsid w:val="006F2224"/>
    <w:rsid w:val="006F4B35"/>
    <w:rsid w:val="006F731F"/>
    <w:rsid w:val="006F7D0A"/>
    <w:rsid w:val="00700903"/>
    <w:rsid w:val="007013E2"/>
    <w:rsid w:val="00703C25"/>
    <w:rsid w:val="007068A3"/>
    <w:rsid w:val="007158CD"/>
    <w:rsid w:val="00715E85"/>
    <w:rsid w:val="00722E06"/>
    <w:rsid w:val="00724678"/>
    <w:rsid w:val="00724A3D"/>
    <w:rsid w:val="007251F3"/>
    <w:rsid w:val="00727842"/>
    <w:rsid w:val="00727BB9"/>
    <w:rsid w:val="00727FEA"/>
    <w:rsid w:val="007301DD"/>
    <w:rsid w:val="00732A16"/>
    <w:rsid w:val="0073309B"/>
    <w:rsid w:val="007356E8"/>
    <w:rsid w:val="007357B2"/>
    <w:rsid w:val="00735E5F"/>
    <w:rsid w:val="0073641A"/>
    <w:rsid w:val="00736F1A"/>
    <w:rsid w:val="007378DA"/>
    <w:rsid w:val="00741DB1"/>
    <w:rsid w:val="00745C2D"/>
    <w:rsid w:val="007475CE"/>
    <w:rsid w:val="00747D0C"/>
    <w:rsid w:val="0075031C"/>
    <w:rsid w:val="00750F69"/>
    <w:rsid w:val="00753063"/>
    <w:rsid w:val="00753193"/>
    <w:rsid w:val="007532AD"/>
    <w:rsid w:val="0075435E"/>
    <w:rsid w:val="0075478E"/>
    <w:rsid w:val="007554E2"/>
    <w:rsid w:val="00755A37"/>
    <w:rsid w:val="00756106"/>
    <w:rsid w:val="00760584"/>
    <w:rsid w:val="00760892"/>
    <w:rsid w:val="00760B7D"/>
    <w:rsid w:val="00761372"/>
    <w:rsid w:val="00762EC5"/>
    <w:rsid w:val="00763426"/>
    <w:rsid w:val="00764421"/>
    <w:rsid w:val="00764AB2"/>
    <w:rsid w:val="00765616"/>
    <w:rsid w:val="00765A6D"/>
    <w:rsid w:val="00767B17"/>
    <w:rsid w:val="00770305"/>
    <w:rsid w:val="0077278F"/>
    <w:rsid w:val="007731AA"/>
    <w:rsid w:val="00777B83"/>
    <w:rsid w:val="00777DF4"/>
    <w:rsid w:val="0078054A"/>
    <w:rsid w:val="00781F1C"/>
    <w:rsid w:val="00782B0A"/>
    <w:rsid w:val="00785033"/>
    <w:rsid w:val="00785941"/>
    <w:rsid w:val="00786A81"/>
    <w:rsid w:val="0079172C"/>
    <w:rsid w:val="00792CA8"/>
    <w:rsid w:val="007933C2"/>
    <w:rsid w:val="007935A3"/>
    <w:rsid w:val="007944A1"/>
    <w:rsid w:val="007958DB"/>
    <w:rsid w:val="007963A9"/>
    <w:rsid w:val="007978DC"/>
    <w:rsid w:val="00797A96"/>
    <w:rsid w:val="007A18FD"/>
    <w:rsid w:val="007A258B"/>
    <w:rsid w:val="007A385B"/>
    <w:rsid w:val="007A45F3"/>
    <w:rsid w:val="007A5DAB"/>
    <w:rsid w:val="007A5FB6"/>
    <w:rsid w:val="007A6A4C"/>
    <w:rsid w:val="007A7D7E"/>
    <w:rsid w:val="007B2EB2"/>
    <w:rsid w:val="007B3B49"/>
    <w:rsid w:val="007B4AF9"/>
    <w:rsid w:val="007B4D59"/>
    <w:rsid w:val="007B52CA"/>
    <w:rsid w:val="007B575C"/>
    <w:rsid w:val="007B645E"/>
    <w:rsid w:val="007B7AEA"/>
    <w:rsid w:val="007C470F"/>
    <w:rsid w:val="007C699C"/>
    <w:rsid w:val="007D09A0"/>
    <w:rsid w:val="007D16F4"/>
    <w:rsid w:val="007D3A5F"/>
    <w:rsid w:val="007D44DA"/>
    <w:rsid w:val="007D46B5"/>
    <w:rsid w:val="007D4B9C"/>
    <w:rsid w:val="007D534A"/>
    <w:rsid w:val="007D69A7"/>
    <w:rsid w:val="007D7546"/>
    <w:rsid w:val="007D784E"/>
    <w:rsid w:val="007E225F"/>
    <w:rsid w:val="007E5328"/>
    <w:rsid w:val="007E58C4"/>
    <w:rsid w:val="007F229C"/>
    <w:rsid w:val="007F2D7C"/>
    <w:rsid w:val="007F451D"/>
    <w:rsid w:val="00800754"/>
    <w:rsid w:val="00802660"/>
    <w:rsid w:val="008056CB"/>
    <w:rsid w:val="00806914"/>
    <w:rsid w:val="00807B5C"/>
    <w:rsid w:val="00810548"/>
    <w:rsid w:val="008105A6"/>
    <w:rsid w:val="0081486B"/>
    <w:rsid w:val="008150BC"/>
    <w:rsid w:val="008152BC"/>
    <w:rsid w:val="00815CEC"/>
    <w:rsid w:val="00816159"/>
    <w:rsid w:val="00816EBC"/>
    <w:rsid w:val="00817E3C"/>
    <w:rsid w:val="00820957"/>
    <w:rsid w:val="008235D6"/>
    <w:rsid w:val="008245B6"/>
    <w:rsid w:val="00826C1F"/>
    <w:rsid w:val="00827183"/>
    <w:rsid w:val="008332B3"/>
    <w:rsid w:val="0083560C"/>
    <w:rsid w:val="00836AA5"/>
    <w:rsid w:val="008404C6"/>
    <w:rsid w:val="00841F6C"/>
    <w:rsid w:val="00843C93"/>
    <w:rsid w:val="008469FA"/>
    <w:rsid w:val="00846D78"/>
    <w:rsid w:val="00847678"/>
    <w:rsid w:val="00850863"/>
    <w:rsid w:val="008510BD"/>
    <w:rsid w:val="00851606"/>
    <w:rsid w:val="00852B47"/>
    <w:rsid w:val="0085419D"/>
    <w:rsid w:val="0085506E"/>
    <w:rsid w:val="0085629A"/>
    <w:rsid w:val="008562B7"/>
    <w:rsid w:val="0085738E"/>
    <w:rsid w:val="00857A53"/>
    <w:rsid w:val="0086088A"/>
    <w:rsid w:val="008615FD"/>
    <w:rsid w:val="00861EFF"/>
    <w:rsid w:val="00862211"/>
    <w:rsid w:val="00862AFB"/>
    <w:rsid w:val="00862FA9"/>
    <w:rsid w:val="00866044"/>
    <w:rsid w:val="00870769"/>
    <w:rsid w:val="00870F51"/>
    <w:rsid w:val="00873083"/>
    <w:rsid w:val="0087489D"/>
    <w:rsid w:val="00877A66"/>
    <w:rsid w:val="008807AD"/>
    <w:rsid w:val="00881102"/>
    <w:rsid w:val="0088238B"/>
    <w:rsid w:val="00883AF8"/>
    <w:rsid w:val="008852E4"/>
    <w:rsid w:val="008858EA"/>
    <w:rsid w:val="00886D68"/>
    <w:rsid w:val="00890705"/>
    <w:rsid w:val="00892ECE"/>
    <w:rsid w:val="00892F6B"/>
    <w:rsid w:val="008937B2"/>
    <w:rsid w:val="008947F4"/>
    <w:rsid w:val="0089521E"/>
    <w:rsid w:val="0089532B"/>
    <w:rsid w:val="008966A9"/>
    <w:rsid w:val="008971B2"/>
    <w:rsid w:val="008A08EB"/>
    <w:rsid w:val="008A197D"/>
    <w:rsid w:val="008A3152"/>
    <w:rsid w:val="008A4C43"/>
    <w:rsid w:val="008A6B16"/>
    <w:rsid w:val="008A7ABA"/>
    <w:rsid w:val="008B08E8"/>
    <w:rsid w:val="008B2DC9"/>
    <w:rsid w:val="008B3549"/>
    <w:rsid w:val="008B3BB6"/>
    <w:rsid w:val="008B3D00"/>
    <w:rsid w:val="008B4EA0"/>
    <w:rsid w:val="008B5942"/>
    <w:rsid w:val="008B6C30"/>
    <w:rsid w:val="008C341B"/>
    <w:rsid w:val="008C47BE"/>
    <w:rsid w:val="008C5830"/>
    <w:rsid w:val="008C5B19"/>
    <w:rsid w:val="008D05CD"/>
    <w:rsid w:val="008D0E69"/>
    <w:rsid w:val="008D3142"/>
    <w:rsid w:val="008D6146"/>
    <w:rsid w:val="008D7BFE"/>
    <w:rsid w:val="008E3583"/>
    <w:rsid w:val="008E3CE5"/>
    <w:rsid w:val="008E40E4"/>
    <w:rsid w:val="008E4A7E"/>
    <w:rsid w:val="008E4BAF"/>
    <w:rsid w:val="008E5148"/>
    <w:rsid w:val="008F002F"/>
    <w:rsid w:val="008F0696"/>
    <w:rsid w:val="008F0DBC"/>
    <w:rsid w:val="008F0E1E"/>
    <w:rsid w:val="008F1028"/>
    <w:rsid w:val="008F24B7"/>
    <w:rsid w:val="008F2F02"/>
    <w:rsid w:val="008F42E1"/>
    <w:rsid w:val="008F642E"/>
    <w:rsid w:val="008F65BA"/>
    <w:rsid w:val="00900118"/>
    <w:rsid w:val="009005E7"/>
    <w:rsid w:val="00900EDD"/>
    <w:rsid w:val="00902276"/>
    <w:rsid w:val="009037FF"/>
    <w:rsid w:val="00905F61"/>
    <w:rsid w:val="009064EE"/>
    <w:rsid w:val="009109F7"/>
    <w:rsid w:val="00911583"/>
    <w:rsid w:val="009139EC"/>
    <w:rsid w:val="00915B57"/>
    <w:rsid w:val="00915C6D"/>
    <w:rsid w:val="00916D93"/>
    <w:rsid w:val="00921D71"/>
    <w:rsid w:val="00923208"/>
    <w:rsid w:val="009238F0"/>
    <w:rsid w:val="00925DC7"/>
    <w:rsid w:val="009300BB"/>
    <w:rsid w:val="00932612"/>
    <w:rsid w:val="00934172"/>
    <w:rsid w:val="00935367"/>
    <w:rsid w:val="00936226"/>
    <w:rsid w:val="0093626F"/>
    <w:rsid w:val="00936BD7"/>
    <w:rsid w:val="00937A5C"/>
    <w:rsid w:val="0094040D"/>
    <w:rsid w:val="00940B9B"/>
    <w:rsid w:val="009415EC"/>
    <w:rsid w:val="009417ED"/>
    <w:rsid w:val="00941939"/>
    <w:rsid w:val="009422EA"/>
    <w:rsid w:val="00942D58"/>
    <w:rsid w:val="00945462"/>
    <w:rsid w:val="00946011"/>
    <w:rsid w:val="009463DF"/>
    <w:rsid w:val="00946998"/>
    <w:rsid w:val="009474EE"/>
    <w:rsid w:val="00950B0A"/>
    <w:rsid w:val="00951A85"/>
    <w:rsid w:val="00956A49"/>
    <w:rsid w:val="009570FB"/>
    <w:rsid w:val="00957D6B"/>
    <w:rsid w:val="0096388B"/>
    <w:rsid w:val="0096466E"/>
    <w:rsid w:val="00966C41"/>
    <w:rsid w:val="0096729A"/>
    <w:rsid w:val="00967831"/>
    <w:rsid w:val="0097444F"/>
    <w:rsid w:val="009758DF"/>
    <w:rsid w:val="0098262E"/>
    <w:rsid w:val="00982EC9"/>
    <w:rsid w:val="00987060"/>
    <w:rsid w:val="009871F6"/>
    <w:rsid w:val="00990BB5"/>
    <w:rsid w:val="009919D1"/>
    <w:rsid w:val="0099241D"/>
    <w:rsid w:val="00993170"/>
    <w:rsid w:val="0099318D"/>
    <w:rsid w:val="00993D17"/>
    <w:rsid w:val="00994AEC"/>
    <w:rsid w:val="00996900"/>
    <w:rsid w:val="00997E2D"/>
    <w:rsid w:val="009A3D9E"/>
    <w:rsid w:val="009A547D"/>
    <w:rsid w:val="009A5495"/>
    <w:rsid w:val="009A6756"/>
    <w:rsid w:val="009A678F"/>
    <w:rsid w:val="009A7B98"/>
    <w:rsid w:val="009A7D1A"/>
    <w:rsid w:val="009B0A85"/>
    <w:rsid w:val="009B2372"/>
    <w:rsid w:val="009B615F"/>
    <w:rsid w:val="009B7F7E"/>
    <w:rsid w:val="009C0C81"/>
    <w:rsid w:val="009C34D1"/>
    <w:rsid w:val="009C47D8"/>
    <w:rsid w:val="009C55F7"/>
    <w:rsid w:val="009C7133"/>
    <w:rsid w:val="009C7916"/>
    <w:rsid w:val="009D0DD8"/>
    <w:rsid w:val="009D1EA5"/>
    <w:rsid w:val="009D1F5C"/>
    <w:rsid w:val="009D2431"/>
    <w:rsid w:val="009D36CF"/>
    <w:rsid w:val="009D437F"/>
    <w:rsid w:val="009D535F"/>
    <w:rsid w:val="009E0E73"/>
    <w:rsid w:val="009E13B3"/>
    <w:rsid w:val="009E2DB9"/>
    <w:rsid w:val="009E3BA8"/>
    <w:rsid w:val="009E3DBF"/>
    <w:rsid w:val="009E5762"/>
    <w:rsid w:val="009E5A8B"/>
    <w:rsid w:val="009E62F6"/>
    <w:rsid w:val="009E6CB6"/>
    <w:rsid w:val="009F0B5E"/>
    <w:rsid w:val="009F0E5F"/>
    <w:rsid w:val="009F14B8"/>
    <w:rsid w:val="009F205D"/>
    <w:rsid w:val="009F2E7A"/>
    <w:rsid w:val="009F2F96"/>
    <w:rsid w:val="009F3330"/>
    <w:rsid w:val="00A026A9"/>
    <w:rsid w:val="00A0441F"/>
    <w:rsid w:val="00A0662E"/>
    <w:rsid w:val="00A0782C"/>
    <w:rsid w:val="00A125F2"/>
    <w:rsid w:val="00A12CC1"/>
    <w:rsid w:val="00A133AF"/>
    <w:rsid w:val="00A15211"/>
    <w:rsid w:val="00A15472"/>
    <w:rsid w:val="00A17CC2"/>
    <w:rsid w:val="00A17FF3"/>
    <w:rsid w:val="00A230A1"/>
    <w:rsid w:val="00A2364C"/>
    <w:rsid w:val="00A308CD"/>
    <w:rsid w:val="00A351ED"/>
    <w:rsid w:val="00A36DF8"/>
    <w:rsid w:val="00A43528"/>
    <w:rsid w:val="00A44A26"/>
    <w:rsid w:val="00A44EB1"/>
    <w:rsid w:val="00A467FA"/>
    <w:rsid w:val="00A46CDE"/>
    <w:rsid w:val="00A46F33"/>
    <w:rsid w:val="00A46F6B"/>
    <w:rsid w:val="00A504C8"/>
    <w:rsid w:val="00A51CC6"/>
    <w:rsid w:val="00A53592"/>
    <w:rsid w:val="00A5431D"/>
    <w:rsid w:val="00A54D10"/>
    <w:rsid w:val="00A55DC9"/>
    <w:rsid w:val="00A6202A"/>
    <w:rsid w:val="00A62C92"/>
    <w:rsid w:val="00A63FA9"/>
    <w:rsid w:val="00A64A97"/>
    <w:rsid w:val="00A6600D"/>
    <w:rsid w:val="00A669B3"/>
    <w:rsid w:val="00A66EC5"/>
    <w:rsid w:val="00A7278D"/>
    <w:rsid w:val="00A72890"/>
    <w:rsid w:val="00A72A5B"/>
    <w:rsid w:val="00A730D0"/>
    <w:rsid w:val="00A73DA2"/>
    <w:rsid w:val="00A748D5"/>
    <w:rsid w:val="00A75265"/>
    <w:rsid w:val="00A76A45"/>
    <w:rsid w:val="00A84A86"/>
    <w:rsid w:val="00A8638C"/>
    <w:rsid w:val="00A90087"/>
    <w:rsid w:val="00A943C8"/>
    <w:rsid w:val="00A95630"/>
    <w:rsid w:val="00A96EF3"/>
    <w:rsid w:val="00A976E2"/>
    <w:rsid w:val="00AA049E"/>
    <w:rsid w:val="00AA0A29"/>
    <w:rsid w:val="00AA0EF3"/>
    <w:rsid w:val="00AA1134"/>
    <w:rsid w:val="00AA2836"/>
    <w:rsid w:val="00AA2D36"/>
    <w:rsid w:val="00AA5688"/>
    <w:rsid w:val="00AA5C96"/>
    <w:rsid w:val="00AA5D8A"/>
    <w:rsid w:val="00AB0470"/>
    <w:rsid w:val="00AB190C"/>
    <w:rsid w:val="00AB237F"/>
    <w:rsid w:val="00AB48C4"/>
    <w:rsid w:val="00AB5D3A"/>
    <w:rsid w:val="00AC34FD"/>
    <w:rsid w:val="00AC4920"/>
    <w:rsid w:val="00AC4CA2"/>
    <w:rsid w:val="00AC4D9E"/>
    <w:rsid w:val="00AC5290"/>
    <w:rsid w:val="00AC5436"/>
    <w:rsid w:val="00AC6375"/>
    <w:rsid w:val="00AC7B85"/>
    <w:rsid w:val="00AC7CCA"/>
    <w:rsid w:val="00AD1480"/>
    <w:rsid w:val="00AD418A"/>
    <w:rsid w:val="00AD457E"/>
    <w:rsid w:val="00AD5ECD"/>
    <w:rsid w:val="00AD5F12"/>
    <w:rsid w:val="00AE0679"/>
    <w:rsid w:val="00AE6959"/>
    <w:rsid w:val="00AE7E64"/>
    <w:rsid w:val="00AF201F"/>
    <w:rsid w:val="00AF2A25"/>
    <w:rsid w:val="00AF2A40"/>
    <w:rsid w:val="00AF5058"/>
    <w:rsid w:val="00AF5890"/>
    <w:rsid w:val="00B008FC"/>
    <w:rsid w:val="00B01E9F"/>
    <w:rsid w:val="00B01F43"/>
    <w:rsid w:val="00B02C5B"/>
    <w:rsid w:val="00B05832"/>
    <w:rsid w:val="00B062F2"/>
    <w:rsid w:val="00B1042F"/>
    <w:rsid w:val="00B1370D"/>
    <w:rsid w:val="00B13A6F"/>
    <w:rsid w:val="00B13DB0"/>
    <w:rsid w:val="00B146CB"/>
    <w:rsid w:val="00B14E1F"/>
    <w:rsid w:val="00B15454"/>
    <w:rsid w:val="00B15B43"/>
    <w:rsid w:val="00B20080"/>
    <w:rsid w:val="00B215D0"/>
    <w:rsid w:val="00B21C63"/>
    <w:rsid w:val="00B25A9A"/>
    <w:rsid w:val="00B27D7F"/>
    <w:rsid w:val="00B302F9"/>
    <w:rsid w:val="00B30666"/>
    <w:rsid w:val="00B30899"/>
    <w:rsid w:val="00B32B55"/>
    <w:rsid w:val="00B34615"/>
    <w:rsid w:val="00B36823"/>
    <w:rsid w:val="00B37A54"/>
    <w:rsid w:val="00B404E6"/>
    <w:rsid w:val="00B41998"/>
    <w:rsid w:val="00B42AE1"/>
    <w:rsid w:val="00B447D9"/>
    <w:rsid w:val="00B5323C"/>
    <w:rsid w:val="00B53460"/>
    <w:rsid w:val="00B53AF6"/>
    <w:rsid w:val="00B542E4"/>
    <w:rsid w:val="00B5582E"/>
    <w:rsid w:val="00B55E3F"/>
    <w:rsid w:val="00B5724C"/>
    <w:rsid w:val="00B60F77"/>
    <w:rsid w:val="00B61B71"/>
    <w:rsid w:val="00B652E7"/>
    <w:rsid w:val="00B65AC5"/>
    <w:rsid w:val="00B66197"/>
    <w:rsid w:val="00B673AC"/>
    <w:rsid w:val="00B739F0"/>
    <w:rsid w:val="00B76751"/>
    <w:rsid w:val="00B76BD9"/>
    <w:rsid w:val="00B76CE8"/>
    <w:rsid w:val="00B80019"/>
    <w:rsid w:val="00B80E36"/>
    <w:rsid w:val="00B80F09"/>
    <w:rsid w:val="00B81252"/>
    <w:rsid w:val="00B8287A"/>
    <w:rsid w:val="00B83017"/>
    <w:rsid w:val="00B83100"/>
    <w:rsid w:val="00B83E3F"/>
    <w:rsid w:val="00B846C5"/>
    <w:rsid w:val="00B84F65"/>
    <w:rsid w:val="00B85B34"/>
    <w:rsid w:val="00B86FB1"/>
    <w:rsid w:val="00B87279"/>
    <w:rsid w:val="00B875AE"/>
    <w:rsid w:val="00B87FFA"/>
    <w:rsid w:val="00B90B9D"/>
    <w:rsid w:val="00B9178D"/>
    <w:rsid w:val="00B970AD"/>
    <w:rsid w:val="00B97B0E"/>
    <w:rsid w:val="00B97B1B"/>
    <w:rsid w:val="00BA3D56"/>
    <w:rsid w:val="00BA4610"/>
    <w:rsid w:val="00BA5C1A"/>
    <w:rsid w:val="00BA5CFA"/>
    <w:rsid w:val="00BA69A4"/>
    <w:rsid w:val="00BA6B59"/>
    <w:rsid w:val="00BA6E6C"/>
    <w:rsid w:val="00BA74B0"/>
    <w:rsid w:val="00BA75AE"/>
    <w:rsid w:val="00BB0810"/>
    <w:rsid w:val="00BB17C7"/>
    <w:rsid w:val="00BB1E84"/>
    <w:rsid w:val="00BC62F4"/>
    <w:rsid w:val="00BC7469"/>
    <w:rsid w:val="00BC7831"/>
    <w:rsid w:val="00BD1A8F"/>
    <w:rsid w:val="00BD2417"/>
    <w:rsid w:val="00BD341B"/>
    <w:rsid w:val="00BD5086"/>
    <w:rsid w:val="00BD5343"/>
    <w:rsid w:val="00BD7D0A"/>
    <w:rsid w:val="00BE0E05"/>
    <w:rsid w:val="00BE20AB"/>
    <w:rsid w:val="00BE45EE"/>
    <w:rsid w:val="00BE5472"/>
    <w:rsid w:val="00BE59B2"/>
    <w:rsid w:val="00BE7B73"/>
    <w:rsid w:val="00BF0EBA"/>
    <w:rsid w:val="00BF26F8"/>
    <w:rsid w:val="00BF6D87"/>
    <w:rsid w:val="00C01954"/>
    <w:rsid w:val="00C0275C"/>
    <w:rsid w:val="00C03AAF"/>
    <w:rsid w:val="00C053E2"/>
    <w:rsid w:val="00C069C3"/>
    <w:rsid w:val="00C07764"/>
    <w:rsid w:val="00C10863"/>
    <w:rsid w:val="00C10E97"/>
    <w:rsid w:val="00C12222"/>
    <w:rsid w:val="00C14C43"/>
    <w:rsid w:val="00C1502D"/>
    <w:rsid w:val="00C15EAF"/>
    <w:rsid w:val="00C165D3"/>
    <w:rsid w:val="00C22BDB"/>
    <w:rsid w:val="00C22ECD"/>
    <w:rsid w:val="00C23885"/>
    <w:rsid w:val="00C23D71"/>
    <w:rsid w:val="00C26AB2"/>
    <w:rsid w:val="00C26E32"/>
    <w:rsid w:val="00C27815"/>
    <w:rsid w:val="00C32E0D"/>
    <w:rsid w:val="00C33435"/>
    <w:rsid w:val="00C37156"/>
    <w:rsid w:val="00C379FE"/>
    <w:rsid w:val="00C406AA"/>
    <w:rsid w:val="00C40D17"/>
    <w:rsid w:val="00C40D27"/>
    <w:rsid w:val="00C4227B"/>
    <w:rsid w:val="00C440A1"/>
    <w:rsid w:val="00C45052"/>
    <w:rsid w:val="00C47347"/>
    <w:rsid w:val="00C50B59"/>
    <w:rsid w:val="00C54C99"/>
    <w:rsid w:val="00C55558"/>
    <w:rsid w:val="00C56F16"/>
    <w:rsid w:val="00C60BB3"/>
    <w:rsid w:val="00C6249A"/>
    <w:rsid w:val="00C6554C"/>
    <w:rsid w:val="00C65861"/>
    <w:rsid w:val="00C660A0"/>
    <w:rsid w:val="00C71572"/>
    <w:rsid w:val="00C71900"/>
    <w:rsid w:val="00C74EDA"/>
    <w:rsid w:val="00C763ED"/>
    <w:rsid w:val="00C76C5D"/>
    <w:rsid w:val="00C808C7"/>
    <w:rsid w:val="00C821CC"/>
    <w:rsid w:val="00C82318"/>
    <w:rsid w:val="00C8295D"/>
    <w:rsid w:val="00C848E4"/>
    <w:rsid w:val="00C8524C"/>
    <w:rsid w:val="00C863B7"/>
    <w:rsid w:val="00C867D5"/>
    <w:rsid w:val="00C91907"/>
    <w:rsid w:val="00C946EC"/>
    <w:rsid w:val="00C95297"/>
    <w:rsid w:val="00C953A6"/>
    <w:rsid w:val="00C96656"/>
    <w:rsid w:val="00C968A1"/>
    <w:rsid w:val="00C9697F"/>
    <w:rsid w:val="00C96C06"/>
    <w:rsid w:val="00C97001"/>
    <w:rsid w:val="00C97DC4"/>
    <w:rsid w:val="00CA0EDE"/>
    <w:rsid w:val="00CA3036"/>
    <w:rsid w:val="00CA3D68"/>
    <w:rsid w:val="00CA412F"/>
    <w:rsid w:val="00CA6581"/>
    <w:rsid w:val="00CA69C4"/>
    <w:rsid w:val="00CB1C81"/>
    <w:rsid w:val="00CB3603"/>
    <w:rsid w:val="00CB4D07"/>
    <w:rsid w:val="00CB7D8E"/>
    <w:rsid w:val="00CC0F0B"/>
    <w:rsid w:val="00CC2DA8"/>
    <w:rsid w:val="00CC4D38"/>
    <w:rsid w:val="00CC4EAE"/>
    <w:rsid w:val="00CC4ECD"/>
    <w:rsid w:val="00CC5640"/>
    <w:rsid w:val="00CD074F"/>
    <w:rsid w:val="00CD1072"/>
    <w:rsid w:val="00CD20D4"/>
    <w:rsid w:val="00CE0212"/>
    <w:rsid w:val="00CE02C4"/>
    <w:rsid w:val="00CE089A"/>
    <w:rsid w:val="00CE0F16"/>
    <w:rsid w:val="00CE1BBD"/>
    <w:rsid w:val="00CE3775"/>
    <w:rsid w:val="00CE424B"/>
    <w:rsid w:val="00CE43D4"/>
    <w:rsid w:val="00CE49ED"/>
    <w:rsid w:val="00CE541D"/>
    <w:rsid w:val="00CE6DCF"/>
    <w:rsid w:val="00CE78B3"/>
    <w:rsid w:val="00CF0FF9"/>
    <w:rsid w:val="00CF320B"/>
    <w:rsid w:val="00CF442E"/>
    <w:rsid w:val="00CF5A25"/>
    <w:rsid w:val="00CF7DB1"/>
    <w:rsid w:val="00D0001D"/>
    <w:rsid w:val="00D003BA"/>
    <w:rsid w:val="00D01CE9"/>
    <w:rsid w:val="00D033BC"/>
    <w:rsid w:val="00D06A81"/>
    <w:rsid w:val="00D10A9E"/>
    <w:rsid w:val="00D11DBA"/>
    <w:rsid w:val="00D15D39"/>
    <w:rsid w:val="00D16C7F"/>
    <w:rsid w:val="00D17A62"/>
    <w:rsid w:val="00D301E1"/>
    <w:rsid w:val="00D30433"/>
    <w:rsid w:val="00D307ED"/>
    <w:rsid w:val="00D31779"/>
    <w:rsid w:val="00D333EC"/>
    <w:rsid w:val="00D3727A"/>
    <w:rsid w:val="00D4084F"/>
    <w:rsid w:val="00D41378"/>
    <w:rsid w:val="00D41A9F"/>
    <w:rsid w:val="00D4431E"/>
    <w:rsid w:val="00D453D0"/>
    <w:rsid w:val="00D45C88"/>
    <w:rsid w:val="00D461D8"/>
    <w:rsid w:val="00D46560"/>
    <w:rsid w:val="00D46725"/>
    <w:rsid w:val="00D467A8"/>
    <w:rsid w:val="00D47086"/>
    <w:rsid w:val="00D47F55"/>
    <w:rsid w:val="00D50AB9"/>
    <w:rsid w:val="00D51D40"/>
    <w:rsid w:val="00D5255E"/>
    <w:rsid w:val="00D55323"/>
    <w:rsid w:val="00D556C1"/>
    <w:rsid w:val="00D56210"/>
    <w:rsid w:val="00D565DD"/>
    <w:rsid w:val="00D569C8"/>
    <w:rsid w:val="00D5755C"/>
    <w:rsid w:val="00D60E12"/>
    <w:rsid w:val="00D61216"/>
    <w:rsid w:val="00D61FC3"/>
    <w:rsid w:val="00D6246C"/>
    <w:rsid w:val="00D627B8"/>
    <w:rsid w:val="00D62944"/>
    <w:rsid w:val="00D62D74"/>
    <w:rsid w:val="00D64306"/>
    <w:rsid w:val="00D66AD9"/>
    <w:rsid w:val="00D70B77"/>
    <w:rsid w:val="00D719EB"/>
    <w:rsid w:val="00D71D6A"/>
    <w:rsid w:val="00D75B14"/>
    <w:rsid w:val="00D76B9C"/>
    <w:rsid w:val="00D77387"/>
    <w:rsid w:val="00D82A22"/>
    <w:rsid w:val="00D83C3C"/>
    <w:rsid w:val="00D845A4"/>
    <w:rsid w:val="00D92EA4"/>
    <w:rsid w:val="00D93BAF"/>
    <w:rsid w:val="00D94152"/>
    <w:rsid w:val="00D953BC"/>
    <w:rsid w:val="00D96FD9"/>
    <w:rsid w:val="00DA03E5"/>
    <w:rsid w:val="00DA0465"/>
    <w:rsid w:val="00DA0EF1"/>
    <w:rsid w:val="00DA0FF4"/>
    <w:rsid w:val="00DA12C5"/>
    <w:rsid w:val="00DB050F"/>
    <w:rsid w:val="00DB0ADB"/>
    <w:rsid w:val="00DB4092"/>
    <w:rsid w:val="00DB4D7D"/>
    <w:rsid w:val="00DC07DC"/>
    <w:rsid w:val="00DC08C1"/>
    <w:rsid w:val="00DC2ABD"/>
    <w:rsid w:val="00DC2EFE"/>
    <w:rsid w:val="00DC3EFE"/>
    <w:rsid w:val="00DC4E80"/>
    <w:rsid w:val="00DC530D"/>
    <w:rsid w:val="00DC6908"/>
    <w:rsid w:val="00DD0C68"/>
    <w:rsid w:val="00DD4040"/>
    <w:rsid w:val="00DD66C1"/>
    <w:rsid w:val="00DD6A7D"/>
    <w:rsid w:val="00DD6F20"/>
    <w:rsid w:val="00DE0777"/>
    <w:rsid w:val="00DE0C97"/>
    <w:rsid w:val="00DE0F16"/>
    <w:rsid w:val="00DE373B"/>
    <w:rsid w:val="00DF0074"/>
    <w:rsid w:val="00DF1579"/>
    <w:rsid w:val="00DF1A55"/>
    <w:rsid w:val="00DF2277"/>
    <w:rsid w:val="00DF28B2"/>
    <w:rsid w:val="00DF2D98"/>
    <w:rsid w:val="00DF3BCC"/>
    <w:rsid w:val="00DF4800"/>
    <w:rsid w:val="00DF54D8"/>
    <w:rsid w:val="00DF76A4"/>
    <w:rsid w:val="00DF7C7A"/>
    <w:rsid w:val="00E024A8"/>
    <w:rsid w:val="00E025CA"/>
    <w:rsid w:val="00E02988"/>
    <w:rsid w:val="00E03024"/>
    <w:rsid w:val="00E0307C"/>
    <w:rsid w:val="00E032AD"/>
    <w:rsid w:val="00E047DF"/>
    <w:rsid w:val="00E0493F"/>
    <w:rsid w:val="00E05325"/>
    <w:rsid w:val="00E05C06"/>
    <w:rsid w:val="00E07A4C"/>
    <w:rsid w:val="00E107E2"/>
    <w:rsid w:val="00E117B2"/>
    <w:rsid w:val="00E123C8"/>
    <w:rsid w:val="00E13352"/>
    <w:rsid w:val="00E1335F"/>
    <w:rsid w:val="00E13FFA"/>
    <w:rsid w:val="00E2107C"/>
    <w:rsid w:val="00E217A9"/>
    <w:rsid w:val="00E218E5"/>
    <w:rsid w:val="00E2271C"/>
    <w:rsid w:val="00E2339B"/>
    <w:rsid w:val="00E251A7"/>
    <w:rsid w:val="00E25F43"/>
    <w:rsid w:val="00E261E6"/>
    <w:rsid w:val="00E262A5"/>
    <w:rsid w:val="00E26470"/>
    <w:rsid w:val="00E265C6"/>
    <w:rsid w:val="00E2766D"/>
    <w:rsid w:val="00E328C2"/>
    <w:rsid w:val="00E3387F"/>
    <w:rsid w:val="00E33B59"/>
    <w:rsid w:val="00E34C9D"/>
    <w:rsid w:val="00E40194"/>
    <w:rsid w:val="00E402CB"/>
    <w:rsid w:val="00E402D5"/>
    <w:rsid w:val="00E41ABE"/>
    <w:rsid w:val="00E423B0"/>
    <w:rsid w:val="00E42FED"/>
    <w:rsid w:val="00E503BE"/>
    <w:rsid w:val="00E50C34"/>
    <w:rsid w:val="00E5431D"/>
    <w:rsid w:val="00E544AC"/>
    <w:rsid w:val="00E54F9D"/>
    <w:rsid w:val="00E55771"/>
    <w:rsid w:val="00E5720B"/>
    <w:rsid w:val="00E5749E"/>
    <w:rsid w:val="00E57EC5"/>
    <w:rsid w:val="00E60561"/>
    <w:rsid w:val="00E609AC"/>
    <w:rsid w:val="00E60EFA"/>
    <w:rsid w:val="00E60FA0"/>
    <w:rsid w:val="00E61A1A"/>
    <w:rsid w:val="00E61E39"/>
    <w:rsid w:val="00E63B58"/>
    <w:rsid w:val="00E64996"/>
    <w:rsid w:val="00E70756"/>
    <w:rsid w:val="00E71BAA"/>
    <w:rsid w:val="00E75ECE"/>
    <w:rsid w:val="00E7658A"/>
    <w:rsid w:val="00E76880"/>
    <w:rsid w:val="00E80996"/>
    <w:rsid w:val="00E8136F"/>
    <w:rsid w:val="00E813D0"/>
    <w:rsid w:val="00E818E8"/>
    <w:rsid w:val="00E81BAA"/>
    <w:rsid w:val="00E833CA"/>
    <w:rsid w:val="00E83C88"/>
    <w:rsid w:val="00E87298"/>
    <w:rsid w:val="00E87D93"/>
    <w:rsid w:val="00E97E9B"/>
    <w:rsid w:val="00EA0D4F"/>
    <w:rsid w:val="00EA221A"/>
    <w:rsid w:val="00EA38E2"/>
    <w:rsid w:val="00EA77E8"/>
    <w:rsid w:val="00EA7916"/>
    <w:rsid w:val="00EB019C"/>
    <w:rsid w:val="00EB02EF"/>
    <w:rsid w:val="00EB056A"/>
    <w:rsid w:val="00EB26F5"/>
    <w:rsid w:val="00EB4315"/>
    <w:rsid w:val="00EB605E"/>
    <w:rsid w:val="00EB6C29"/>
    <w:rsid w:val="00EC24D4"/>
    <w:rsid w:val="00EC2621"/>
    <w:rsid w:val="00EC4397"/>
    <w:rsid w:val="00EC4E32"/>
    <w:rsid w:val="00EC5E1A"/>
    <w:rsid w:val="00EC65B6"/>
    <w:rsid w:val="00EC6F94"/>
    <w:rsid w:val="00ED2331"/>
    <w:rsid w:val="00ED29DC"/>
    <w:rsid w:val="00ED2BF8"/>
    <w:rsid w:val="00ED3E35"/>
    <w:rsid w:val="00ED5581"/>
    <w:rsid w:val="00ED784B"/>
    <w:rsid w:val="00EE0117"/>
    <w:rsid w:val="00EE0349"/>
    <w:rsid w:val="00EE07C1"/>
    <w:rsid w:val="00EE16C5"/>
    <w:rsid w:val="00EE1AE9"/>
    <w:rsid w:val="00EE6951"/>
    <w:rsid w:val="00EE711B"/>
    <w:rsid w:val="00EF1522"/>
    <w:rsid w:val="00EF20A9"/>
    <w:rsid w:val="00EF7A1C"/>
    <w:rsid w:val="00F003FC"/>
    <w:rsid w:val="00F014E2"/>
    <w:rsid w:val="00F02544"/>
    <w:rsid w:val="00F048A4"/>
    <w:rsid w:val="00F06410"/>
    <w:rsid w:val="00F07A8D"/>
    <w:rsid w:val="00F07E8B"/>
    <w:rsid w:val="00F1066F"/>
    <w:rsid w:val="00F10866"/>
    <w:rsid w:val="00F120F5"/>
    <w:rsid w:val="00F1618C"/>
    <w:rsid w:val="00F16700"/>
    <w:rsid w:val="00F17404"/>
    <w:rsid w:val="00F178D9"/>
    <w:rsid w:val="00F17A19"/>
    <w:rsid w:val="00F21A8B"/>
    <w:rsid w:val="00F21C13"/>
    <w:rsid w:val="00F24FFC"/>
    <w:rsid w:val="00F30988"/>
    <w:rsid w:val="00F31164"/>
    <w:rsid w:val="00F3136C"/>
    <w:rsid w:val="00F3281C"/>
    <w:rsid w:val="00F33CE5"/>
    <w:rsid w:val="00F359F4"/>
    <w:rsid w:val="00F37D5B"/>
    <w:rsid w:val="00F411E9"/>
    <w:rsid w:val="00F41374"/>
    <w:rsid w:val="00F415FE"/>
    <w:rsid w:val="00F42A27"/>
    <w:rsid w:val="00F43AB8"/>
    <w:rsid w:val="00F441AC"/>
    <w:rsid w:val="00F44C46"/>
    <w:rsid w:val="00F47470"/>
    <w:rsid w:val="00F47594"/>
    <w:rsid w:val="00F50762"/>
    <w:rsid w:val="00F515F7"/>
    <w:rsid w:val="00F52B4E"/>
    <w:rsid w:val="00F53C5A"/>
    <w:rsid w:val="00F542AA"/>
    <w:rsid w:val="00F551B2"/>
    <w:rsid w:val="00F56037"/>
    <w:rsid w:val="00F567DB"/>
    <w:rsid w:val="00F60D78"/>
    <w:rsid w:val="00F6120E"/>
    <w:rsid w:val="00F64AED"/>
    <w:rsid w:val="00F6571D"/>
    <w:rsid w:val="00F6606C"/>
    <w:rsid w:val="00F6682E"/>
    <w:rsid w:val="00F66C7B"/>
    <w:rsid w:val="00F670D7"/>
    <w:rsid w:val="00F672D1"/>
    <w:rsid w:val="00F67B63"/>
    <w:rsid w:val="00F7117E"/>
    <w:rsid w:val="00F752DF"/>
    <w:rsid w:val="00F76198"/>
    <w:rsid w:val="00F76841"/>
    <w:rsid w:val="00F77112"/>
    <w:rsid w:val="00F802D5"/>
    <w:rsid w:val="00F80BA4"/>
    <w:rsid w:val="00F81E8F"/>
    <w:rsid w:val="00F82016"/>
    <w:rsid w:val="00F821FA"/>
    <w:rsid w:val="00F82485"/>
    <w:rsid w:val="00F82C6D"/>
    <w:rsid w:val="00F82CDB"/>
    <w:rsid w:val="00F83929"/>
    <w:rsid w:val="00F86726"/>
    <w:rsid w:val="00F9066D"/>
    <w:rsid w:val="00F91061"/>
    <w:rsid w:val="00F978B6"/>
    <w:rsid w:val="00F978D2"/>
    <w:rsid w:val="00FA19E9"/>
    <w:rsid w:val="00FA21F1"/>
    <w:rsid w:val="00FA415E"/>
    <w:rsid w:val="00FA5083"/>
    <w:rsid w:val="00FA59C6"/>
    <w:rsid w:val="00FA6210"/>
    <w:rsid w:val="00FA6D12"/>
    <w:rsid w:val="00FA722C"/>
    <w:rsid w:val="00FA7C97"/>
    <w:rsid w:val="00FB14EF"/>
    <w:rsid w:val="00FB1A9C"/>
    <w:rsid w:val="00FC1F95"/>
    <w:rsid w:val="00FC381C"/>
    <w:rsid w:val="00FC5E1F"/>
    <w:rsid w:val="00FC69C4"/>
    <w:rsid w:val="00FC6E36"/>
    <w:rsid w:val="00FC7AA3"/>
    <w:rsid w:val="00FC7D60"/>
    <w:rsid w:val="00FD00FF"/>
    <w:rsid w:val="00FD08D8"/>
    <w:rsid w:val="00FD1113"/>
    <w:rsid w:val="00FD2904"/>
    <w:rsid w:val="00FD2F14"/>
    <w:rsid w:val="00FD32DD"/>
    <w:rsid w:val="00FD5DE7"/>
    <w:rsid w:val="00FD7601"/>
    <w:rsid w:val="00FE0157"/>
    <w:rsid w:val="00FE0A54"/>
    <w:rsid w:val="00FE141E"/>
    <w:rsid w:val="00FE2F2B"/>
    <w:rsid w:val="00FE4C7C"/>
    <w:rsid w:val="00FE644F"/>
    <w:rsid w:val="00FF0F9F"/>
    <w:rsid w:val="00FF46E3"/>
    <w:rsid w:val="00FF7E9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7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nhideWhenUsed="0" w:qFormat="1"/>
    <w:lsdException w:name="footnote reference" w:uiPriority="0"/>
    <w:lsdException w:name="annotation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116"/>
  </w:style>
  <w:style w:type="paragraph" w:styleId="Heading1">
    <w:name w:val="heading 1"/>
    <w:basedOn w:val="Normal"/>
    <w:next w:val="Normal"/>
    <w:qFormat/>
    <w:rsid w:val="00480116"/>
    <w:pPr>
      <w:keepNext/>
      <w:widowControl w:val="0"/>
      <w:tabs>
        <w:tab w:val="left" w:pos="-267"/>
        <w:tab w:val="left" w:pos="0"/>
        <w:tab w:val="left" w:pos="177"/>
        <w:tab w:val="left" w:pos="355"/>
        <w:tab w:val="left" w:pos="532"/>
        <w:tab w:val="left" w:pos="710"/>
        <w:tab w:val="left" w:pos="888"/>
        <w:tab w:val="left" w:pos="1154"/>
        <w:tab w:val="left" w:pos="1440"/>
      </w:tabs>
      <w:suppressAutoHyphens/>
      <w:jc w:val="both"/>
      <w:outlineLvl w:val="0"/>
    </w:pPr>
    <w:rPr>
      <w:rFonts w:ascii="Arial" w:hAnsi="Arial"/>
      <w:b/>
      <w:snapToGrid w:val="0"/>
      <w:spacing w:val="-3"/>
      <w:sz w:val="18"/>
      <w:lang w:val="fr-FR" w:eastAsia="en-US"/>
    </w:rPr>
  </w:style>
  <w:style w:type="paragraph" w:styleId="Heading2">
    <w:name w:val="heading 2"/>
    <w:basedOn w:val="Normal"/>
    <w:next w:val="Normal"/>
    <w:link w:val="Heading2Char"/>
    <w:uiPriority w:val="9"/>
    <w:qFormat/>
    <w:rsid w:val="00480116"/>
    <w:pPr>
      <w:keepNext/>
      <w:widowControl w:val="0"/>
      <w:tabs>
        <w:tab w:val="center" w:pos="4819"/>
      </w:tabs>
      <w:suppressAutoHyphens/>
      <w:jc w:val="both"/>
      <w:outlineLvl w:val="1"/>
    </w:pPr>
    <w:rPr>
      <w:rFonts w:ascii="Arial" w:hAnsi="Arial"/>
      <w:b/>
      <w:snapToGrid w:val="0"/>
      <w:spacing w:val="-3"/>
      <w:sz w:val="22"/>
      <w:lang w:val="fr-FR" w:eastAsia="en-US"/>
    </w:rPr>
  </w:style>
  <w:style w:type="paragraph" w:styleId="Heading3">
    <w:name w:val="heading 3"/>
    <w:basedOn w:val="Normal"/>
    <w:next w:val="Normal"/>
    <w:qFormat/>
    <w:rsid w:val="00480116"/>
    <w:pPr>
      <w:keepNext/>
      <w:widowControl w:val="0"/>
      <w:tabs>
        <w:tab w:val="left" w:pos="-267"/>
        <w:tab w:val="left" w:pos="0"/>
        <w:tab w:val="left" w:pos="177"/>
        <w:tab w:val="left" w:pos="355"/>
        <w:tab w:val="left" w:pos="532"/>
        <w:tab w:val="left" w:pos="710"/>
        <w:tab w:val="left" w:pos="888"/>
        <w:tab w:val="left" w:pos="1154"/>
        <w:tab w:val="left" w:pos="1440"/>
      </w:tabs>
      <w:suppressAutoHyphens/>
      <w:ind w:hanging="267"/>
      <w:jc w:val="both"/>
      <w:outlineLvl w:val="2"/>
    </w:pPr>
    <w:rPr>
      <w:rFonts w:ascii="Arial" w:hAnsi="Arial"/>
      <w:b/>
      <w:snapToGrid w:val="0"/>
      <w:spacing w:val="-3"/>
      <w:sz w:val="22"/>
      <w:lang w:val="fr-FR" w:eastAsia="en-US"/>
    </w:rPr>
  </w:style>
  <w:style w:type="paragraph" w:styleId="Heading4">
    <w:name w:val="heading 4"/>
    <w:basedOn w:val="Normal"/>
    <w:next w:val="Normal"/>
    <w:qFormat/>
    <w:rsid w:val="00480116"/>
    <w:pPr>
      <w:keepNext/>
      <w:widowControl w:val="0"/>
      <w:outlineLvl w:val="3"/>
    </w:pPr>
    <w:rPr>
      <w:rFonts w:ascii="Arial" w:hAnsi="Arial"/>
      <w:snapToGrid w:val="0"/>
      <w:sz w:val="22"/>
      <w:lang w:eastAsia="en-US"/>
    </w:rPr>
  </w:style>
  <w:style w:type="paragraph" w:styleId="Heading5">
    <w:name w:val="heading 5"/>
    <w:basedOn w:val="Normal"/>
    <w:next w:val="Normal"/>
    <w:qFormat/>
    <w:rsid w:val="00480116"/>
    <w:pPr>
      <w:keepNext/>
      <w:widowControl w:val="0"/>
      <w:tabs>
        <w:tab w:val="left" w:pos="-267"/>
        <w:tab w:val="left" w:pos="0"/>
        <w:tab w:val="left" w:pos="177"/>
        <w:tab w:val="left" w:pos="355"/>
        <w:tab w:val="left" w:pos="532"/>
        <w:tab w:val="left" w:pos="710"/>
        <w:tab w:val="left" w:pos="888"/>
        <w:tab w:val="left" w:pos="1154"/>
        <w:tab w:val="left" w:pos="1440"/>
      </w:tabs>
      <w:suppressAutoHyphens/>
      <w:jc w:val="both"/>
      <w:outlineLvl w:val="4"/>
    </w:pPr>
    <w:rPr>
      <w:rFonts w:ascii="Arial" w:hAnsi="Arial"/>
      <w:snapToGrid w:val="0"/>
      <w:spacing w:val="-3"/>
      <w:sz w:val="22"/>
      <w:lang w:val="fr-FR" w:eastAsia="en-US"/>
    </w:rPr>
  </w:style>
  <w:style w:type="paragraph" w:styleId="Heading6">
    <w:name w:val="heading 6"/>
    <w:basedOn w:val="Normal"/>
    <w:next w:val="Normal"/>
    <w:qFormat/>
    <w:rsid w:val="00480116"/>
    <w:pPr>
      <w:keepNext/>
      <w:widowControl w:val="0"/>
      <w:outlineLvl w:val="5"/>
    </w:pPr>
    <w:rPr>
      <w:rFonts w:ascii="Arial" w:hAnsi="Arial"/>
      <w:b/>
      <w:snapToGrid w:val="0"/>
      <w:sz w:val="22"/>
      <w:lang w:eastAsia="en-US"/>
    </w:rPr>
  </w:style>
  <w:style w:type="paragraph" w:styleId="Heading7">
    <w:name w:val="heading 7"/>
    <w:basedOn w:val="Normal"/>
    <w:next w:val="Normal"/>
    <w:qFormat/>
    <w:rsid w:val="00480116"/>
    <w:pPr>
      <w:keepNext/>
      <w:widowControl w:val="0"/>
      <w:tabs>
        <w:tab w:val="left" w:pos="-267"/>
        <w:tab w:val="left" w:pos="0"/>
        <w:tab w:val="left" w:pos="177"/>
        <w:tab w:val="left" w:pos="355"/>
        <w:tab w:val="left" w:pos="532"/>
        <w:tab w:val="left" w:pos="710"/>
        <w:tab w:val="left" w:pos="888"/>
        <w:tab w:val="left" w:pos="1154"/>
        <w:tab w:val="left" w:pos="1440"/>
      </w:tabs>
      <w:suppressAutoHyphens/>
      <w:spacing w:before="2" w:after="110"/>
      <w:jc w:val="center"/>
      <w:outlineLvl w:val="6"/>
    </w:pPr>
    <w:rPr>
      <w:rFonts w:ascii="Arial" w:hAnsi="Arial"/>
      <w:snapToGrid w:val="0"/>
      <w:spacing w:val="-3"/>
      <w:sz w:val="22"/>
      <w:lang w:val="fr-FR" w:eastAsia="en-US"/>
    </w:rPr>
  </w:style>
  <w:style w:type="paragraph" w:styleId="Heading8">
    <w:name w:val="heading 8"/>
    <w:basedOn w:val="Normal"/>
    <w:next w:val="Normal"/>
    <w:qFormat/>
    <w:rsid w:val="00480116"/>
    <w:pPr>
      <w:keepNext/>
      <w:widowControl w:val="0"/>
      <w:tabs>
        <w:tab w:val="left" w:pos="-267"/>
        <w:tab w:val="left" w:pos="0"/>
        <w:tab w:val="left" w:pos="177"/>
        <w:tab w:val="left" w:pos="355"/>
        <w:tab w:val="left" w:pos="532"/>
        <w:tab w:val="left" w:pos="710"/>
        <w:tab w:val="left" w:pos="888"/>
        <w:tab w:val="left" w:pos="1154"/>
        <w:tab w:val="left" w:pos="1440"/>
      </w:tabs>
      <w:suppressAutoHyphens/>
      <w:ind w:left="-266"/>
      <w:jc w:val="both"/>
      <w:outlineLvl w:val="7"/>
    </w:pPr>
    <w:rPr>
      <w:rFonts w:ascii="Arial" w:hAnsi="Arial"/>
      <w:b/>
      <w:snapToGrid w:val="0"/>
      <w:spacing w:val="-3"/>
      <w:sz w:val="22"/>
      <w:lang w:val="fr-FR" w:eastAsia="en-US"/>
    </w:rPr>
  </w:style>
  <w:style w:type="paragraph" w:styleId="Heading9">
    <w:name w:val="heading 9"/>
    <w:basedOn w:val="Normal"/>
    <w:next w:val="Normal"/>
    <w:qFormat/>
    <w:rsid w:val="00480116"/>
    <w:pPr>
      <w:keepNext/>
      <w:numPr>
        <w:numId w:val="1"/>
      </w:numPr>
      <w:spacing w:before="120"/>
      <w:outlineLvl w:val="8"/>
    </w:pPr>
    <w:rPr>
      <w:rFonts w:ascii="Arial" w:hAnsi="Arial"/>
      <w:b/>
      <w:snapToGrid w:val="0"/>
      <w:sz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80116"/>
    <w:pPr>
      <w:tabs>
        <w:tab w:val="left" w:pos="426"/>
      </w:tabs>
      <w:jc w:val="both"/>
    </w:pPr>
    <w:rPr>
      <w:rFonts w:ascii="NewAster" w:hAnsi="NewAster"/>
      <w:snapToGrid w:val="0"/>
      <w:sz w:val="18"/>
      <w:lang w:val="en-US" w:eastAsia="en-US"/>
    </w:rPr>
  </w:style>
  <w:style w:type="paragraph" w:styleId="BodyText2">
    <w:name w:val="Body Text 2"/>
    <w:basedOn w:val="Normal"/>
    <w:link w:val="BodyText2Char"/>
    <w:rsid w:val="00480116"/>
    <w:pPr>
      <w:widowControl w:val="0"/>
      <w:tabs>
        <w:tab w:val="left" w:pos="-267"/>
        <w:tab w:val="left" w:pos="0"/>
        <w:tab w:val="left" w:pos="177"/>
        <w:tab w:val="left" w:pos="355"/>
        <w:tab w:val="left" w:pos="532"/>
        <w:tab w:val="left" w:pos="710"/>
        <w:tab w:val="left" w:pos="888"/>
        <w:tab w:val="left" w:pos="1154"/>
        <w:tab w:val="left" w:pos="1440"/>
      </w:tabs>
      <w:suppressAutoHyphens/>
      <w:jc w:val="both"/>
    </w:pPr>
    <w:rPr>
      <w:rFonts w:ascii="Arial" w:hAnsi="Arial"/>
      <w:snapToGrid w:val="0"/>
      <w:spacing w:val="-3"/>
      <w:sz w:val="22"/>
      <w:lang w:val="fr-FR" w:eastAsia="en-US"/>
    </w:rPr>
  </w:style>
  <w:style w:type="paragraph" w:styleId="BodyText3">
    <w:name w:val="Body Text 3"/>
    <w:basedOn w:val="Normal"/>
    <w:rsid w:val="00480116"/>
    <w:pPr>
      <w:widowControl w:val="0"/>
    </w:pPr>
    <w:rPr>
      <w:rFonts w:ascii="Arial" w:hAnsi="Arial"/>
      <w:snapToGrid w:val="0"/>
      <w:sz w:val="22"/>
      <w:lang w:eastAsia="en-US"/>
    </w:rPr>
  </w:style>
  <w:style w:type="paragraph" w:styleId="BodyTextIndent2">
    <w:name w:val="Body Text Indent 2"/>
    <w:basedOn w:val="Normal"/>
    <w:rsid w:val="00480116"/>
    <w:pPr>
      <w:widowControl w:val="0"/>
      <w:tabs>
        <w:tab w:val="left" w:pos="-267"/>
        <w:tab w:val="left" w:pos="0"/>
        <w:tab w:val="left" w:pos="177"/>
        <w:tab w:val="left" w:pos="355"/>
        <w:tab w:val="left" w:pos="532"/>
        <w:tab w:val="left" w:pos="710"/>
        <w:tab w:val="left" w:pos="888"/>
        <w:tab w:val="left" w:pos="1154"/>
        <w:tab w:val="left" w:pos="1440"/>
      </w:tabs>
      <w:suppressAutoHyphens/>
      <w:ind w:left="705" w:hanging="705"/>
      <w:jc w:val="both"/>
    </w:pPr>
    <w:rPr>
      <w:rFonts w:ascii="Arial" w:hAnsi="Arial"/>
      <w:snapToGrid w:val="0"/>
      <w:spacing w:val="-3"/>
      <w:sz w:val="22"/>
      <w:lang w:val="fr-FR" w:eastAsia="en-US"/>
    </w:rPr>
  </w:style>
  <w:style w:type="paragraph" w:styleId="BodyTextIndent3">
    <w:name w:val="Body Text Indent 3"/>
    <w:basedOn w:val="Normal"/>
    <w:rsid w:val="00480116"/>
    <w:pPr>
      <w:widowControl w:val="0"/>
      <w:tabs>
        <w:tab w:val="left" w:pos="-267"/>
        <w:tab w:val="left" w:pos="0"/>
        <w:tab w:val="left" w:pos="177"/>
        <w:tab w:val="left" w:pos="355"/>
        <w:tab w:val="left" w:pos="532"/>
        <w:tab w:val="left" w:pos="710"/>
        <w:tab w:val="left" w:pos="888"/>
        <w:tab w:val="left" w:pos="1154"/>
        <w:tab w:val="left" w:pos="1440"/>
      </w:tabs>
      <w:suppressAutoHyphens/>
      <w:ind w:left="880" w:hanging="870"/>
      <w:jc w:val="both"/>
    </w:pPr>
    <w:rPr>
      <w:rFonts w:ascii="Arial" w:hAnsi="Arial"/>
      <w:snapToGrid w:val="0"/>
      <w:spacing w:val="-3"/>
      <w:sz w:val="22"/>
      <w:lang w:val="fr-FR" w:eastAsia="en-US"/>
    </w:rPr>
  </w:style>
  <w:style w:type="paragraph" w:styleId="BodyTextIndent">
    <w:name w:val="Body Text Indent"/>
    <w:basedOn w:val="Normal"/>
    <w:rsid w:val="00480116"/>
    <w:pPr>
      <w:widowControl w:val="0"/>
      <w:tabs>
        <w:tab w:val="left" w:pos="-267"/>
        <w:tab w:val="left" w:pos="0"/>
        <w:tab w:val="left" w:pos="177"/>
        <w:tab w:val="left" w:pos="355"/>
        <w:tab w:val="left" w:pos="532"/>
        <w:tab w:val="left" w:pos="710"/>
        <w:tab w:val="left" w:pos="888"/>
        <w:tab w:val="left" w:pos="1154"/>
        <w:tab w:val="left" w:pos="1440"/>
      </w:tabs>
      <w:suppressAutoHyphens/>
      <w:ind w:left="177"/>
    </w:pPr>
    <w:rPr>
      <w:rFonts w:ascii="Arial" w:hAnsi="Arial"/>
      <w:snapToGrid w:val="0"/>
      <w:spacing w:val="-3"/>
      <w:sz w:val="22"/>
      <w:lang w:val="fr-FR" w:eastAsia="en-US"/>
    </w:rPr>
  </w:style>
  <w:style w:type="character" w:styleId="FootnoteReference">
    <w:name w:val="footnote reference"/>
    <w:basedOn w:val="DefaultParagraphFont"/>
    <w:rsid w:val="00480116"/>
    <w:rPr>
      <w:vertAlign w:val="superscript"/>
    </w:rPr>
  </w:style>
  <w:style w:type="paragraph" w:styleId="FootnoteText">
    <w:name w:val="footnote text"/>
    <w:basedOn w:val="Normal"/>
    <w:link w:val="FootnoteTextChar"/>
    <w:rsid w:val="00480116"/>
    <w:pPr>
      <w:widowControl w:val="0"/>
    </w:pPr>
    <w:rPr>
      <w:snapToGrid w:val="0"/>
      <w:sz w:val="24"/>
      <w:lang w:eastAsia="en-US"/>
    </w:rPr>
  </w:style>
  <w:style w:type="paragraph" w:styleId="Caption">
    <w:name w:val="caption"/>
    <w:basedOn w:val="Normal"/>
    <w:next w:val="Normal"/>
    <w:uiPriority w:val="99"/>
    <w:qFormat/>
    <w:rsid w:val="00480116"/>
    <w:pPr>
      <w:widowControl w:val="0"/>
    </w:pPr>
    <w:rPr>
      <w:snapToGrid w:val="0"/>
      <w:sz w:val="24"/>
      <w:lang w:eastAsia="en-US"/>
    </w:rPr>
  </w:style>
  <w:style w:type="paragraph" w:styleId="EndnoteText">
    <w:name w:val="endnote text"/>
    <w:basedOn w:val="Normal"/>
    <w:semiHidden/>
    <w:rsid w:val="00480116"/>
    <w:pPr>
      <w:widowControl w:val="0"/>
    </w:pPr>
    <w:rPr>
      <w:snapToGrid w:val="0"/>
      <w:sz w:val="24"/>
      <w:lang w:eastAsia="en-US"/>
    </w:rPr>
  </w:style>
  <w:style w:type="paragraph" w:styleId="Footer">
    <w:name w:val="footer"/>
    <w:basedOn w:val="Normal"/>
    <w:rsid w:val="00480116"/>
    <w:pPr>
      <w:widowControl w:val="0"/>
      <w:tabs>
        <w:tab w:val="center" w:pos="4153"/>
        <w:tab w:val="right" w:pos="8306"/>
      </w:tabs>
    </w:pPr>
    <w:rPr>
      <w:snapToGrid w:val="0"/>
      <w:sz w:val="28"/>
      <w:lang w:eastAsia="en-US"/>
    </w:rPr>
  </w:style>
  <w:style w:type="paragraph" w:styleId="Header">
    <w:name w:val="header"/>
    <w:basedOn w:val="Normal"/>
    <w:rsid w:val="00480116"/>
    <w:pPr>
      <w:tabs>
        <w:tab w:val="center" w:pos="4153"/>
        <w:tab w:val="right" w:pos="8306"/>
      </w:tabs>
    </w:pPr>
  </w:style>
  <w:style w:type="character" w:styleId="PageNumber">
    <w:name w:val="page number"/>
    <w:basedOn w:val="DefaultParagraphFont"/>
    <w:rsid w:val="00480116"/>
  </w:style>
  <w:style w:type="paragraph" w:styleId="DocumentMap">
    <w:name w:val="Document Map"/>
    <w:basedOn w:val="Normal"/>
    <w:semiHidden/>
    <w:rsid w:val="00480116"/>
    <w:pPr>
      <w:shd w:val="clear" w:color="auto" w:fill="000080"/>
    </w:pPr>
    <w:rPr>
      <w:rFonts w:ascii="Tahoma" w:hAnsi="Tahoma"/>
    </w:rPr>
  </w:style>
  <w:style w:type="paragraph" w:styleId="BalloonText">
    <w:name w:val="Balloon Text"/>
    <w:basedOn w:val="Normal"/>
    <w:semiHidden/>
    <w:rsid w:val="009A5495"/>
    <w:rPr>
      <w:rFonts w:ascii="Tahoma" w:hAnsi="Tahoma" w:cs="Tahoma"/>
      <w:sz w:val="16"/>
      <w:szCs w:val="16"/>
    </w:rPr>
  </w:style>
  <w:style w:type="character" w:styleId="Hyperlink">
    <w:name w:val="Hyperlink"/>
    <w:basedOn w:val="DefaultParagraphFont"/>
    <w:uiPriority w:val="99"/>
    <w:rsid w:val="001418C3"/>
    <w:rPr>
      <w:color w:val="0000FF"/>
      <w:u w:val="single"/>
    </w:rPr>
  </w:style>
  <w:style w:type="paragraph" w:customStyle="1" w:styleId="Default">
    <w:name w:val="Default"/>
    <w:rsid w:val="005F4D8D"/>
    <w:pPr>
      <w:autoSpaceDE w:val="0"/>
      <w:autoSpaceDN w:val="0"/>
      <w:adjustRightInd w:val="0"/>
    </w:pPr>
    <w:rPr>
      <w:color w:val="000000"/>
      <w:sz w:val="24"/>
      <w:szCs w:val="24"/>
    </w:rPr>
  </w:style>
  <w:style w:type="paragraph" w:customStyle="1" w:styleId="Rpara">
    <w:name w:val="R_para"/>
    <w:basedOn w:val="Default"/>
    <w:next w:val="Default"/>
    <w:rsid w:val="005F4D8D"/>
    <w:rPr>
      <w:color w:val="auto"/>
    </w:rPr>
  </w:style>
  <w:style w:type="paragraph" w:styleId="ListParagraph">
    <w:name w:val="List Paragraph"/>
    <w:basedOn w:val="Normal"/>
    <w:uiPriority w:val="34"/>
    <w:qFormat/>
    <w:rsid w:val="000E22BB"/>
    <w:pPr>
      <w:ind w:left="720"/>
    </w:pPr>
  </w:style>
  <w:style w:type="paragraph" w:customStyle="1" w:styleId="Texteniveau1">
    <w:name w:val="Texte niveau 1"/>
    <w:basedOn w:val="Default"/>
    <w:next w:val="Default"/>
    <w:uiPriority w:val="99"/>
    <w:rsid w:val="009A678F"/>
    <w:rPr>
      <w:color w:val="auto"/>
    </w:rPr>
  </w:style>
  <w:style w:type="character" w:customStyle="1" w:styleId="FootnoteTextChar">
    <w:name w:val="Footnote Text Char"/>
    <w:basedOn w:val="DefaultParagraphFont"/>
    <w:link w:val="FootnoteText"/>
    <w:semiHidden/>
    <w:rsid w:val="00B652E7"/>
    <w:rPr>
      <w:snapToGrid w:val="0"/>
      <w:sz w:val="24"/>
      <w:lang w:eastAsia="en-US"/>
    </w:rPr>
  </w:style>
  <w:style w:type="paragraph" w:customStyle="1" w:styleId="H1">
    <w:name w:val="H1"/>
    <w:basedOn w:val="Normal"/>
    <w:next w:val="Normal"/>
    <w:uiPriority w:val="99"/>
    <w:rsid w:val="00F06410"/>
    <w:pPr>
      <w:keepNext/>
      <w:autoSpaceDE w:val="0"/>
      <w:autoSpaceDN w:val="0"/>
      <w:adjustRightInd w:val="0"/>
      <w:spacing w:before="100" w:after="100"/>
      <w:outlineLvl w:val="1"/>
    </w:pPr>
    <w:rPr>
      <w:b/>
      <w:bCs/>
      <w:kern w:val="36"/>
      <w:sz w:val="48"/>
      <w:szCs w:val="48"/>
    </w:rPr>
  </w:style>
  <w:style w:type="paragraph" w:customStyle="1" w:styleId="H3">
    <w:name w:val="H3"/>
    <w:basedOn w:val="Normal"/>
    <w:next w:val="Normal"/>
    <w:uiPriority w:val="99"/>
    <w:rsid w:val="00F06410"/>
    <w:pPr>
      <w:keepNext/>
      <w:autoSpaceDE w:val="0"/>
      <w:autoSpaceDN w:val="0"/>
      <w:adjustRightInd w:val="0"/>
      <w:spacing w:before="100" w:after="100"/>
      <w:outlineLvl w:val="3"/>
    </w:pPr>
    <w:rPr>
      <w:b/>
      <w:bCs/>
      <w:sz w:val="28"/>
      <w:szCs w:val="28"/>
    </w:rPr>
  </w:style>
  <w:style w:type="paragraph" w:customStyle="1" w:styleId="H4">
    <w:name w:val="H4"/>
    <w:basedOn w:val="Normal"/>
    <w:next w:val="Normal"/>
    <w:uiPriority w:val="99"/>
    <w:rsid w:val="00F06410"/>
    <w:pPr>
      <w:keepNext/>
      <w:autoSpaceDE w:val="0"/>
      <w:autoSpaceDN w:val="0"/>
      <w:adjustRightInd w:val="0"/>
      <w:spacing w:before="100" w:after="100"/>
      <w:outlineLvl w:val="4"/>
    </w:pPr>
    <w:rPr>
      <w:b/>
      <w:bCs/>
      <w:sz w:val="24"/>
      <w:szCs w:val="24"/>
    </w:rPr>
  </w:style>
  <w:style w:type="character" w:styleId="CommentReference">
    <w:name w:val="annotation reference"/>
    <w:basedOn w:val="DefaultParagraphFont"/>
    <w:semiHidden/>
    <w:rsid w:val="00134C85"/>
    <w:rPr>
      <w:sz w:val="16"/>
      <w:szCs w:val="16"/>
    </w:rPr>
  </w:style>
  <w:style w:type="paragraph" w:styleId="CommentText">
    <w:name w:val="annotation text"/>
    <w:basedOn w:val="Normal"/>
    <w:link w:val="CommentTextChar"/>
    <w:semiHidden/>
    <w:rsid w:val="00134C85"/>
    <w:pPr>
      <w:ind w:left="754" w:hanging="357"/>
    </w:pPr>
    <w:rPr>
      <w:rFonts w:eastAsia="Calibri"/>
      <w:spacing w:val="1"/>
      <w:lang w:eastAsia="en-US"/>
    </w:rPr>
  </w:style>
  <w:style w:type="character" w:customStyle="1" w:styleId="CommentTextChar">
    <w:name w:val="Comment Text Char"/>
    <w:basedOn w:val="DefaultParagraphFont"/>
    <w:link w:val="CommentText"/>
    <w:semiHidden/>
    <w:rsid w:val="00134C85"/>
    <w:rPr>
      <w:rFonts w:eastAsia="Calibri"/>
      <w:spacing w:val="1"/>
      <w:lang w:eastAsia="en-US"/>
    </w:rPr>
  </w:style>
  <w:style w:type="paragraph" w:styleId="CommentSubject">
    <w:name w:val="annotation subject"/>
    <w:basedOn w:val="CommentText"/>
    <w:next w:val="CommentText"/>
    <w:link w:val="CommentSubjectChar"/>
    <w:semiHidden/>
    <w:unhideWhenUsed/>
    <w:rsid w:val="0089532B"/>
    <w:pPr>
      <w:ind w:left="0" w:firstLine="0"/>
    </w:pPr>
    <w:rPr>
      <w:rFonts w:eastAsia="Times New Roman"/>
      <w:b/>
      <w:bCs/>
      <w:spacing w:val="0"/>
      <w:lang w:eastAsia="en-GB"/>
    </w:rPr>
  </w:style>
  <w:style w:type="character" w:customStyle="1" w:styleId="CommentSubjectChar">
    <w:name w:val="Comment Subject Char"/>
    <w:basedOn w:val="CommentTextChar"/>
    <w:link w:val="CommentSubject"/>
    <w:uiPriority w:val="99"/>
    <w:semiHidden/>
    <w:rsid w:val="0089532B"/>
    <w:rPr>
      <w:b/>
      <w:bCs/>
    </w:rPr>
  </w:style>
  <w:style w:type="paragraph" w:customStyle="1" w:styleId="KopfFett">
    <w:name w:val="KopfFett"/>
    <w:basedOn w:val="Header"/>
    <w:next w:val="Header"/>
    <w:rsid w:val="008D0E69"/>
    <w:pPr>
      <w:tabs>
        <w:tab w:val="clear" w:pos="4153"/>
        <w:tab w:val="clear" w:pos="8306"/>
      </w:tabs>
      <w:suppressAutoHyphens/>
      <w:spacing w:line="200" w:lineRule="exact"/>
    </w:pPr>
    <w:rPr>
      <w:rFonts w:ascii="Arial" w:hAnsi="Arial"/>
      <w:b/>
      <w:noProof/>
      <w:sz w:val="15"/>
      <w:lang w:val="de-CH" w:eastAsia="de-CH"/>
    </w:rPr>
  </w:style>
  <w:style w:type="paragraph" w:customStyle="1" w:styleId="KopfDept">
    <w:name w:val="KopfDept"/>
    <w:basedOn w:val="Header"/>
    <w:next w:val="Normal"/>
    <w:rsid w:val="008D0E69"/>
    <w:pPr>
      <w:tabs>
        <w:tab w:val="clear" w:pos="4153"/>
        <w:tab w:val="clear" w:pos="8306"/>
      </w:tabs>
      <w:suppressAutoHyphens/>
      <w:spacing w:after="100" w:line="200" w:lineRule="exact"/>
      <w:contextualSpacing/>
    </w:pPr>
    <w:rPr>
      <w:rFonts w:ascii="Arial" w:hAnsi="Arial"/>
      <w:noProof/>
      <w:sz w:val="15"/>
      <w:lang w:val="de-CH" w:eastAsia="de-CH"/>
    </w:rPr>
  </w:style>
  <w:style w:type="paragraph" w:customStyle="1" w:styleId="Logo">
    <w:name w:val="Logo"/>
    <w:rsid w:val="008D0E69"/>
    <w:rPr>
      <w:rFonts w:ascii="Arial" w:hAnsi="Arial"/>
      <w:noProof/>
      <w:sz w:val="15"/>
      <w:lang w:val="de-CH" w:eastAsia="de-CH"/>
    </w:rPr>
  </w:style>
  <w:style w:type="paragraph" w:customStyle="1" w:styleId="Pfad">
    <w:name w:val="Pfad"/>
    <w:next w:val="Footer"/>
    <w:rsid w:val="008D0E69"/>
    <w:pPr>
      <w:spacing w:line="160" w:lineRule="exact"/>
    </w:pPr>
    <w:rPr>
      <w:rFonts w:ascii="Arial" w:hAnsi="Arial"/>
      <w:noProof/>
      <w:sz w:val="12"/>
      <w:szCs w:val="12"/>
      <w:lang w:val="de-CH" w:eastAsia="de-CH"/>
    </w:rPr>
  </w:style>
  <w:style w:type="paragraph" w:styleId="Title">
    <w:name w:val="Title"/>
    <w:basedOn w:val="Normal"/>
    <w:next w:val="Normal"/>
    <w:link w:val="TitleChar"/>
    <w:qFormat/>
    <w:rsid w:val="008D0E69"/>
    <w:pPr>
      <w:spacing w:line="480" w:lineRule="exact"/>
      <w:outlineLvl w:val="0"/>
    </w:pPr>
    <w:rPr>
      <w:rFonts w:ascii="Arial" w:hAnsi="Arial" w:cs="Arial"/>
      <w:b/>
      <w:bCs/>
      <w:kern w:val="28"/>
      <w:sz w:val="42"/>
      <w:szCs w:val="32"/>
      <w:lang w:eastAsia="en-US"/>
    </w:rPr>
  </w:style>
  <w:style w:type="character" w:customStyle="1" w:styleId="TitleChar">
    <w:name w:val="Title Char"/>
    <w:basedOn w:val="DefaultParagraphFont"/>
    <w:link w:val="Title"/>
    <w:rsid w:val="008D0E69"/>
    <w:rPr>
      <w:rFonts w:ascii="Arial" w:hAnsi="Arial" w:cs="Arial"/>
      <w:b/>
      <w:bCs/>
      <w:kern w:val="28"/>
      <w:sz w:val="42"/>
      <w:szCs w:val="32"/>
      <w:lang w:eastAsia="en-US"/>
    </w:rPr>
  </w:style>
  <w:style w:type="paragraph" w:customStyle="1" w:styleId="Seite">
    <w:name w:val="Seite"/>
    <w:basedOn w:val="Normal"/>
    <w:rsid w:val="008D0E69"/>
    <w:pPr>
      <w:suppressAutoHyphens/>
      <w:spacing w:line="200" w:lineRule="exact"/>
      <w:jc w:val="right"/>
    </w:pPr>
    <w:rPr>
      <w:rFonts w:ascii="Arial" w:hAnsi="Arial"/>
      <w:sz w:val="14"/>
      <w:szCs w:val="14"/>
      <w:lang w:eastAsia="en-US"/>
    </w:rPr>
  </w:style>
  <w:style w:type="paragraph" w:customStyle="1" w:styleId="uLinie">
    <w:name w:val="uLinie"/>
    <w:basedOn w:val="Normal"/>
    <w:next w:val="Normal"/>
    <w:rsid w:val="008D0E69"/>
    <w:pPr>
      <w:pBdr>
        <w:bottom w:val="single" w:sz="2" w:space="1" w:color="auto"/>
      </w:pBdr>
      <w:spacing w:after="320"/>
      <w:ind w:left="28" w:right="28"/>
    </w:pPr>
    <w:rPr>
      <w:rFonts w:ascii="Arial" w:hAnsi="Arial"/>
      <w:noProof/>
      <w:sz w:val="15"/>
      <w:szCs w:val="15"/>
      <w:lang w:eastAsia="en-US"/>
    </w:rPr>
  </w:style>
  <w:style w:type="paragraph" w:styleId="Subtitle">
    <w:name w:val="Subtitle"/>
    <w:basedOn w:val="Title"/>
    <w:next w:val="Normal"/>
    <w:link w:val="SubtitleChar"/>
    <w:qFormat/>
    <w:rsid w:val="008D0E69"/>
    <w:pPr>
      <w:outlineLvl w:val="1"/>
    </w:pPr>
    <w:rPr>
      <w:b w:val="0"/>
      <w:szCs w:val="24"/>
    </w:rPr>
  </w:style>
  <w:style w:type="character" w:customStyle="1" w:styleId="SubtitleChar">
    <w:name w:val="Subtitle Char"/>
    <w:basedOn w:val="DefaultParagraphFont"/>
    <w:link w:val="Subtitle"/>
    <w:rsid w:val="008D0E69"/>
    <w:rPr>
      <w:rFonts w:ascii="Arial" w:hAnsi="Arial" w:cs="Arial"/>
      <w:bCs/>
      <w:kern w:val="28"/>
      <w:sz w:val="42"/>
      <w:szCs w:val="24"/>
      <w:lang w:eastAsia="en-US"/>
    </w:rPr>
  </w:style>
  <w:style w:type="paragraph" w:customStyle="1" w:styleId="Ref">
    <w:name w:val="Ref"/>
    <w:basedOn w:val="Normal"/>
    <w:next w:val="Normal"/>
    <w:rsid w:val="008D0E69"/>
    <w:pPr>
      <w:spacing w:line="200" w:lineRule="exact"/>
    </w:pPr>
    <w:rPr>
      <w:rFonts w:ascii="Arial" w:hAnsi="Arial"/>
      <w:sz w:val="15"/>
      <w:lang w:eastAsia="en-US"/>
    </w:rPr>
  </w:style>
  <w:style w:type="paragraph" w:customStyle="1" w:styleId="Form">
    <w:name w:val="Form"/>
    <w:basedOn w:val="Normal"/>
    <w:rsid w:val="008D0E69"/>
    <w:rPr>
      <w:rFonts w:ascii="Arial" w:hAnsi="Arial"/>
      <w:sz w:val="15"/>
      <w:lang w:eastAsia="en-US"/>
    </w:rPr>
  </w:style>
  <w:style w:type="paragraph" w:customStyle="1" w:styleId="Platzhalter">
    <w:name w:val="Platzhalter"/>
    <w:basedOn w:val="Normal"/>
    <w:next w:val="Normal"/>
    <w:rsid w:val="008D0E69"/>
    <w:rPr>
      <w:rFonts w:ascii="Arial" w:hAnsi="Arial"/>
      <w:sz w:val="2"/>
      <w:szCs w:val="2"/>
      <w:lang w:eastAsia="en-US"/>
    </w:rPr>
  </w:style>
  <w:style w:type="paragraph" w:customStyle="1" w:styleId="Appendix">
    <w:name w:val="Appendix"/>
    <w:basedOn w:val="Normal"/>
    <w:rsid w:val="008D0E69"/>
    <w:pPr>
      <w:jc w:val="center"/>
    </w:pPr>
    <w:rPr>
      <w:rFonts w:ascii="Arial" w:hAnsi="Arial"/>
      <w:b/>
      <w:sz w:val="28"/>
      <w:szCs w:val="24"/>
      <w:lang w:eastAsia="en-US"/>
    </w:rPr>
  </w:style>
  <w:style w:type="paragraph" w:customStyle="1" w:styleId="Normal0">
    <w:name w:val="Normal+"/>
    <w:basedOn w:val="Normal"/>
    <w:rsid w:val="008D0E69"/>
    <w:pPr>
      <w:ind w:left="680"/>
    </w:pPr>
    <w:rPr>
      <w:rFonts w:ascii="Arial" w:hAnsi="Arial"/>
      <w:sz w:val="22"/>
      <w:lang w:eastAsia="en-US"/>
    </w:rPr>
  </w:style>
  <w:style w:type="paragraph" w:customStyle="1" w:styleId="NormalTitle">
    <w:name w:val="NormalTitle"/>
    <w:basedOn w:val="Normal"/>
    <w:next w:val="Normal"/>
    <w:rsid w:val="008D0E69"/>
    <w:pPr>
      <w:spacing w:before="240" w:after="120"/>
    </w:pPr>
    <w:rPr>
      <w:rFonts w:ascii="Arial" w:hAnsi="Arial"/>
      <w:b/>
      <w:sz w:val="24"/>
      <w:lang w:eastAsia="en-US"/>
    </w:rPr>
  </w:style>
  <w:style w:type="numbering" w:customStyle="1" w:styleId="StyleBulleted">
    <w:name w:val="Style Bulleted"/>
    <w:basedOn w:val="NoList"/>
    <w:rsid w:val="008D0E69"/>
    <w:pPr>
      <w:numPr>
        <w:numId w:val="106"/>
      </w:numPr>
    </w:pPr>
  </w:style>
  <w:style w:type="table" w:styleId="TableGrid">
    <w:name w:val="Table Grid"/>
    <w:basedOn w:val="TableNormal"/>
    <w:rsid w:val="008D0E69"/>
    <w:rPr>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uiPriority w:val="39"/>
    <w:qFormat/>
    <w:rsid w:val="008D0E69"/>
    <w:pPr>
      <w:tabs>
        <w:tab w:val="left" w:pos="680"/>
        <w:tab w:val="right" w:leader="dot" w:pos="9356"/>
      </w:tabs>
      <w:spacing w:before="120" w:after="60"/>
    </w:pPr>
    <w:rPr>
      <w:rFonts w:ascii="Arial" w:hAnsi="Arial"/>
      <w:sz w:val="22"/>
      <w:szCs w:val="22"/>
      <w:lang w:eastAsia="en-US"/>
    </w:rPr>
  </w:style>
  <w:style w:type="paragraph" w:styleId="TOC2">
    <w:name w:val="toc 2"/>
    <w:basedOn w:val="TOC1"/>
    <w:next w:val="Normal"/>
    <w:uiPriority w:val="39"/>
    <w:qFormat/>
    <w:rsid w:val="008D0E69"/>
    <w:pPr>
      <w:spacing w:before="0" w:after="0"/>
    </w:pPr>
    <w:rPr>
      <w:sz w:val="20"/>
    </w:rPr>
  </w:style>
  <w:style w:type="paragraph" w:styleId="TOCHeading">
    <w:name w:val="TOC Heading"/>
    <w:basedOn w:val="Heading1"/>
    <w:next w:val="Normal"/>
    <w:uiPriority w:val="39"/>
    <w:semiHidden/>
    <w:unhideWhenUsed/>
    <w:qFormat/>
    <w:rsid w:val="008D0E69"/>
    <w:pPr>
      <w:keepLines/>
      <w:widowControl/>
      <w:tabs>
        <w:tab w:val="clear" w:pos="-267"/>
        <w:tab w:val="clear" w:pos="0"/>
        <w:tab w:val="clear" w:pos="177"/>
        <w:tab w:val="clear" w:pos="355"/>
        <w:tab w:val="clear" w:pos="532"/>
        <w:tab w:val="clear" w:pos="710"/>
        <w:tab w:val="clear" w:pos="888"/>
        <w:tab w:val="clear" w:pos="1154"/>
        <w:tab w:val="clear" w:pos="1440"/>
      </w:tabs>
      <w:suppressAutoHyphens w:val="0"/>
      <w:spacing w:before="480" w:line="276" w:lineRule="auto"/>
      <w:jc w:val="left"/>
      <w:outlineLvl w:val="9"/>
    </w:pPr>
    <w:rPr>
      <w:rFonts w:asciiTheme="majorHAnsi" w:eastAsiaTheme="majorEastAsia" w:hAnsiTheme="majorHAnsi" w:cstheme="majorBidi"/>
      <w:bCs/>
      <w:snapToGrid/>
      <w:color w:val="365F91" w:themeColor="accent1" w:themeShade="BF"/>
      <w:spacing w:val="0"/>
      <w:sz w:val="28"/>
      <w:szCs w:val="28"/>
      <w:lang w:val="en-US" w:eastAsia="ja-JP"/>
    </w:rPr>
  </w:style>
  <w:style w:type="paragraph" w:styleId="TOC3">
    <w:name w:val="toc 3"/>
    <w:basedOn w:val="Normal"/>
    <w:next w:val="Normal"/>
    <w:autoRedefine/>
    <w:uiPriority w:val="39"/>
    <w:semiHidden/>
    <w:unhideWhenUsed/>
    <w:qFormat/>
    <w:rsid w:val="008D0E69"/>
    <w:pPr>
      <w:spacing w:after="100" w:line="276" w:lineRule="auto"/>
      <w:ind w:left="440"/>
    </w:pPr>
    <w:rPr>
      <w:rFonts w:asciiTheme="minorHAnsi" w:eastAsiaTheme="minorEastAsia" w:hAnsiTheme="minorHAnsi" w:cstheme="minorBidi"/>
      <w:sz w:val="22"/>
      <w:szCs w:val="22"/>
      <w:lang w:val="en-US" w:eastAsia="ja-JP"/>
    </w:rPr>
  </w:style>
  <w:style w:type="character" w:customStyle="1" w:styleId="BodyTextChar">
    <w:name w:val="Body Text Char"/>
    <w:basedOn w:val="DefaultParagraphFont"/>
    <w:link w:val="BodyText"/>
    <w:rsid w:val="008D0E69"/>
    <w:rPr>
      <w:rFonts w:ascii="NewAster" w:hAnsi="NewAster"/>
      <w:snapToGrid w:val="0"/>
      <w:sz w:val="18"/>
      <w:lang w:val="en-US" w:eastAsia="en-US"/>
    </w:rPr>
  </w:style>
  <w:style w:type="character" w:customStyle="1" w:styleId="BodyText2Char">
    <w:name w:val="Body Text 2 Char"/>
    <w:basedOn w:val="DefaultParagraphFont"/>
    <w:link w:val="BodyText2"/>
    <w:rsid w:val="008D0E69"/>
    <w:rPr>
      <w:rFonts w:ascii="Arial" w:hAnsi="Arial"/>
      <w:snapToGrid w:val="0"/>
      <w:spacing w:val="-3"/>
      <w:sz w:val="22"/>
      <w:lang w:val="fr-FR" w:eastAsia="en-US"/>
    </w:rPr>
  </w:style>
  <w:style w:type="paragraph" w:customStyle="1" w:styleId="Absatz">
    <w:name w:val="Absatz"/>
    <w:basedOn w:val="Normal"/>
    <w:rsid w:val="008D0E69"/>
    <w:pPr>
      <w:spacing w:before="120" w:after="240"/>
    </w:pPr>
    <w:rPr>
      <w:rFonts w:ascii="Arial" w:hAnsi="Arial"/>
      <w:sz w:val="24"/>
      <w:lang w:val="de-DE" w:eastAsia="de-DE"/>
    </w:rPr>
  </w:style>
  <w:style w:type="character" w:customStyle="1" w:styleId="Heading2Char">
    <w:name w:val="Heading 2 Char"/>
    <w:basedOn w:val="DefaultParagraphFont"/>
    <w:link w:val="Heading2"/>
    <w:uiPriority w:val="9"/>
    <w:rsid w:val="008D0E69"/>
    <w:rPr>
      <w:rFonts w:ascii="Arial" w:hAnsi="Arial"/>
      <w:b/>
      <w:snapToGrid w:val="0"/>
      <w:spacing w:val="-3"/>
      <w:sz w:val="22"/>
      <w:lang w:val="fr-FR" w:eastAsia="en-US"/>
    </w:rPr>
  </w:style>
  <w:style w:type="paragraph" w:customStyle="1" w:styleId="SpHeadingI">
    <w:name w:val="SpHeadingI"/>
    <w:basedOn w:val="Heading1"/>
    <w:next w:val="Normal"/>
    <w:qFormat/>
    <w:rsid w:val="008D0E69"/>
    <w:pPr>
      <w:widowControl/>
      <w:numPr>
        <w:numId w:val="110"/>
      </w:numPr>
      <w:tabs>
        <w:tab w:val="clear" w:pos="-267"/>
        <w:tab w:val="clear" w:pos="0"/>
        <w:tab w:val="clear" w:pos="177"/>
        <w:tab w:val="clear" w:pos="355"/>
        <w:tab w:val="clear" w:pos="532"/>
        <w:tab w:val="clear" w:pos="710"/>
        <w:tab w:val="clear" w:pos="888"/>
        <w:tab w:val="clear" w:pos="1154"/>
        <w:tab w:val="clear" w:pos="1440"/>
        <w:tab w:val="center" w:pos="4536"/>
        <w:tab w:val="left" w:pos="9356"/>
      </w:tabs>
      <w:suppressAutoHyphens w:val="0"/>
      <w:spacing w:before="240" w:after="120"/>
      <w:ind w:left="709" w:hanging="709"/>
    </w:pPr>
    <w:rPr>
      <w:rFonts w:cs="Arial"/>
      <w:bCs/>
      <w:snapToGrid/>
      <w:spacing w:val="0"/>
      <w:kern w:val="32"/>
      <w:sz w:val="24"/>
      <w:szCs w:val="28"/>
      <w:lang w:val="en-GB"/>
    </w:rPr>
  </w:style>
</w:styles>
</file>

<file path=word/webSettings.xml><?xml version="1.0" encoding="utf-8"?>
<w:webSettings xmlns:r="http://schemas.openxmlformats.org/officeDocument/2006/relationships" xmlns:w="http://schemas.openxmlformats.org/wordprocessingml/2006/main">
  <w:divs>
    <w:div w:id="441455461">
      <w:bodyDiv w:val="1"/>
      <w:marLeft w:val="0"/>
      <w:marRight w:val="0"/>
      <w:marTop w:val="0"/>
      <w:marBottom w:val="0"/>
      <w:divBdr>
        <w:top w:val="none" w:sz="0" w:space="0" w:color="auto"/>
        <w:left w:val="none" w:sz="0" w:space="0" w:color="auto"/>
        <w:bottom w:val="none" w:sz="0" w:space="0" w:color="auto"/>
        <w:right w:val="none" w:sz="0" w:space="0" w:color="auto"/>
      </w:divBdr>
    </w:div>
    <w:div w:id="1858495571">
      <w:bodyDiv w:val="1"/>
      <w:marLeft w:val="0"/>
      <w:marRight w:val="0"/>
      <w:marTop w:val="0"/>
      <w:marBottom w:val="0"/>
      <w:divBdr>
        <w:top w:val="none" w:sz="0" w:space="0" w:color="auto"/>
        <w:left w:val="none" w:sz="0" w:space="0" w:color="auto"/>
        <w:bottom w:val="none" w:sz="0" w:space="0" w:color="auto"/>
        <w:right w:val="none" w:sz="0" w:space="0" w:color="auto"/>
      </w:divBdr>
      <w:divsChild>
        <w:div w:id="170680516">
          <w:marLeft w:val="0"/>
          <w:marRight w:val="0"/>
          <w:marTop w:val="0"/>
          <w:marBottom w:val="0"/>
          <w:divBdr>
            <w:top w:val="none" w:sz="0" w:space="0" w:color="auto"/>
            <w:left w:val="none" w:sz="0" w:space="0" w:color="auto"/>
            <w:bottom w:val="none" w:sz="0" w:space="0" w:color="auto"/>
            <w:right w:val="none" w:sz="0" w:space="0" w:color="auto"/>
          </w:divBdr>
          <w:divsChild>
            <w:div w:id="714475621">
              <w:marLeft w:val="0"/>
              <w:marRight w:val="0"/>
              <w:marTop w:val="0"/>
              <w:marBottom w:val="0"/>
              <w:divBdr>
                <w:top w:val="none" w:sz="0" w:space="0" w:color="auto"/>
                <w:left w:val="none" w:sz="0" w:space="0" w:color="auto"/>
                <w:bottom w:val="none" w:sz="0" w:space="0" w:color="auto"/>
                <w:right w:val="none" w:sz="0" w:space="0" w:color="auto"/>
              </w:divBdr>
              <w:divsChild>
                <w:div w:id="1150828906">
                  <w:marLeft w:val="0"/>
                  <w:marRight w:val="0"/>
                  <w:marTop w:val="0"/>
                  <w:marBottom w:val="0"/>
                  <w:divBdr>
                    <w:top w:val="none" w:sz="0" w:space="0" w:color="auto"/>
                    <w:left w:val="none" w:sz="0" w:space="0" w:color="auto"/>
                    <w:bottom w:val="none" w:sz="0" w:space="0" w:color="auto"/>
                    <w:right w:val="none" w:sz="0" w:space="0" w:color="auto"/>
                  </w:divBdr>
                  <w:divsChild>
                    <w:div w:id="1225992700">
                      <w:marLeft w:val="0"/>
                      <w:marRight w:val="0"/>
                      <w:marTop w:val="240"/>
                      <w:marBottom w:val="480"/>
                      <w:divBdr>
                        <w:top w:val="none" w:sz="0" w:space="0" w:color="auto"/>
                        <w:left w:val="none" w:sz="0" w:space="0" w:color="auto"/>
                        <w:bottom w:val="none" w:sz="0" w:space="0" w:color="auto"/>
                        <w:right w:val="none" w:sz="0" w:space="0" w:color="auto"/>
                      </w:divBdr>
                      <w:divsChild>
                        <w:div w:id="1222404603">
                          <w:marLeft w:val="0"/>
                          <w:marRight w:val="0"/>
                          <w:marTop w:val="0"/>
                          <w:marBottom w:val="0"/>
                          <w:divBdr>
                            <w:top w:val="none" w:sz="0" w:space="0" w:color="auto"/>
                            <w:left w:val="none" w:sz="0" w:space="0" w:color="auto"/>
                            <w:bottom w:val="none" w:sz="0" w:space="0" w:color="auto"/>
                            <w:right w:val="none" w:sz="0" w:space="0" w:color="auto"/>
                          </w:divBdr>
                        </w:div>
                        <w:div w:id="886262434">
                          <w:marLeft w:val="0"/>
                          <w:marRight w:val="0"/>
                          <w:marTop w:val="0"/>
                          <w:marBottom w:val="0"/>
                          <w:divBdr>
                            <w:top w:val="none" w:sz="0" w:space="0" w:color="auto"/>
                            <w:left w:val="none" w:sz="0" w:space="0" w:color="auto"/>
                            <w:bottom w:val="none" w:sz="0" w:space="0" w:color="auto"/>
                            <w:right w:val="none" w:sz="0" w:space="0" w:color="auto"/>
                          </w:divBdr>
                          <w:divsChild>
                            <w:div w:id="1645038668">
                              <w:marLeft w:val="0"/>
                              <w:marRight w:val="0"/>
                              <w:marTop w:val="0"/>
                              <w:marBottom w:val="0"/>
                              <w:divBdr>
                                <w:top w:val="none" w:sz="0" w:space="0" w:color="auto"/>
                                <w:left w:val="none" w:sz="0" w:space="0" w:color="auto"/>
                                <w:bottom w:val="none" w:sz="0" w:space="0" w:color="auto"/>
                                <w:right w:val="none" w:sz="0" w:space="0" w:color="auto"/>
                              </w:divBdr>
                            </w:div>
                            <w:div w:id="1338079272">
                              <w:marLeft w:val="0"/>
                              <w:marRight w:val="0"/>
                              <w:marTop w:val="0"/>
                              <w:marBottom w:val="0"/>
                              <w:divBdr>
                                <w:top w:val="none" w:sz="0" w:space="0" w:color="auto"/>
                                <w:left w:val="none" w:sz="0" w:space="0" w:color="auto"/>
                                <w:bottom w:val="none" w:sz="0" w:space="0" w:color="auto"/>
                                <w:right w:val="none" w:sz="0" w:space="0" w:color="auto"/>
                              </w:divBdr>
                            </w:div>
                          </w:divsChild>
                        </w:div>
                        <w:div w:id="1068579382">
                          <w:marLeft w:val="0"/>
                          <w:marRight w:val="0"/>
                          <w:marTop w:val="0"/>
                          <w:marBottom w:val="0"/>
                          <w:divBdr>
                            <w:top w:val="none" w:sz="0" w:space="0" w:color="auto"/>
                            <w:left w:val="none" w:sz="0" w:space="0" w:color="auto"/>
                            <w:bottom w:val="none" w:sz="0" w:space="0" w:color="auto"/>
                            <w:right w:val="none" w:sz="0" w:space="0" w:color="auto"/>
                          </w:divBdr>
                        </w:div>
                        <w:div w:id="873032203">
                          <w:marLeft w:val="0"/>
                          <w:marRight w:val="0"/>
                          <w:marTop w:val="0"/>
                          <w:marBottom w:val="0"/>
                          <w:divBdr>
                            <w:top w:val="none" w:sz="0" w:space="0" w:color="auto"/>
                            <w:left w:val="none" w:sz="0" w:space="0" w:color="auto"/>
                            <w:bottom w:val="none" w:sz="0" w:space="0" w:color="auto"/>
                            <w:right w:val="none" w:sz="0" w:space="0" w:color="auto"/>
                          </w:divBdr>
                          <w:divsChild>
                            <w:div w:id="828404095">
                              <w:marLeft w:val="0"/>
                              <w:marRight w:val="0"/>
                              <w:marTop w:val="0"/>
                              <w:marBottom w:val="0"/>
                              <w:divBdr>
                                <w:top w:val="none" w:sz="0" w:space="0" w:color="auto"/>
                                <w:left w:val="none" w:sz="0" w:space="0" w:color="auto"/>
                                <w:bottom w:val="none" w:sz="0" w:space="0" w:color="auto"/>
                                <w:right w:val="none" w:sz="0" w:space="0" w:color="auto"/>
                              </w:divBdr>
                            </w:div>
                          </w:divsChild>
                        </w:div>
                        <w:div w:id="1019086995">
                          <w:marLeft w:val="0"/>
                          <w:marRight w:val="0"/>
                          <w:marTop w:val="0"/>
                          <w:marBottom w:val="0"/>
                          <w:divBdr>
                            <w:top w:val="none" w:sz="0" w:space="0" w:color="auto"/>
                            <w:left w:val="none" w:sz="0" w:space="0" w:color="auto"/>
                            <w:bottom w:val="none" w:sz="0" w:space="0" w:color="auto"/>
                            <w:right w:val="none" w:sz="0" w:space="0" w:color="auto"/>
                          </w:divBdr>
                        </w:div>
                        <w:div w:id="2026324378">
                          <w:marLeft w:val="0"/>
                          <w:marRight w:val="0"/>
                          <w:marTop w:val="0"/>
                          <w:marBottom w:val="0"/>
                          <w:divBdr>
                            <w:top w:val="none" w:sz="0" w:space="0" w:color="auto"/>
                            <w:left w:val="none" w:sz="0" w:space="0" w:color="auto"/>
                            <w:bottom w:val="none" w:sz="0" w:space="0" w:color="auto"/>
                            <w:right w:val="none" w:sz="0" w:space="0" w:color="auto"/>
                          </w:divBdr>
                          <w:divsChild>
                            <w:div w:id="1005086320">
                              <w:marLeft w:val="0"/>
                              <w:marRight w:val="0"/>
                              <w:marTop w:val="0"/>
                              <w:marBottom w:val="0"/>
                              <w:divBdr>
                                <w:top w:val="none" w:sz="0" w:space="0" w:color="auto"/>
                                <w:left w:val="none" w:sz="0" w:space="0" w:color="auto"/>
                                <w:bottom w:val="none" w:sz="0" w:space="0" w:color="auto"/>
                                <w:right w:val="none" w:sz="0" w:space="0" w:color="auto"/>
                              </w:divBdr>
                            </w:div>
                            <w:div w:id="696539932">
                              <w:marLeft w:val="0"/>
                              <w:marRight w:val="0"/>
                              <w:marTop w:val="0"/>
                              <w:marBottom w:val="0"/>
                              <w:divBdr>
                                <w:top w:val="none" w:sz="0" w:space="0" w:color="auto"/>
                                <w:left w:val="none" w:sz="0" w:space="0" w:color="auto"/>
                                <w:bottom w:val="none" w:sz="0" w:space="0" w:color="auto"/>
                                <w:right w:val="none" w:sz="0" w:space="0" w:color="auto"/>
                              </w:divBdr>
                            </w:div>
                            <w:div w:id="360472612">
                              <w:marLeft w:val="0"/>
                              <w:marRight w:val="0"/>
                              <w:marTop w:val="0"/>
                              <w:marBottom w:val="0"/>
                              <w:divBdr>
                                <w:top w:val="none" w:sz="0" w:space="0" w:color="auto"/>
                                <w:left w:val="none" w:sz="0" w:space="0" w:color="auto"/>
                                <w:bottom w:val="none" w:sz="0" w:space="0" w:color="auto"/>
                                <w:right w:val="none" w:sz="0" w:space="0" w:color="auto"/>
                              </w:divBdr>
                            </w:div>
                          </w:divsChild>
                        </w:div>
                        <w:div w:id="1192187317">
                          <w:marLeft w:val="0"/>
                          <w:marRight w:val="0"/>
                          <w:marTop w:val="0"/>
                          <w:marBottom w:val="0"/>
                          <w:divBdr>
                            <w:top w:val="none" w:sz="0" w:space="0" w:color="auto"/>
                            <w:left w:val="none" w:sz="0" w:space="0" w:color="auto"/>
                            <w:bottom w:val="none" w:sz="0" w:space="0" w:color="auto"/>
                            <w:right w:val="none" w:sz="0" w:space="0" w:color="auto"/>
                          </w:divBdr>
                        </w:div>
                        <w:div w:id="1908489158">
                          <w:marLeft w:val="0"/>
                          <w:marRight w:val="0"/>
                          <w:marTop w:val="0"/>
                          <w:marBottom w:val="0"/>
                          <w:divBdr>
                            <w:top w:val="none" w:sz="0" w:space="0" w:color="auto"/>
                            <w:left w:val="none" w:sz="0" w:space="0" w:color="auto"/>
                            <w:bottom w:val="none" w:sz="0" w:space="0" w:color="auto"/>
                            <w:right w:val="none" w:sz="0" w:space="0" w:color="auto"/>
                          </w:divBdr>
                          <w:divsChild>
                            <w:div w:id="1327827634">
                              <w:marLeft w:val="0"/>
                              <w:marRight w:val="0"/>
                              <w:marTop w:val="0"/>
                              <w:marBottom w:val="0"/>
                              <w:divBdr>
                                <w:top w:val="none" w:sz="0" w:space="0" w:color="auto"/>
                                <w:left w:val="none" w:sz="0" w:space="0" w:color="auto"/>
                                <w:bottom w:val="none" w:sz="0" w:space="0" w:color="auto"/>
                                <w:right w:val="none" w:sz="0" w:space="0" w:color="auto"/>
                              </w:divBdr>
                            </w:div>
                            <w:div w:id="1440370583">
                              <w:marLeft w:val="0"/>
                              <w:marRight w:val="0"/>
                              <w:marTop w:val="0"/>
                              <w:marBottom w:val="0"/>
                              <w:divBdr>
                                <w:top w:val="none" w:sz="0" w:space="0" w:color="auto"/>
                                <w:left w:val="none" w:sz="0" w:space="0" w:color="auto"/>
                                <w:bottom w:val="none" w:sz="0" w:space="0" w:color="auto"/>
                                <w:right w:val="none" w:sz="0" w:space="0" w:color="auto"/>
                              </w:divBdr>
                            </w:div>
                            <w:div w:id="1981613416">
                              <w:marLeft w:val="0"/>
                              <w:marRight w:val="0"/>
                              <w:marTop w:val="0"/>
                              <w:marBottom w:val="0"/>
                              <w:divBdr>
                                <w:top w:val="none" w:sz="0" w:space="0" w:color="auto"/>
                                <w:left w:val="none" w:sz="0" w:space="0" w:color="auto"/>
                                <w:bottom w:val="none" w:sz="0" w:space="0" w:color="auto"/>
                                <w:right w:val="none" w:sz="0" w:space="0" w:color="auto"/>
                              </w:divBdr>
                            </w:div>
                          </w:divsChild>
                        </w:div>
                        <w:div w:id="1084187942">
                          <w:marLeft w:val="0"/>
                          <w:marRight w:val="0"/>
                          <w:marTop w:val="0"/>
                          <w:marBottom w:val="0"/>
                          <w:divBdr>
                            <w:top w:val="none" w:sz="0" w:space="0" w:color="auto"/>
                            <w:left w:val="none" w:sz="0" w:space="0" w:color="auto"/>
                            <w:bottom w:val="none" w:sz="0" w:space="0" w:color="auto"/>
                            <w:right w:val="none" w:sz="0" w:space="0" w:color="auto"/>
                          </w:divBdr>
                        </w:div>
                        <w:div w:id="964232403">
                          <w:marLeft w:val="0"/>
                          <w:marRight w:val="0"/>
                          <w:marTop w:val="0"/>
                          <w:marBottom w:val="0"/>
                          <w:divBdr>
                            <w:top w:val="none" w:sz="0" w:space="0" w:color="auto"/>
                            <w:left w:val="none" w:sz="0" w:space="0" w:color="auto"/>
                            <w:bottom w:val="none" w:sz="0" w:space="0" w:color="auto"/>
                            <w:right w:val="none" w:sz="0" w:space="0" w:color="auto"/>
                          </w:divBdr>
                          <w:divsChild>
                            <w:div w:id="2077434590">
                              <w:marLeft w:val="0"/>
                              <w:marRight w:val="0"/>
                              <w:marTop w:val="0"/>
                              <w:marBottom w:val="0"/>
                              <w:divBdr>
                                <w:top w:val="none" w:sz="0" w:space="0" w:color="auto"/>
                                <w:left w:val="none" w:sz="0" w:space="0" w:color="auto"/>
                                <w:bottom w:val="none" w:sz="0" w:space="0" w:color="auto"/>
                                <w:right w:val="none" w:sz="0" w:space="0" w:color="auto"/>
                              </w:divBdr>
                            </w:div>
                          </w:divsChild>
                        </w:div>
                        <w:div w:id="20306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n.dunmill@oi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2.xml"/><Relationship Id="rId10" Type="http://schemas.openxmlformats.org/officeDocument/2006/relationships/hyperlink" Target="http://www.nwml.gov.uk"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mailto:Morayo.awosola@nmo.gov.uk" TargetMode="External"/><Relationship Id="rId14" Type="http://schemas.openxmlformats.org/officeDocument/2006/relationships/oleObject" Target="embeddings/oleObject1.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026EE-14A6-41C6-945C-479C0592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116</Pages>
  <Words>37664</Words>
  <Characters>197909</Characters>
  <Application>Microsoft Office Word</Application>
  <DocSecurity>0</DocSecurity>
  <Lines>1649</Lines>
  <Paragraphs>470</Paragraphs>
  <ScaleCrop>false</ScaleCrop>
  <HeadingPairs>
    <vt:vector size="2" baseType="variant">
      <vt:variant>
        <vt:lpstr>Title</vt:lpstr>
      </vt:variant>
      <vt:variant>
        <vt:i4>1</vt:i4>
      </vt:variant>
    </vt:vector>
  </HeadingPairs>
  <TitlesOfParts>
    <vt:vector size="1" baseType="lpstr">
      <vt:lpstr/>
    </vt:vector>
  </TitlesOfParts>
  <Company>Nat. Weights and Measures Lab</Company>
  <LinksUpToDate>false</LinksUpToDate>
  <CharactersWithSpaces>235103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Morayo Awosola</dc:creator>
  <cp:lastModifiedBy>morayoa</cp:lastModifiedBy>
  <cp:revision>5</cp:revision>
  <cp:lastPrinted>2014-09-15T10:43:00Z</cp:lastPrinted>
  <dcterms:created xsi:type="dcterms:W3CDTF">2014-09-15T10:42:00Z</dcterms:created>
  <dcterms:modified xsi:type="dcterms:W3CDTF">2014-09-24T08:47:00Z</dcterms:modified>
</cp:coreProperties>
</file>